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0" w:type="dxa"/>
          <w:right w:w="0" w:type="dxa"/>
        </w:tblCellMar>
        <w:tblLook w:val="04A0" w:firstRow="1" w:lastRow="0" w:firstColumn="1" w:lastColumn="0" w:noHBand="0" w:noVBand="1"/>
      </w:tblPr>
      <w:tblGrid>
        <w:gridCol w:w="1691"/>
        <w:gridCol w:w="430"/>
        <w:gridCol w:w="5532"/>
        <w:gridCol w:w="1373"/>
      </w:tblGrid>
      <w:tr w:rsidR="008E4E18" w:rsidRPr="008E4E18" w14:paraId="13682B05" w14:textId="77777777" w:rsidTr="008E4E18">
        <w:tc>
          <w:tcPr>
            <w:tcW w:w="0" w:type="auto"/>
            <w:shd w:val="clear" w:color="auto" w:fill="auto"/>
            <w:vAlign w:val="center"/>
            <w:hideMark/>
          </w:tcPr>
          <w:p w14:paraId="1658B38C" w14:textId="77777777" w:rsidR="008E4E18" w:rsidRPr="008E4E18" w:rsidRDefault="008E4E18" w:rsidP="008E4E18">
            <w:pPr>
              <w:spacing w:before="120" w:after="120" w:line="240" w:lineRule="auto"/>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18.8.2016   </w:t>
            </w:r>
          </w:p>
        </w:tc>
        <w:tc>
          <w:tcPr>
            <w:tcW w:w="0" w:type="auto"/>
            <w:shd w:val="clear" w:color="auto" w:fill="auto"/>
            <w:vAlign w:val="center"/>
            <w:hideMark/>
          </w:tcPr>
          <w:p w14:paraId="63ECCEBC" w14:textId="77777777" w:rsidR="008E4E18" w:rsidRPr="008E4E18" w:rsidRDefault="008E4E18" w:rsidP="008E4E18">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w:t>
            </w:r>
          </w:p>
        </w:tc>
        <w:tc>
          <w:tcPr>
            <w:tcW w:w="0" w:type="auto"/>
            <w:shd w:val="clear" w:color="auto" w:fill="auto"/>
            <w:vAlign w:val="center"/>
            <w:hideMark/>
          </w:tcPr>
          <w:p w14:paraId="0EC3EA13" w14:textId="77777777" w:rsidR="008E4E18" w:rsidRPr="008E4E18" w:rsidRDefault="008E4E18" w:rsidP="008E4E18">
            <w:pP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0CF7A456" w14:textId="77777777" w:rsidR="008E4E18" w:rsidRPr="008E4E18" w:rsidRDefault="008E4E18" w:rsidP="008E4E18">
            <w:pPr>
              <w:spacing w:before="120" w:after="120" w:line="240" w:lineRule="auto"/>
              <w:jc w:val="right"/>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 223/10</w:t>
            </w:r>
          </w:p>
        </w:tc>
      </w:tr>
    </w:tbl>
    <w:p w14:paraId="1E472600" w14:textId="77777777" w:rsidR="008E4E18" w:rsidRPr="008E4E18" w:rsidRDefault="003E1F6C" w:rsidP="008E4E18">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9A47C38">
          <v:rect id="_x0000_i1025" style="width:1018.7pt;height:.75pt" o:hrpct="0" o:hralign="center" o:hrstd="t" o:hrnoshade="t" o:hr="t" fillcolor="black" stroked="f"/>
        </w:pict>
      </w:r>
    </w:p>
    <w:p w14:paraId="2A8996E8"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COMMISSION REGULATION (EU) 2016/1388</w:t>
      </w:r>
    </w:p>
    <w:p w14:paraId="7B6F1200"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of 17 August 2016</w:t>
      </w:r>
    </w:p>
    <w:p w14:paraId="6F129464"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(Text with EEA relevance)</w:t>
      </w:r>
    </w:p>
    <w:p w14:paraId="71A29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EUROPEAN COMMISSION,</w:t>
      </w:r>
    </w:p>
    <w:p w14:paraId="053273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5" w:anchor="ntr1-L_2016223EN.01001001-E0001"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1</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in particular Article 6(11) thereof,</w:t>
      </w:r>
    </w:p>
    <w:p w14:paraId="72A289B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6B37319" w14:textId="77777777" w:rsidTr="008E4E18">
        <w:tc>
          <w:tcPr>
            <w:tcW w:w="0" w:type="auto"/>
            <w:shd w:val="clear" w:color="auto" w:fill="auto"/>
            <w:hideMark/>
          </w:tcPr>
          <w:p w14:paraId="608ACA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5C9056" w14:textId="77777777" w:rsidTr="008E4E18">
        <w:tc>
          <w:tcPr>
            <w:tcW w:w="0" w:type="auto"/>
            <w:shd w:val="clear" w:color="auto" w:fill="auto"/>
            <w:hideMark/>
          </w:tcPr>
          <w:p w14:paraId="5584D0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6" w:anchor="ntr2-L_2016223EN.01001001-E0002"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2</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6BD99E" w14:textId="77777777" w:rsidTr="008E4E18">
        <w:tc>
          <w:tcPr>
            <w:tcW w:w="0" w:type="auto"/>
            <w:shd w:val="clear" w:color="auto" w:fill="auto"/>
            <w:hideMark/>
          </w:tcPr>
          <w:p w14:paraId="250D8B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13BFCE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B822DA9" w14:textId="77777777" w:rsidTr="008E4E18">
        <w:tc>
          <w:tcPr>
            <w:tcW w:w="0" w:type="auto"/>
            <w:shd w:val="clear" w:color="auto" w:fill="auto"/>
            <w:hideMark/>
          </w:tcPr>
          <w:p w14:paraId="7FDF8F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System security cannot be ensured independently from the technical capabilities of all users. Historically, generation facilities have formed the backbone of providing </w:t>
            </w:r>
            <w:r w:rsidRPr="008E4E18">
              <w:rPr>
                <w:rFonts w:ascii="inherit" w:eastAsia="Times New Roman" w:hAnsi="inherit" w:cs="Times New Roman"/>
                <w:sz w:val="24"/>
                <w:szCs w:val="24"/>
                <w:lang w:eastAsia="en-GB"/>
              </w:rPr>
              <w:lastRenderedPageBreak/>
              <w:t>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A6953DC" w14:textId="77777777" w:rsidTr="008E4E18">
        <w:tc>
          <w:tcPr>
            <w:tcW w:w="0" w:type="auto"/>
            <w:shd w:val="clear" w:color="auto" w:fill="auto"/>
            <w:hideMark/>
          </w:tcPr>
          <w:p w14:paraId="78CBAC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F26004" w14:textId="77777777" w:rsidTr="008E4E18">
        <w:tc>
          <w:tcPr>
            <w:tcW w:w="0" w:type="auto"/>
            <w:shd w:val="clear" w:color="auto" w:fill="auto"/>
            <w:hideMark/>
          </w:tcPr>
          <w:p w14:paraId="73D6C2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Different synchronous electricity systems in the Union have different characteristics which need to be </w:t>
            </w:r>
            <w:proofErr w:type="gramStart"/>
            <w:r w:rsidRPr="008E4E18">
              <w:rPr>
                <w:rFonts w:ascii="inherit" w:eastAsia="Times New Roman" w:hAnsi="inherit" w:cs="Times New Roman"/>
                <w:sz w:val="24"/>
                <w:szCs w:val="24"/>
                <w:lang w:eastAsia="en-GB"/>
              </w:rPr>
              <w:t>taken into account</w:t>
            </w:r>
            <w:proofErr w:type="gramEnd"/>
            <w:r w:rsidRPr="008E4E18">
              <w:rPr>
                <w:rFonts w:ascii="inherit" w:eastAsia="Times New Roman" w:hAnsi="inherit" w:cs="Times New Roman"/>
                <w:sz w:val="24"/>
                <w:szCs w:val="24"/>
                <w:lang w:eastAsia="en-GB"/>
              </w:rPr>
              <w:t xml:space="preserve">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61C92C" w14:textId="77777777" w:rsidTr="008E4E18">
        <w:tc>
          <w:tcPr>
            <w:tcW w:w="0" w:type="auto"/>
            <w:shd w:val="clear" w:color="auto" w:fill="auto"/>
            <w:hideMark/>
          </w:tcPr>
          <w:p w14:paraId="22483E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bl>
    <w:p w14:paraId="016F707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C1CFFD" w14:textId="77777777" w:rsidTr="008E4E18">
        <w:tc>
          <w:tcPr>
            <w:tcW w:w="0" w:type="auto"/>
            <w:shd w:val="clear" w:color="auto" w:fill="auto"/>
            <w:hideMark/>
          </w:tcPr>
          <w:p w14:paraId="2B39F9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Demand response is an important instrument for increasing the flexibility of the internal energy market and for enabling optimal use of networks. It should be based on customers' actions or on their agreement for a third party to </w:t>
            </w:r>
            <w:proofErr w:type="gramStart"/>
            <w:r w:rsidRPr="008E4E18">
              <w:rPr>
                <w:rFonts w:ascii="inherit" w:eastAsia="Times New Roman" w:hAnsi="inherit" w:cs="Times New Roman"/>
                <w:sz w:val="24"/>
                <w:szCs w:val="24"/>
                <w:lang w:eastAsia="en-GB"/>
              </w:rPr>
              <w:t>take action</w:t>
            </w:r>
            <w:proofErr w:type="gramEnd"/>
            <w:r w:rsidRPr="008E4E18">
              <w:rPr>
                <w:rFonts w:ascii="inherit" w:eastAsia="Times New Roman" w:hAnsi="inherit" w:cs="Times New Roman"/>
                <w:sz w:val="24"/>
                <w:szCs w:val="24"/>
                <w:lang w:eastAsia="en-GB"/>
              </w:rPr>
              <w:t xml:space="preserve">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w:t>
            </w:r>
            <w:r w:rsidRPr="008E4E18">
              <w:rPr>
                <w:rFonts w:ascii="inherit" w:eastAsia="Times New Roman" w:hAnsi="inherit" w:cs="Times New Roman"/>
                <w:sz w:val="24"/>
                <w:szCs w:val="24"/>
                <w:lang w:eastAsia="en-GB"/>
              </w:rPr>
              <w:lastRenderedPageBreak/>
              <w:t>obligation to ensure the reliability of those services, where those responsibilities are delegated by the demand facility owner and the closed distribution system operator.</w:t>
            </w:r>
          </w:p>
        </w:tc>
      </w:tr>
    </w:tbl>
    <w:p w14:paraId="7F54EF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25CA70" w14:textId="77777777" w:rsidTr="38F80EEB">
        <w:tc>
          <w:tcPr>
            <w:tcW w:w="0" w:type="auto"/>
            <w:shd w:val="clear" w:color="auto" w:fill="auto"/>
            <w:hideMark/>
          </w:tcPr>
          <w:p w14:paraId="787FA1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3C1B8714" w14:textId="1F813411" w:rsidR="008E4E18" w:rsidRPr="008E4E18" w:rsidRDefault="771D74BF" w:rsidP="38F80EEB">
            <w:pPr>
              <w:spacing w:before="120" w:after="0" w:line="240" w:lineRule="auto"/>
              <w:jc w:val="both"/>
              <w:rPr>
                <w:ins w:id="0" w:author="Author"/>
                <w:rFonts w:ascii="inherit" w:eastAsia="inherit" w:hAnsi="inherit" w:cs="inherit"/>
                <w:sz w:val="24"/>
                <w:szCs w:val="24"/>
              </w:rPr>
            </w:pPr>
            <w:r w:rsidRPr="38F80EEB">
              <w:rPr>
                <w:rFonts w:ascii="inherit" w:eastAsia="Times New Roman" w:hAnsi="inherit" w:cs="Times New Roman"/>
                <w:sz w:val="24"/>
                <w:szCs w:val="24"/>
                <w:lang w:eastAsia="en-GB"/>
              </w:rPr>
              <w:t xml:space="preserve">The requirements </w:t>
            </w:r>
            <w:del w:id="1" w:author="Author">
              <w:r w:rsidR="2D436502" w:rsidRPr="38F80EEB" w:rsidDel="008E4E18">
                <w:rPr>
                  <w:rFonts w:ascii="inherit" w:eastAsia="Times New Roman" w:hAnsi="inherit" w:cs="Times New Roman"/>
                  <w:sz w:val="24"/>
                  <w:szCs w:val="24"/>
                  <w:lang w:eastAsia="en-GB"/>
                </w:rPr>
                <w:delText xml:space="preserve">should </w:delText>
              </w:r>
            </w:del>
            <w:ins w:id="2" w:author="Author">
              <w:r w:rsidR="226A35FB" w:rsidRPr="38F80EEB">
                <w:rPr>
                  <w:rFonts w:ascii="inherit" w:eastAsia="Times New Roman" w:hAnsi="inherit" w:cs="Times New Roman"/>
                  <w:sz w:val="24"/>
                  <w:szCs w:val="24"/>
                  <w:lang w:eastAsia="en-GB"/>
                </w:rPr>
                <w:t xml:space="preserve">must </w:t>
              </w:r>
            </w:ins>
            <w:r w:rsidRPr="38F80EEB">
              <w:rPr>
                <w:rFonts w:ascii="inherit" w:eastAsia="Times New Roman" w:hAnsi="inherit" w:cs="Times New Roman"/>
                <w:sz w:val="24"/>
                <w:szCs w:val="24"/>
                <w:lang w:eastAsia="en-GB"/>
              </w:rPr>
              <w:t>be based on the principles of non-discrimination and transparency as well as on the principle of optimisation between the highest overall efficiency and lowest total cost for all involved parties.</w:t>
            </w:r>
            <w:ins w:id="3" w:author="Author">
              <w:r w:rsidR="1949CE22" w:rsidRPr="38F80EEB">
                <w:rPr>
                  <w:rFonts w:ascii="inherit" w:eastAsia="Times New Roman" w:hAnsi="inherit" w:cs="Times New Roman"/>
                  <w:sz w:val="24"/>
                  <w:szCs w:val="24"/>
                  <w:lang w:eastAsia="en-GB"/>
                </w:rPr>
                <w:t xml:space="preserve"> The interests and expectations of all involved parties must be </w:t>
              </w:r>
              <w:proofErr w:type="gramStart"/>
              <w:r w:rsidR="1949CE22" w:rsidRPr="38F80EEB">
                <w:rPr>
                  <w:rFonts w:ascii="inherit" w:eastAsia="Times New Roman" w:hAnsi="inherit" w:cs="Times New Roman"/>
                  <w:sz w:val="24"/>
                  <w:szCs w:val="24"/>
                  <w:lang w:eastAsia="en-GB"/>
                </w:rPr>
                <w:t>taken into account</w:t>
              </w:r>
              <w:proofErr w:type="gramEnd"/>
              <w:r w:rsidR="1949CE22" w:rsidRPr="38F80EEB">
                <w:rPr>
                  <w:rFonts w:ascii="inherit" w:eastAsia="Times New Roman" w:hAnsi="inherit" w:cs="Times New Roman"/>
                  <w:sz w:val="24"/>
                  <w:szCs w:val="24"/>
                  <w:lang w:eastAsia="en-GB"/>
                </w:rPr>
                <w:t>.</w:t>
              </w:r>
            </w:ins>
            <w:r w:rsidRPr="38F80EEB">
              <w:rPr>
                <w:rFonts w:ascii="inherit" w:eastAsia="Times New Roman" w:hAnsi="inherit" w:cs="Times New Roman"/>
                <w:sz w:val="24"/>
                <w:szCs w:val="24"/>
                <w:lang w:eastAsia="en-GB"/>
              </w:rPr>
              <w:t xml:space="preserve"> TSOs and distribution system operators (‘DSOs’) including CDSOs </w:t>
            </w:r>
            <w:del w:id="4" w:author="Author">
              <w:r w:rsidR="2D436502" w:rsidRPr="38F80EEB" w:rsidDel="008E4E18">
                <w:rPr>
                  <w:rFonts w:ascii="inherit" w:eastAsia="Times New Roman" w:hAnsi="inherit" w:cs="Times New Roman"/>
                  <w:sz w:val="24"/>
                  <w:szCs w:val="24"/>
                  <w:lang w:eastAsia="en-GB"/>
                </w:rPr>
                <w:delText xml:space="preserve">can </w:delText>
              </w:r>
            </w:del>
            <w:ins w:id="5" w:author="Author">
              <w:r w:rsidR="6E04D93C" w:rsidRPr="38F80EEB">
                <w:rPr>
                  <w:rFonts w:ascii="inherit" w:eastAsia="Times New Roman" w:hAnsi="inherit" w:cs="Times New Roman"/>
                  <w:sz w:val="24"/>
                  <w:szCs w:val="24"/>
                  <w:lang w:eastAsia="en-GB"/>
                </w:rPr>
                <w:t xml:space="preserve">must </w:t>
              </w:r>
            </w:ins>
            <w:r w:rsidRPr="38F80EEB">
              <w:rPr>
                <w:rFonts w:ascii="inherit" w:eastAsia="Times New Roman" w:hAnsi="inherit" w:cs="Times New Roman"/>
                <w:sz w:val="24"/>
                <w:szCs w:val="24"/>
                <w:lang w:eastAsia="en-GB"/>
              </w:rPr>
              <w:t xml:space="preserve">take those elements into account when defining the requirements in accordance with the provisions of this Regulation, whilst recognising that the thresholds which determine whether a system is a transmission </w:t>
            </w:r>
            <w:proofErr w:type="gramStart"/>
            <w:r w:rsidRPr="38F80EEB">
              <w:rPr>
                <w:rFonts w:ascii="inherit" w:eastAsia="Times New Roman" w:hAnsi="inherit" w:cs="Times New Roman"/>
                <w:sz w:val="24"/>
                <w:szCs w:val="24"/>
                <w:lang w:eastAsia="en-GB"/>
              </w:rPr>
              <w:t>system</w:t>
            </w:r>
            <w:proofErr w:type="gramEnd"/>
            <w:r w:rsidRPr="38F80EEB">
              <w:rPr>
                <w:rFonts w:ascii="inherit" w:eastAsia="Times New Roman" w:hAnsi="inherit" w:cs="Times New Roman"/>
                <w:sz w:val="24"/>
                <w:szCs w:val="24"/>
                <w:lang w:eastAsia="en-GB"/>
              </w:rPr>
              <w:t xml:space="preserve"> or a distribution system are established at the national level.</w:t>
            </w:r>
          </w:p>
          <w:p w14:paraId="536191DE" w14:textId="2BA4EC83" w:rsidR="008E4E18" w:rsidRPr="008E4E18" w:rsidRDefault="3D2F9278" w:rsidP="38F80EEB">
            <w:pPr>
              <w:spacing w:before="120" w:after="0" w:line="240" w:lineRule="auto"/>
              <w:jc w:val="both"/>
              <w:rPr>
                <w:rFonts w:ascii="inherit" w:eastAsia="inherit" w:hAnsi="inherit" w:cs="inherit"/>
                <w:sz w:val="24"/>
                <w:szCs w:val="24"/>
              </w:rPr>
            </w:pPr>
            <w:ins w:id="6" w:author="Author">
              <w:r w:rsidRPr="38F80EEB">
                <w:rPr>
                  <w:rFonts w:ascii="inherit" w:eastAsia="Times New Roman" w:hAnsi="inherit" w:cs="Times New Roman"/>
                  <w:sz w:val="24"/>
                  <w:szCs w:val="24"/>
                  <w:lang w:eastAsia="en-GB"/>
                </w:rPr>
                <w:t xml:space="preserve"> </w:t>
              </w:r>
              <w:r w:rsidRPr="38F80EEB">
                <w:rPr>
                  <w:rFonts w:ascii="Segoe UI" w:eastAsia="Segoe UI" w:hAnsi="Segoe UI" w:cs="Segoe UI"/>
                  <w:color w:val="D13438"/>
                  <w:sz w:val="24"/>
                  <w:szCs w:val="24"/>
                  <w:u w:val="single"/>
                </w:rPr>
                <w:t xml:space="preserve">[Comment: It is essential to make it very clear, that the interests and expectations of all parties involved are </w:t>
              </w:r>
              <w:proofErr w:type="gramStart"/>
              <w:r w:rsidRPr="38F80EEB">
                <w:rPr>
                  <w:rFonts w:ascii="Segoe UI" w:eastAsia="Segoe UI" w:hAnsi="Segoe UI" w:cs="Segoe UI"/>
                  <w:color w:val="D13438"/>
                  <w:sz w:val="24"/>
                  <w:szCs w:val="24"/>
                  <w:u w:val="single"/>
                </w:rPr>
                <w:t>taken into account</w:t>
              </w:r>
              <w:proofErr w:type="gramEnd"/>
              <w:r w:rsidRPr="38F80EEB">
                <w:rPr>
                  <w:rFonts w:ascii="Segoe UI" w:eastAsia="Segoe UI" w:hAnsi="Segoe UI" w:cs="Segoe UI"/>
                  <w:color w:val="D13438"/>
                  <w:sz w:val="24"/>
                  <w:szCs w:val="24"/>
                  <w:u w:val="single"/>
                </w:rPr>
                <w:t xml:space="preserve"> when the relevant </w:t>
              </w:r>
              <w:proofErr w:type="spellStart"/>
              <w:r w:rsidRPr="38F80EEB">
                <w:rPr>
                  <w:rFonts w:ascii="Segoe UI" w:eastAsia="Segoe UI" w:hAnsi="Segoe UI" w:cs="Segoe UI"/>
                  <w:color w:val="D13438"/>
                  <w:sz w:val="24"/>
                  <w:szCs w:val="24"/>
                  <w:u w:val="single"/>
                </w:rPr>
                <w:t>systemoperator</w:t>
              </w:r>
              <w:proofErr w:type="spellEnd"/>
              <w:r w:rsidRPr="38F80EEB">
                <w:rPr>
                  <w:rFonts w:ascii="Segoe UI" w:eastAsia="Segoe UI" w:hAnsi="Segoe UI" w:cs="Segoe UI"/>
                  <w:color w:val="D13438"/>
                  <w:sz w:val="24"/>
                  <w:szCs w:val="24"/>
                  <w:u w:val="single"/>
                </w:rPr>
                <w:t xml:space="preserve"> is defining the requirements. Otherwise, the requirements might primarily focus on the needs of the system operator </w:t>
              </w:r>
              <w:proofErr w:type="gramStart"/>
              <w:r w:rsidRPr="38F80EEB">
                <w:rPr>
                  <w:rFonts w:ascii="Segoe UI" w:eastAsia="Segoe UI" w:hAnsi="Segoe UI" w:cs="Segoe UI"/>
                  <w:color w:val="D13438"/>
                  <w:sz w:val="24"/>
                  <w:szCs w:val="24"/>
                  <w:u w:val="single"/>
                </w:rPr>
                <w:t>and also</w:t>
              </w:r>
              <w:proofErr w:type="gramEnd"/>
              <w:r w:rsidRPr="38F80EEB">
                <w:rPr>
                  <w:rFonts w:ascii="Segoe UI" w:eastAsia="Segoe UI" w:hAnsi="Segoe UI" w:cs="Segoe UI"/>
                  <w:color w:val="D13438"/>
                  <w:sz w:val="24"/>
                  <w:szCs w:val="24"/>
                  <w:u w:val="single"/>
                </w:rPr>
                <w:t xml:space="preserve"> focus on requirements that make it easy for the system operator, even though these requirements might not be necessary and often definitely not proportional]</w:t>
              </w:r>
            </w:ins>
          </w:p>
        </w:tc>
      </w:tr>
    </w:tbl>
    <w:p w14:paraId="01D40D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E630A96" w14:textId="77777777" w:rsidTr="008E4E18">
        <w:tc>
          <w:tcPr>
            <w:tcW w:w="0" w:type="auto"/>
            <w:shd w:val="clear" w:color="auto" w:fill="auto"/>
            <w:hideMark/>
          </w:tcPr>
          <w:p w14:paraId="3F25D0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3EB26" w14:textId="77777777" w:rsidTr="008E4E18">
        <w:tc>
          <w:tcPr>
            <w:tcW w:w="0" w:type="auto"/>
            <w:shd w:val="clear" w:color="auto" w:fill="auto"/>
            <w:hideMark/>
          </w:tcPr>
          <w:p w14:paraId="3518F1B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EA29874" w14:textId="77777777" w:rsidTr="008E4E18">
        <w:tc>
          <w:tcPr>
            <w:tcW w:w="0" w:type="auto"/>
            <w:shd w:val="clear" w:color="auto" w:fill="auto"/>
            <w:hideMark/>
          </w:tcPr>
          <w:p w14:paraId="3796F9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E1F77B0" w14:textId="77777777" w:rsidTr="008E4E18">
        <w:tc>
          <w:tcPr>
            <w:tcW w:w="0" w:type="auto"/>
            <w:shd w:val="clear" w:color="auto" w:fill="auto"/>
            <w:hideMark/>
          </w:tcPr>
          <w:p w14:paraId="139D212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administrative burdens and costs associated with providing demand response should be kept within reasonable limits, </w:t>
            </w:r>
            <w:proofErr w:type="gramStart"/>
            <w:r w:rsidRPr="008E4E18">
              <w:rPr>
                <w:rFonts w:ascii="inherit" w:eastAsia="Times New Roman" w:hAnsi="inherit" w:cs="Times New Roman"/>
                <w:sz w:val="24"/>
                <w:szCs w:val="24"/>
                <w:lang w:eastAsia="en-GB"/>
              </w:rPr>
              <w:t>in particular as</w:t>
            </w:r>
            <w:proofErr w:type="gramEnd"/>
            <w:r w:rsidRPr="008E4E18">
              <w:rPr>
                <w:rFonts w:ascii="inherit" w:eastAsia="Times New Roman" w:hAnsi="inherit" w:cs="Times New Roman"/>
                <w:sz w:val="24"/>
                <w:szCs w:val="24"/>
                <w:lang w:eastAsia="en-GB"/>
              </w:rPr>
              <w:t xml:space="preserve"> regards domestic consumers, who will play an increasingly important role in the transition to low carbon society and their uptake should not be unnecessarily burdened with administrative tasks.</w:t>
            </w:r>
          </w:p>
        </w:tc>
      </w:tr>
    </w:tbl>
    <w:p w14:paraId="283F6A7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F87BF80" w14:textId="77777777" w:rsidTr="008E4E18">
        <w:tc>
          <w:tcPr>
            <w:tcW w:w="0" w:type="auto"/>
            <w:shd w:val="clear" w:color="auto" w:fill="auto"/>
            <w:hideMark/>
          </w:tcPr>
          <w:p w14:paraId="23E319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A6213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15CA9D3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815D3B" w14:textId="77777777" w:rsidTr="008E4E18">
        <w:tc>
          <w:tcPr>
            <w:tcW w:w="0" w:type="auto"/>
            <w:shd w:val="clear" w:color="auto" w:fill="auto"/>
            <w:hideMark/>
          </w:tcPr>
          <w:p w14:paraId="18FF24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0F1D6A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Voltage ranges should be coordinated between interconnected systems because they are crucial to secure planning and operation of a power system within a synchronous area. Disconnections because of voltage disturbances have an impact on </w:t>
            </w:r>
            <w:r w:rsidRPr="008E4E18">
              <w:rPr>
                <w:rFonts w:ascii="inherit" w:eastAsia="Times New Roman" w:hAnsi="inherit" w:cs="Times New Roman"/>
                <w:sz w:val="24"/>
                <w:szCs w:val="24"/>
                <w:lang w:eastAsia="en-GB"/>
              </w:rPr>
              <w:lastRenderedPageBreak/>
              <w:t>neighbouring systems. Failure to specify voltage ranges could lead to widespread uncertainty in planning and operation of the system with respect to operation beyond normal operating conditions.</w:t>
            </w:r>
          </w:p>
        </w:tc>
      </w:tr>
    </w:tbl>
    <w:p w14:paraId="5BE28D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3944744" w14:textId="77777777" w:rsidTr="008E4E18">
        <w:tc>
          <w:tcPr>
            <w:tcW w:w="0" w:type="auto"/>
            <w:shd w:val="clear" w:color="auto" w:fill="auto"/>
            <w:hideMark/>
          </w:tcPr>
          <w:p w14:paraId="1D621F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58691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748227D" w14:textId="77777777" w:rsidTr="008E4E18">
        <w:tc>
          <w:tcPr>
            <w:tcW w:w="0" w:type="auto"/>
            <w:shd w:val="clear" w:color="auto" w:fill="auto"/>
            <w:hideMark/>
          </w:tcPr>
          <w:p w14:paraId="6E1DEF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(17)</w:t>
            </w:r>
          </w:p>
        </w:tc>
        <w:tc>
          <w:tcPr>
            <w:tcW w:w="0" w:type="auto"/>
            <w:shd w:val="clear" w:color="auto" w:fill="auto"/>
            <w:hideMark/>
          </w:tcPr>
          <w:p w14:paraId="0D72C6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regulatory authorities, Member States and system operators should ensure that, in the process of developing and approving the requirements for network connection, they are harmonised to the extent possible, </w:t>
            </w:r>
            <w:proofErr w:type="gramStart"/>
            <w:r w:rsidRPr="008E4E18">
              <w:rPr>
                <w:rFonts w:ascii="inherit" w:eastAsia="Times New Roman" w:hAnsi="inherit" w:cs="Times New Roman"/>
                <w:sz w:val="24"/>
                <w:szCs w:val="24"/>
                <w:lang w:eastAsia="en-GB"/>
              </w:rPr>
              <w:t>in order to</w:t>
            </w:r>
            <w:proofErr w:type="gramEnd"/>
            <w:r w:rsidRPr="008E4E18">
              <w:rPr>
                <w:rFonts w:ascii="inherit" w:eastAsia="Times New Roman" w:hAnsi="inherit" w:cs="Times New Roman"/>
                <w:sz w:val="24"/>
                <w:szCs w:val="24"/>
                <w:lang w:eastAsia="en-GB"/>
              </w:rPr>
              <w:t xml:space="preserve"> ensure full market integration. Established technical standards should be taken into </w:t>
            </w:r>
            <w:proofErr w:type="gramStart"/>
            <w:r w:rsidRPr="008E4E18">
              <w:rPr>
                <w:rFonts w:ascii="inherit" w:eastAsia="Times New Roman" w:hAnsi="inherit" w:cs="Times New Roman"/>
                <w:sz w:val="24"/>
                <w:szCs w:val="24"/>
                <w:lang w:eastAsia="en-GB"/>
              </w:rPr>
              <w:t>particular consideration</w:t>
            </w:r>
            <w:proofErr w:type="gramEnd"/>
            <w:r w:rsidRPr="008E4E18">
              <w:rPr>
                <w:rFonts w:ascii="inherit" w:eastAsia="Times New Roman" w:hAnsi="inherit" w:cs="Times New Roman"/>
                <w:sz w:val="24"/>
                <w:szCs w:val="24"/>
                <w:lang w:eastAsia="en-GB"/>
              </w:rPr>
              <w:t xml:space="preserve"> in the development of connection requirements.</w:t>
            </w:r>
          </w:p>
        </w:tc>
      </w:tr>
    </w:tbl>
    <w:p w14:paraId="755FDB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8EC02DF" w14:textId="77777777" w:rsidTr="008E4E18">
        <w:tc>
          <w:tcPr>
            <w:tcW w:w="0" w:type="auto"/>
            <w:shd w:val="clear" w:color="auto" w:fill="auto"/>
            <w:hideMark/>
          </w:tcPr>
          <w:p w14:paraId="797BF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24BFB0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7" w:anchor="ntr3-L_2016223EN.01001001-E0003"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3</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w:t>
            </w:r>
          </w:p>
        </w:tc>
      </w:tr>
    </w:tbl>
    <w:p w14:paraId="4137186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DAF5B27" w14:textId="77777777" w:rsidTr="008E4E18">
        <w:tc>
          <w:tcPr>
            <w:tcW w:w="0" w:type="auto"/>
            <w:shd w:val="clear" w:color="auto" w:fill="auto"/>
            <w:hideMark/>
          </w:tcPr>
          <w:p w14:paraId="79AFF6C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(19)</w:t>
            </w:r>
          </w:p>
        </w:tc>
        <w:tc>
          <w:tcPr>
            <w:tcW w:w="0" w:type="auto"/>
            <w:shd w:val="clear" w:color="auto" w:fill="auto"/>
            <w:hideMark/>
          </w:tcPr>
          <w:p w14:paraId="6E9AA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F87B116" w14:textId="77777777" w:rsidTr="008E4E18">
        <w:tc>
          <w:tcPr>
            <w:tcW w:w="0" w:type="auto"/>
            <w:shd w:val="clear" w:color="auto" w:fill="auto"/>
            <w:hideMark/>
          </w:tcPr>
          <w:p w14:paraId="7F60CF9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40080A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68B17EF" w14:textId="77777777" w:rsidTr="008E4E18">
        <w:tc>
          <w:tcPr>
            <w:tcW w:w="0" w:type="auto"/>
            <w:shd w:val="clear" w:color="auto" w:fill="auto"/>
            <w:hideMark/>
          </w:tcPr>
          <w:p w14:paraId="3EC5C0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4370B98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BFE16F1" w14:textId="77777777" w:rsidTr="008E4E18">
        <w:tc>
          <w:tcPr>
            <w:tcW w:w="0" w:type="auto"/>
            <w:shd w:val="clear" w:color="auto" w:fill="auto"/>
            <w:hideMark/>
          </w:tcPr>
          <w:p w14:paraId="02F7E8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7BA4CA9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This Regulation has been adopted </w:t>
            </w:r>
            <w:proofErr w:type="gramStart"/>
            <w:r w:rsidRPr="008E4E18">
              <w:rPr>
                <w:rFonts w:ascii="inherit" w:eastAsia="Times New Roman" w:hAnsi="inherit" w:cs="Times New Roman"/>
                <w:sz w:val="24"/>
                <w:szCs w:val="24"/>
                <w:lang w:eastAsia="en-GB"/>
              </w:rPr>
              <w:t>on the basis of</w:t>
            </w:r>
            <w:proofErr w:type="gramEnd"/>
            <w:r w:rsidRPr="008E4E18">
              <w:rPr>
                <w:rFonts w:ascii="inherit" w:eastAsia="Times New Roman" w:hAnsi="inherit" w:cs="Times New Roman"/>
                <w:sz w:val="24"/>
                <w:szCs w:val="24"/>
                <w:lang w:eastAsia="en-GB"/>
              </w:rPr>
              <w:t xml:space="preserve">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30BBA" w14:textId="77777777" w:rsidTr="008E4E18">
        <w:tc>
          <w:tcPr>
            <w:tcW w:w="0" w:type="auto"/>
            <w:shd w:val="clear" w:color="auto" w:fill="auto"/>
            <w:hideMark/>
          </w:tcPr>
          <w:p w14:paraId="222080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(23)</w:t>
            </w:r>
          </w:p>
        </w:tc>
        <w:tc>
          <w:tcPr>
            <w:tcW w:w="0" w:type="auto"/>
            <w:shd w:val="clear" w:color="auto" w:fill="auto"/>
            <w:hideMark/>
          </w:tcPr>
          <w:p w14:paraId="53EC69C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HAS ADOPTED THIS REGULATION:</w:t>
      </w:r>
    </w:p>
    <w:p w14:paraId="7E86511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TITLE I</w:t>
      </w:r>
    </w:p>
    <w:p w14:paraId="01E0DFD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AF79C2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w:t>
      </w:r>
    </w:p>
    <w:p w14:paraId="782EAA0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Subject matter</w:t>
      </w:r>
    </w:p>
    <w:p w14:paraId="313EF8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This Regulation establishes a network code which lays down the requirements for grid connection of:</w:t>
      </w:r>
    </w:p>
    <w:tbl>
      <w:tblPr>
        <w:tblW w:w="5000" w:type="pct"/>
        <w:tblCellMar>
          <w:left w:w="0" w:type="dxa"/>
          <w:right w:w="0" w:type="dxa"/>
        </w:tblCellMar>
        <w:tblLook w:val="04A0" w:firstRow="1" w:lastRow="0" w:firstColumn="1" w:lastColumn="0" w:noHBand="0" w:noVBand="1"/>
      </w:tblPr>
      <w:tblGrid>
        <w:gridCol w:w="586"/>
        <w:gridCol w:w="8440"/>
      </w:tblGrid>
      <w:tr w:rsidR="008E4E18" w:rsidRPr="008E4E18" w14:paraId="137BF21D" w14:textId="77777777" w:rsidTr="008E4E18">
        <w:tc>
          <w:tcPr>
            <w:tcW w:w="0" w:type="auto"/>
            <w:shd w:val="clear" w:color="auto" w:fill="auto"/>
            <w:hideMark/>
          </w:tcPr>
          <w:p w14:paraId="57C225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2F9B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facilities;</w:t>
            </w:r>
          </w:p>
        </w:tc>
      </w:tr>
    </w:tbl>
    <w:p w14:paraId="15040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4"/>
        <w:gridCol w:w="8462"/>
      </w:tblGrid>
      <w:tr w:rsidR="008E4E18" w:rsidRPr="008E4E18" w14:paraId="2B570FDF" w14:textId="77777777" w:rsidTr="008E4E18">
        <w:tc>
          <w:tcPr>
            <w:tcW w:w="0" w:type="auto"/>
            <w:shd w:val="clear" w:color="auto" w:fill="auto"/>
            <w:hideMark/>
          </w:tcPr>
          <w:p w14:paraId="55ADEF7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CC98D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facilities;</w:t>
            </w:r>
          </w:p>
        </w:tc>
      </w:tr>
    </w:tbl>
    <w:p w14:paraId="4608B6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8E4E18" w14:paraId="78CDEE31" w14:textId="77777777" w:rsidTr="008E4E18">
        <w:tc>
          <w:tcPr>
            <w:tcW w:w="0" w:type="auto"/>
            <w:shd w:val="clear" w:color="auto" w:fill="auto"/>
            <w:hideMark/>
          </w:tcPr>
          <w:p w14:paraId="573FDA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7BB55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distribution systems, including closed distribution systems;</w:t>
            </w:r>
          </w:p>
        </w:tc>
      </w:tr>
    </w:tbl>
    <w:p w14:paraId="0F37C43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FAFF0E" w14:textId="77777777" w:rsidTr="008E4E18">
        <w:tc>
          <w:tcPr>
            <w:tcW w:w="0" w:type="auto"/>
            <w:shd w:val="clear" w:color="auto" w:fill="auto"/>
            <w:hideMark/>
          </w:tcPr>
          <w:p w14:paraId="696E3E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572D8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used by a demand facility or a closed distribution system to provide demand response services to relevant system operators and relevant TSOs.</w:t>
            </w:r>
          </w:p>
        </w:tc>
      </w:tr>
    </w:tbl>
    <w:p w14:paraId="7517AF2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w:t>
      </w:r>
    </w:p>
    <w:p w14:paraId="1293C56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Definitions</w:t>
      </w:r>
    </w:p>
    <w:p w14:paraId="4A09FD6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8" w:anchor="ntr4-L_2016223EN.01001001-E0004"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4</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Regulation (EC) No 714/2009, Article 2 of Commission Regulation (EU) 2015/1222</w:t>
      </w:r>
      <w:hyperlink r:id="rId9" w:anchor="ntr5-L_2016223EN.01001001-E0005"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5</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2016/631</w:t>
      </w:r>
      <w:hyperlink r:id="rId10" w:anchor="ntr6-L_2016223EN.01001001-E0006"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6</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No 543/2013</w:t>
      </w:r>
      <w:hyperlink r:id="rId11" w:anchor="ntr7-L_2016223EN.01001001-E0007"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7</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Article 2 of Directive 2009/72/EC shall apply.</w:t>
      </w:r>
    </w:p>
    <w:p w14:paraId="7C4C311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27285E" w14:textId="77777777" w:rsidTr="008E4E18">
        <w:tc>
          <w:tcPr>
            <w:tcW w:w="0" w:type="auto"/>
            <w:shd w:val="clear" w:color="auto" w:fill="auto"/>
            <w:hideMark/>
          </w:tcPr>
          <w:p w14:paraId="120407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3FAC82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facility’ means a facility which consumes electrical energy and is connected at one or more connection points to the transmission or distribution system. A distribution system and/or auxiliary supplies of a power generating module do </w:t>
            </w:r>
            <w:proofErr w:type="gramStart"/>
            <w:r w:rsidRPr="008E4E18">
              <w:rPr>
                <w:rFonts w:ascii="inherit" w:eastAsia="Times New Roman" w:hAnsi="inherit" w:cs="Times New Roman"/>
                <w:sz w:val="24"/>
                <w:szCs w:val="24"/>
                <w:lang w:eastAsia="en-GB"/>
              </w:rPr>
              <w:t>no</w:t>
            </w:r>
            <w:proofErr w:type="gramEnd"/>
            <w:r w:rsidRPr="008E4E18">
              <w:rPr>
                <w:rFonts w:ascii="inherit" w:eastAsia="Times New Roman" w:hAnsi="inherit" w:cs="Times New Roman"/>
                <w:sz w:val="24"/>
                <w:szCs w:val="24"/>
                <w:lang w:eastAsia="en-GB"/>
              </w:rPr>
              <w:t xml:space="preserve"> constitute a demand facility;</w:t>
            </w:r>
          </w:p>
        </w:tc>
      </w:tr>
    </w:tbl>
    <w:p w14:paraId="714484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F443D46" w14:textId="77777777" w:rsidTr="008E4E18">
        <w:tc>
          <w:tcPr>
            <w:tcW w:w="0" w:type="auto"/>
            <w:shd w:val="clear" w:color="auto" w:fill="auto"/>
            <w:hideMark/>
          </w:tcPr>
          <w:p w14:paraId="6C9921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transmission</w:t>
            </w:r>
            <w:proofErr w:type="gramEnd"/>
            <w:r w:rsidRPr="008E4E18">
              <w:rPr>
                <w:rFonts w:ascii="inherit" w:eastAsia="Times New Roman" w:hAnsi="inherit" w:cs="Times New Roman"/>
                <w:sz w:val="24"/>
                <w:szCs w:val="24"/>
                <w:lang w:eastAsia="en-GB"/>
              </w:rPr>
              <w:t>-connected demand facility’ means a demand facility which has a connection point to a transmission system;</w:t>
            </w:r>
          </w:p>
        </w:tc>
      </w:tr>
    </w:tbl>
    <w:p w14:paraId="27EF966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6CE48B" w14:textId="77777777" w:rsidTr="008E4E18">
        <w:tc>
          <w:tcPr>
            <w:tcW w:w="0" w:type="auto"/>
            <w:shd w:val="clear" w:color="auto" w:fill="auto"/>
            <w:hideMark/>
          </w:tcPr>
          <w:p w14:paraId="2D68A2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2237F9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transmission</w:t>
            </w:r>
            <w:proofErr w:type="gramEnd"/>
            <w:r w:rsidRPr="008E4E18">
              <w:rPr>
                <w:rFonts w:ascii="inherit" w:eastAsia="Times New Roman" w:hAnsi="inherit" w:cs="Times New Roman"/>
                <w:sz w:val="24"/>
                <w:szCs w:val="24"/>
                <w:lang w:eastAsia="en-GB"/>
              </w:rPr>
              <w:t>-connected distribution facility’ means a distribution system connection or the electrical plant and equipment used at the connection to the transmission system;</w:t>
            </w:r>
          </w:p>
        </w:tc>
      </w:tr>
    </w:tbl>
    <w:p w14:paraId="6488984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E4C2B1" w14:textId="77777777" w:rsidTr="008E4E18">
        <w:tc>
          <w:tcPr>
            <w:tcW w:w="0" w:type="auto"/>
            <w:shd w:val="clear" w:color="auto" w:fill="auto"/>
            <w:hideMark/>
          </w:tcPr>
          <w:p w14:paraId="674729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2FFD92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unit’ means an indivisible set of installations containing equipment which can be actively controlled by a demand facility owner or by a CDSO, either individually or commonly as part of demand aggregation through a third party;</w:t>
            </w:r>
          </w:p>
        </w:tc>
      </w:tr>
    </w:tbl>
    <w:p w14:paraId="3C0DD0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34C5315" w14:textId="77777777" w:rsidTr="008E4E18">
        <w:tc>
          <w:tcPr>
            <w:tcW w:w="0" w:type="auto"/>
            <w:shd w:val="clear" w:color="auto" w:fill="auto"/>
            <w:hideMark/>
          </w:tcPr>
          <w:p w14:paraId="78F2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(5)</w:t>
            </w:r>
          </w:p>
        </w:tc>
        <w:tc>
          <w:tcPr>
            <w:tcW w:w="0" w:type="auto"/>
            <w:shd w:val="clear" w:color="auto" w:fill="auto"/>
            <w:hideMark/>
          </w:tcPr>
          <w:p w14:paraId="047B8F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‘closed distribution system’ means a distribution system classified pursuant to Article 28 of Directive 2009/72/EC 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B648C59" w14:textId="77777777" w:rsidTr="008E4E18">
        <w:tc>
          <w:tcPr>
            <w:tcW w:w="0" w:type="auto"/>
            <w:shd w:val="clear" w:color="auto" w:fill="auto"/>
            <w:hideMark/>
          </w:tcPr>
          <w:p w14:paraId="3978E3B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(6)</w:t>
            </w:r>
          </w:p>
        </w:tc>
        <w:tc>
          <w:tcPr>
            <w:tcW w:w="0" w:type="auto"/>
            <w:shd w:val="clear" w:color="auto" w:fill="auto"/>
            <w:hideMark/>
          </w:tcPr>
          <w:p w14:paraId="6DC5E1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main</w:t>
            </w:r>
            <w:proofErr w:type="gramEnd"/>
            <w:r w:rsidRPr="008E4E18">
              <w:rPr>
                <w:rFonts w:ascii="inherit" w:eastAsia="Times New Roman" w:hAnsi="inherit" w:cs="Times New Roman"/>
                <w:sz w:val="24"/>
                <w:szCs w:val="24"/>
                <w:lang w:eastAsia="en-GB"/>
              </w:rPr>
              <w:t xml:space="preserve"> demand equipment’ means at least one of the following equipment: motors, transformers, high voltage equipment at the connection point and at the process production plant;</w:t>
            </w:r>
          </w:p>
        </w:tc>
      </w:tr>
    </w:tbl>
    <w:p w14:paraId="3B69161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5A3339" w14:textId="77777777" w:rsidTr="008E4E18">
        <w:tc>
          <w:tcPr>
            <w:tcW w:w="0" w:type="auto"/>
            <w:shd w:val="clear" w:color="auto" w:fill="auto"/>
            <w:hideMark/>
          </w:tcPr>
          <w:p w14:paraId="498034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transmission</w:t>
            </w:r>
            <w:proofErr w:type="gramEnd"/>
            <w:r w:rsidRPr="008E4E18">
              <w:rPr>
                <w:rFonts w:ascii="inherit" w:eastAsia="Times New Roman" w:hAnsi="inherit" w:cs="Times New Roman"/>
                <w:sz w:val="24"/>
                <w:szCs w:val="24"/>
                <w:lang w:eastAsia="en-GB"/>
              </w:rPr>
              <w:t>-connected distribution system’ means a distribution system connected to a transmission system, including transmission-connected distribution facilities;</w:t>
            </w:r>
          </w:p>
        </w:tc>
      </w:tr>
    </w:tbl>
    <w:p w14:paraId="0B6BFF5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A64EADD" w14:textId="77777777" w:rsidTr="008E4E18">
        <w:tc>
          <w:tcPr>
            <w:tcW w:w="0" w:type="auto"/>
            <w:shd w:val="clear" w:color="auto" w:fill="auto"/>
            <w:hideMark/>
          </w:tcPr>
          <w:p w14:paraId="492F09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FEB71A2" w14:textId="77777777" w:rsidTr="008E4E18">
        <w:tc>
          <w:tcPr>
            <w:tcW w:w="0" w:type="auto"/>
            <w:shd w:val="clear" w:color="auto" w:fill="auto"/>
            <w:hideMark/>
          </w:tcPr>
          <w:p w14:paraId="7FDCD4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602CD3C" w14:textId="77777777" w:rsidTr="008E4E18">
        <w:tc>
          <w:tcPr>
            <w:tcW w:w="0" w:type="auto"/>
            <w:shd w:val="clear" w:color="auto" w:fill="auto"/>
            <w:hideMark/>
          </w:tcPr>
          <w:p w14:paraId="27880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C672B2D" w14:textId="77777777" w:rsidTr="008E4E18">
        <w:tc>
          <w:tcPr>
            <w:tcW w:w="0" w:type="auto"/>
            <w:shd w:val="clear" w:color="auto" w:fill="auto"/>
            <w:hideMark/>
          </w:tcPr>
          <w:p w14:paraId="2F72CD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FC90D83" w14:textId="77777777" w:rsidTr="008E4E18">
        <w:tc>
          <w:tcPr>
            <w:tcW w:w="0" w:type="auto"/>
            <w:shd w:val="clear" w:color="auto" w:fill="auto"/>
            <w:hideMark/>
          </w:tcPr>
          <w:p w14:paraId="4F5250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on</w:t>
            </w:r>
            <w:proofErr w:type="gramEnd"/>
            <w:r w:rsidRPr="008E4E18">
              <w:rPr>
                <w:rFonts w:ascii="inherit" w:eastAsia="Times New Roman" w:hAnsi="inherit" w:cs="Times New Roman"/>
                <w:sz w:val="24"/>
                <w:szCs w:val="24"/>
                <w:lang w:eastAsia="en-GB"/>
              </w:rPr>
              <w:t xml:space="preserve"> load tap changer’ means a device for changing the tap of a winding, suitable for operation while the transformer is energised or on load;</w:t>
            </w:r>
          </w:p>
        </w:tc>
      </w:tr>
    </w:tbl>
    <w:p w14:paraId="7F1814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C48BB5F" w14:textId="77777777" w:rsidTr="008E4E18">
        <w:tc>
          <w:tcPr>
            <w:tcW w:w="0" w:type="auto"/>
            <w:shd w:val="clear" w:color="auto" w:fill="auto"/>
            <w:hideMark/>
          </w:tcPr>
          <w:p w14:paraId="59D7A8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on</w:t>
            </w:r>
            <w:proofErr w:type="gramEnd"/>
            <w:r w:rsidRPr="008E4E18">
              <w:rPr>
                <w:rFonts w:ascii="inherit" w:eastAsia="Times New Roman" w:hAnsi="inherit" w:cs="Times New Roman"/>
                <w:sz w:val="24"/>
                <w:szCs w:val="24"/>
                <w:lang w:eastAsia="en-GB"/>
              </w:rPr>
              <w:t xml:space="preserve"> load tap changer blocking’ means an action that blocks the on load tap changer during a low voltage event in order to stop transformers from further tapping and suppressing voltages in an area;</w:t>
            </w:r>
          </w:p>
        </w:tc>
      </w:tr>
    </w:tbl>
    <w:p w14:paraId="2D48FB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8E4E18" w14:paraId="2C04AB30" w14:textId="77777777" w:rsidTr="008E4E18">
        <w:tc>
          <w:tcPr>
            <w:tcW w:w="0" w:type="auto"/>
            <w:shd w:val="clear" w:color="auto" w:fill="auto"/>
            <w:hideMark/>
          </w:tcPr>
          <w:p w14:paraId="63DDF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control</w:t>
            </w:r>
            <w:proofErr w:type="gramEnd"/>
            <w:r w:rsidRPr="008E4E18">
              <w:rPr>
                <w:rFonts w:ascii="inherit" w:eastAsia="Times New Roman" w:hAnsi="inherit" w:cs="Times New Roman"/>
                <w:sz w:val="24"/>
                <w:szCs w:val="24"/>
                <w:lang w:eastAsia="en-GB"/>
              </w:rPr>
              <w:t xml:space="preserve"> room’ means a relevant system operator's operation centre;</w:t>
            </w:r>
          </w:p>
        </w:tc>
      </w:tr>
    </w:tbl>
    <w:p w14:paraId="4A2827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65FE018" w14:textId="77777777" w:rsidTr="008E4E18">
        <w:tc>
          <w:tcPr>
            <w:tcW w:w="0" w:type="auto"/>
            <w:shd w:val="clear" w:color="auto" w:fill="auto"/>
            <w:hideMark/>
          </w:tcPr>
          <w:p w14:paraId="0188FB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block</w:t>
            </w:r>
            <w:proofErr w:type="gramEnd"/>
            <w:r w:rsidRPr="008E4E18">
              <w:rPr>
                <w:rFonts w:ascii="inherit" w:eastAsia="Times New Roman" w:hAnsi="inherit" w:cs="Times New Roman"/>
                <w:sz w:val="24"/>
                <w:szCs w:val="24"/>
                <w:lang w:eastAsia="en-GB"/>
              </w:rPr>
              <w:t xml:space="preserve"> loading’ means the maximum step active power loading of reconnected demand during system restoration after black-out;</w:t>
            </w:r>
          </w:p>
        </w:tc>
      </w:tr>
    </w:tbl>
    <w:p w14:paraId="0724D4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A9AD612" w14:textId="77777777" w:rsidTr="008E4E18">
        <w:tc>
          <w:tcPr>
            <w:tcW w:w="0" w:type="auto"/>
            <w:shd w:val="clear" w:color="auto" w:fill="auto"/>
            <w:hideMark/>
          </w:tcPr>
          <w:p w14:paraId="2AFF06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1268973" w14:textId="77777777" w:rsidTr="008E4E18">
        <w:tc>
          <w:tcPr>
            <w:tcW w:w="0" w:type="auto"/>
            <w:shd w:val="clear" w:color="auto" w:fill="auto"/>
            <w:hideMark/>
          </w:tcPr>
          <w:p w14:paraId="5C7538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(17)</w:t>
            </w:r>
          </w:p>
        </w:tc>
        <w:tc>
          <w:tcPr>
            <w:tcW w:w="0" w:type="auto"/>
            <w:shd w:val="clear" w:color="auto" w:fill="auto"/>
            <w:hideMark/>
          </w:tcPr>
          <w:p w14:paraId="180FCC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0F8B5B" w14:textId="77777777" w:rsidTr="008E4E18">
        <w:tc>
          <w:tcPr>
            <w:tcW w:w="0" w:type="auto"/>
            <w:shd w:val="clear" w:color="auto" w:fill="auto"/>
            <w:hideMark/>
          </w:tcPr>
          <w:p w14:paraId="2AA2B3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D3797" w14:textId="77777777" w:rsidTr="008E4E18">
        <w:tc>
          <w:tcPr>
            <w:tcW w:w="0" w:type="auto"/>
            <w:shd w:val="clear" w:color="auto" w:fill="auto"/>
            <w:hideMark/>
          </w:tcPr>
          <w:p w14:paraId="477EA4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(19)</w:t>
            </w:r>
          </w:p>
        </w:tc>
        <w:tc>
          <w:tcPr>
            <w:tcW w:w="0" w:type="auto"/>
            <w:shd w:val="clear" w:color="auto" w:fill="auto"/>
            <w:hideMark/>
          </w:tcPr>
          <w:p w14:paraId="608859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0050736" w14:textId="77777777" w:rsidTr="008E4E18">
        <w:tc>
          <w:tcPr>
            <w:tcW w:w="0" w:type="auto"/>
            <w:shd w:val="clear" w:color="auto" w:fill="auto"/>
            <w:hideMark/>
          </w:tcPr>
          <w:p w14:paraId="58F8D2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83F0002" w14:textId="77777777" w:rsidTr="008E4E18">
        <w:tc>
          <w:tcPr>
            <w:tcW w:w="0" w:type="auto"/>
            <w:shd w:val="clear" w:color="auto" w:fill="auto"/>
            <w:hideMark/>
          </w:tcPr>
          <w:p w14:paraId="1DDA45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C52EC" w14:textId="77777777" w:rsidTr="008E4E18">
        <w:tc>
          <w:tcPr>
            <w:tcW w:w="0" w:type="auto"/>
            <w:shd w:val="clear" w:color="auto" w:fill="auto"/>
            <w:hideMark/>
          </w:tcPr>
          <w:p w14:paraId="6A80CE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6A7899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response unit document’ (DRUD) means a document, issued either by the demand facility owner or the CDSO to the relevant system operator for demand units with demand response and connected at a voltage level above 1 000 V, which confirms the compliance of the demand unit with the technical requirements set out in this Regulation and provides the necessary data and statements, including a statement of compliance.</w:t>
            </w:r>
          </w:p>
        </w:tc>
      </w:tr>
    </w:tbl>
    <w:p w14:paraId="00F5EF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w:t>
      </w:r>
    </w:p>
    <w:p w14:paraId="75FB14D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Scope of application</w:t>
      </w:r>
    </w:p>
    <w:p w14:paraId="3C5BDE5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8E4E18" w14:paraId="44BD476A" w14:textId="77777777" w:rsidTr="008E4E18">
        <w:tc>
          <w:tcPr>
            <w:tcW w:w="0" w:type="auto"/>
            <w:shd w:val="clear" w:color="auto" w:fill="auto"/>
            <w:hideMark/>
          </w:tcPr>
          <w:p w14:paraId="2B6C96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demand facilities;</w:t>
            </w:r>
          </w:p>
        </w:tc>
      </w:tr>
    </w:tbl>
    <w:p w14:paraId="2C698A5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8E4E18" w14:paraId="6441F072" w14:textId="77777777" w:rsidTr="008E4E18">
        <w:tc>
          <w:tcPr>
            <w:tcW w:w="0" w:type="auto"/>
            <w:shd w:val="clear" w:color="auto" w:fill="auto"/>
            <w:hideMark/>
          </w:tcPr>
          <w:p w14:paraId="67ED2D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distribution facilities;</w:t>
            </w:r>
          </w:p>
        </w:tc>
      </w:tr>
    </w:tbl>
    <w:p w14:paraId="50B2441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8E4E18" w14:paraId="374FC3A2" w14:textId="77777777" w:rsidTr="008E4E18">
        <w:tc>
          <w:tcPr>
            <w:tcW w:w="0" w:type="auto"/>
            <w:shd w:val="clear" w:color="auto" w:fill="auto"/>
            <w:hideMark/>
          </w:tcPr>
          <w:p w14:paraId="61EC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D222E8" w14:textId="77777777" w:rsidTr="008E4E18">
        <w:tc>
          <w:tcPr>
            <w:tcW w:w="0" w:type="auto"/>
            <w:shd w:val="clear" w:color="auto" w:fill="auto"/>
            <w:hideMark/>
          </w:tcPr>
          <w:p w14:paraId="44ED362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B4331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bl>
    <w:p w14:paraId="0791E8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relevant system operator shall refuse to allow the connection of a new transmission-connected demand facility, a new transmission-connected distribution facility, or a new distribution system, which does not comply with the requirements set out in this Regulation and which is not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Default="008E4E18" w:rsidP="008E4E18">
      <w:pPr>
        <w:shd w:val="clear" w:color="auto" w:fill="FFFFFF"/>
        <w:spacing w:before="120" w:after="0" w:line="240" w:lineRule="auto"/>
        <w:jc w:val="both"/>
        <w:rPr>
          <w:ins w:id="7" w:author="Autho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55816DCC" w14:textId="00514FE0" w:rsidR="00272F52" w:rsidRDefault="00197005" w:rsidP="008E4E18">
      <w:pPr>
        <w:shd w:val="clear" w:color="auto" w:fill="FFFFFF"/>
        <w:spacing w:before="120" w:after="0" w:line="240" w:lineRule="auto"/>
        <w:jc w:val="both"/>
        <w:rPr>
          <w:ins w:id="8" w:author="Author"/>
          <w:rFonts w:ascii="inherit" w:eastAsia="Times New Roman" w:hAnsi="inherit" w:cs="Times New Roman"/>
          <w:sz w:val="24"/>
          <w:szCs w:val="24"/>
          <w:lang w:eastAsia="en-GB"/>
        </w:rPr>
      </w:pPr>
      <w:ins w:id="9" w:author="Author">
        <w:r>
          <w:rPr>
            <w:rFonts w:ascii="inherit" w:eastAsia="Times New Roman" w:hAnsi="inherit" w:cs="Times New Roman"/>
            <w:color w:val="000000"/>
            <w:sz w:val="24"/>
            <w:szCs w:val="24"/>
            <w:lang w:eastAsia="en-GB"/>
          </w:rPr>
          <w:lastRenderedPageBreak/>
          <w:t>(new) Wh</w:t>
        </w:r>
        <w:r w:rsidR="008424C5">
          <w:rPr>
            <w:rFonts w:ascii="inherit" w:eastAsia="Times New Roman" w:hAnsi="inherit" w:cs="Times New Roman"/>
            <w:color w:val="000000"/>
            <w:sz w:val="24"/>
            <w:szCs w:val="24"/>
            <w:lang w:eastAsia="en-GB"/>
          </w:rPr>
          <w:t>en</w:t>
        </w:r>
        <w:r>
          <w:rPr>
            <w:rFonts w:ascii="inherit" w:eastAsia="Times New Roman" w:hAnsi="inherit" w:cs="Times New Roman"/>
            <w:color w:val="000000"/>
            <w:sz w:val="24"/>
            <w:szCs w:val="24"/>
            <w:lang w:eastAsia="en-GB"/>
          </w:rPr>
          <w:t xml:space="preserve"> a transmission</w:t>
        </w:r>
        <w:r w:rsidR="00AF416F">
          <w:rPr>
            <w:rFonts w:ascii="inherit" w:eastAsia="Times New Roman" w:hAnsi="inherit" w:cs="Times New Roman"/>
            <w:color w:val="000000"/>
            <w:sz w:val="24"/>
            <w:szCs w:val="24"/>
            <w:lang w:eastAsia="en-GB"/>
          </w:rPr>
          <w:t>-connected demand</w:t>
        </w:r>
        <w:r w:rsidR="001D051B">
          <w:rPr>
            <w:rFonts w:ascii="inherit" w:eastAsia="Times New Roman" w:hAnsi="inherit" w:cs="Times New Roman"/>
            <w:color w:val="000000"/>
            <w:sz w:val="24"/>
            <w:szCs w:val="24"/>
            <w:lang w:eastAsia="en-GB"/>
          </w:rPr>
          <w:t xml:space="preserve"> facility is connected </w:t>
        </w:r>
        <w:r w:rsidR="00244E49">
          <w:rPr>
            <w:rFonts w:ascii="inherit" w:eastAsia="Times New Roman" w:hAnsi="inherit" w:cs="Times New Roman"/>
            <w:color w:val="000000"/>
            <w:sz w:val="24"/>
            <w:szCs w:val="24"/>
            <w:lang w:eastAsia="en-GB"/>
          </w:rPr>
          <w:t xml:space="preserve">to the transmission system in the </w:t>
        </w:r>
        <w:r w:rsidR="00D15F80">
          <w:rPr>
            <w:rFonts w:ascii="inherit" w:eastAsia="Times New Roman" w:hAnsi="inherit" w:cs="Times New Roman"/>
            <w:color w:val="000000"/>
            <w:sz w:val="24"/>
            <w:szCs w:val="24"/>
            <w:lang w:eastAsia="en-GB"/>
          </w:rPr>
          <w:t xml:space="preserve">same </w:t>
        </w:r>
        <w:r w:rsidR="009A7B1E">
          <w:rPr>
            <w:rFonts w:ascii="inherit" w:eastAsia="Times New Roman" w:hAnsi="inherit" w:cs="Times New Roman"/>
            <w:color w:val="000000"/>
            <w:sz w:val="24"/>
            <w:szCs w:val="24"/>
            <w:lang w:eastAsia="en-GB"/>
          </w:rPr>
          <w:t xml:space="preserve">connection point as a production </w:t>
        </w:r>
        <w:r w:rsidR="00892439">
          <w:rPr>
            <w:rFonts w:ascii="inherit" w:eastAsia="Times New Roman" w:hAnsi="inherit" w:cs="Times New Roman"/>
            <w:color w:val="000000"/>
            <w:sz w:val="24"/>
            <w:szCs w:val="24"/>
            <w:lang w:eastAsia="en-GB"/>
          </w:rPr>
          <w:t>fa</w:t>
        </w:r>
        <w:r w:rsidR="00B72083">
          <w:rPr>
            <w:rFonts w:ascii="inherit" w:eastAsia="Times New Roman" w:hAnsi="inherit" w:cs="Times New Roman"/>
            <w:color w:val="000000"/>
            <w:sz w:val="24"/>
            <w:szCs w:val="24"/>
            <w:lang w:eastAsia="en-GB"/>
          </w:rPr>
          <w:t>cility</w:t>
        </w:r>
        <w:r w:rsidR="008424C5">
          <w:rPr>
            <w:rFonts w:ascii="inherit" w:eastAsia="Times New Roman" w:hAnsi="inherit" w:cs="Times New Roman"/>
            <w:color w:val="000000"/>
            <w:sz w:val="24"/>
            <w:szCs w:val="24"/>
            <w:lang w:eastAsia="en-GB"/>
          </w:rPr>
          <w:t xml:space="preserve">, </w:t>
        </w:r>
        <w:r w:rsidR="008B596A">
          <w:rPr>
            <w:rFonts w:ascii="inherit" w:eastAsia="Times New Roman" w:hAnsi="inherit" w:cs="Times New Roman"/>
            <w:color w:val="000000"/>
            <w:sz w:val="24"/>
            <w:szCs w:val="24"/>
            <w:lang w:eastAsia="en-GB"/>
          </w:rPr>
          <w:t xml:space="preserve">Tittle I will not apply to the </w:t>
        </w:r>
        <w:r w:rsidR="00E2357B">
          <w:rPr>
            <w:rFonts w:ascii="inherit" w:eastAsia="Times New Roman" w:hAnsi="inherit" w:cs="Times New Roman"/>
            <w:color w:val="000000"/>
            <w:sz w:val="24"/>
            <w:szCs w:val="24"/>
            <w:lang w:eastAsia="en-GB"/>
          </w:rPr>
          <w:t>transmissions-connected demand facility if the</w:t>
        </w:r>
        <w:r w:rsidR="00E5327C">
          <w:rPr>
            <w:rFonts w:ascii="inherit" w:eastAsia="Times New Roman" w:hAnsi="inherit" w:cs="Times New Roman"/>
            <w:color w:val="000000"/>
            <w:sz w:val="24"/>
            <w:szCs w:val="24"/>
            <w:lang w:eastAsia="en-GB"/>
          </w:rPr>
          <w:t xml:space="preserve"> </w:t>
        </w:r>
        <w:r w:rsidR="00E5327C" w:rsidRPr="008E4E18">
          <w:rPr>
            <w:rFonts w:ascii="inherit" w:eastAsia="Times New Roman" w:hAnsi="inherit" w:cs="Times New Roman"/>
            <w:sz w:val="24"/>
            <w:szCs w:val="24"/>
            <w:lang w:eastAsia="en-GB"/>
          </w:rPr>
          <w:t>maximum export capability</w:t>
        </w:r>
        <w:r w:rsidR="00E5327C">
          <w:rPr>
            <w:rFonts w:ascii="inherit" w:eastAsia="Times New Roman" w:hAnsi="inherit" w:cs="Times New Roman"/>
            <w:sz w:val="24"/>
            <w:szCs w:val="24"/>
            <w:lang w:eastAsia="en-GB"/>
          </w:rPr>
          <w:t xml:space="preserve"> </w:t>
        </w:r>
        <w:r w:rsidR="0084263A">
          <w:rPr>
            <w:rFonts w:ascii="inherit" w:eastAsia="Times New Roman" w:hAnsi="inherit" w:cs="Times New Roman"/>
            <w:sz w:val="24"/>
            <w:szCs w:val="24"/>
            <w:lang w:eastAsia="en-GB"/>
          </w:rPr>
          <w:t xml:space="preserve">is below </w:t>
        </w:r>
        <w:r w:rsidR="00C43A1D">
          <w:rPr>
            <w:rFonts w:ascii="inherit" w:eastAsia="Times New Roman" w:hAnsi="inherit" w:cs="Times New Roman"/>
            <w:sz w:val="24"/>
            <w:szCs w:val="24"/>
            <w:lang w:eastAsia="en-GB"/>
          </w:rPr>
          <w:t xml:space="preserve">10% of the </w:t>
        </w:r>
        <w:r w:rsidR="005E227C">
          <w:rPr>
            <w:rFonts w:ascii="inherit" w:eastAsia="Times New Roman" w:hAnsi="inherit" w:cs="Times New Roman"/>
            <w:sz w:val="24"/>
            <w:szCs w:val="24"/>
            <w:lang w:eastAsia="en-GB"/>
          </w:rPr>
          <w:t xml:space="preserve">production </w:t>
        </w:r>
        <w:r w:rsidR="00272F52">
          <w:rPr>
            <w:rFonts w:ascii="inherit" w:eastAsia="Times New Roman" w:hAnsi="inherit" w:cs="Times New Roman"/>
            <w:sz w:val="24"/>
            <w:szCs w:val="24"/>
            <w:lang w:eastAsia="en-GB"/>
          </w:rPr>
          <w:t>capacity.</w:t>
        </w:r>
      </w:ins>
    </w:p>
    <w:p w14:paraId="139E03FA" w14:textId="50031509" w:rsidR="00C11223" w:rsidRPr="008E4E18" w:rsidRDefault="00C0396D" w:rsidP="38F80EEB">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
      <w:ins w:id="10" w:author="Author">
        <w:r w:rsidRPr="38F80EEB">
          <w:rPr>
            <w:rFonts w:ascii="inherit" w:eastAsia="Times New Roman" w:hAnsi="inherit" w:cs="Times New Roman"/>
            <w:sz w:val="24"/>
            <w:szCs w:val="24"/>
            <w:lang w:eastAsia="en-GB"/>
          </w:rPr>
          <w:t>[</w:t>
        </w:r>
        <w:r w:rsidR="713B107D" w:rsidRPr="38F80EEB">
          <w:rPr>
            <w:rFonts w:ascii="inherit" w:eastAsia="Times New Roman" w:hAnsi="inherit" w:cs="Times New Roman"/>
            <w:sz w:val="24"/>
            <w:szCs w:val="24"/>
            <w:lang w:eastAsia="en-GB"/>
          </w:rPr>
          <w:t>Comment</w:t>
        </w:r>
        <w:r w:rsidR="00905F1B" w:rsidRPr="38F80EEB">
          <w:rPr>
            <w:rFonts w:ascii="inherit" w:eastAsia="Times New Roman" w:hAnsi="inherit" w:cs="Times New Roman"/>
            <w:sz w:val="24"/>
            <w:szCs w:val="24"/>
            <w:lang w:eastAsia="en-GB"/>
          </w:rPr>
          <w:t xml:space="preserve">: </w:t>
        </w:r>
        <w:r w:rsidR="77D07B40" w:rsidRPr="38F80EEB">
          <w:rPr>
            <w:rFonts w:ascii="inherit" w:eastAsia="Times New Roman" w:hAnsi="inherit" w:cs="Times New Roman"/>
            <w:sz w:val="24"/>
            <w:szCs w:val="24"/>
            <w:lang w:eastAsia="en-GB"/>
          </w:rPr>
          <w:t>Establishing</w:t>
        </w:r>
        <w:r w:rsidR="000C6FA2" w:rsidRPr="38F80EEB">
          <w:rPr>
            <w:rFonts w:ascii="inherit" w:eastAsia="Times New Roman" w:hAnsi="inherit" w:cs="Times New Roman"/>
            <w:sz w:val="24"/>
            <w:szCs w:val="24"/>
            <w:lang w:eastAsia="en-GB"/>
          </w:rPr>
          <w:t xml:space="preserve"> </w:t>
        </w:r>
        <w:r w:rsidR="003B308F" w:rsidRPr="38F80EEB">
          <w:rPr>
            <w:rFonts w:ascii="inherit" w:eastAsia="Times New Roman" w:hAnsi="inherit" w:cs="Times New Roman"/>
            <w:sz w:val="24"/>
            <w:szCs w:val="24"/>
            <w:lang w:eastAsia="en-GB"/>
          </w:rPr>
          <w:t>rene</w:t>
        </w:r>
        <w:r w:rsidR="00DD07B1" w:rsidRPr="38F80EEB">
          <w:rPr>
            <w:rFonts w:ascii="inherit" w:eastAsia="Times New Roman" w:hAnsi="inherit" w:cs="Times New Roman"/>
            <w:sz w:val="24"/>
            <w:szCs w:val="24"/>
            <w:lang w:eastAsia="en-GB"/>
          </w:rPr>
          <w:t>wable</w:t>
        </w:r>
        <w:r w:rsidR="00CD3273" w:rsidRPr="38F80EEB">
          <w:rPr>
            <w:rFonts w:ascii="inherit" w:eastAsia="Times New Roman" w:hAnsi="inherit" w:cs="Times New Roman"/>
            <w:sz w:val="24"/>
            <w:szCs w:val="24"/>
            <w:lang w:eastAsia="en-GB"/>
          </w:rPr>
          <w:t xml:space="preserve"> power</w:t>
        </w:r>
        <w:r w:rsidR="00DD07B1" w:rsidRPr="38F80EEB">
          <w:rPr>
            <w:rFonts w:ascii="inherit" w:eastAsia="Times New Roman" w:hAnsi="inherit" w:cs="Times New Roman"/>
            <w:sz w:val="24"/>
            <w:szCs w:val="24"/>
            <w:lang w:eastAsia="en-GB"/>
          </w:rPr>
          <w:t xml:space="preserve"> </w:t>
        </w:r>
        <w:r w:rsidR="00CD3273" w:rsidRPr="38F80EEB">
          <w:rPr>
            <w:rFonts w:ascii="inherit" w:eastAsia="Times New Roman" w:hAnsi="inherit" w:cs="Times New Roman"/>
            <w:sz w:val="24"/>
            <w:szCs w:val="24"/>
            <w:lang w:eastAsia="en-GB"/>
          </w:rPr>
          <w:t xml:space="preserve">plants </w:t>
        </w:r>
        <w:r w:rsidR="00C42884" w:rsidRPr="38F80EEB">
          <w:rPr>
            <w:rFonts w:ascii="inherit" w:eastAsia="Times New Roman" w:hAnsi="inherit" w:cs="Times New Roman"/>
            <w:sz w:val="24"/>
            <w:szCs w:val="24"/>
            <w:lang w:eastAsia="en-GB"/>
          </w:rPr>
          <w:t xml:space="preserve">requires </w:t>
        </w:r>
        <w:r w:rsidR="00386052" w:rsidRPr="38F80EEB">
          <w:rPr>
            <w:rFonts w:ascii="inherit" w:eastAsia="Times New Roman" w:hAnsi="inherit" w:cs="Times New Roman"/>
            <w:sz w:val="24"/>
            <w:szCs w:val="24"/>
            <w:lang w:eastAsia="en-GB"/>
          </w:rPr>
          <w:t xml:space="preserve">local </w:t>
        </w:r>
        <w:r w:rsidR="00F41473" w:rsidRPr="38F80EEB">
          <w:rPr>
            <w:rFonts w:ascii="inherit" w:eastAsia="Times New Roman" w:hAnsi="inherit" w:cs="Times New Roman"/>
            <w:sz w:val="24"/>
            <w:szCs w:val="24"/>
            <w:lang w:eastAsia="en-GB"/>
          </w:rPr>
          <w:t xml:space="preserve">value </w:t>
        </w:r>
        <w:r w:rsidR="00414A85" w:rsidRPr="38F80EEB">
          <w:rPr>
            <w:rFonts w:ascii="inherit" w:eastAsia="Times New Roman" w:hAnsi="inherit" w:cs="Times New Roman"/>
            <w:sz w:val="24"/>
            <w:szCs w:val="24"/>
            <w:lang w:eastAsia="en-GB"/>
          </w:rPr>
          <w:t xml:space="preserve">creation other than green electricity </w:t>
        </w:r>
        <w:r w:rsidR="000A0D30" w:rsidRPr="38F80EEB">
          <w:rPr>
            <w:rFonts w:ascii="inherit" w:eastAsia="Times New Roman" w:hAnsi="inherit" w:cs="Times New Roman"/>
            <w:sz w:val="24"/>
            <w:szCs w:val="24"/>
            <w:lang w:eastAsia="en-GB"/>
          </w:rPr>
          <w:t xml:space="preserve">and </w:t>
        </w:r>
        <w:r w:rsidR="004F5293" w:rsidRPr="38F80EEB">
          <w:rPr>
            <w:rFonts w:ascii="inherit" w:eastAsia="Times New Roman" w:hAnsi="inherit" w:cs="Times New Roman"/>
            <w:sz w:val="24"/>
            <w:szCs w:val="24"/>
            <w:lang w:eastAsia="en-GB"/>
          </w:rPr>
          <w:t>local acceptance</w:t>
        </w:r>
        <w:r w:rsidR="000A0D30" w:rsidRPr="38F80EEB">
          <w:rPr>
            <w:rFonts w:ascii="inherit" w:eastAsia="Times New Roman" w:hAnsi="inherit" w:cs="Times New Roman"/>
            <w:sz w:val="24"/>
            <w:szCs w:val="24"/>
            <w:lang w:eastAsia="en-GB"/>
          </w:rPr>
          <w:t xml:space="preserve">. Establishing </w:t>
        </w:r>
        <w:r w:rsidR="00565A70" w:rsidRPr="38F80EEB">
          <w:rPr>
            <w:rFonts w:ascii="inherit" w:eastAsia="Times New Roman" w:hAnsi="inherit" w:cs="Times New Roman"/>
            <w:sz w:val="24"/>
            <w:szCs w:val="24"/>
            <w:lang w:eastAsia="en-GB"/>
          </w:rPr>
          <w:t xml:space="preserve">EV </w:t>
        </w:r>
        <w:r w:rsidR="00554B29" w:rsidRPr="38F80EEB">
          <w:rPr>
            <w:rFonts w:ascii="inherit" w:eastAsia="Times New Roman" w:hAnsi="inherit" w:cs="Times New Roman"/>
            <w:sz w:val="24"/>
            <w:szCs w:val="24"/>
            <w:lang w:eastAsia="en-GB"/>
          </w:rPr>
          <w:t xml:space="preserve">charging station together with </w:t>
        </w:r>
        <w:r w:rsidR="000E23AD" w:rsidRPr="38F80EEB">
          <w:rPr>
            <w:rFonts w:ascii="inherit" w:eastAsia="Times New Roman" w:hAnsi="inherit" w:cs="Times New Roman"/>
            <w:sz w:val="24"/>
            <w:szCs w:val="24"/>
            <w:lang w:eastAsia="en-GB"/>
          </w:rPr>
          <w:t>renewable power pla</w:t>
        </w:r>
        <w:r w:rsidR="00CD3273" w:rsidRPr="38F80EEB">
          <w:rPr>
            <w:rFonts w:ascii="inherit" w:eastAsia="Times New Roman" w:hAnsi="inherit" w:cs="Times New Roman"/>
            <w:sz w:val="24"/>
            <w:szCs w:val="24"/>
            <w:lang w:eastAsia="en-GB"/>
          </w:rPr>
          <w:t>nts</w:t>
        </w:r>
        <w:r w:rsidR="000E1D59" w:rsidRPr="38F80EEB">
          <w:rPr>
            <w:rFonts w:ascii="inherit" w:eastAsia="Times New Roman" w:hAnsi="inherit" w:cs="Times New Roman"/>
            <w:sz w:val="24"/>
            <w:szCs w:val="24"/>
            <w:lang w:eastAsia="en-GB"/>
          </w:rPr>
          <w:t xml:space="preserve"> ca</w:t>
        </w:r>
        <w:r w:rsidR="009A475D" w:rsidRPr="38F80EEB">
          <w:rPr>
            <w:rFonts w:ascii="inherit" w:eastAsia="Times New Roman" w:hAnsi="inherit" w:cs="Times New Roman"/>
            <w:sz w:val="24"/>
            <w:szCs w:val="24"/>
            <w:lang w:eastAsia="en-GB"/>
          </w:rPr>
          <w:t xml:space="preserve">n contribute to that. </w:t>
        </w:r>
        <w:r w:rsidR="001861D9" w:rsidRPr="38F80EEB">
          <w:rPr>
            <w:rFonts w:ascii="inherit" w:eastAsia="Times New Roman" w:hAnsi="inherit" w:cs="Times New Roman"/>
            <w:sz w:val="24"/>
            <w:szCs w:val="24"/>
            <w:lang w:eastAsia="en-GB"/>
          </w:rPr>
          <w:t xml:space="preserve">If a </w:t>
        </w:r>
        <w:r w:rsidR="0089553D" w:rsidRPr="38F80EEB">
          <w:rPr>
            <w:rFonts w:ascii="inherit" w:eastAsia="Times New Roman" w:hAnsi="inherit" w:cs="Times New Roman"/>
            <w:sz w:val="24"/>
            <w:szCs w:val="24"/>
            <w:lang w:eastAsia="en-GB"/>
          </w:rPr>
          <w:t xml:space="preserve">relatively small EV charging station is </w:t>
        </w:r>
        <w:r w:rsidR="00A37DA2" w:rsidRPr="38F80EEB">
          <w:rPr>
            <w:rFonts w:ascii="inherit" w:eastAsia="Times New Roman" w:hAnsi="inherit" w:cs="Times New Roman"/>
            <w:sz w:val="24"/>
            <w:szCs w:val="24"/>
            <w:lang w:eastAsia="en-GB"/>
          </w:rPr>
          <w:t>established together with a transmission-connected power plant</w:t>
        </w:r>
        <w:r w:rsidR="008163E6" w:rsidRPr="38F80EEB">
          <w:rPr>
            <w:rFonts w:ascii="inherit" w:eastAsia="Times New Roman" w:hAnsi="inherit" w:cs="Times New Roman"/>
            <w:sz w:val="24"/>
            <w:szCs w:val="24"/>
            <w:lang w:eastAsia="en-GB"/>
          </w:rPr>
          <w:t xml:space="preserve">, it should </w:t>
        </w:r>
        <w:r w:rsidR="00517AAC" w:rsidRPr="38F80EEB">
          <w:rPr>
            <w:rFonts w:ascii="inherit" w:eastAsia="Times New Roman" w:hAnsi="inherit" w:cs="Times New Roman"/>
            <w:sz w:val="24"/>
            <w:szCs w:val="24"/>
            <w:lang w:eastAsia="en-GB"/>
          </w:rPr>
          <w:t xml:space="preserve">not </w:t>
        </w:r>
        <w:proofErr w:type="gramStart"/>
        <w:r w:rsidR="00493B9D" w:rsidRPr="38F80EEB">
          <w:rPr>
            <w:rFonts w:ascii="inherit" w:eastAsia="Times New Roman" w:hAnsi="inherit" w:cs="Times New Roman"/>
            <w:sz w:val="24"/>
            <w:szCs w:val="24"/>
            <w:lang w:eastAsia="en-GB"/>
          </w:rPr>
          <w:t>exposed</w:t>
        </w:r>
        <w:proofErr w:type="gramEnd"/>
        <w:r w:rsidR="00493B9D" w:rsidRPr="38F80EEB">
          <w:rPr>
            <w:rFonts w:ascii="inherit" w:eastAsia="Times New Roman" w:hAnsi="inherit" w:cs="Times New Roman"/>
            <w:sz w:val="24"/>
            <w:szCs w:val="24"/>
            <w:lang w:eastAsia="en-GB"/>
          </w:rPr>
          <w:t xml:space="preserve"> to </w:t>
        </w:r>
        <w:r w:rsidR="00794ADC" w:rsidRPr="38F80EEB">
          <w:rPr>
            <w:rFonts w:ascii="inherit" w:eastAsia="Times New Roman" w:hAnsi="inherit" w:cs="Times New Roman"/>
            <w:sz w:val="24"/>
            <w:szCs w:val="24"/>
            <w:lang w:eastAsia="en-GB"/>
          </w:rPr>
          <w:t xml:space="preserve">unproportional </w:t>
        </w:r>
        <w:r w:rsidR="00FF0635" w:rsidRPr="38F80EEB">
          <w:rPr>
            <w:rFonts w:ascii="inherit" w:eastAsia="Times New Roman" w:hAnsi="inherit" w:cs="Times New Roman"/>
            <w:sz w:val="24"/>
            <w:szCs w:val="24"/>
            <w:lang w:eastAsia="en-GB"/>
          </w:rPr>
          <w:t>technical requirements</w:t>
        </w:r>
        <w:r w:rsidR="00F75B68" w:rsidRPr="38F80EEB">
          <w:rPr>
            <w:rFonts w:ascii="inherit" w:eastAsia="Times New Roman" w:hAnsi="inherit" w:cs="Times New Roman"/>
            <w:sz w:val="24"/>
            <w:szCs w:val="24"/>
            <w:lang w:eastAsia="en-GB"/>
          </w:rPr>
          <w:t>. Similar discussions is ong</w:t>
        </w:r>
        <w:r w:rsidR="00D30D46" w:rsidRPr="38F80EEB">
          <w:rPr>
            <w:rFonts w:ascii="inherit" w:eastAsia="Times New Roman" w:hAnsi="inherit" w:cs="Times New Roman"/>
            <w:sz w:val="24"/>
            <w:szCs w:val="24"/>
            <w:lang w:eastAsia="en-GB"/>
          </w:rPr>
          <w:t xml:space="preserve">oing for small </w:t>
        </w:r>
        <w:r w:rsidR="002F3EE4" w:rsidRPr="38F80EEB">
          <w:rPr>
            <w:rFonts w:ascii="inherit" w:eastAsia="Times New Roman" w:hAnsi="inherit" w:cs="Times New Roman"/>
            <w:sz w:val="24"/>
            <w:szCs w:val="24"/>
            <w:lang w:eastAsia="en-GB"/>
          </w:rPr>
          <w:t>generati</w:t>
        </w:r>
        <w:r w:rsidR="005863DE" w:rsidRPr="38F80EEB">
          <w:rPr>
            <w:rFonts w:ascii="inherit" w:eastAsia="Times New Roman" w:hAnsi="inherit" w:cs="Times New Roman"/>
            <w:sz w:val="24"/>
            <w:szCs w:val="24"/>
            <w:lang w:eastAsia="en-GB"/>
          </w:rPr>
          <w:t>ng unit</w:t>
        </w:r>
        <w:r w:rsidR="001B37B7" w:rsidRPr="38F80EEB">
          <w:rPr>
            <w:rFonts w:ascii="inherit" w:eastAsia="Times New Roman" w:hAnsi="inherit" w:cs="Times New Roman"/>
            <w:sz w:val="24"/>
            <w:szCs w:val="24"/>
            <w:lang w:eastAsia="en-GB"/>
          </w:rPr>
          <w:t xml:space="preserve">s </w:t>
        </w:r>
        <w:r w:rsidR="007F6425" w:rsidRPr="38F80EEB">
          <w:rPr>
            <w:rFonts w:ascii="inherit" w:eastAsia="Times New Roman" w:hAnsi="inherit" w:cs="Times New Roman"/>
            <w:sz w:val="24"/>
            <w:szCs w:val="24"/>
            <w:lang w:eastAsia="en-GB"/>
          </w:rPr>
          <w:t xml:space="preserve">connected in large </w:t>
        </w:r>
        <w:r w:rsidR="00EE0A52" w:rsidRPr="38F80EEB">
          <w:rPr>
            <w:rFonts w:ascii="inherit" w:eastAsia="Times New Roman" w:hAnsi="inherit" w:cs="Times New Roman"/>
            <w:sz w:val="24"/>
            <w:szCs w:val="24"/>
            <w:lang w:eastAsia="en-GB"/>
          </w:rPr>
          <w:t>customer sites</w:t>
        </w:r>
        <w:proofErr w:type="gramStart"/>
        <w:r w:rsidR="000D2778" w:rsidRPr="38F80EEB">
          <w:rPr>
            <w:rFonts w:ascii="inherit" w:eastAsia="Times New Roman" w:hAnsi="inherit" w:cs="Times New Roman"/>
            <w:sz w:val="24"/>
            <w:szCs w:val="24"/>
            <w:lang w:eastAsia="en-GB"/>
          </w:rPr>
          <w:t xml:space="preserve">. </w:t>
        </w:r>
        <w:r w:rsidR="00877930" w:rsidRPr="38F80EEB">
          <w:rPr>
            <w:rFonts w:ascii="inherit" w:eastAsia="Times New Roman" w:hAnsi="inherit" w:cs="Times New Roman"/>
            <w:sz w:val="24"/>
            <w:szCs w:val="24"/>
            <w:lang w:eastAsia="en-GB"/>
          </w:rPr>
          <w:t>]</w:t>
        </w:r>
        <w:proofErr w:type="gramEnd"/>
        <w:r w:rsidR="004F5293" w:rsidRPr="38F80EEB">
          <w:rPr>
            <w:rFonts w:ascii="inherit" w:eastAsia="Times New Roman" w:hAnsi="inherit" w:cs="Times New Roman"/>
            <w:sz w:val="24"/>
            <w:szCs w:val="24"/>
            <w:lang w:eastAsia="en-GB"/>
          </w:rPr>
          <w:t xml:space="preserve"> </w:t>
        </w:r>
        <w:r w:rsidR="00E2357B" w:rsidRPr="38F80EEB">
          <w:rPr>
            <w:rFonts w:ascii="inherit" w:eastAsia="Times New Roman" w:hAnsi="inherit" w:cs="Times New Roman"/>
            <w:color w:val="000000" w:themeColor="text1"/>
            <w:sz w:val="24"/>
            <w:szCs w:val="24"/>
            <w:lang w:eastAsia="en-GB"/>
          </w:rPr>
          <w:t xml:space="preserve"> </w:t>
        </w:r>
      </w:ins>
    </w:p>
    <w:p w14:paraId="65A3DE8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44A1CCA" w14:textId="77777777" w:rsidTr="008E4E18">
        <w:tc>
          <w:tcPr>
            <w:tcW w:w="0" w:type="auto"/>
            <w:shd w:val="clear" w:color="auto" w:fill="auto"/>
            <w:hideMark/>
          </w:tcPr>
          <w:p w14:paraId="5A9C62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88B9B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0A3F53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024F2D5" w14:textId="77777777" w:rsidTr="008E4E18">
        <w:tc>
          <w:tcPr>
            <w:tcW w:w="0" w:type="auto"/>
            <w:shd w:val="clear" w:color="auto" w:fill="auto"/>
            <w:hideMark/>
          </w:tcPr>
          <w:p w14:paraId="3A7D4CA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3F1D9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storage devices except for pump-storage power generating modules in accordance with Article 5(2).</w:t>
            </w:r>
          </w:p>
        </w:tc>
      </w:tr>
    </w:tbl>
    <w:p w14:paraId="44848F7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w:t>
      </w:r>
    </w:p>
    <w:p w14:paraId="4587163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32BD81F" w14:textId="77777777" w:rsidTr="008E4E18">
        <w:tc>
          <w:tcPr>
            <w:tcW w:w="0" w:type="auto"/>
            <w:shd w:val="clear" w:color="auto" w:fill="auto"/>
            <w:hideMark/>
          </w:tcPr>
          <w:p w14:paraId="3BC22E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3907B8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8E4E18" w:rsidRPr="008E4E18" w14:paraId="51EF9C5D" w14:textId="77777777">
              <w:tc>
                <w:tcPr>
                  <w:tcW w:w="0" w:type="auto"/>
                  <w:shd w:val="clear" w:color="auto" w:fill="auto"/>
                  <w:hideMark/>
                </w:tcPr>
                <w:p w14:paraId="78DF63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2CEE6D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facility owners, DSOs, or CDSOs who intend to undertake the modernisation of a plant or replacement of equipment impacting the technical capabilities of the transmission-connected demand facility, the transmission-connected distribution facility, the distribution system, or the demand unit shall notify their plans to the relevant system operator in advance;</w:t>
                  </w:r>
                </w:p>
              </w:tc>
            </w:tr>
          </w:tbl>
          <w:p w14:paraId="704E797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8E4E18" w:rsidRPr="008E4E18" w14:paraId="6EB161EF" w14:textId="77777777">
              <w:tc>
                <w:tcPr>
                  <w:tcW w:w="0" w:type="auto"/>
                  <w:shd w:val="clear" w:color="auto" w:fill="auto"/>
                  <w:hideMark/>
                </w:tcPr>
                <w:p w14:paraId="0D95E6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AAD1FF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if the relevant system operator considers that the extent of the modernisation or replacement of equipment is such that a new connection agreement is required, the </w:t>
                  </w:r>
                  <w:r w:rsidRPr="008E4E18">
                    <w:rPr>
                      <w:rFonts w:ascii="inherit" w:eastAsia="Times New Roman" w:hAnsi="inherit" w:cs="Times New Roman"/>
                      <w:sz w:val="24"/>
                      <w:szCs w:val="24"/>
                      <w:lang w:eastAsia="en-GB"/>
                    </w:rPr>
                    <w:lastRenderedPageBreak/>
                    <w:t>system operator shall notify the relevant regulatory authority or, where applicable, the Member State; and</w:t>
                  </w:r>
                </w:p>
              </w:tc>
            </w:tr>
          </w:tbl>
          <w:p w14:paraId="2607080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8E4E18" w:rsidRPr="008E4E18" w14:paraId="6178538E" w14:textId="77777777">
              <w:tc>
                <w:tcPr>
                  <w:tcW w:w="0" w:type="auto"/>
                  <w:shd w:val="clear" w:color="auto" w:fill="auto"/>
                  <w:hideMark/>
                </w:tcPr>
                <w:p w14:paraId="76CBFE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0AF483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relevant regulatory authority or, where applicable, the Member State shall decide if the existing connection agreement needs to be revised or a new connection agreement is </w:t>
                  </w:r>
                  <w:proofErr w:type="gramStart"/>
                  <w:r w:rsidRPr="008E4E18">
                    <w:rPr>
                      <w:rFonts w:ascii="inherit" w:eastAsia="Times New Roman" w:hAnsi="inherit" w:cs="Times New Roman"/>
                      <w:sz w:val="24"/>
                      <w:szCs w:val="24"/>
                      <w:lang w:eastAsia="en-GB"/>
                    </w:rPr>
                    <w:t>required</w:t>
                  </w:r>
                  <w:proofErr w:type="gramEnd"/>
                  <w:r w:rsidRPr="008E4E18">
                    <w:rPr>
                      <w:rFonts w:ascii="inherit" w:eastAsia="Times New Roman" w:hAnsi="inherit" w:cs="Times New Roman"/>
                      <w:sz w:val="24"/>
                      <w:szCs w:val="24"/>
                      <w:lang w:eastAsia="en-GB"/>
                    </w:rPr>
                    <w:t xml:space="preserve"> and which requirements of this Regulation shall apply; or</w:t>
                  </w:r>
                </w:p>
              </w:tc>
            </w:tr>
          </w:tbl>
          <w:p w14:paraId="602A55D6"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40EED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847D62A" w14:textId="77777777" w:rsidTr="008E4E18">
        <w:tc>
          <w:tcPr>
            <w:tcW w:w="0" w:type="auto"/>
            <w:shd w:val="clear" w:color="auto" w:fill="auto"/>
            <w:hideMark/>
          </w:tcPr>
          <w:p w14:paraId="5BC8E2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E642F2" w14:textId="77777777" w:rsidTr="008E4E18">
        <w:tc>
          <w:tcPr>
            <w:tcW w:w="0" w:type="auto"/>
            <w:shd w:val="clear" w:color="auto" w:fill="auto"/>
            <w:hideMark/>
          </w:tcPr>
          <w:p w14:paraId="7137AA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F97F6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27C7090" w14:textId="77777777" w:rsidTr="008E4E18">
        <w:tc>
          <w:tcPr>
            <w:tcW w:w="0" w:type="auto"/>
            <w:shd w:val="clear" w:color="auto" w:fill="auto"/>
            <w:hideMark/>
          </w:tcPr>
          <w:p w14:paraId="0EBCC7D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w:t>
      </w:r>
      <w:proofErr w:type="gramStart"/>
      <w:r w:rsidRPr="008E4E18">
        <w:rPr>
          <w:rFonts w:ascii="inherit" w:eastAsia="Times New Roman" w:hAnsi="inherit" w:cs="Times New Roman"/>
          <w:color w:val="000000"/>
          <w:sz w:val="24"/>
          <w:szCs w:val="24"/>
          <w:lang w:eastAsia="en-GB"/>
        </w:rPr>
        <w:t>assembled</w:t>
      </w:r>
      <w:proofErr w:type="gramEnd"/>
      <w:r w:rsidRPr="008E4E18">
        <w:rPr>
          <w:rFonts w:ascii="inherit" w:eastAsia="Times New Roman" w:hAnsi="inherit" w:cs="Times New Roman"/>
          <w:color w:val="000000"/>
          <w:sz w:val="24"/>
          <w:szCs w:val="24"/>
          <w:lang w:eastAsia="en-GB"/>
        </w:rPr>
        <w:t xml:space="preserve"> or purchased.</w:t>
      </w:r>
    </w:p>
    <w:p w14:paraId="25918CB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For that </w:t>
      </w:r>
      <w:proofErr w:type="gramStart"/>
      <w:r w:rsidRPr="008E4E18">
        <w:rPr>
          <w:rFonts w:ascii="inherit" w:eastAsia="Times New Roman" w:hAnsi="inherit" w:cs="Times New Roman"/>
          <w:color w:val="000000"/>
          <w:sz w:val="24"/>
          <w:szCs w:val="24"/>
          <w:lang w:eastAsia="en-GB"/>
        </w:rPr>
        <w:t>purpose</w:t>
      </w:r>
      <w:proofErr w:type="gramEnd"/>
      <w:r w:rsidRPr="008E4E18">
        <w:rPr>
          <w:rFonts w:ascii="inherit" w:eastAsia="Times New Roman" w:hAnsi="inherit" w:cs="Times New Roman"/>
          <w:color w:val="000000"/>
          <w:sz w:val="24"/>
          <w:szCs w:val="24"/>
          <w:lang w:eastAsia="en-GB"/>
        </w:rPr>
        <w:t xml:space="preserv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EE3C5F" w14:textId="77777777" w:rsidTr="008E4E18">
        <w:tc>
          <w:tcPr>
            <w:tcW w:w="0" w:type="auto"/>
            <w:shd w:val="clear" w:color="auto" w:fill="auto"/>
            <w:hideMark/>
          </w:tcPr>
          <w:p w14:paraId="5D36A2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costs, </w:t>
            </w:r>
            <w:proofErr w:type="gramStart"/>
            <w:r w:rsidRPr="008E4E18">
              <w:rPr>
                <w:rFonts w:ascii="inherit" w:eastAsia="Times New Roman" w:hAnsi="inherit" w:cs="Times New Roman"/>
                <w:sz w:val="24"/>
                <w:szCs w:val="24"/>
                <w:lang w:eastAsia="en-GB"/>
              </w:rPr>
              <w:t>in regard to</w:t>
            </w:r>
            <w:proofErr w:type="gramEnd"/>
            <w:r w:rsidRPr="008E4E18">
              <w:rPr>
                <w:rFonts w:ascii="inherit" w:eastAsia="Times New Roman" w:hAnsi="inherit" w:cs="Times New Roman"/>
                <w:sz w:val="24"/>
                <w:szCs w:val="24"/>
                <w:lang w:eastAsia="en-GB"/>
              </w:rPr>
              <w:t xml:space="preserve">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BB6147C" w14:textId="77777777" w:rsidTr="008E4E18">
        <w:tc>
          <w:tcPr>
            <w:tcW w:w="0" w:type="auto"/>
            <w:shd w:val="clear" w:color="auto" w:fill="auto"/>
            <w:hideMark/>
          </w:tcPr>
          <w:p w14:paraId="2B9FFE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33F792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8E4E18" w14:paraId="26FA5604" w14:textId="77777777" w:rsidTr="008E4E18">
        <w:tc>
          <w:tcPr>
            <w:tcW w:w="0" w:type="auto"/>
            <w:shd w:val="clear" w:color="auto" w:fill="auto"/>
            <w:hideMark/>
          </w:tcPr>
          <w:p w14:paraId="5754A6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8E4E18" w14:paraId="6B84B588" w14:textId="77777777" w:rsidTr="008E4E18">
        <w:tc>
          <w:tcPr>
            <w:tcW w:w="0" w:type="auto"/>
            <w:shd w:val="clear" w:color="auto" w:fill="auto"/>
            <w:hideMark/>
          </w:tcPr>
          <w:p w14:paraId="02F8E8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6500550" w14:textId="77777777" w:rsidTr="008E4E18">
        <w:tc>
          <w:tcPr>
            <w:tcW w:w="0" w:type="auto"/>
            <w:shd w:val="clear" w:color="auto" w:fill="auto"/>
            <w:hideMark/>
          </w:tcPr>
          <w:p w14:paraId="55E021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7.   The relevant TSO may assess the application of some or </w:t>
      </w:r>
      <w:proofErr w:type="gramStart"/>
      <w:r w:rsidRPr="008E4E18">
        <w:rPr>
          <w:rFonts w:ascii="inherit" w:eastAsia="Times New Roman" w:hAnsi="inherit" w:cs="Times New Roman"/>
          <w:color w:val="000000"/>
          <w:sz w:val="24"/>
          <w:szCs w:val="24"/>
          <w:lang w:eastAsia="en-GB"/>
        </w:rPr>
        <w:t>all of</w:t>
      </w:r>
      <w:proofErr w:type="gramEnd"/>
      <w:r w:rsidRPr="008E4E18">
        <w:rPr>
          <w:rFonts w:ascii="inherit" w:eastAsia="Times New Roman" w:hAnsi="inherit" w:cs="Times New Roman"/>
          <w:color w:val="000000"/>
          <w:sz w:val="24"/>
          <w:szCs w:val="24"/>
          <w:lang w:eastAsia="en-GB"/>
        </w:rPr>
        <w:t xml:space="preserve">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2CCF88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w:t>
      </w:r>
    </w:p>
    <w:p w14:paraId="30C039A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pump-storage power generating modules and industrial sites</w:t>
      </w:r>
    </w:p>
    <w:p w14:paraId="596F937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This Regulation shall not apply to pump-storage power generating modules that have both generating and pumping operation mode.</w:t>
      </w:r>
    </w:p>
    <w:p w14:paraId="2878AB4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Any pumping module within a pump-storage station that only provides pumping mode shall be subject to the requirements of this Regulation and shall be treated as a demand facility.</w:t>
      </w:r>
    </w:p>
    <w:p w14:paraId="38505A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6</w:t>
      </w:r>
    </w:p>
    <w:p w14:paraId="66D4490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Regulatory aspects</w:t>
      </w:r>
    </w:p>
    <w:p w14:paraId="7901BC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1FC4FF7F" w:rsidR="008E4E18" w:rsidRPr="008E4E18" w:rsidRDefault="008E4E18" w:rsidP="38F80EEB">
      <w:pPr>
        <w:shd w:val="clear" w:color="auto" w:fill="FFFFFF" w:themeFill="background1"/>
        <w:spacing w:before="120" w:after="0" w:line="240" w:lineRule="auto"/>
        <w:jc w:val="both"/>
        <w:rPr>
          <w:rFonts w:ascii="inherit" w:eastAsia="inherit" w:hAnsi="inherit" w:cs="inherit"/>
          <w:sz w:val="24"/>
          <w:szCs w:val="24"/>
        </w:rPr>
      </w:pPr>
      <w:r w:rsidRPr="38F80EEB">
        <w:rPr>
          <w:rFonts w:ascii="inherit" w:eastAsia="Times New Roman" w:hAnsi="inherit" w:cs="Times New Roman"/>
          <w:color w:val="000000" w:themeColor="text1"/>
          <w:sz w:val="24"/>
          <w:szCs w:val="24"/>
          <w:lang w:eastAsia="en-GB"/>
        </w:rPr>
        <w:t>3.   </w:t>
      </w:r>
      <w:ins w:id="11" w:author="Author">
        <w:r w:rsidR="112BB262" w:rsidRPr="38F80EEB">
          <w:rPr>
            <w:rFonts w:ascii="Segoe UI" w:eastAsia="Segoe UI" w:hAnsi="Segoe UI" w:cs="Segoe UI"/>
            <w:color w:val="FF0000"/>
            <w:sz w:val="24"/>
            <w:szCs w:val="24"/>
          </w:rPr>
          <w:t xml:space="preserve"> All requirements established by relevant system operators or TSOs under this Regulation </w:t>
        </w:r>
        <w:r w:rsidR="112BB262" w:rsidRPr="38F80EEB">
          <w:rPr>
            <w:rFonts w:ascii="Segoe UI" w:eastAsia="Segoe UI" w:hAnsi="Segoe UI" w:cs="Segoe UI"/>
            <w:color w:val="D13438"/>
            <w:sz w:val="24"/>
            <w:szCs w:val="24"/>
            <w:u w:val="single"/>
          </w:rPr>
          <w:t xml:space="preserve">must </w:t>
        </w:r>
        <w:r w:rsidR="112BB262" w:rsidRPr="38F80EEB">
          <w:rPr>
            <w:rFonts w:ascii="Segoe UI" w:eastAsia="Segoe UI" w:hAnsi="Segoe UI" w:cs="Segoe UI"/>
            <w:color w:val="FF0000"/>
            <w:sz w:val="24"/>
            <w:szCs w:val="24"/>
          </w:rPr>
          <w:t>always be in accordance with this Regulation including article 6 (3)</w:t>
        </w:r>
        <w:r w:rsidR="112BB262" w:rsidRPr="38F80EEB">
          <w:rPr>
            <w:rFonts w:ascii="Segoe UI" w:eastAsia="Segoe UI" w:hAnsi="Segoe UI" w:cs="Segoe UI"/>
            <w:color w:val="D13438"/>
            <w:sz w:val="24"/>
            <w:szCs w:val="24"/>
            <w:u w:val="single"/>
          </w:rPr>
          <w:t>.</w:t>
        </w:r>
        <w:r w:rsidR="112BB262" w:rsidRPr="38F80EEB">
          <w:rPr>
            <w:rFonts w:ascii="inherit" w:eastAsia="inherit" w:hAnsi="inherit" w:cs="inherit"/>
            <w:color w:val="000000" w:themeColor="text1"/>
            <w:sz w:val="24"/>
            <w:szCs w:val="24"/>
          </w:rPr>
          <w:t> </w:t>
        </w:r>
        <w:r w:rsidR="112BB262" w:rsidRPr="38F80EEB">
          <w:rPr>
            <w:rFonts w:ascii="inherit" w:eastAsia="inherit" w:hAnsi="inherit" w:cs="inherit"/>
            <w:sz w:val="24"/>
            <w:szCs w:val="24"/>
          </w:rPr>
          <w:t xml:space="preserve"> </w:t>
        </w:r>
      </w:ins>
      <w:r w:rsidRPr="38F80EEB">
        <w:rPr>
          <w:rFonts w:ascii="inherit" w:eastAsia="Times New Roman" w:hAnsi="inherit" w:cs="Times New Roman"/>
          <w:color w:val="000000" w:themeColor="text1"/>
          <w:sz w:val="24"/>
          <w:szCs w:val="24"/>
          <w:lang w:eastAsia="en-GB"/>
        </w:rPr>
        <w:t xml:space="preserve">When applying this Regulation, Member States, competent </w:t>
      </w:r>
      <w:proofErr w:type="gramStart"/>
      <w:r w:rsidRPr="38F80EEB">
        <w:rPr>
          <w:rFonts w:ascii="inherit" w:eastAsia="Times New Roman" w:hAnsi="inherit" w:cs="Times New Roman"/>
          <w:color w:val="000000" w:themeColor="text1"/>
          <w:sz w:val="24"/>
          <w:szCs w:val="24"/>
          <w:lang w:eastAsia="en-GB"/>
        </w:rPr>
        <w:t>entities</w:t>
      </w:r>
      <w:proofErr w:type="gramEnd"/>
      <w:r w:rsidRPr="38F80EEB">
        <w:rPr>
          <w:rFonts w:ascii="inherit" w:eastAsia="Times New Roman" w:hAnsi="inherit" w:cs="Times New Roman"/>
          <w:color w:val="000000" w:themeColor="text1"/>
          <w:sz w:val="24"/>
          <w:szCs w:val="24"/>
          <w:lang w:eastAsia="en-GB"/>
        </w:rPr>
        <w:t xml:space="preserve"> and system operators shall:</w:t>
      </w:r>
      <w:ins w:id="12" w:author="Author">
        <w:r w:rsidR="633C04B3" w:rsidRPr="38F80EEB">
          <w:rPr>
            <w:rFonts w:ascii="inherit" w:eastAsia="Times New Roman" w:hAnsi="inherit" w:cs="Times New Roman"/>
            <w:color w:val="000000" w:themeColor="text1"/>
            <w:sz w:val="24"/>
            <w:szCs w:val="24"/>
            <w:lang w:eastAsia="en-GB"/>
          </w:rPr>
          <w:t xml:space="preserve"> </w:t>
        </w:r>
        <w:r w:rsidR="633C04B3" w:rsidRPr="38F80EEB">
          <w:rPr>
            <w:rFonts w:ascii="Segoe UI" w:eastAsia="Segoe UI" w:hAnsi="Segoe UI" w:cs="Segoe UI"/>
            <w:color w:val="D13438"/>
            <w:sz w:val="24"/>
            <w:szCs w:val="24"/>
            <w:u w:val="single"/>
          </w:rPr>
          <w:t>[Comment: It is important to make it very clear that the relevant system operator or TSO always has to define the requirements in accordance with the main principles in this Regulation].</w:t>
        </w:r>
      </w:ins>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D207D52" w14:textId="77777777" w:rsidTr="38F80EEB">
        <w:tc>
          <w:tcPr>
            <w:tcW w:w="0" w:type="auto"/>
            <w:shd w:val="clear" w:color="auto" w:fill="auto"/>
            <w:hideMark/>
          </w:tcPr>
          <w:p w14:paraId="25BF0B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D255AFE" w14:textId="49A93B5C" w:rsidR="008E4E18" w:rsidRPr="008E4E18" w:rsidRDefault="008E4E18" w:rsidP="38F80EEB">
            <w:pPr>
              <w:spacing w:before="120" w:after="0" w:line="240" w:lineRule="auto"/>
              <w:jc w:val="both"/>
              <w:rPr>
                <w:rFonts w:ascii="inherit" w:eastAsia="inherit" w:hAnsi="inherit" w:cs="inherit"/>
                <w:sz w:val="24"/>
                <w:szCs w:val="24"/>
              </w:rPr>
            </w:pPr>
            <w:r w:rsidRPr="38F80EEB">
              <w:rPr>
                <w:rFonts w:ascii="inherit" w:eastAsia="Times New Roman" w:hAnsi="inherit" w:cs="Times New Roman"/>
                <w:sz w:val="24"/>
                <w:szCs w:val="24"/>
                <w:lang w:eastAsia="en-GB"/>
              </w:rPr>
              <w:t>apply the principles of proportionality</w:t>
            </w:r>
            <w:ins w:id="13" w:author="Author">
              <w:r w:rsidR="170588A5" w:rsidRPr="38F80EEB">
                <w:rPr>
                  <w:rFonts w:ascii="inherit" w:eastAsia="inherit" w:hAnsi="inherit" w:cs="inherit"/>
                  <w:color w:val="D13438"/>
                  <w:sz w:val="24"/>
                  <w:szCs w:val="24"/>
                </w:rPr>
                <w:t xml:space="preserve"> for all parties involved</w:t>
              </w:r>
            </w:ins>
            <w:r w:rsidRPr="38F80EEB">
              <w:rPr>
                <w:rFonts w:ascii="inherit" w:eastAsia="Times New Roman" w:hAnsi="inherit" w:cs="Times New Roman"/>
                <w:sz w:val="24"/>
                <w:szCs w:val="24"/>
                <w:lang w:eastAsia="en-GB"/>
              </w:rPr>
              <w:t xml:space="preserve"> and non-discrimination;</w:t>
            </w:r>
            <w:ins w:id="14" w:author="Author">
              <w:r w:rsidR="27C34E27" w:rsidRPr="38F80EEB">
                <w:rPr>
                  <w:rFonts w:ascii="inherit" w:eastAsia="Times New Roman" w:hAnsi="inherit" w:cs="Times New Roman"/>
                  <w:sz w:val="24"/>
                  <w:szCs w:val="24"/>
                  <w:lang w:eastAsia="en-GB"/>
                </w:rPr>
                <w:t xml:space="preserve"> </w:t>
              </w:r>
              <w:r w:rsidR="27C34E27" w:rsidRPr="38F80EEB">
                <w:rPr>
                  <w:rFonts w:ascii="Segoe UI" w:eastAsia="Segoe UI" w:hAnsi="Segoe UI" w:cs="Segoe UI"/>
                  <w:color w:val="D13438"/>
                  <w:sz w:val="24"/>
                  <w:szCs w:val="24"/>
                  <w:u w:val="single"/>
                </w:rPr>
                <w:t xml:space="preserve">[Comment: </w:t>
              </w:r>
            </w:ins>
            <w:r w:rsidR="00876672">
              <w:rPr>
                <w:rFonts w:ascii="Segoe UI" w:eastAsia="Segoe UI" w:hAnsi="Segoe UI" w:cs="Segoe UI"/>
                <w:color w:val="D13438"/>
                <w:sz w:val="24"/>
                <w:szCs w:val="24"/>
                <w:u w:val="single"/>
              </w:rPr>
              <w:t>I</w:t>
            </w:r>
            <w:ins w:id="15" w:author="Author">
              <w:r w:rsidR="27C34E27" w:rsidRPr="38F80EEB">
                <w:rPr>
                  <w:rFonts w:ascii="Segoe UI" w:eastAsia="Segoe UI" w:hAnsi="Segoe UI" w:cs="Segoe UI"/>
                  <w:color w:val="D13438"/>
                  <w:sz w:val="24"/>
                  <w:szCs w:val="24"/>
                  <w:u w:val="single"/>
                </w:rPr>
                <w:t>t is important to make it clear that the principle of proportionality includes all parties involved. Otherwise, the requirements might only or primarily focus on the needs of the system operator, including requirements that make it easy for the system operator, even though these requirements might not be necessary and often definitely not proportional for all parties involved].</w:t>
              </w:r>
            </w:ins>
          </w:p>
        </w:tc>
      </w:tr>
    </w:tbl>
    <w:p w14:paraId="32746B5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8E4E18" w14:paraId="1CA9A8B8" w14:textId="77777777" w:rsidTr="008E4E18">
        <w:tc>
          <w:tcPr>
            <w:tcW w:w="0" w:type="auto"/>
            <w:shd w:val="clear" w:color="auto" w:fill="auto"/>
            <w:hideMark/>
          </w:tcPr>
          <w:p w14:paraId="374787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ensure transparency;</w:t>
            </w:r>
          </w:p>
        </w:tc>
      </w:tr>
    </w:tbl>
    <w:p w14:paraId="33BA5D4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F357BC1" w14:textId="77777777" w:rsidTr="008E4E18">
        <w:tc>
          <w:tcPr>
            <w:tcW w:w="0" w:type="auto"/>
            <w:shd w:val="clear" w:color="auto" w:fill="auto"/>
            <w:hideMark/>
          </w:tcPr>
          <w:p w14:paraId="0F9A579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5A300C2" w14:textId="77777777" w:rsidTr="008E4E18">
        <w:tc>
          <w:tcPr>
            <w:tcW w:w="0" w:type="auto"/>
            <w:shd w:val="clear" w:color="auto" w:fill="auto"/>
            <w:hideMark/>
          </w:tcPr>
          <w:p w14:paraId="2FFAF4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respect the responsibility assigned to the relevant TSO </w:t>
            </w:r>
            <w:proofErr w:type="gramStart"/>
            <w:r w:rsidRPr="008E4E18">
              <w:rPr>
                <w:rFonts w:ascii="inherit" w:eastAsia="Times New Roman" w:hAnsi="inherit" w:cs="Times New Roman"/>
                <w:sz w:val="24"/>
                <w:szCs w:val="24"/>
                <w:lang w:eastAsia="en-GB"/>
              </w:rPr>
              <w:t>in order to</w:t>
            </w:r>
            <w:proofErr w:type="gramEnd"/>
            <w:r w:rsidRPr="008E4E18">
              <w:rPr>
                <w:rFonts w:ascii="inherit" w:eastAsia="Times New Roman" w:hAnsi="inherit" w:cs="Times New Roman"/>
                <w:sz w:val="24"/>
                <w:szCs w:val="24"/>
                <w:lang w:eastAsia="en-GB"/>
              </w:rPr>
              <w:t xml:space="preserve"> ensure system security, including as required by national legislation;</w:t>
            </w:r>
          </w:p>
        </w:tc>
      </w:tr>
    </w:tbl>
    <w:p w14:paraId="5960BD8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8E4E18" w14:paraId="5670A2BB" w14:textId="77777777" w:rsidTr="008E4E18">
        <w:tc>
          <w:tcPr>
            <w:tcW w:w="0" w:type="auto"/>
            <w:shd w:val="clear" w:color="auto" w:fill="auto"/>
            <w:hideMark/>
          </w:tcPr>
          <w:p w14:paraId="6F5501C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49BBE68D" w14:textId="77777777" w:rsidTr="38F80EEB">
        <w:tc>
          <w:tcPr>
            <w:tcW w:w="0" w:type="auto"/>
            <w:shd w:val="clear" w:color="auto" w:fill="auto"/>
            <w:hideMark/>
          </w:tcPr>
          <w:p w14:paraId="6EB38C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0EF2439" w14:textId="41806B8F" w:rsidR="008E4E18" w:rsidRPr="008E4E18" w:rsidRDefault="008E4E18" w:rsidP="38F80EEB">
            <w:pPr>
              <w:spacing w:before="120" w:after="0" w:line="240" w:lineRule="auto"/>
              <w:jc w:val="both"/>
              <w:rPr>
                <w:ins w:id="16" w:author="Author"/>
                <w:rFonts w:ascii="inherit" w:eastAsia="Times New Roman" w:hAnsi="inherit" w:cs="Times New Roman"/>
                <w:sz w:val="24"/>
                <w:szCs w:val="24"/>
                <w:lang w:eastAsia="en-GB"/>
              </w:rPr>
            </w:pPr>
            <w:r w:rsidRPr="38F80EEB">
              <w:rPr>
                <w:rFonts w:ascii="inherit" w:eastAsia="Times New Roman" w:hAnsi="inherit" w:cs="Times New Roman"/>
                <w:sz w:val="24"/>
                <w:szCs w:val="24"/>
                <w:lang w:eastAsia="en-GB"/>
              </w:rPr>
              <w:t>take into consideration agreed European standards and technical specifications</w:t>
            </w:r>
            <w:ins w:id="17" w:author="Author">
              <w:r w:rsidR="125D8780" w:rsidRPr="38F80EEB">
                <w:rPr>
                  <w:rFonts w:ascii="inherit" w:eastAsia="Times New Roman" w:hAnsi="inherit" w:cs="Times New Roman"/>
                  <w:sz w:val="24"/>
                  <w:szCs w:val="24"/>
                  <w:lang w:eastAsia="en-GB"/>
                </w:rPr>
                <w:t>;</w:t>
              </w:r>
            </w:ins>
            <w:del w:id="18" w:author="Author">
              <w:r w:rsidRPr="38F80EEB" w:rsidDel="008E4E18">
                <w:rPr>
                  <w:rFonts w:ascii="inherit" w:eastAsia="Times New Roman" w:hAnsi="inherit" w:cs="Times New Roman"/>
                  <w:sz w:val="24"/>
                  <w:szCs w:val="24"/>
                  <w:lang w:eastAsia="en-GB"/>
                </w:rPr>
                <w:delText>.</w:delText>
              </w:r>
            </w:del>
          </w:p>
          <w:p w14:paraId="5F72BE80" w14:textId="038E991E" w:rsidR="008E4E18" w:rsidRPr="008E4E18" w:rsidRDefault="008E4E18" w:rsidP="38F80EEB">
            <w:pPr>
              <w:spacing w:before="120" w:after="0" w:line="240" w:lineRule="auto"/>
              <w:jc w:val="both"/>
              <w:rPr>
                <w:ins w:id="19" w:author="Author"/>
                <w:rFonts w:ascii="inherit" w:eastAsia="Times New Roman" w:hAnsi="inherit" w:cs="Times New Roman"/>
                <w:sz w:val="24"/>
                <w:szCs w:val="24"/>
                <w:lang w:eastAsia="en-GB"/>
              </w:rPr>
            </w:pPr>
          </w:p>
          <w:p w14:paraId="2D177314" w14:textId="0C4FFAA8" w:rsidR="008E4E18" w:rsidRPr="008E4E18" w:rsidRDefault="260BE946" w:rsidP="38F80EEB">
            <w:pPr>
              <w:spacing w:before="120" w:after="0" w:line="240" w:lineRule="auto"/>
              <w:jc w:val="both"/>
              <w:rPr>
                <w:ins w:id="20" w:author="Author"/>
                <w:rFonts w:ascii="inherit" w:eastAsia="Times New Roman" w:hAnsi="inherit" w:cs="Times New Roman"/>
                <w:color w:val="000000" w:themeColor="text1"/>
                <w:sz w:val="24"/>
                <w:szCs w:val="24"/>
                <w:lang w:eastAsia="en-GB"/>
              </w:rPr>
            </w:pPr>
            <w:ins w:id="21" w:author="Author">
              <w:r w:rsidRPr="38F80EEB">
                <w:rPr>
                  <w:rFonts w:ascii="inherit" w:eastAsia="Times New Roman" w:hAnsi="inherit" w:cs="Times New Roman"/>
                  <w:sz w:val="24"/>
                  <w:szCs w:val="24"/>
                  <w:lang w:eastAsia="en-GB"/>
                </w:rPr>
                <w:t xml:space="preserve">(g) </w:t>
              </w:r>
              <w:r w:rsidRPr="38F80EEB">
                <w:rPr>
                  <w:rFonts w:ascii="inherit" w:eastAsia="Times New Roman" w:hAnsi="inherit" w:cs="Times New Roman"/>
                  <w:color w:val="000000" w:themeColor="text1"/>
                  <w:sz w:val="24"/>
                  <w:szCs w:val="24"/>
                  <w:lang w:eastAsia="en-GB"/>
                </w:rPr>
                <w:t xml:space="preserve">take into account the interests and expectations, if any, of demand facility owners, DSOs, CDSOs, equipment manufacturers and other </w:t>
              </w:r>
              <w:proofErr w:type="gramStart"/>
              <w:r w:rsidRPr="38F80EEB">
                <w:rPr>
                  <w:rFonts w:ascii="inherit" w:eastAsia="Times New Roman" w:hAnsi="inherit" w:cs="Times New Roman"/>
                  <w:color w:val="000000" w:themeColor="text1"/>
                  <w:sz w:val="24"/>
                  <w:szCs w:val="24"/>
                  <w:lang w:eastAsia="en-GB"/>
                </w:rPr>
                <w:t>stakeholders</w:t>
              </w:r>
              <w:r w:rsidR="53B8A24E" w:rsidRPr="38F80EEB">
                <w:rPr>
                  <w:rFonts w:ascii="inherit" w:eastAsia="Times New Roman" w:hAnsi="inherit" w:cs="Times New Roman"/>
                  <w:color w:val="000000" w:themeColor="text1"/>
                  <w:sz w:val="24"/>
                  <w:szCs w:val="24"/>
                  <w:lang w:eastAsia="en-GB"/>
                </w:rPr>
                <w:t>;</w:t>
              </w:r>
              <w:proofErr w:type="gramEnd"/>
            </w:ins>
          </w:p>
          <w:p w14:paraId="424BF3BF" w14:textId="651C3359" w:rsidR="008E4E18" w:rsidRPr="008E4E18" w:rsidRDefault="53B8A24E" w:rsidP="00665409">
            <w:pPr>
              <w:spacing w:before="120" w:after="0" w:line="240" w:lineRule="auto"/>
              <w:jc w:val="both"/>
              <w:rPr>
                <w:ins w:id="22" w:author="Author"/>
                <w:rFonts w:ascii="inherit" w:eastAsia="inherit" w:hAnsi="inherit" w:cs="inherit"/>
                <w:sz w:val="24"/>
                <w:szCs w:val="24"/>
              </w:rPr>
            </w:pPr>
            <w:ins w:id="23" w:author="Author">
              <w:r w:rsidRPr="38F80EEB">
                <w:rPr>
                  <w:rFonts w:ascii="Segoe UI" w:eastAsia="Segoe UI" w:hAnsi="Segoe UI" w:cs="Segoe UI"/>
                  <w:color w:val="D13438"/>
                  <w:sz w:val="24"/>
                  <w:szCs w:val="24"/>
                  <w:u w:val="single"/>
                </w:rPr>
                <w:t xml:space="preserve">[Comment: </w:t>
              </w:r>
            </w:ins>
            <w:r w:rsidR="002041F7">
              <w:rPr>
                <w:rFonts w:ascii="Segoe UI" w:eastAsia="Segoe UI" w:hAnsi="Segoe UI" w:cs="Segoe UI"/>
                <w:color w:val="D13438"/>
                <w:sz w:val="24"/>
                <w:szCs w:val="24"/>
                <w:u w:val="single"/>
              </w:rPr>
              <w:t>T</w:t>
            </w:r>
            <w:ins w:id="24" w:author="Author">
              <w:r w:rsidRPr="38F80EEB">
                <w:rPr>
                  <w:rFonts w:ascii="Segoe UI" w:eastAsia="Segoe UI" w:hAnsi="Segoe UI" w:cs="Segoe UI"/>
                  <w:color w:val="D13438"/>
                  <w:sz w:val="24"/>
                  <w:szCs w:val="24"/>
                  <w:u w:val="single"/>
                </w:rPr>
                <w:t xml:space="preserve">his should be af principle, so that the relevant system operator or TSO always include relevant parties and always </w:t>
              </w:r>
              <w:proofErr w:type="gramStart"/>
              <w:r w:rsidRPr="38F80EEB">
                <w:rPr>
                  <w:rFonts w:ascii="Segoe UI" w:eastAsia="Segoe UI" w:hAnsi="Segoe UI" w:cs="Segoe UI"/>
                  <w:color w:val="D13438"/>
                  <w:sz w:val="24"/>
                  <w:szCs w:val="24"/>
                  <w:u w:val="single"/>
                </w:rPr>
                <w:t>take into account</w:t>
              </w:r>
              <w:proofErr w:type="gramEnd"/>
              <w:r w:rsidRPr="38F80EEB">
                <w:rPr>
                  <w:rFonts w:ascii="Segoe UI" w:eastAsia="Segoe UI" w:hAnsi="Segoe UI" w:cs="Segoe UI"/>
                  <w:color w:val="D13438"/>
                  <w:sz w:val="24"/>
                  <w:szCs w:val="24"/>
                  <w:u w:val="single"/>
                </w:rPr>
                <w:t xml:space="preserve"> other interests that their own.]</w:t>
              </w:r>
            </w:ins>
          </w:p>
          <w:p w14:paraId="243D0B4B" w14:textId="6FB9333F" w:rsidR="008E4E18" w:rsidRPr="008E4E18" w:rsidRDefault="075D59C7" w:rsidP="00665409">
            <w:pPr>
              <w:spacing w:before="120" w:after="0" w:line="240" w:lineRule="auto"/>
              <w:jc w:val="both"/>
              <w:rPr>
                <w:ins w:id="25" w:author="Author"/>
                <w:rFonts w:ascii="Arial" w:eastAsia="Arial" w:hAnsi="Arial" w:cs="Arial"/>
                <w:color w:val="D13438"/>
                <w:sz w:val="24"/>
                <w:szCs w:val="24"/>
                <w:u w:val="single"/>
              </w:rPr>
            </w:pPr>
            <w:ins w:id="26" w:author="Author">
              <w:r w:rsidRPr="38F80EEB">
                <w:rPr>
                  <w:rFonts w:ascii="Segoe UI" w:eastAsia="Segoe UI" w:hAnsi="Segoe UI" w:cs="Segoe UI"/>
                  <w:color w:val="D13438"/>
                  <w:sz w:val="24"/>
                  <w:szCs w:val="24"/>
                  <w:u w:val="single"/>
                </w:rPr>
                <w:t xml:space="preserve">h) </w:t>
              </w:r>
              <w:proofErr w:type="gramStart"/>
              <w:r w:rsidRPr="38F80EEB">
                <w:rPr>
                  <w:rFonts w:ascii="Segoe UI" w:eastAsia="Segoe UI" w:hAnsi="Segoe UI" w:cs="Segoe UI"/>
                  <w:color w:val="D13438"/>
                  <w:sz w:val="24"/>
                  <w:szCs w:val="24"/>
                  <w:u w:val="single"/>
                </w:rPr>
                <w:t>take into account</w:t>
              </w:r>
              <w:proofErr w:type="gramEnd"/>
              <w:r w:rsidRPr="38F80EEB">
                <w:rPr>
                  <w:rFonts w:ascii="Segoe UI" w:eastAsia="Segoe UI" w:hAnsi="Segoe UI" w:cs="Segoe UI"/>
                  <w:color w:val="D13438"/>
                  <w:sz w:val="24"/>
                  <w:szCs w:val="24"/>
                  <w:u w:val="single"/>
                </w:rPr>
                <w:t xml:space="preserve"> </w:t>
              </w:r>
              <w:r w:rsidRPr="38F80EEB">
                <w:rPr>
                  <w:rFonts w:ascii="Arial" w:eastAsia="Arial" w:hAnsi="Arial" w:cs="Arial"/>
                  <w:color w:val="D13438"/>
                  <w:sz w:val="24"/>
                  <w:szCs w:val="24"/>
                  <w:u w:val="single"/>
                </w:rPr>
                <w:t>climate targets in a fair, cost effective and competitive way that promotes and maximizes the production and use of renewable energy</w:t>
              </w:r>
              <w:r w:rsidR="5A1F38B2" w:rsidRPr="38F80EEB">
                <w:rPr>
                  <w:rFonts w:ascii="Arial" w:eastAsia="Arial" w:hAnsi="Arial" w:cs="Arial"/>
                  <w:color w:val="D13438"/>
                  <w:sz w:val="24"/>
                  <w:szCs w:val="24"/>
                  <w:u w:val="single"/>
                </w:rPr>
                <w:t>.</w:t>
              </w:r>
            </w:ins>
          </w:p>
          <w:p w14:paraId="7918DBF9" w14:textId="485DD6CC" w:rsidR="008E4E18" w:rsidRPr="008E4E18" w:rsidRDefault="5A1F38B2" w:rsidP="00665409">
            <w:pPr>
              <w:spacing w:before="120" w:after="0" w:line="240" w:lineRule="auto"/>
              <w:jc w:val="both"/>
              <w:rPr>
                <w:rFonts w:ascii="inherit" w:eastAsia="inherit" w:hAnsi="inherit" w:cs="inherit"/>
                <w:sz w:val="24"/>
                <w:szCs w:val="24"/>
              </w:rPr>
            </w:pPr>
            <w:ins w:id="27" w:author="Author">
              <w:r w:rsidRPr="38F80EEB">
                <w:rPr>
                  <w:rFonts w:ascii="Arial" w:eastAsia="Arial" w:hAnsi="Arial" w:cs="Arial"/>
                  <w:color w:val="D13438"/>
                  <w:sz w:val="24"/>
                  <w:szCs w:val="24"/>
                  <w:u w:val="single"/>
                </w:rPr>
                <w:t xml:space="preserve">[Comment: Climate targets, promoting renewable energy etc. should always be </w:t>
              </w:r>
              <w:proofErr w:type="gramStart"/>
              <w:r w:rsidRPr="38F80EEB">
                <w:rPr>
                  <w:rFonts w:ascii="Arial" w:eastAsia="Arial" w:hAnsi="Arial" w:cs="Arial"/>
                  <w:color w:val="D13438"/>
                  <w:sz w:val="24"/>
                  <w:szCs w:val="24"/>
                  <w:u w:val="single"/>
                </w:rPr>
                <w:t>taken into account</w:t>
              </w:r>
              <w:proofErr w:type="gramEnd"/>
              <w:r w:rsidRPr="38F80EEB">
                <w:rPr>
                  <w:rFonts w:ascii="Arial" w:eastAsia="Arial" w:hAnsi="Arial" w:cs="Arial"/>
                  <w:color w:val="D13438"/>
                  <w:sz w:val="24"/>
                  <w:szCs w:val="24"/>
                  <w:u w:val="single"/>
                </w:rPr>
                <w:t xml:space="preserve">, when proposing requirements, since this is a main goal in EU. At least this principle makes sure, that when proposing requirements, these essential goals are </w:t>
              </w:r>
              <w:proofErr w:type="gramStart"/>
              <w:r w:rsidRPr="38F80EEB">
                <w:rPr>
                  <w:rFonts w:ascii="Arial" w:eastAsia="Arial" w:hAnsi="Arial" w:cs="Arial"/>
                  <w:color w:val="D13438"/>
                  <w:sz w:val="24"/>
                  <w:szCs w:val="24"/>
                  <w:u w:val="single"/>
                </w:rPr>
                <w:t>taken into account</w:t>
              </w:r>
              <w:proofErr w:type="gramEnd"/>
              <w:r w:rsidRPr="38F80EEB">
                <w:rPr>
                  <w:rFonts w:ascii="Arial" w:eastAsia="Arial" w:hAnsi="Arial" w:cs="Arial"/>
                  <w:color w:val="D13438"/>
                  <w:sz w:val="24"/>
                  <w:szCs w:val="24"/>
                  <w:u w:val="single"/>
                </w:rPr>
                <w:t xml:space="preserve"> and that the requirements don’t work against this goal and principle. This way this Regulation is linked to other EU-regulations and principles.]</w:t>
              </w:r>
            </w:ins>
          </w:p>
        </w:tc>
      </w:tr>
    </w:tbl>
    <w:p w14:paraId="48889C3E" w14:textId="20BA25A6" w:rsidR="008E4E18" w:rsidRPr="008E4E18" w:rsidRDefault="008E4E18" w:rsidP="38F80EEB">
      <w:pPr>
        <w:shd w:val="clear" w:color="auto" w:fill="FFFFFF" w:themeFill="background1"/>
        <w:spacing w:before="120" w:after="0" w:line="240" w:lineRule="auto"/>
        <w:jc w:val="both"/>
        <w:rPr>
          <w:ins w:id="28" w:author="Author"/>
          <w:rFonts w:ascii="inherit" w:eastAsia="inherit" w:hAnsi="inherit" w:cs="inherit"/>
          <w:sz w:val="24"/>
          <w:szCs w:val="24"/>
        </w:rPr>
      </w:pPr>
      <w:r w:rsidRPr="38F80EEB">
        <w:rPr>
          <w:rFonts w:ascii="inherit" w:eastAsia="Times New Roman" w:hAnsi="inherit" w:cs="Times New Roman"/>
          <w:color w:val="000000" w:themeColor="text1"/>
          <w:sz w:val="24"/>
          <w:szCs w:val="24"/>
          <w:lang w:eastAsia="en-GB"/>
        </w:rPr>
        <w:t xml:space="preserve">4.   The relevant system operator or TSO shall submit a proposal for requirements of general application, or the methodology used to calculate or establish them, for approval </w:t>
      </w:r>
      <w:r w:rsidRPr="38F80EEB">
        <w:rPr>
          <w:rFonts w:ascii="inherit" w:eastAsia="Times New Roman" w:hAnsi="inherit" w:cs="Times New Roman"/>
          <w:color w:val="000000" w:themeColor="text1"/>
          <w:sz w:val="24"/>
          <w:szCs w:val="24"/>
          <w:lang w:eastAsia="en-GB"/>
        </w:rPr>
        <w:lastRenderedPageBreak/>
        <w:t>by the competent entity within two years of entry into force of this Regulation.</w:t>
      </w:r>
      <w:ins w:id="29" w:author="Author">
        <w:r w:rsidR="49C74FE1" w:rsidRPr="38F80EEB">
          <w:rPr>
            <w:rFonts w:ascii="inherit" w:eastAsia="Times New Roman" w:hAnsi="inherit" w:cs="Times New Roman"/>
            <w:color w:val="000000" w:themeColor="text1"/>
            <w:sz w:val="24"/>
            <w:szCs w:val="24"/>
            <w:lang w:eastAsia="en-GB"/>
          </w:rPr>
          <w:t xml:space="preserve"> </w:t>
        </w:r>
        <w:r w:rsidR="49C74FE1" w:rsidRPr="38F80EEB">
          <w:rPr>
            <w:rFonts w:ascii="Segoe UI" w:eastAsia="Segoe UI" w:hAnsi="Segoe UI" w:cs="Segoe UI"/>
            <w:color w:val="D13438"/>
            <w:sz w:val="24"/>
            <w:szCs w:val="24"/>
            <w:u w:val="single"/>
          </w:rPr>
          <w:t>When new or changed requirements are proposed, the regulatory authority</w:t>
        </w:r>
        <w:r w:rsidR="250D188A" w:rsidRPr="38F80EEB">
          <w:rPr>
            <w:rFonts w:ascii="Segoe UI" w:eastAsia="Segoe UI" w:hAnsi="Segoe UI" w:cs="Segoe UI"/>
            <w:color w:val="D13438"/>
            <w:sz w:val="24"/>
            <w:szCs w:val="24"/>
            <w:u w:val="single"/>
          </w:rPr>
          <w:t xml:space="preserve"> or designated entity</w:t>
        </w:r>
        <w:r w:rsidR="49C74FE1" w:rsidRPr="38F80EEB">
          <w:rPr>
            <w:rFonts w:ascii="Segoe UI" w:eastAsia="Segoe UI" w:hAnsi="Segoe UI" w:cs="Segoe UI"/>
            <w:color w:val="D13438"/>
            <w:sz w:val="24"/>
            <w:szCs w:val="24"/>
            <w:u w:val="single"/>
          </w:rPr>
          <w:t xml:space="preserve"> shall receive documentation from the relevant system operator or TSO that article 6 (3)(a), (c), (g) and (h) has been </w:t>
        </w:r>
        <w:proofErr w:type="gramStart"/>
        <w:r w:rsidR="49C74FE1" w:rsidRPr="38F80EEB">
          <w:rPr>
            <w:rFonts w:ascii="Segoe UI" w:eastAsia="Segoe UI" w:hAnsi="Segoe UI" w:cs="Segoe UI"/>
            <w:color w:val="D13438"/>
            <w:sz w:val="24"/>
            <w:szCs w:val="24"/>
            <w:u w:val="single"/>
          </w:rPr>
          <w:t>taking into account</w:t>
        </w:r>
        <w:proofErr w:type="gramEnd"/>
        <w:r w:rsidR="49C74FE1" w:rsidRPr="38F80EEB">
          <w:rPr>
            <w:rFonts w:ascii="Segoe UI" w:eastAsia="Segoe UI" w:hAnsi="Segoe UI" w:cs="Segoe UI"/>
            <w:color w:val="D13438"/>
            <w:sz w:val="24"/>
            <w:szCs w:val="24"/>
            <w:u w:val="single"/>
          </w:rPr>
          <w:t>. The regulatory authority</w:t>
        </w:r>
        <w:r w:rsidR="5D4B6757" w:rsidRPr="38F80EEB">
          <w:rPr>
            <w:rFonts w:ascii="Segoe UI" w:eastAsia="Segoe UI" w:hAnsi="Segoe UI" w:cs="Segoe UI"/>
            <w:color w:val="D13438"/>
            <w:sz w:val="24"/>
            <w:szCs w:val="24"/>
            <w:u w:val="single"/>
          </w:rPr>
          <w:t xml:space="preserve"> or</w:t>
        </w:r>
        <w:r w:rsidR="49C74FE1" w:rsidRPr="38F80EEB">
          <w:rPr>
            <w:rFonts w:ascii="Segoe UI" w:eastAsia="Segoe UI" w:hAnsi="Segoe UI" w:cs="Segoe UI"/>
            <w:color w:val="D13438"/>
            <w:sz w:val="24"/>
            <w:szCs w:val="24"/>
            <w:u w:val="single"/>
          </w:rPr>
          <w:t xml:space="preserve"> </w:t>
        </w:r>
        <w:r w:rsidR="2749669C" w:rsidRPr="38F80EEB">
          <w:rPr>
            <w:rFonts w:ascii="Segoe UI" w:eastAsia="Segoe UI" w:hAnsi="Segoe UI" w:cs="Segoe UI"/>
            <w:color w:val="D13438"/>
            <w:sz w:val="24"/>
            <w:szCs w:val="24"/>
            <w:u w:val="single"/>
          </w:rPr>
          <w:t xml:space="preserve">designated entity </w:t>
        </w:r>
        <w:r w:rsidR="49C74FE1" w:rsidRPr="38F80EEB">
          <w:rPr>
            <w:rFonts w:ascii="Segoe UI" w:eastAsia="Segoe UI" w:hAnsi="Segoe UI" w:cs="Segoe UI"/>
            <w:color w:val="D13438"/>
            <w:sz w:val="24"/>
            <w:szCs w:val="24"/>
            <w:u w:val="single"/>
          </w:rPr>
          <w:t xml:space="preserve">must make sure the best way possible, that the requirements are in accordance with article 6 (3)(a), (c), (g) and (h) and that the requirements are </w:t>
        </w:r>
        <w:proofErr w:type="gramStart"/>
        <w:r w:rsidR="49C74FE1" w:rsidRPr="38F80EEB">
          <w:rPr>
            <w:rFonts w:ascii="Segoe UI" w:eastAsia="Segoe UI" w:hAnsi="Segoe UI" w:cs="Segoe UI"/>
            <w:color w:val="D13438"/>
            <w:sz w:val="24"/>
            <w:szCs w:val="24"/>
            <w:u w:val="single"/>
          </w:rPr>
          <w:t>taking into account</w:t>
        </w:r>
        <w:proofErr w:type="gramEnd"/>
        <w:r w:rsidR="49C74FE1" w:rsidRPr="38F80EEB">
          <w:rPr>
            <w:rFonts w:ascii="Segoe UI" w:eastAsia="Segoe UI" w:hAnsi="Segoe UI" w:cs="Segoe UI"/>
            <w:color w:val="D13438"/>
            <w:sz w:val="24"/>
            <w:szCs w:val="24"/>
            <w:u w:val="single"/>
          </w:rPr>
          <w:t xml:space="preserve"> all parties involved.  </w:t>
        </w:r>
        <w:r w:rsidR="49C74FE1" w:rsidRPr="38F80EEB">
          <w:rPr>
            <w:rFonts w:ascii="inherit" w:eastAsia="inherit" w:hAnsi="inherit" w:cs="inherit"/>
            <w:sz w:val="24"/>
            <w:szCs w:val="24"/>
          </w:rPr>
          <w:t xml:space="preserve"> </w:t>
        </w:r>
      </w:ins>
    </w:p>
    <w:p w14:paraId="1D5D6F34" w14:textId="746A180F" w:rsidR="634FCA78" w:rsidRDefault="634FCA78" w:rsidP="00665409">
      <w:pPr>
        <w:spacing w:before="120" w:after="0" w:line="240" w:lineRule="auto"/>
        <w:jc w:val="both"/>
        <w:rPr>
          <w:ins w:id="30" w:author="Author"/>
          <w:rFonts w:ascii="inherit" w:eastAsia="inherit" w:hAnsi="inherit" w:cs="inherit"/>
          <w:sz w:val="24"/>
          <w:szCs w:val="24"/>
        </w:rPr>
      </w:pPr>
      <w:ins w:id="31" w:author="Author">
        <w:r w:rsidRPr="38F80EEB">
          <w:rPr>
            <w:rFonts w:ascii="Segoe UI" w:eastAsia="Segoe UI" w:hAnsi="Segoe UI" w:cs="Segoe UI"/>
            <w:color w:val="D13438"/>
            <w:sz w:val="24"/>
            <w:szCs w:val="24"/>
            <w:u w:val="single"/>
          </w:rPr>
          <w:t xml:space="preserve">[Comment: </w:t>
        </w:r>
      </w:ins>
      <w:r w:rsidR="00C24D21">
        <w:rPr>
          <w:rFonts w:ascii="Segoe UI" w:eastAsia="Segoe UI" w:hAnsi="Segoe UI" w:cs="Segoe UI"/>
          <w:color w:val="D13438"/>
          <w:sz w:val="24"/>
          <w:szCs w:val="24"/>
          <w:u w:val="single"/>
        </w:rPr>
        <w:t>T</w:t>
      </w:r>
      <w:ins w:id="32" w:author="Author">
        <w:r w:rsidRPr="38F80EEB">
          <w:rPr>
            <w:rFonts w:ascii="Segoe UI" w:eastAsia="Segoe UI" w:hAnsi="Segoe UI" w:cs="Segoe UI"/>
            <w:color w:val="D13438"/>
            <w:sz w:val="24"/>
            <w:szCs w:val="24"/>
            <w:u w:val="single"/>
          </w:rPr>
          <w:t xml:space="preserve">he principles set out in article 6 are essential. This suggestion require that the relevant system operator or TSO shall document and make sure themselves, that the requirements are in accordance with the principles, especially the principles that ensure that all parties interests are </w:t>
        </w:r>
        <w:proofErr w:type="gramStart"/>
        <w:r w:rsidRPr="38F80EEB">
          <w:rPr>
            <w:rFonts w:ascii="Segoe UI" w:eastAsia="Segoe UI" w:hAnsi="Segoe UI" w:cs="Segoe UI"/>
            <w:color w:val="D13438"/>
            <w:sz w:val="24"/>
            <w:szCs w:val="24"/>
            <w:u w:val="single"/>
          </w:rPr>
          <w:t>taken into account</w:t>
        </w:r>
        <w:proofErr w:type="gramEnd"/>
        <w:r w:rsidRPr="38F80EEB">
          <w:rPr>
            <w:rFonts w:ascii="Segoe UI" w:eastAsia="Segoe UI" w:hAnsi="Segoe UI" w:cs="Segoe UI"/>
            <w:color w:val="D13438"/>
            <w:sz w:val="24"/>
            <w:szCs w:val="24"/>
            <w:u w:val="single"/>
          </w:rPr>
          <w:t xml:space="preserve"> in a reasonable and proportional way. This it is a way to ensure, that the relevant system operator or TSO </w:t>
        </w:r>
        <w:proofErr w:type="gramStart"/>
        <w:r w:rsidRPr="38F80EEB">
          <w:rPr>
            <w:rFonts w:ascii="Segoe UI" w:eastAsia="Segoe UI" w:hAnsi="Segoe UI" w:cs="Segoe UI"/>
            <w:color w:val="D13438"/>
            <w:sz w:val="24"/>
            <w:szCs w:val="24"/>
            <w:u w:val="single"/>
          </w:rPr>
          <w:t>actually has</w:t>
        </w:r>
        <w:proofErr w:type="gramEnd"/>
        <w:r w:rsidRPr="38F80EEB">
          <w:rPr>
            <w:rFonts w:ascii="Segoe UI" w:eastAsia="Segoe UI" w:hAnsi="Segoe UI" w:cs="Segoe UI"/>
            <w:color w:val="D13438"/>
            <w:sz w:val="24"/>
            <w:szCs w:val="24"/>
            <w:u w:val="single"/>
          </w:rPr>
          <w:t xml:space="preserve"> taken these principles into account in a way, that a document with the thoughts and considerations can be sent to the regulatory authority. </w:t>
        </w:r>
        <w:proofErr w:type="gramStart"/>
        <w:r w:rsidRPr="38F80EEB">
          <w:rPr>
            <w:rFonts w:ascii="Segoe UI" w:eastAsia="Segoe UI" w:hAnsi="Segoe UI" w:cs="Segoe UI"/>
            <w:color w:val="D13438"/>
            <w:sz w:val="24"/>
            <w:szCs w:val="24"/>
            <w:u w:val="single"/>
          </w:rPr>
          <w:t>Also</w:t>
        </w:r>
        <w:proofErr w:type="gramEnd"/>
        <w:r w:rsidRPr="38F80EEB">
          <w:rPr>
            <w:rFonts w:ascii="Segoe UI" w:eastAsia="Segoe UI" w:hAnsi="Segoe UI" w:cs="Segoe UI"/>
            <w:color w:val="D13438"/>
            <w:sz w:val="24"/>
            <w:szCs w:val="24"/>
            <w:u w:val="single"/>
          </w:rPr>
          <w:t xml:space="preserve"> this makes it possible for the regulatory authority to consider, whether the requirements actually are in accordance with the principles and to require a change if needed.  Today it is an impossible task for the regulatory authority to ensure the requirements are in accordance with the principles which means, that no one </w:t>
        </w:r>
        <w:proofErr w:type="gramStart"/>
        <w:r w:rsidRPr="38F80EEB">
          <w:rPr>
            <w:rFonts w:ascii="Segoe UI" w:eastAsia="Segoe UI" w:hAnsi="Segoe UI" w:cs="Segoe UI"/>
            <w:color w:val="D13438"/>
            <w:sz w:val="24"/>
            <w:szCs w:val="24"/>
            <w:u w:val="single"/>
          </w:rPr>
          <w:t>actually ensures</w:t>
        </w:r>
        <w:proofErr w:type="gramEnd"/>
        <w:r w:rsidRPr="38F80EEB">
          <w:rPr>
            <w:rFonts w:ascii="Segoe UI" w:eastAsia="Segoe UI" w:hAnsi="Segoe UI" w:cs="Segoe UI"/>
            <w:color w:val="D13438"/>
            <w:sz w:val="24"/>
            <w:szCs w:val="24"/>
            <w:u w:val="single"/>
          </w:rPr>
          <w:t xml:space="preserve"> that the requirements are taking into account all involved parties.  </w:t>
        </w:r>
        <w:r w:rsidRPr="38F80EEB">
          <w:rPr>
            <w:rFonts w:ascii="inherit" w:eastAsia="inherit" w:hAnsi="inherit" w:cs="inherit"/>
            <w:sz w:val="24"/>
            <w:szCs w:val="24"/>
          </w:rPr>
          <w:t xml:space="preserve"> </w:t>
        </w:r>
      </w:ins>
    </w:p>
    <w:p w14:paraId="40945867" w14:textId="11F86223" w:rsidR="38F80EEB" w:rsidRDefault="38F80EEB" w:rsidP="38F80EEB">
      <w:pPr>
        <w:shd w:val="clear" w:color="auto" w:fill="FFFFFF" w:themeFill="background1"/>
        <w:spacing w:before="120" w:after="0" w:line="240" w:lineRule="auto"/>
        <w:jc w:val="both"/>
        <w:rPr>
          <w:rFonts w:ascii="inherit" w:eastAsia="inherit" w:hAnsi="inherit" w:cs="inherit"/>
          <w:sz w:val="24"/>
          <w:szCs w:val="24"/>
        </w:rPr>
      </w:pPr>
    </w:p>
    <w:p w14:paraId="3BDEDB6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0E450E25" w:rsidR="008E4E18" w:rsidRPr="008E4E18" w:rsidRDefault="008E4E18" w:rsidP="38F80EEB">
      <w:pPr>
        <w:shd w:val="clear" w:color="auto" w:fill="FFFFFF" w:themeFill="background1"/>
        <w:spacing w:before="120" w:after="0" w:line="240" w:lineRule="auto"/>
        <w:jc w:val="both"/>
        <w:rPr>
          <w:ins w:id="33" w:author="Author"/>
          <w:rFonts w:ascii="inherit" w:eastAsia="Times New Roman" w:hAnsi="inherit" w:cs="Times New Roman"/>
          <w:color w:val="000000"/>
          <w:sz w:val="24"/>
          <w:szCs w:val="24"/>
          <w:lang w:eastAsia="en-GB"/>
        </w:rPr>
      </w:pPr>
      <w:r w:rsidRPr="38F80EEB">
        <w:rPr>
          <w:rFonts w:ascii="inherit" w:eastAsia="Times New Roman" w:hAnsi="inherit" w:cs="Times New Roman"/>
          <w:color w:val="000000" w:themeColor="text1"/>
          <w:sz w:val="24"/>
          <w:szCs w:val="24"/>
          <w:lang w:eastAsia="en-GB"/>
        </w:rPr>
        <w:t>7.   If the relevant system operator</w:t>
      </w:r>
      <w:ins w:id="34" w:author="Author">
        <w:r w:rsidR="75BCA408" w:rsidRPr="38F80EEB">
          <w:rPr>
            <w:rFonts w:ascii="inherit" w:eastAsia="Times New Roman" w:hAnsi="inherit" w:cs="Times New Roman"/>
            <w:color w:val="000000" w:themeColor="text1"/>
            <w:sz w:val="24"/>
            <w:szCs w:val="24"/>
            <w:lang w:eastAsia="en-GB"/>
          </w:rPr>
          <w:t>,</w:t>
        </w:r>
      </w:ins>
      <w:r w:rsidRPr="38F80EEB">
        <w:rPr>
          <w:rFonts w:ascii="inherit" w:eastAsia="Times New Roman" w:hAnsi="inherit" w:cs="Times New Roman"/>
          <w:color w:val="000000" w:themeColor="text1"/>
          <w:sz w:val="24"/>
          <w:szCs w:val="24"/>
          <w:lang w:eastAsia="en-GB"/>
        </w:rPr>
        <w:t xml:space="preserve"> </w:t>
      </w:r>
      <w:del w:id="35" w:author="Author">
        <w:r w:rsidRPr="38F80EEB" w:rsidDel="008E4E18">
          <w:rPr>
            <w:rFonts w:ascii="inherit" w:eastAsia="Times New Roman" w:hAnsi="inherit" w:cs="Times New Roman"/>
            <w:color w:val="000000" w:themeColor="text1"/>
            <w:sz w:val="24"/>
            <w:szCs w:val="24"/>
            <w:lang w:eastAsia="en-GB"/>
          </w:rPr>
          <w:delText xml:space="preserve">or </w:delText>
        </w:r>
      </w:del>
      <w:r w:rsidRPr="38F80EEB">
        <w:rPr>
          <w:rFonts w:ascii="inherit" w:eastAsia="Times New Roman" w:hAnsi="inherit" w:cs="Times New Roman"/>
          <w:color w:val="000000" w:themeColor="text1"/>
          <w:sz w:val="24"/>
          <w:szCs w:val="24"/>
          <w:lang w:eastAsia="en-GB"/>
        </w:rPr>
        <w:t xml:space="preserve">TSO </w:t>
      </w:r>
      <w:ins w:id="36" w:author="Author">
        <w:r w:rsidR="0AA568EC" w:rsidRPr="38F80EEB">
          <w:rPr>
            <w:rFonts w:ascii="Segoe UI" w:eastAsia="Segoe UI" w:hAnsi="Segoe UI" w:cs="Segoe UI"/>
            <w:color w:val="D13438"/>
            <w:sz w:val="24"/>
            <w:szCs w:val="24"/>
            <w:u w:val="single"/>
          </w:rPr>
          <w:t>or relevant regulatory authority</w:t>
        </w:r>
        <w:r w:rsidR="0AA568EC" w:rsidRPr="38F80EEB">
          <w:rPr>
            <w:rFonts w:ascii="inherit" w:eastAsia="inherit" w:hAnsi="inherit" w:cs="inherit"/>
            <w:sz w:val="24"/>
            <w:szCs w:val="24"/>
          </w:rPr>
          <w:t xml:space="preserve"> </w:t>
        </w:r>
        <w:r w:rsidR="0FA751E3" w:rsidRPr="38F80EEB">
          <w:rPr>
            <w:rFonts w:ascii="inherit" w:eastAsia="inherit" w:hAnsi="inherit" w:cs="inherit"/>
            <w:color w:val="0078D4"/>
            <w:sz w:val="24"/>
            <w:szCs w:val="24"/>
          </w:rPr>
          <w:t>or designated entity</w:t>
        </w:r>
        <w:r w:rsidR="0FA751E3" w:rsidRPr="38F80EEB">
          <w:rPr>
            <w:rFonts w:ascii="inherit" w:eastAsia="inherit" w:hAnsi="inherit" w:cs="inherit"/>
            <w:sz w:val="24"/>
            <w:szCs w:val="24"/>
          </w:rPr>
          <w:t xml:space="preserve"> </w:t>
        </w:r>
      </w:ins>
      <w:r w:rsidRPr="38F80EEB">
        <w:rPr>
          <w:rFonts w:ascii="inherit" w:eastAsia="Times New Roman" w:hAnsi="inherit" w:cs="Times New Roman"/>
          <w:color w:val="000000" w:themeColor="text1"/>
          <w:sz w:val="24"/>
          <w:szCs w:val="24"/>
          <w:lang w:eastAsia="en-GB"/>
        </w:rPr>
        <w:t>deems an amendment to requirements or methodologies as provided for and approved under paragraph 1 and 2 to be necessary, the requirements provided for in paragraphs 3 to 8 shall apply to the proposed amendment. System operators</w:t>
      </w:r>
      <w:ins w:id="37" w:author="Author">
        <w:r w:rsidR="72B0B82C" w:rsidRPr="38F80EEB">
          <w:rPr>
            <w:rFonts w:ascii="inherit" w:eastAsia="Times New Roman" w:hAnsi="inherit" w:cs="Times New Roman"/>
            <w:color w:val="000000" w:themeColor="text1"/>
            <w:sz w:val="24"/>
            <w:szCs w:val="24"/>
            <w:lang w:eastAsia="en-GB"/>
          </w:rPr>
          <w:t>,</w:t>
        </w:r>
      </w:ins>
      <w:r w:rsidRPr="38F80EEB">
        <w:rPr>
          <w:rFonts w:ascii="inherit" w:eastAsia="Times New Roman" w:hAnsi="inherit" w:cs="Times New Roman"/>
          <w:color w:val="000000" w:themeColor="text1"/>
          <w:sz w:val="24"/>
          <w:szCs w:val="24"/>
          <w:lang w:eastAsia="en-GB"/>
        </w:rPr>
        <w:t xml:space="preserve"> </w:t>
      </w:r>
      <w:del w:id="38" w:author="Author">
        <w:r w:rsidRPr="38F80EEB" w:rsidDel="008E4E18">
          <w:rPr>
            <w:rFonts w:ascii="inherit" w:eastAsia="Times New Roman" w:hAnsi="inherit" w:cs="Times New Roman"/>
            <w:color w:val="000000" w:themeColor="text1"/>
            <w:sz w:val="24"/>
            <w:szCs w:val="24"/>
            <w:lang w:eastAsia="en-GB"/>
          </w:rPr>
          <w:delText xml:space="preserve">and </w:delText>
        </w:r>
      </w:del>
      <w:r w:rsidRPr="38F80EEB">
        <w:rPr>
          <w:rFonts w:ascii="inherit" w:eastAsia="Times New Roman" w:hAnsi="inherit" w:cs="Times New Roman"/>
          <w:color w:val="000000" w:themeColor="text1"/>
          <w:sz w:val="24"/>
          <w:szCs w:val="24"/>
          <w:lang w:eastAsia="en-GB"/>
        </w:rPr>
        <w:t>TSOs</w:t>
      </w:r>
      <w:ins w:id="39" w:author="Author">
        <w:r w:rsidR="69F7DB84" w:rsidRPr="38F80EEB">
          <w:rPr>
            <w:rFonts w:ascii="inherit" w:eastAsia="Times New Roman" w:hAnsi="inherit" w:cs="Times New Roman"/>
            <w:color w:val="000000" w:themeColor="text1"/>
            <w:sz w:val="24"/>
            <w:szCs w:val="24"/>
            <w:lang w:eastAsia="en-GB"/>
          </w:rPr>
          <w:t xml:space="preserve"> </w:t>
        </w:r>
        <w:r w:rsidR="69F7DB84" w:rsidRPr="38F80EEB">
          <w:rPr>
            <w:rFonts w:ascii="inherit" w:eastAsia="inherit" w:hAnsi="inherit" w:cs="inherit"/>
            <w:color w:val="D13438"/>
            <w:sz w:val="24"/>
            <w:szCs w:val="24"/>
          </w:rPr>
          <w:t>and regulatory authority</w:t>
        </w:r>
      </w:ins>
      <w:r w:rsidRPr="38F80EEB">
        <w:rPr>
          <w:rFonts w:ascii="inherit" w:eastAsia="Times New Roman" w:hAnsi="inherit" w:cs="Times New Roman"/>
          <w:color w:val="000000" w:themeColor="text1"/>
          <w:sz w:val="24"/>
          <w:szCs w:val="24"/>
          <w:lang w:eastAsia="en-GB"/>
        </w:rPr>
        <w:t xml:space="preserve"> </w:t>
      </w:r>
      <w:ins w:id="40" w:author="Author">
        <w:r w:rsidR="56B990D4" w:rsidRPr="38F80EEB">
          <w:rPr>
            <w:rFonts w:ascii="inherit" w:eastAsia="inherit" w:hAnsi="inherit" w:cs="inherit"/>
            <w:color w:val="0078D4"/>
            <w:sz w:val="24"/>
            <w:szCs w:val="24"/>
          </w:rPr>
          <w:t>or designated entity</w:t>
        </w:r>
        <w:r w:rsidR="56B990D4" w:rsidRPr="38F80EEB">
          <w:rPr>
            <w:rFonts w:ascii="inherit" w:eastAsia="inherit" w:hAnsi="inherit" w:cs="inherit"/>
            <w:sz w:val="24"/>
            <w:szCs w:val="24"/>
          </w:rPr>
          <w:t xml:space="preserve"> </w:t>
        </w:r>
      </w:ins>
      <w:r w:rsidRPr="38F80EEB">
        <w:rPr>
          <w:rFonts w:ascii="inherit" w:eastAsia="Times New Roman" w:hAnsi="inherit" w:cs="Times New Roman"/>
          <w:color w:val="000000" w:themeColor="text1"/>
          <w:sz w:val="24"/>
          <w:szCs w:val="24"/>
          <w:lang w:eastAsia="en-GB"/>
        </w:rPr>
        <w:t xml:space="preserve">proposing an amendment shall </w:t>
      </w:r>
      <w:proofErr w:type="gramStart"/>
      <w:r w:rsidRPr="38F80EEB">
        <w:rPr>
          <w:rFonts w:ascii="inherit" w:eastAsia="Times New Roman" w:hAnsi="inherit" w:cs="Times New Roman"/>
          <w:color w:val="000000" w:themeColor="text1"/>
          <w:sz w:val="24"/>
          <w:szCs w:val="24"/>
          <w:lang w:eastAsia="en-GB"/>
        </w:rPr>
        <w:t>take into account</w:t>
      </w:r>
      <w:proofErr w:type="gramEnd"/>
      <w:r w:rsidRPr="38F80EEB">
        <w:rPr>
          <w:rFonts w:ascii="inherit" w:eastAsia="Times New Roman" w:hAnsi="inherit" w:cs="Times New Roman"/>
          <w:color w:val="000000" w:themeColor="text1"/>
          <w:sz w:val="24"/>
          <w:szCs w:val="24"/>
          <w:lang w:eastAsia="en-GB"/>
        </w:rPr>
        <w:t xml:space="preserve"> the legitimate expectations, if any, of demand facility owners, DSOs, CDSOs, equipment manufacturers and other stakeholders based on the initially specified or agreed requirements or methodologies.</w:t>
      </w:r>
    </w:p>
    <w:p w14:paraId="2A9DD554" w14:textId="43638C04" w:rsidR="4BFAB558" w:rsidRDefault="4BFAB558" w:rsidP="00665409">
      <w:pPr>
        <w:spacing w:before="120" w:after="0" w:line="240" w:lineRule="auto"/>
        <w:jc w:val="both"/>
        <w:rPr>
          <w:rFonts w:ascii="inherit" w:eastAsia="inherit" w:hAnsi="inherit" w:cs="inherit"/>
          <w:sz w:val="24"/>
          <w:szCs w:val="24"/>
        </w:rPr>
      </w:pPr>
      <w:ins w:id="41" w:author="Author">
        <w:r w:rsidRPr="38F80EEB">
          <w:rPr>
            <w:rFonts w:ascii="Segoe UI" w:eastAsia="Segoe UI" w:hAnsi="Segoe UI" w:cs="Segoe UI"/>
            <w:color w:val="D13438"/>
            <w:sz w:val="24"/>
            <w:szCs w:val="24"/>
            <w:u w:val="single"/>
          </w:rPr>
          <w:t xml:space="preserve">[Comment: </w:t>
        </w:r>
      </w:ins>
      <w:r w:rsidR="003E6E89">
        <w:rPr>
          <w:rFonts w:ascii="Segoe UI" w:eastAsia="Segoe UI" w:hAnsi="Segoe UI" w:cs="Segoe UI"/>
          <w:color w:val="D13438"/>
          <w:sz w:val="24"/>
          <w:szCs w:val="24"/>
          <w:u w:val="single"/>
        </w:rPr>
        <w:t>I</w:t>
      </w:r>
      <w:ins w:id="42" w:author="Author">
        <w:r w:rsidRPr="38F80EEB">
          <w:rPr>
            <w:rFonts w:ascii="Segoe UI" w:eastAsia="Segoe UI" w:hAnsi="Segoe UI" w:cs="Segoe UI"/>
            <w:color w:val="D13438"/>
            <w:sz w:val="24"/>
            <w:szCs w:val="24"/>
            <w:u w:val="single"/>
          </w:rPr>
          <w:t>t should be clear, that the NRA can deem an amendment if the NRA finds that something is not in accordance with the Regulation or the principles.]</w:t>
        </w:r>
      </w:ins>
    </w:p>
    <w:p w14:paraId="11C9033A" w14:textId="77777777" w:rsidR="008E4E18" w:rsidRPr="008E4E18" w:rsidRDefault="008E4E18" w:rsidP="38F80EEB">
      <w:pPr>
        <w:shd w:val="clear" w:color="auto" w:fill="FFFFFF" w:themeFill="background1"/>
        <w:spacing w:before="120" w:after="0" w:line="240" w:lineRule="auto"/>
        <w:jc w:val="both"/>
        <w:rPr>
          <w:ins w:id="43" w:author="Author"/>
          <w:rFonts w:ascii="inherit" w:eastAsia="Times New Roman" w:hAnsi="inherit" w:cs="Times New Roman"/>
          <w:color w:val="000000"/>
          <w:sz w:val="24"/>
          <w:szCs w:val="24"/>
          <w:lang w:eastAsia="en-GB"/>
        </w:rPr>
      </w:pPr>
      <w:r w:rsidRPr="38F80EEB">
        <w:rPr>
          <w:rFonts w:ascii="inherit" w:eastAsia="Times New Roman" w:hAnsi="inherit" w:cs="Times New Roman"/>
          <w:color w:val="000000" w:themeColor="text1"/>
          <w:sz w:val="24"/>
          <w:szCs w:val="24"/>
          <w:lang w:eastAsia="en-GB"/>
        </w:rPr>
        <w:t xml:space="preserve">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w:t>
      </w:r>
      <w:r w:rsidRPr="38F80EEB">
        <w:rPr>
          <w:rFonts w:ascii="inherit" w:eastAsia="Times New Roman" w:hAnsi="inherit" w:cs="Times New Roman"/>
          <w:color w:val="000000" w:themeColor="text1"/>
          <w:sz w:val="24"/>
          <w:szCs w:val="24"/>
          <w:lang w:eastAsia="en-GB"/>
        </w:rPr>
        <w:lastRenderedPageBreak/>
        <w:t>authority. That extended period may be further extended with the agreement of the complainant. The regulatory authority's decision shall have binding effect unless and until overruled on appeal.</w:t>
      </w:r>
    </w:p>
    <w:p w14:paraId="59786E24" w14:textId="33469AD3" w:rsidR="7CA76C8E" w:rsidRDefault="7CA76C8E" w:rsidP="00665409">
      <w:pPr>
        <w:spacing w:before="120" w:after="0" w:line="240" w:lineRule="auto"/>
        <w:jc w:val="both"/>
        <w:rPr>
          <w:ins w:id="44" w:author="Author"/>
          <w:rFonts w:ascii="Segoe UI" w:eastAsia="Segoe UI" w:hAnsi="Segoe UI" w:cs="Segoe UI"/>
          <w:color w:val="000000" w:themeColor="text1"/>
          <w:sz w:val="24"/>
          <w:szCs w:val="24"/>
        </w:rPr>
      </w:pPr>
      <w:ins w:id="45" w:author="Author">
        <w:r w:rsidRPr="38F80EEB">
          <w:rPr>
            <w:rFonts w:ascii="Segoe UI" w:eastAsia="Segoe UI" w:hAnsi="Segoe UI" w:cs="Segoe UI"/>
            <w:color w:val="D13438"/>
            <w:sz w:val="24"/>
            <w:szCs w:val="24"/>
            <w:u w:val="single"/>
          </w:rPr>
          <w:t>9. Any party who is or might be affected by the requirements established by relevant system operators or TSO can always complaint to the regulatory authority which, acting as dispute settlement authority, shall issue a decision within two months after receipt of the complaint, whether the requirements are in accordance with this regulation including article 6 (3) or if the requirements must be changed or deleted.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ins>
    </w:p>
    <w:p w14:paraId="24DD7DD3" w14:textId="7569EE0E" w:rsidR="7CA76C8E" w:rsidRDefault="7CA76C8E" w:rsidP="00665409">
      <w:pPr>
        <w:spacing w:before="120" w:after="0" w:line="240" w:lineRule="auto"/>
        <w:jc w:val="both"/>
        <w:rPr>
          <w:ins w:id="46" w:author="Author"/>
          <w:rFonts w:ascii="Segoe UI" w:eastAsia="Segoe UI" w:hAnsi="Segoe UI" w:cs="Segoe UI"/>
          <w:color w:val="000000" w:themeColor="text1"/>
          <w:sz w:val="24"/>
          <w:szCs w:val="24"/>
        </w:rPr>
      </w:pPr>
      <w:ins w:id="47" w:author="Author">
        <w:r w:rsidRPr="38F80EEB">
          <w:rPr>
            <w:rFonts w:ascii="Segoe UI" w:eastAsia="Segoe UI" w:hAnsi="Segoe UI" w:cs="Segoe UI"/>
            <w:color w:val="D13438"/>
            <w:sz w:val="24"/>
            <w:szCs w:val="24"/>
            <w:u w:val="single"/>
          </w:rPr>
          <w:t xml:space="preserve">Due to a complain, the regulatory authority shall always ensure the best way possible, that the requirements are in accordance with this Regulation including article 6 (3) and that the requirements are in accordance with principles of proportionality etc. for all parties involved.  </w:t>
        </w:r>
      </w:ins>
    </w:p>
    <w:p w14:paraId="19F64230" w14:textId="35BEECE4" w:rsidR="7CA76C8E" w:rsidRDefault="7CA76C8E" w:rsidP="00665409">
      <w:pPr>
        <w:spacing w:before="120" w:after="0" w:line="240" w:lineRule="auto"/>
        <w:jc w:val="both"/>
        <w:rPr>
          <w:ins w:id="48" w:author="Author"/>
          <w:rFonts w:ascii="Segoe UI" w:eastAsia="Segoe UI" w:hAnsi="Segoe UI" w:cs="Segoe UI"/>
          <w:color w:val="000000" w:themeColor="text1"/>
          <w:sz w:val="24"/>
          <w:szCs w:val="24"/>
        </w:rPr>
      </w:pPr>
      <w:ins w:id="49" w:author="Author">
        <w:r w:rsidRPr="38F80EEB">
          <w:rPr>
            <w:rFonts w:ascii="Segoe UI" w:eastAsia="Segoe UI" w:hAnsi="Segoe UI" w:cs="Segoe UI"/>
            <w:color w:val="D13438"/>
            <w:sz w:val="24"/>
            <w:szCs w:val="24"/>
            <w:u w:val="single"/>
          </w:rPr>
          <w:t>Due to a complain the relevant system operators or TSOs must sent the regulatory authority a suggestion on how the requirements can be improved and/or document that the requirements are in accordance with all the principles in article 6 (3) including that that the requirements are in accordance with principles of proportionality etc. for all parties involved.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ins>
    </w:p>
    <w:p w14:paraId="74D68416" w14:textId="0A187D13" w:rsidR="38F80EEB" w:rsidRDefault="38F80EEB" w:rsidP="00665409">
      <w:pPr>
        <w:spacing w:before="120" w:after="0" w:line="240" w:lineRule="auto"/>
        <w:jc w:val="both"/>
        <w:rPr>
          <w:ins w:id="50" w:author="Author"/>
          <w:rFonts w:ascii="Segoe UI" w:eastAsia="Segoe UI" w:hAnsi="Segoe UI" w:cs="Segoe UI"/>
          <w:color w:val="000000" w:themeColor="text1"/>
          <w:sz w:val="24"/>
          <w:szCs w:val="24"/>
        </w:rPr>
      </w:pPr>
    </w:p>
    <w:p w14:paraId="154186AE" w14:textId="55C42097" w:rsidR="2256E2ED" w:rsidRPr="00665409" w:rsidRDefault="2256E2ED" w:rsidP="00665409">
      <w:pPr>
        <w:spacing w:before="120" w:after="0" w:line="240" w:lineRule="auto"/>
        <w:jc w:val="both"/>
        <w:rPr>
          <w:ins w:id="51" w:author="Author"/>
          <w:rFonts w:ascii="Segoe UI" w:eastAsia="Segoe UI" w:hAnsi="Segoe UI" w:cs="Segoe UI"/>
          <w:color w:val="000000" w:themeColor="text1"/>
          <w:sz w:val="24"/>
          <w:szCs w:val="24"/>
          <w:lang w:val="en-US"/>
        </w:rPr>
      </w:pPr>
      <w:ins w:id="52" w:author="Author">
        <w:r w:rsidRPr="38F80EEB">
          <w:rPr>
            <w:rFonts w:ascii="Segoe UI" w:eastAsia="Segoe UI" w:hAnsi="Segoe UI" w:cs="Segoe UI"/>
            <w:color w:val="D13438"/>
            <w:sz w:val="24"/>
            <w:szCs w:val="24"/>
            <w:u w:val="single"/>
          </w:rPr>
          <w:t xml:space="preserve">[Comment: There should be a clear process for complains regarding requirements and not only limited to the relevant system operators or TSOs obligations. There should be no doubt that you can complain regarding requirements and that the regulatory authority will ensure, that the requirements are in accordance with this Regulation </w:t>
        </w:r>
        <w:proofErr w:type="gramStart"/>
        <w:r w:rsidRPr="38F80EEB">
          <w:rPr>
            <w:rFonts w:ascii="Segoe UI" w:eastAsia="Segoe UI" w:hAnsi="Segoe UI" w:cs="Segoe UI"/>
            <w:color w:val="D13438"/>
            <w:sz w:val="24"/>
            <w:szCs w:val="24"/>
            <w:u w:val="single"/>
          </w:rPr>
          <w:t>and also</w:t>
        </w:r>
        <w:proofErr w:type="gramEnd"/>
        <w:r w:rsidRPr="38F80EEB">
          <w:rPr>
            <w:rFonts w:ascii="Segoe UI" w:eastAsia="Segoe UI" w:hAnsi="Segoe UI" w:cs="Segoe UI"/>
            <w:color w:val="D13438"/>
            <w:sz w:val="24"/>
            <w:szCs w:val="24"/>
            <w:u w:val="single"/>
          </w:rPr>
          <w:t xml:space="preserve"> the principles set out in article 7. The regulatory authority has a too little or passive role today which has the consequence, that the requirements primarily focus on the interests of the relevant system operator or TSO. </w:t>
        </w:r>
        <w:r>
          <w:br/>
        </w:r>
        <w:r w:rsidRPr="38F80EEB">
          <w:rPr>
            <w:rFonts w:ascii="Segoe UI" w:eastAsia="Segoe UI" w:hAnsi="Segoe UI" w:cs="Segoe UI"/>
            <w:color w:val="D13438"/>
            <w:sz w:val="24"/>
            <w:szCs w:val="24"/>
            <w:u w:val="single"/>
          </w:rPr>
          <w:t xml:space="preserve">The relevant system operator or TSO must cooperate, by reconsidering the requirements and/or sending the regulatory authority documentation, that the principles have been </w:t>
        </w:r>
        <w:proofErr w:type="gramStart"/>
        <w:r w:rsidRPr="38F80EEB">
          <w:rPr>
            <w:rFonts w:ascii="Segoe UI" w:eastAsia="Segoe UI" w:hAnsi="Segoe UI" w:cs="Segoe UI"/>
            <w:color w:val="D13438"/>
            <w:sz w:val="24"/>
            <w:szCs w:val="24"/>
            <w:u w:val="single"/>
          </w:rPr>
          <w:t>taking into account</w:t>
        </w:r>
        <w:proofErr w:type="gramEnd"/>
        <w:r w:rsidRPr="38F80EEB">
          <w:rPr>
            <w:rFonts w:ascii="Segoe UI" w:eastAsia="Segoe UI" w:hAnsi="Segoe UI" w:cs="Segoe UI"/>
            <w:color w:val="D13438"/>
            <w:sz w:val="24"/>
            <w:szCs w:val="24"/>
            <w:u w:val="single"/>
          </w:rPr>
          <w:t xml:space="preserve">, including for all parties involved. This will ensure, that the interests and expectations of all parties involved are </w:t>
        </w:r>
        <w:proofErr w:type="gramStart"/>
        <w:r w:rsidRPr="38F80EEB">
          <w:rPr>
            <w:rFonts w:ascii="Segoe UI" w:eastAsia="Segoe UI" w:hAnsi="Segoe UI" w:cs="Segoe UI"/>
            <w:color w:val="D13438"/>
            <w:sz w:val="24"/>
            <w:szCs w:val="24"/>
            <w:u w:val="single"/>
          </w:rPr>
          <w:t>taken into account</w:t>
        </w:r>
        <w:proofErr w:type="gramEnd"/>
        <w:r w:rsidRPr="38F80EEB">
          <w:rPr>
            <w:rFonts w:ascii="Segoe UI" w:eastAsia="Segoe UI" w:hAnsi="Segoe UI" w:cs="Segoe UI"/>
            <w:color w:val="D13438"/>
            <w:sz w:val="24"/>
            <w:szCs w:val="24"/>
            <w:u w:val="single"/>
          </w:rPr>
          <w:t xml:space="preserve"> when the relevant system operator is defining the requirements. Otherwise, the requirements might primarily focus on the interests of the system operator </w:t>
        </w:r>
        <w:proofErr w:type="gramStart"/>
        <w:r w:rsidRPr="38F80EEB">
          <w:rPr>
            <w:rFonts w:ascii="Segoe UI" w:eastAsia="Segoe UI" w:hAnsi="Segoe UI" w:cs="Segoe UI"/>
            <w:color w:val="D13438"/>
            <w:sz w:val="24"/>
            <w:szCs w:val="24"/>
            <w:u w:val="single"/>
          </w:rPr>
          <w:t>and also</w:t>
        </w:r>
        <w:proofErr w:type="gramEnd"/>
        <w:r w:rsidRPr="38F80EEB">
          <w:rPr>
            <w:rFonts w:ascii="Segoe UI" w:eastAsia="Segoe UI" w:hAnsi="Segoe UI" w:cs="Segoe UI"/>
            <w:color w:val="D13438"/>
            <w:sz w:val="24"/>
            <w:szCs w:val="24"/>
            <w:u w:val="single"/>
          </w:rPr>
          <w:t xml:space="preserve"> focus on requirements that make it easy for the system operator, even though these requirements might not be necessary and often definitely not proportional. The principle of optimisation between the highest overall efficiency and lowest total costs </w:t>
        </w:r>
        <w:r w:rsidRPr="38F80EEB">
          <w:rPr>
            <w:rFonts w:ascii="Segoe UI" w:eastAsia="Segoe UI" w:hAnsi="Segoe UI" w:cs="Segoe UI"/>
            <w:color w:val="D13438"/>
            <w:sz w:val="24"/>
            <w:szCs w:val="24"/>
            <w:u w:val="single"/>
          </w:rPr>
          <w:lastRenderedPageBreak/>
          <w:t xml:space="preserve">for all parties involved is also a principle that often primarily includes costs for the relevant </w:t>
        </w:r>
        <w:proofErr w:type="spellStart"/>
        <w:r w:rsidRPr="38F80EEB">
          <w:rPr>
            <w:rFonts w:ascii="Segoe UI" w:eastAsia="Segoe UI" w:hAnsi="Segoe UI" w:cs="Segoe UI"/>
            <w:color w:val="D13438"/>
            <w:sz w:val="24"/>
            <w:szCs w:val="24"/>
            <w:u w:val="single"/>
          </w:rPr>
          <w:t>systemoperator</w:t>
        </w:r>
        <w:proofErr w:type="spellEnd"/>
        <w:r w:rsidRPr="38F80EEB">
          <w:rPr>
            <w:rFonts w:ascii="Segoe UI" w:eastAsia="Segoe UI" w:hAnsi="Segoe UI" w:cs="Segoe UI"/>
            <w:color w:val="D13438"/>
            <w:sz w:val="24"/>
            <w:szCs w:val="24"/>
            <w:u w:val="single"/>
          </w:rPr>
          <w:t xml:space="preserve"> or TSO and </w:t>
        </w:r>
        <w:proofErr w:type="spellStart"/>
        <w:r w:rsidRPr="38F80EEB">
          <w:rPr>
            <w:rFonts w:ascii="Segoe UI" w:eastAsia="Segoe UI" w:hAnsi="Segoe UI" w:cs="Segoe UI"/>
            <w:color w:val="D13438"/>
            <w:sz w:val="24"/>
            <w:szCs w:val="24"/>
            <w:u w:val="single"/>
          </w:rPr>
          <w:t>not</w:t>
        </w:r>
        <w:proofErr w:type="spellEnd"/>
        <w:r w:rsidRPr="38F80EEB">
          <w:rPr>
            <w:rFonts w:ascii="Segoe UI" w:eastAsia="Segoe UI" w:hAnsi="Segoe UI" w:cs="Segoe UI"/>
            <w:color w:val="D13438"/>
            <w:sz w:val="24"/>
            <w:szCs w:val="24"/>
            <w:u w:val="single"/>
          </w:rPr>
          <w:t xml:space="preserve"> other relevant parties. </w:t>
        </w:r>
      </w:ins>
    </w:p>
    <w:p w14:paraId="4BB4C2FD" w14:textId="6FA0874E" w:rsidR="2256E2ED" w:rsidRPr="00665409" w:rsidRDefault="2256E2ED" w:rsidP="00665409">
      <w:pPr>
        <w:spacing w:before="120" w:after="0" w:line="240" w:lineRule="auto"/>
        <w:jc w:val="both"/>
        <w:rPr>
          <w:ins w:id="53" w:author="Author"/>
          <w:rFonts w:ascii="Segoe UI" w:eastAsia="Segoe UI" w:hAnsi="Segoe UI" w:cs="Segoe UI"/>
          <w:color w:val="000000" w:themeColor="text1"/>
          <w:sz w:val="24"/>
          <w:szCs w:val="24"/>
          <w:lang w:val="en-US"/>
        </w:rPr>
      </w:pPr>
      <w:ins w:id="54" w:author="Author">
        <w:r w:rsidRPr="38F80EEB">
          <w:rPr>
            <w:rFonts w:ascii="Segoe UI" w:eastAsia="Segoe UI" w:hAnsi="Segoe UI" w:cs="Segoe UI"/>
            <w:color w:val="D13438"/>
            <w:sz w:val="24"/>
            <w:szCs w:val="24"/>
            <w:u w:val="single"/>
          </w:rPr>
          <w:t>This suggestion ensures fair requirements that are in accordance with this Regulation including principles.</w:t>
        </w:r>
      </w:ins>
    </w:p>
    <w:p w14:paraId="2884D62E" w14:textId="2BAD03B8" w:rsidR="2256E2ED" w:rsidRPr="00665409" w:rsidRDefault="2256E2ED" w:rsidP="38F80EEB">
      <w:pPr>
        <w:spacing w:before="120" w:after="0" w:line="240" w:lineRule="auto"/>
        <w:jc w:val="both"/>
        <w:rPr>
          <w:ins w:id="55" w:author="Author"/>
          <w:rFonts w:ascii="Segoe UI" w:eastAsia="Segoe UI" w:hAnsi="Segoe UI" w:cs="Segoe UI"/>
          <w:color w:val="D13438"/>
          <w:sz w:val="24"/>
          <w:szCs w:val="24"/>
          <w:u w:val="single"/>
          <w:lang w:val="en-US"/>
        </w:rPr>
      </w:pPr>
      <w:ins w:id="56" w:author="Author">
        <w:r w:rsidRPr="00665409">
          <w:rPr>
            <w:rFonts w:ascii="Segoe UI" w:eastAsia="Segoe UI" w:hAnsi="Segoe UI" w:cs="Segoe UI"/>
            <w:color w:val="D13438"/>
            <w:sz w:val="24"/>
            <w:szCs w:val="24"/>
            <w:u w:val="single"/>
            <w:lang w:val="en-US"/>
          </w:rPr>
          <w:t xml:space="preserve"> </w:t>
        </w:r>
      </w:ins>
    </w:p>
    <w:p w14:paraId="1CFFC1DB" w14:textId="001B8765" w:rsidR="38F80EEB" w:rsidRDefault="38F80EEB" w:rsidP="38F80EEB">
      <w:pPr>
        <w:shd w:val="clear" w:color="auto" w:fill="FFFFFF" w:themeFill="background1"/>
        <w:spacing w:before="120" w:after="0" w:line="240" w:lineRule="auto"/>
        <w:jc w:val="both"/>
        <w:rPr>
          <w:rFonts w:ascii="inherit" w:eastAsia="Times New Roman" w:hAnsi="inherit" w:cs="Times New Roman"/>
          <w:color w:val="000000" w:themeColor="text1"/>
          <w:sz w:val="24"/>
          <w:szCs w:val="24"/>
          <w:lang w:eastAsia="en-GB"/>
        </w:rPr>
      </w:pPr>
    </w:p>
    <w:p w14:paraId="678D80F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7</w:t>
      </w:r>
    </w:p>
    <w:p w14:paraId="0562B1E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Multiple TSOs</w:t>
      </w:r>
    </w:p>
    <w:p w14:paraId="365093E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8</w:t>
      </w:r>
    </w:p>
    <w:p w14:paraId="1A97E4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Recovery of costs</w:t>
      </w:r>
    </w:p>
    <w:p w14:paraId="501426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costs borne by system operators subject to network tariff regulation and stemming from the obligations laid down in this Regulation shall be assessed by the relevant regulatory authorities. Costs assessed as reasonable, </w:t>
      </w:r>
      <w:proofErr w:type="gramStart"/>
      <w:r w:rsidRPr="008E4E18">
        <w:rPr>
          <w:rFonts w:ascii="inherit" w:eastAsia="Times New Roman" w:hAnsi="inherit" w:cs="Times New Roman"/>
          <w:color w:val="000000"/>
          <w:sz w:val="24"/>
          <w:szCs w:val="24"/>
          <w:lang w:eastAsia="en-GB"/>
        </w:rPr>
        <w:t>efficient</w:t>
      </w:r>
      <w:proofErr w:type="gramEnd"/>
      <w:r w:rsidRPr="008E4E18">
        <w:rPr>
          <w:rFonts w:ascii="inherit" w:eastAsia="Times New Roman" w:hAnsi="inherit" w:cs="Times New Roman"/>
          <w:color w:val="000000"/>
          <w:sz w:val="24"/>
          <w:szCs w:val="24"/>
          <w:lang w:eastAsia="en-GB"/>
        </w:rPr>
        <w:t xml:space="preserve"> and proportionate shall be recovered through network tariffs or other appropriate mechanisms.</w:t>
      </w:r>
    </w:p>
    <w:p w14:paraId="301038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9</w:t>
      </w:r>
    </w:p>
    <w:p w14:paraId="1781E3B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Public consultation</w:t>
      </w:r>
    </w:p>
    <w:p w14:paraId="6D0931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B9B63D6" w14:textId="77777777" w:rsidTr="008E4E18">
        <w:tc>
          <w:tcPr>
            <w:tcW w:w="0" w:type="auto"/>
            <w:shd w:val="clear" w:color="auto" w:fill="auto"/>
            <w:hideMark/>
          </w:tcPr>
          <w:p w14:paraId="14BCF5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8E4E18" w14:paraId="662CFA83" w14:textId="77777777" w:rsidTr="008E4E18">
        <w:tc>
          <w:tcPr>
            <w:tcW w:w="0" w:type="auto"/>
            <w:shd w:val="clear" w:color="auto" w:fill="auto"/>
            <w:hideMark/>
          </w:tcPr>
          <w:p w14:paraId="3CC0C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report prepared in accordance with Article 48(3);</w:t>
            </w:r>
          </w:p>
        </w:tc>
      </w:tr>
    </w:tbl>
    <w:p w14:paraId="669352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422EAC56" w14:textId="77777777" w:rsidTr="008E4E18">
        <w:tc>
          <w:tcPr>
            <w:tcW w:w="0" w:type="auto"/>
            <w:shd w:val="clear" w:color="auto" w:fill="auto"/>
            <w:hideMark/>
          </w:tcPr>
          <w:p w14:paraId="3CCEDD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04BB48" w14:textId="77777777" w:rsidTr="008E4E18">
        <w:tc>
          <w:tcPr>
            <w:tcW w:w="0" w:type="auto"/>
            <w:shd w:val="clear" w:color="auto" w:fill="auto"/>
            <w:hideMark/>
          </w:tcPr>
          <w:p w14:paraId="021EEE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for demand units specified in accordance with Article 28(2)(c</w:t>
            </w:r>
            <w:proofErr w:type="gramStart"/>
            <w:r w:rsidRPr="008E4E18">
              <w:rPr>
                <w:rFonts w:ascii="inherit" w:eastAsia="Times New Roman" w:hAnsi="inherit" w:cs="Times New Roman"/>
                <w:sz w:val="24"/>
                <w:szCs w:val="24"/>
                <w:lang w:eastAsia="en-GB"/>
              </w:rPr>
              <w:t>),(</w:t>
            </w:r>
            <w:proofErr w:type="gramEnd"/>
            <w:r w:rsidRPr="008E4E18">
              <w:rPr>
                <w:rFonts w:ascii="inherit" w:eastAsia="Times New Roman" w:hAnsi="inherit" w:cs="Times New Roman"/>
                <w:sz w:val="24"/>
                <w:szCs w:val="24"/>
                <w:lang w:eastAsia="en-GB"/>
              </w:rPr>
              <w:t>e),(f),(k) and (l) and Article 29(2)(c) to (e).</w:t>
            </w:r>
          </w:p>
        </w:tc>
      </w:tr>
    </w:tbl>
    <w:p w14:paraId="5791820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The consultation shall last at least for a period of one month.</w:t>
      </w:r>
    </w:p>
    <w:p w14:paraId="04376F8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relevant system operators or relevant TSOs shall duly </w:t>
      </w:r>
      <w:proofErr w:type="gramStart"/>
      <w:r w:rsidRPr="008E4E18">
        <w:rPr>
          <w:rFonts w:ascii="inherit" w:eastAsia="Times New Roman" w:hAnsi="inherit" w:cs="Times New Roman"/>
          <w:color w:val="000000"/>
          <w:sz w:val="24"/>
          <w:szCs w:val="24"/>
          <w:lang w:eastAsia="en-GB"/>
        </w:rPr>
        <w:t>take into account</w:t>
      </w:r>
      <w:proofErr w:type="gramEnd"/>
      <w:r w:rsidRPr="008E4E18">
        <w:rPr>
          <w:rFonts w:ascii="inherit" w:eastAsia="Times New Roman" w:hAnsi="inherit" w:cs="Times New Roman"/>
          <w:color w:val="000000"/>
          <w:sz w:val="24"/>
          <w:szCs w:val="24"/>
          <w:lang w:eastAsia="en-GB"/>
        </w:rPr>
        <w:t xml:space="preserve">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10</w:t>
      </w:r>
    </w:p>
    <w:p w14:paraId="79AA84C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Stakeholder involvement</w:t>
      </w:r>
    </w:p>
    <w:p w14:paraId="1DB3C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11</w:t>
      </w:r>
    </w:p>
    <w:p w14:paraId="6AA5D01C"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Confidentiality obligations</w:t>
      </w:r>
    </w:p>
    <w:p w14:paraId="762DAE9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Any confidential information received, </w:t>
      </w:r>
      <w:proofErr w:type="gramStart"/>
      <w:r w:rsidRPr="008E4E18">
        <w:rPr>
          <w:rFonts w:ascii="inherit" w:eastAsia="Times New Roman" w:hAnsi="inherit" w:cs="Times New Roman"/>
          <w:color w:val="000000"/>
          <w:sz w:val="24"/>
          <w:szCs w:val="24"/>
          <w:lang w:eastAsia="en-GB"/>
        </w:rPr>
        <w:t>exchanged</w:t>
      </w:r>
      <w:proofErr w:type="gramEnd"/>
      <w:r w:rsidRPr="008E4E18">
        <w:rPr>
          <w:rFonts w:ascii="inherit" w:eastAsia="Times New Roman" w:hAnsi="inherit" w:cs="Times New Roman"/>
          <w:color w:val="000000"/>
          <w:sz w:val="24"/>
          <w:szCs w:val="24"/>
          <w:lang w:eastAsia="en-GB"/>
        </w:rPr>
        <w:t xml:space="preserve"> or transmitted pursuant to this Regulation shall be subject to the conditions of professional secrecy laid down in paragraphs 2, 3 and 4.</w:t>
      </w:r>
    </w:p>
    <w:p w14:paraId="518FD0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w:t>
      </w:r>
    </w:p>
    <w:p w14:paraId="3ADB08F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lastRenderedPageBreak/>
        <w:t>CHAPTER 1</w:t>
      </w:r>
    </w:p>
    <w:p w14:paraId="634EF16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668F88A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12</w:t>
      </w:r>
    </w:p>
    <w:p w14:paraId="2B7979A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frequency requirements</w:t>
      </w:r>
    </w:p>
    <w:p w14:paraId="6E3BF9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13</w:t>
      </w:r>
    </w:p>
    <w:p w14:paraId="56E3050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voltage requirements</w:t>
      </w:r>
    </w:p>
    <w:p w14:paraId="5E44F4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For the 400 kV grid voltage level (or alternatively commonly referred to as 380 kV level),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is 400 kV, for other grid voltage levels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may differ for each system operator in the same synchronous area.</w:t>
      </w:r>
    </w:p>
    <w:p w14:paraId="0C7CEF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from 300 kV to 400 kV included, the relevant TSO in Spain may require transmission-connected demand facilities, transmission-connected distribution facilities and transmission-connected distribution systems to remain connected in the voltage range between 1,05 pu-1,0875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for an unlimited period.</w:t>
      </w:r>
    </w:p>
    <w:p w14:paraId="30028E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14</w:t>
      </w:r>
    </w:p>
    <w:p w14:paraId="064368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Short-circuit requirements</w:t>
      </w:r>
    </w:p>
    <w:p w14:paraId="631CC3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Based on the rated short-circuit withstand capability of its 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shall deliver to the transmission-connected demand facility owner or the transmission-connected distribution system operator an estimate of the minimum and maximum short-circuit currents to be expected at the connection point as an equivalent of the network.</w:t>
      </w:r>
    </w:p>
    <w:p w14:paraId="255E01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After an unplanned event, the relevant TSO shall inform the affected transmission-connected demand facility owner or the affected transmission-connected distribution system operator as soon as possible and no later than one week after the unplanned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27ECED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threshold set in paragraph 3 shall either be specified by the transmission-connected demand facility owner for its facility, or by the transmission-connected distribution system operator for its network.</w:t>
      </w:r>
    </w:p>
    <w:p w14:paraId="75D26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Before a planned event, the relevant TSO shall inform the affected transmission-connected demand facility owner or the affected transmission-connected distribution system operator, as soon as possible and no later than one week before the 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370E9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threshold set in paragraph 5 shall either be specified by the transmission-connected demand facility owner for its facility, or by the transmission-connected distribution system operator for its network.</w:t>
      </w:r>
    </w:p>
    <w:p w14:paraId="3DAC71B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relevant TSO shall request information from a transmission-connected demand facility owner or a transmission-connected distribution system operator concerning the contribution in terms of short-circuit current from that facility or network. As a minimum, the equivalent modules of the network shall be delivered and demonstrated for zero, positive and negative sequences.</w:t>
      </w:r>
    </w:p>
    <w:p w14:paraId="1B93C5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8.   After an unplanned event, the transmission-connected demand facility owner or the transmission-connected distribution system operator shall inform the relevant TSO, as </w:t>
      </w:r>
      <w:r w:rsidRPr="008E4E18">
        <w:rPr>
          <w:rFonts w:ascii="inherit" w:eastAsia="Times New Roman" w:hAnsi="inherit" w:cs="Times New Roman"/>
          <w:color w:val="000000"/>
          <w:sz w:val="24"/>
          <w:szCs w:val="24"/>
          <w:lang w:eastAsia="en-GB"/>
        </w:rPr>
        <w:lastRenderedPageBreak/>
        <w:t>soon as possible and no later than one week after the unplanned event, of the changes in short-circuit contribution above the threshold set by the relevant TSO.</w:t>
      </w:r>
    </w:p>
    <w:p w14:paraId="0EFE9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Before a planned event, the transmission-connected demand facility owner or the transmission-connected distribution system operator shall inform the relevant TSO, as soon as possible and no later than one week before the planned event, of the changes in short-circuit contribution above the threshold set by the relevant TSO.</w:t>
      </w:r>
    </w:p>
    <w:p w14:paraId="5900D22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15</w:t>
      </w:r>
    </w:p>
    <w:p w14:paraId="0F8BD03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Reactive power requirements</w:t>
      </w:r>
    </w:p>
    <w:p w14:paraId="01BF3C2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0BF7654" w14:textId="77777777" w:rsidTr="008E4E18">
        <w:tc>
          <w:tcPr>
            <w:tcW w:w="0" w:type="auto"/>
            <w:shd w:val="clear" w:color="auto" w:fill="auto"/>
            <w:hideMark/>
          </w:tcPr>
          <w:p w14:paraId="20734EC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2A2F5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demand facilities, the actual reactive power range specified by the relevant TSO for importing and exporting reactive power shall not be wider than 48 percent of the larger of the maximum import capacity or maximum export capacity (0,9 power factor import or export of active power),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B23C3" w14:textId="77777777" w:rsidTr="008E4E18">
        <w:tc>
          <w:tcPr>
            <w:tcW w:w="0" w:type="auto"/>
            <w:shd w:val="clear" w:color="auto" w:fill="auto"/>
            <w:hideMark/>
          </w:tcPr>
          <w:p w14:paraId="76300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4A64B888" w14:textId="77777777">
              <w:tc>
                <w:tcPr>
                  <w:tcW w:w="0" w:type="auto"/>
                  <w:shd w:val="clear" w:color="auto" w:fill="auto"/>
                  <w:hideMark/>
                </w:tcPr>
                <w:p w14:paraId="08C858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08E4BE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w:t>
                  </w:r>
                  <w:proofErr w:type="gramStart"/>
                  <w:r w:rsidRPr="008E4E18">
                    <w:rPr>
                      <w:rFonts w:ascii="inherit" w:eastAsia="Times New Roman" w:hAnsi="inherit" w:cs="Times New Roman"/>
                      <w:sz w:val="24"/>
                      <w:szCs w:val="24"/>
                      <w:lang w:eastAsia="en-GB"/>
                    </w:rPr>
                    <w:t>i.e.</w:t>
                  </w:r>
                  <w:proofErr w:type="gramEnd"/>
                  <w:r w:rsidRPr="008E4E18">
                    <w:rPr>
                      <w:rFonts w:ascii="inherit" w:eastAsia="Times New Roman" w:hAnsi="inherit" w:cs="Times New Roman"/>
                      <w:sz w:val="24"/>
                      <w:szCs w:val="24"/>
                      <w:lang w:eastAsia="en-GB"/>
                    </w:rPr>
                    <w:t xml:space="preserve"> 0,9 power factor) of the larger of the maximum import capability or maximum export capability during reactive power import (consumption); and</w:t>
                  </w:r>
                </w:p>
              </w:tc>
            </w:tr>
          </w:tbl>
          <w:p w14:paraId="1508143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8E4E18" w14:paraId="0A2BE69F" w14:textId="77777777">
              <w:tc>
                <w:tcPr>
                  <w:tcW w:w="0" w:type="auto"/>
                  <w:shd w:val="clear" w:color="auto" w:fill="auto"/>
                  <w:hideMark/>
                </w:tcPr>
                <w:p w14:paraId="71FC8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FF58C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w:t>
                  </w:r>
                  <w:proofErr w:type="gramStart"/>
                  <w:r w:rsidRPr="008E4E18">
                    <w:rPr>
                      <w:rFonts w:ascii="inherit" w:eastAsia="Times New Roman" w:hAnsi="inherit" w:cs="Times New Roman"/>
                      <w:sz w:val="24"/>
                      <w:szCs w:val="24"/>
                      <w:lang w:eastAsia="en-GB"/>
                    </w:rPr>
                    <w:t>i.e.</w:t>
                  </w:r>
                  <w:proofErr w:type="gramEnd"/>
                  <w:r w:rsidRPr="008E4E18">
                    <w:rPr>
                      <w:rFonts w:ascii="inherit" w:eastAsia="Times New Roman" w:hAnsi="inherit" w:cs="Times New Roman"/>
                      <w:sz w:val="24"/>
                      <w:szCs w:val="24"/>
                      <w:lang w:eastAsia="en-GB"/>
                    </w:rPr>
                    <w:t xml:space="preserve"> 0,9 power factor) of the larger of the maximum import capability or maximum export capability during reactive power export (production);</w:t>
                  </w:r>
                </w:p>
              </w:tc>
            </w:tr>
          </w:tbl>
          <w:p w14:paraId="513B0DB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92B47D6" w14:textId="77777777" w:rsidTr="008E4E18">
        <w:tc>
          <w:tcPr>
            <w:tcW w:w="0" w:type="auto"/>
            <w:shd w:val="clear" w:color="auto" w:fill="auto"/>
            <w:hideMark/>
          </w:tcPr>
          <w:p w14:paraId="2863F9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w:t>
            </w:r>
            <w:proofErr w:type="gramStart"/>
            <w:r w:rsidRPr="008E4E18">
              <w:rPr>
                <w:rFonts w:ascii="inherit" w:eastAsia="Times New Roman" w:hAnsi="inherit" w:cs="Times New Roman"/>
                <w:sz w:val="24"/>
                <w:szCs w:val="24"/>
                <w:lang w:eastAsia="en-GB"/>
              </w:rPr>
              <w:t>flows</w:t>
            </w:r>
            <w:proofErr w:type="gramEnd"/>
            <w:r w:rsidRPr="008E4E18">
              <w:rPr>
                <w:rFonts w:ascii="inherit" w:eastAsia="Times New Roman" w:hAnsi="inherit" w:cs="Times New Roman"/>
                <w:sz w:val="24"/>
                <w:szCs w:val="24"/>
                <w:lang w:eastAsia="en-GB"/>
              </w:rPr>
              <w:t xml:space="preserve"> and the reactive power capabilities in the distribution system;</w:t>
            </w:r>
          </w:p>
        </w:tc>
      </w:tr>
    </w:tbl>
    <w:p w14:paraId="2C6F9BC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7170BEB" w14:textId="77777777" w:rsidTr="008E4E18">
        <w:tc>
          <w:tcPr>
            <w:tcW w:w="0" w:type="auto"/>
            <w:shd w:val="clear" w:color="auto" w:fill="auto"/>
            <w:hideMark/>
          </w:tcPr>
          <w:p w14:paraId="50B732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09D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relevant TSO may establish the use of metrics other than power factor </w:t>
            </w:r>
            <w:proofErr w:type="gramStart"/>
            <w:r w:rsidRPr="008E4E18">
              <w:rPr>
                <w:rFonts w:ascii="inherit" w:eastAsia="Times New Roman" w:hAnsi="inherit" w:cs="Times New Roman"/>
                <w:sz w:val="24"/>
                <w:szCs w:val="24"/>
                <w:lang w:eastAsia="en-GB"/>
              </w:rPr>
              <w:t>in order to</w:t>
            </w:r>
            <w:proofErr w:type="gramEnd"/>
            <w:r w:rsidRPr="008E4E18">
              <w:rPr>
                <w:rFonts w:ascii="inherit" w:eastAsia="Times New Roman" w:hAnsi="inherit" w:cs="Times New Roman"/>
                <w:sz w:val="24"/>
                <w:szCs w:val="24"/>
                <w:lang w:eastAsia="en-GB"/>
              </w:rPr>
              <w:t xml:space="preserve"> set out equivalent reactive power capability ranges;</w:t>
            </w:r>
          </w:p>
        </w:tc>
      </w:tr>
    </w:tbl>
    <w:p w14:paraId="2A31233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8E4E18" w14:paraId="28065029" w14:textId="77777777" w:rsidTr="008E4E18">
        <w:tc>
          <w:tcPr>
            <w:tcW w:w="0" w:type="auto"/>
            <w:shd w:val="clear" w:color="auto" w:fill="auto"/>
            <w:hideMark/>
          </w:tcPr>
          <w:p w14:paraId="3A21D8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2E84BE4E" w14:textId="77777777" w:rsidTr="008E4E18">
        <w:tc>
          <w:tcPr>
            <w:tcW w:w="0" w:type="auto"/>
            <w:shd w:val="clear" w:color="auto" w:fill="auto"/>
            <w:hideMark/>
          </w:tcPr>
          <w:p w14:paraId="04DA01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2.   The relevant TSO may require that transmission-connected distribution systems have the capability at the connection point to not export reactive power (at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at an active power flow of less than 25 % of the maximum import capability. Where applicable, Member States may require the relevant TSO to justify its request through a joint analysis with the transmission-connected distribution system operator. If this requirement is not justified based on the joint analysis, the relevant TSO and the transmission-connected distribution system operator shall agree on necessary requirements according to the outcomes of a joint analysis.</w:t>
      </w:r>
    </w:p>
    <w:p w14:paraId="5E9A2F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16</w:t>
      </w:r>
    </w:p>
    <w:p w14:paraId="3ADA7B6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Protection requirements</w:t>
      </w:r>
    </w:p>
    <w:p w14:paraId="6ABD981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8E4E18" w14:paraId="2F88996B" w14:textId="77777777" w:rsidTr="008E4E18">
        <w:tc>
          <w:tcPr>
            <w:tcW w:w="0" w:type="auto"/>
            <w:shd w:val="clear" w:color="auto" w:fill="auto"/>
            <w:hideMark/>
          </w:tcPr>
          <w:p w14:paraId="3F0FE5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external and internal short circuit;</w:t>
            </w:r>
          </w:p>
        </w:tc>
      </w:tr>
    </w:tbl>
    <w:p w14:paraId="26725A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1CE5B1DD" w14:textId="77777777" w:rsidTr="008E4E18">
        <w:tc>
          <w:tcPr>
            <w:tcW w:w="0" w:type="auto"/>
            <w:shd w:val="clear" w:color="auto" w:fill="auto"/>
            <w:hideMark/>
          </w:tcPr>
          <w:p w14:paraId="0BF506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8E4E18" w14:paraId="3905ABCA" w14:textId="77777777" w:rsidTr="008E4E18">
        <w:tc>
          <w:tcPr>
            <w:tcW w:w="0" w:type="auto"/>
            <w:shd w:val="clear" w:color="auto" w:fill="auto"/>
            <w:hideMark/>
          </w:tcPr>
          <w:p w14:paraId="1AC2F1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under-frequency;</w:t>
            </w:r>
          </w:p>
        </w:tc>
      </w:tr>
    </w:tbl>
    <w:p w14:paraId="299C25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8E4E18" w14:paraId="7F3C7903" w14:textId="77777777" w:rsidTr="008E4E18">
        <w:tc>
          <w:tcPr>
            <w:tcW w:w="0" w:type="auto"/>
            <w:shd w:val="clear" w:color="auto" w:fill="auto"/>
            <w:hideMark/>
          </w:tcPr>
          <w:p w14:paraId="66688C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circuit protection;</w:t>
            </w:r>
          </w:p>
        </w:tc>
      </w:tr>
    </w:tbl>
    <w:p w14:paraId="4DFB76A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8E4E18" w14:paraId="26E46DE3" w14:textId="77777777" w:rsidTr="008E4E18">
        <w:tc>
          <w:tcPr>
            <w:tcW w:w="0" w:type="auto"/>
            <w:shd w:val="clear" w:color="auto" w:fill="auto"/>
            <w:hideMark/>
          </w:tcPr>
          <w:p w14:paraId="4304BE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unit transformer protection;</w:t>
            </w:r>
          </w:p>
        </w:tc>
      </w:tr>
    </w:tbl>
    <w:p w14:paraId="245877F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8E4E18" w14:paraId="44155219" w14:textId="77777777" w:rsidTr="008E4E18">
        <w:tc>
          <w:tcPr>
            <w:tcW w:w="0" w:type="auto"/>
            <w:shd w:val="clear" w:color="auto" w:fill="auto"/>
            <w:hideMark/>
          </w:tcPr>
          <w:p w14:paraId="70FF9B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back-up against protection and switchgear malfunction.</w:t>
            </w:r>
          </w:p>
        </w:tc>
      </w:tr>
    </w:tbl>
    <w:p w14:paraId="00FB69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w:t>
      </w:r>
      <w:r w:rsidRPr="008E4E18">
        <w:rPr>
          <w:rFonts w:ascii="inherit" w:eastAsia="Times New Roman" w:hAnsi="inherit" w:cs="Times New Roman"/>
          <w:color w:val="000000"/>
          <w:sz w:val="24"/>
          <w:szCs w:val="24"/>
          <w:lang w:eastAsia="en-GB"/>
        </w:rPr>
        <w:lastRenderedPageBreak/>
        <w:t>schemes of the transmission-connected demand facility or the transmission-connected distribution system.</w:t>
      </w:r>
    </w:p>
    <w:p w14:paraId="4808DE2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17</w:t>
      </w:r>
    </w:p>
    <w:p w14:paraId="173F70A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Control requirements</w:t>
      </w:r>
    </w:p>
    <w:p w14:paraId="77D1D75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8E4E18" w14:paraId="2AD1046C" w14:textId="77777777" w:rsidTr="008E4E18">
        <w:tc>
          <w:tcPr>
            <w:tcW w:w="0" w:type="auto"/>
            <w:shd w:val="clear" w:color="auto" w:fill="auto"/>
            <w:hideMark/>
          </w:tcPr>
          <w:p w14:paraId="0DF9DF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isolated (network) operation;</w:t>
            </w:r>
          </w:p>
        </w:tc>
      </w:tr>
    </w:tbl>
    <w:p w14:paraId="2FA380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8E4E18" w14:paraId="7FF75D48" w14:textId="77777777" w:rsidTr="008E4E18">
        <w:tc>
          <w:tcPr>
            <w:tcW w:w="0" w:type="auto"/>
            <w:shd w:val="clear" w:color="auto" w:fill="auto"/>
            <w:hideMark/>
          </w:tcPr>
          <w:p w14:paraId="2E77EE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damping of oscillations;</w:t>
            </w:r>
          </w:p>
        </w:tc>
      </w:tr>
    </w:tbl>
    <w:p w14:paraId="4FC28E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8E4E18" w14:paraId="4FF4FEF6" w14:textId="77777777" w:rsidTr="008E4E18">
        <w:tc>
          <w:tcPr>
            <w:tcW w:w="0" w:type="auto"/>
            <w:shd w:val="clear" w:color="auto" w:fill="auto"/>
            <w:hideMark/>
          </w:tcPr>
          <w:p w14:paraId="75DB6A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disturbances to the transmission network;</w:t>
            </w:r>
          </w:p>
        </w:tc>
      </w:tr>
    </w:tbl>
    <w:p w14:paraId="04E602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8E4E18" w14:paraId="45D3650C" w14:textId="77777777" w:rsidTr="008E4E18">
        <w:tc>
          <w:tcPr>
            <w:tcW w:w="0" w:type="auto"/>
            <w:shd w:val="clear" w:color="auto" w:fill="auto"/>
            <w:hideMark/>
          </w:tcPr>
          <w:p w14:paraId="070A22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8E4E18" w14:paraId="1A18A3E9" w14:textId="77777777" w:rsidTr="008E4E18">
        <w:tc>
          <w:tcPr>
            <w:tcW w:w="0" w:type="auto"/>
            <w:shd w:val="clear" w:color="auto" w:fill="auto"/>
            <w:hideMark/>
          </w:tcPr>
          <w:p w14:paraId="599C27F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circuit-breaker re-closure (on 1-phase faults).</w:t>
            </w:r>
          </w:p>
        </w:tc>
      </w:tr>
    </w:tbl>
    <w:p w14:paraId="3E54F36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8E4E18" w14:paraId="3689A715" w14:textId="77777777" w:rsidTr="008E4E18">
        <w:tc>
          <w:tcPr>
            <w:tcW w:w="0" w:type="auto"/>
            <w:shd w:val="clear" w:color="auto" w:fill="auto"/>
            <w:hideMark/>
          </w:tcPr>
          <w:p w14:paraId="0C07E10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 network protection;</w:t>
            </w:r>
          </w:p>
        </w:tc>
      </w:tr>
    </w:tbl>
    <w:p w14:paraId="59DB9C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0989B3F" w14:textId="77777777" w:rsidTr="008E4E18">
        <w:tc>
          <w:tcPr>
            <w:tcW w:w="0" w:type="auto"/>
            <w:shd w:val="clear" w:color="auto" w:fill="auto"/>
            <w:hideMark/>
          </w:tcPr>
          <w:p w14:paraId="591F46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8E4E18" w14:paraId="66387A1F" w14:textId="77777777" w:rsidTr="008E4E18">
        <w:tc>
          <w:tcPr>
            <w:tcW w:w="0" w:type="auto"/>
            <w:shd w:val="clear" w:color="auto" w:fill="auto"/>
            <w:hideMark/>
          </w:tcPr>
          <w:p w14:paraId="042B980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control (active power adjustment);</w:t>
            </w:r>
          </w:p>
        </w:tc>
      </w:tr>
    </w:tbl>
    <w:p w14:paraId="1FB1DD8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8E4E18" w14:paraId="13ECA2C5" w14:textId="77777777" w:rsidTr="008E4E18">
        <w:tc>
          <w:tcPr>
            <w:tcW w:w="0" w:type="auto"/>
            <w:shd w:val="clear" w:color="auto" w:fill="auto"/>
            <w:hideMark/>
          </w:tcPr>
          <w:p w14:paraId="058CC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restriction.</w:t>
            </w:r>
          </w:p>
        </w:tc>
      </w:tr>
    </w:tbl>
    <w:p w14:paraId="782D222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18</w:t>
      </w:r>
    </w:p>
    <w:p w14:paraId="7685048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Information exchange</w:t>
      </w:r>
    </w:p>
    <w:p w14:paraId="680C2D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Transmission-connected demand facilities shall be equipped according to the standards specified by the relevant TSO </w:t>
      </w:r>
      <w:proofErr w:type="gramStart"/>
      <w:r w:rsidRPr="008E4E18">
        <w:rPr>
          <w:rFonts w:ascii="inherit" w:eastAsia="Times New Roman" w:hAnsi="inherit" w:cs="Times New Roman"/>
          <w:color w:val="000000"/>
          <w:sz w:val="24"/>
          <w:szCs w:val="24"/>
          <w:lang w:eastAsia="en-GB"/>
        </w:rPr>
        <w:t>in order to</w:t>
      </w:r>
      <w:proofErr w:type="gramEnd"/>
      <w:r w:rsidRPr="008E4E18">
        <w:rPr>
          <w:rFonts w:ascii="inherit" w:eastAsia="Times New Roman" w:hAnsi="inherit" w:cs="Times New Roman"/>
          <w:color w:val="000000"/>
          <w:sz w:val="24"/>
          <w:szCs w:val="24"/>
          <w:lang w:eastAsia="en-GB"/>
        </w:rPr>
        <w:t xml:space="preserve"> exchange information between the relevant TSO and the transmission-connected demand facility with the specified time stamping. The relevant TSO shall make the specified standards publicly available.</w:t>
      </w:r>
    </w:p>
    <w:p w14:paraId="36377BD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Transmission-connected distribution system shall be equipped according to the standards specified by the relevant TSO </w:t>
      </w:r>
      <w:proofErr w:type="gramStart"/>
      <w:r w:rsidRPr="008E4E18">
        <w:rPr>
          <w:rFonts w:ascii="inherit" w:eastAsia="Times New Roman" w:hAnsi="inherit" w:cs="Times New Roman"/>
          <w:color w:val="000000"/>
          <w:sz w:val="24"/>
          <w:szCs w:val="24"/>
          <w:lang w:eastAsia="en-GB"/>
        </w:rPr>
        <w:t>in order to</w:t>
      </w:r>
      <w:proofErr w:type="gramEnd"/>
      <w:r w:rsidRPr="008E4E18">
        <w:rPr>
          <w:rFonts w:ascii="inherit" w:eastAsia="Times New Roman" w:hAnsi="inherit" w:cs="Times New Roman"/>
          <w:color w:val="000000"/>
          <w:sz w:val="24"/>
          <w:szCs w:val="24"/>
          <w:lang w:eastAsia="en-GB"/>
        </w:rPr>
        <w:t xml:space="preserve"> exchange information between the relevant TSO and the transmission-connected distribution system with the specified time stamping. The relevant TSO shall make the specified standards publicly available.</w:t>
      </w:r>
    </w:p>
    <w:p w14:paraId="0997181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The relevant TSO shall specify the information exchange standards. The relevant TSO shall make publicly available the precise list of data required.</w:t>
      </w:r>
    </w:p>
    <w:p w14:paraId="0483DF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19</w:t>
      </w:r>
    </w:p>
    <w:p w14:paraId="5215C3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54F7396" w14:textId="77777777" w:rsidTr="008E4E18">
        <w:tc>
          <w:tcPr>
            <w:tcW w:w="0" w:type="auto"/>
            <w:shd w:val="clear" w:color="auto" w:fill="auto"/>
            <w:hideMark/>
          </w:tcPr>
          <w:p w14:paraId="7FFB9C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280A5D0" w14:textId="77777777" w:rsidTr="008E4E18">
        <w:tc>
          <w:tcPr>
            <w:tcW w:w="0" w:type="auto"/>
            <w:shd w:val="clear" w:color="auto" w:fill="auto"/>
            <w:hideMark/>
          </w:tcPr>
          <w:p w14:paraId="27198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BBA5E97" w14:textId="77777777" w:rsidTr="008E4E18">
        <w:tc>
          <w:tcPr>
            <w:tcW w:w="0" w:type="auto"/>
            <w:shd w:val="clear" w:color="auto" w:fill="auto"/>
            <w:hideMark/>
          </w:tcPr>
          <w:p w14:paraId="194C9C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B2C57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operation from a nominal Alternating Current (‘AC’) input to be specified by the relevant system operator, 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8E4E18" w14:paraId="0AC5C916" w14:textId="77777777">
              <w:tc>
                <w:tcPr>
                  <w:tcW w:w="0" w:type="auto"/>
                  <w:shd w:val="clear" w:color="auto" w:fill="auto"/>
                  <w:hideMark/>
                </w:tcPr>
                <w:p w14:paraId="5F12C2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6DC3C7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9"/>
              <w:gridCol w:w="8397"/>
            </w:tblGrid>
            <w:tr w:rsidR="008E4E18" w:rsidRPr="008E4E18" w14:paraId="047A01BA" w14:textId="77777777">
              <w:tc>
                <w:tcPr>
                  <w:tcW w:w="0" w:type="auto"/>
                  <w:shd w:val="clear" w:color="auto" w:fill="auto"/>
                  <w:hideMark/>
                </w:tcPr>
                <w:p w14:paraId="40924B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76B8F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operating time: no more than 150 </w:t>
                  </w:r>
                  <w:proofErr w:type="spellStart"/>
                  <w:r w:rsidRPr="008E4E18">
                    <w:rPr>
                      <w:rFonts w:ascii="inherit" w:eastAsia="Times New Roman" w:hAnsi="inherit" w:cs="Times New Roman"/>
                      <w:sz w:val="24"/>
                      <w:szCs w:val="24"/>
                      <w:lang w:eastAsia="en-GB"/>
                    </w:rPr>
                    <w:t>ms</w:t>
                  </w:r>
                  <w:proofErr w:type="spellEnd"/>
                  <w:r w:rsidRPr="008E4E18">
                    <w:rPr>
                      <w:rFonts w:ascii="inherit" w:eastAsia="Times New Roman" w:hAnsi="inherit" w:cs="Times New Roman"/>
                      <w:sz w:val="24"/>
                      <w:szCs w:val="24"/>
                      <w:lang w:eastAsia="en-GB"/>
                    </w:rPr>
                    <w:t xml:space="preserve"> after triggering the frequency setpoint;</w:t>
                  </w:r>
                </w:p>
              </w:tc>
            </w:tr>
          </w:tbl>
          <w:p w14:paraId="57A0EF25"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8E4E18" w14:paraId="0A2B8968" w14:textId="77777777">
              <w:tc>
                <w:tcPr>
                  <w:tcW w:w="0" w:type="auto"/>
                  <w:shd w:val="clear" w:color="auto" w:fill="auto"/>
                  <w:hideMark/>
                </w:tcPr>
                <w:p w14:paraId="54034F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E10EB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voltage lock-out: blocking of the functional capability shall be possible when the voltage is within a range of 30 to 90 % of reference 1 </w:t>
                  </w:r>
                  <w:proofErr w:type="spellStart"/>
                  <w:r w:rsidRPr="008E4E18">
                    <w:rPr>
                      <w:rFonts w:ascii="inherit" w:eastAsia="Times New Roman" w:hAnsi="inherit" w:cs="Times New Roman"/>
                      <w:sz w:val="24"/>
                      <w:szCs w:val="24"/>
                      <w:lang w:eastAsia="en-GB"/>
                    </w:rPr>
                    <w:t>pu</w:t>
                  </w:r>
                  <w:proofErr w:type="spellEnd"/>
                  <w:r w:rsidRPr="008E4E18">
                    <w:rPr>
                      <w:rFonts w:ascii="inherit" w:eastAsia="Times New Roman" w:hAnsi="inherit" w:cs="Times New Roman"/>
                      <w:sz w:val="24"/>
                      <w:szCs w:val="24"/>
                      <w:lang w:eastAsia="en-GB"/>
                    </w:rPr>
                    <w:t xml:space="preserve"> voltage;</w:t>
                  </w:r>
                </w:p>
              </w:tc>
            </w:tr>
          </w:tbl>
          <w:p w14:paraId="4343041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8E4E18" w14:paraId="217B7764" w14:textId="77777777">
              <w:tc>
                <w:tcPr>
                  <w:tcW w:w="0" w:type="auto"/>
                  <w:shd w:val="clear" w:color="auto" w:fill="auto"/>
                  <w:hideMark/>
                </w:tcPr>
                <w:p w14:paraId="7CFFDD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7ED737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provide the direction of active power flow at the point of disconnection;</w:t>
                  </w:r>
                </w:p>
              </w:tc>
            </w:tr>
          </w:tbl>
          <w:p w14:paraId="189FF658"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D5FDD63" w14:textId="77777777" w:rsidTr="008E4E18">
        <w:tc>
          <w:tcPr>
            <w:tcW w:w="0" w:type="auto"/>
            <w:shd w:val="clear" w:color="auto" w:fill="auto"/>
            <w:hideMark/>
          </w:tcPr>
          <w:p w14:paraId="6C7000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DD71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AC voltage supply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supply voltage is the same as the one of the </w:t>
            </w:r>
            <w:proofErr w:type="gramStart"/>
            <w:r w:rsidRPr="008E4E18">
              <w:rPr>
                <w:rFonts w:ascii="inherit" w:eastAsia="Times New Roman" w:hAnsi="inherit" w:cs="Times New Roman"/>
                <w:sz w:val="24"/>
                <w:szCs w:val="24"/>
                <w:lang w:eastAsia="en-GB"/>
              </w:rPr>
              <w:t>network</w:t>
            </w:r>
            <w:proofErr w:type="gramEnd"/>
            <w:r w:rsidRPr="008E4E18">
              <w:rPr>
                <w:rFonts w:ascii="inherit" w:eastAsia="Times New Roman" w:hAnsi="inherit" w:cs="Times New Roman"/>
                <w:sz w:val="24"/>
                <w:szCs w:val="24"/>
                <w:lang w:eastAsia="en-GB"/>
              </w:rPr>
              <w:t>.</w:t>
            </w:r>
          </w:p>
        </w:tc>
      </w:tr>
    </w:tbl>
    <w:p w14:paraId="31BCC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FD223D8" w14:textId="77777777" w:rsidTr="008E4E18">
        <w:tc>
          <w:tcPr>
            <w:tcW w:w="0" w:type="auto"/>
            <w:shd w:val="clear" w:color="auto" w:fill="auto"/>
            <w:hideMark/>
          </w:tcPr>
          <w:p w14:paraId="333872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8417537" w14:textId="77777777" w:rsidTr="008E4E18">
        <w:tc>
          <w:tcPr>
            <w:tcW w:w="0" w:type="auto"/>
            <w:shd w:val="clear" w:color="auto" w:fill="auto"/>
            <w:hideMark/>
          </w:tcPr>
          <w:p w14:paraId="1DF258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B0A632A" w14:textId="77777777" w:rsidTr="008E4E18">
        <w:tc>
          <w:tcPr>
            <w:tcW w:w="0" w:type="auto"/>
            <w:shd w:val="clear" w:color="auto" w:fill="auto"/>
            <w:hideMark/>
          </w:tcPr>
          <w:p w14:paraId="5939E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E35349F" w14:textId="77777777" w:rsidTr="008E4E18">
        <w:tc>
          <w:tcPr>
            <w:tcW w:w="0" w:type="auto"/>
            <w:shd w:val="clear" w:color="auto" w:fill="auto"/>
            <w:hideMark/>
          </w:tcPr>
          <w:p w14:paraId="4F8D51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if the relevant TSO decides to implement a low voltage demand disconnection functional capability, the equipment for both on load tap changer blocking and low </w:t>
            </w:r>
            <w:r w:rsidRPr="008E4E18">
              <w:rPr>
                <w:rFonts w:ascii="inherit" w:eastAsia="Times New Roman" w:hAnsi="inherit" w:cs="Times New Roman"/>
                <w:sz w:val="24"/>
                <w:szCs w:val="24"/>
                <w:lang w:eastAsia="en-GB"/>
              </w:rPr>
              <w:lastRenderedPageBreak/>
              <w:t>voltage demand disconnection shall be installed in coordination with the relevant TSO;</w:t>
            </w:r>
          </w:p>
        </w:tc>
      </w:tr>
    </w:tbl>
    <w:p w14:paraId="6A30A8F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9D022E0" w14:textId="77777777" w:rsidTr="008E4E18">
        <w:tc>
          <w:tcPr>
            <w:tcW w:w="0" w:type="auto"/>
            <w:shd w:val="clear" w:color="auto" w:fill="auto"/>
            <w:hideMark/>
          </w:tcPr>
          <w:p w14:paraId="67CF6A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598ED1BE" w14:textId="77777777" w:rsidTr="008E4E18">
        <w:tc>
          <w:tcPr>
            <w:tcW w:w="0" w:type="auto"/>
            <w:shd w:val="clear" w:color="auto" w:fill="auto"/>
            <w:hideMark/>
          </w:tcPr>
          <w:p w14:paraId="248D63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8E4E18" w14:paraId="51481146" w14:textId="77777777">
              <w:tc>
                <w:tcPr>
                  <w:tcW w:w="0" w:type="auto"/>
                  <w:shd w:val="clear" w:color="auto" w:fill="auto"/>
                  <w:hideMark/>
                </w:tcPr>
                <w:p w14:paraId="7EF565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273257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low voltage demand disconnection functional capability shall monitor the voltage by measuring all three </w:t>
                  </w:r>
                  <w:proofErr w:type="gramStart"/>
                  <w:r w:rsidRPr="008E4E18">
                    <w:rPr>
                      <w:rFonts w:ascii="inherit" w:eastAsia="Times New Roman" w:hAnsi="inherit" w:cs="Times New Roman"/>
                      <w:sz w:val="24"/>
                      <w:szCs w:val="24"/>
                      <w:lang w:eastAsia="en-GB"/>
                    </w:rPr>
                    <w:t>phases;</w:t>
                  </w:r>
                  <w:proofErr w:type="gramEnd"/>
                </w:p>
              </w:tc>
            </w:tr>
          </w:tbl>
          <w:p w14:paraId="54CB8AC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8E4E18" w14:paraId="5D4AFA96" w14:textId="77777777">
              <w:tc>
                <w:tcPr>
                  <w:tcW w:w="0" w:type="auto"/>
                  <w:shd w:val="clear" w:color="auto" w:fill="auto"/>
                  <w:hideMark/>
                </w:tcPr>
                <w:p w14:paraId="1F9831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B705FBA" w14:textId="77777777" w:rsidTr="008E4E18">
        <w:tc>
          <w:tcPr>
            <w:tcW w:w="0" w:type="auto"/>
            <w:shd w:val="clear" w:color="auto" w:fill="auto"/>
            <w:hideMark/>
          </w:tcPr>
          <w:p w14:paraId="4E47166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117F10A" w14:textId="77777777" w:rsidTr="008E4E18">
        <w:tc>
          <w:tcPr>
            <w:tcW w:w="0" w:type="auto"/>
            <w:shd w:val="clear" w:color="auto" w:fill="auto"/>
            <w:hideMark/>
          </w:tcPr>
          <w:p w14:paraId="28B822E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4C063A7" w14:textId="77777777" w:rsidTr="008E4E18">
        <w:tc>
          <w:tcPr>
            <w:tcW w:w="0" w:type="auto"/>
            <w:shd w:val="clear" w:color="auto" w:fill="auto"/>
            <w:hideMark/>
          </w:tcPr>
          <w:p w14:paraId="5CAE2E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with regard to</w:t>
            </w:r>
            <w:proofErr w:type="gramEnd"/>
            <w:r w:rsidRPr="008E4E18">
              <w:rPr>
                <w:rFonts w:ascii="inherit" w:eastAsia="Times New Roman" w:hAnsi="inherit" w:cs="Times New Roman"/>
                <w:sz w:val="24"/>
                <w:szCs w:val="24"/>
                <w:lang w:eastAsia="en-GB"/>
              </w:rPr>
              <w:t xml:space="preserve">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4B0E31C" w14:textId="77777777" w:rsidTr="008E4E18">
        <w:tc>
          <w:tcPr>
            <w:tcW w:w="0" w:type="auto"/>
            <w:shd w:val="clear" w:color="auto" w:fill="auto"/>
            <w:hideMark/>
          </w:tcPr>
          <w:p w14:paraId="55BAE5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with regard to</w:t>
            </w:r>
            <w:proofErr w:type="gramEnd"/>
            <w:r w:rsidRPr="008E4E18">
              <w:rPr>
                <w:rFonts w:ascii="inherit" w:eastAsia="Times New Roman" w:hAnsi="inherit" w:cs="Times New Roman"/>
                <w:sz w:val="24"/>
                <w:szCs w:val="24"/>
                <w:lang w:eastAsia="en-GB"/>
              </w:rPr>
              <w:t xml:space="preserve">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5865D9F" w14:textId="77777777" w:rsidTr="008E4E18">
        <w:tc>
          <w:tcPr>
            <w:tcW w:w="0" w:type="auto"/>
            <w:shd w:val="clear" w:color="auto" w:fill="auto"/>
            <w:hideMark/>
          </w:tcPr>
          <w:p w14:paraId="0E377C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01B19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transmission-connected demand facility or a transmission-connected distribution facility shall be capable of being remotely disconnected from the transmission system when required by the relevant TSO. If required, the automated disconnection equipment for reconfiguration of the system in preparation for block loading shall be specified by the relevant TSO. The relevant TSO shall specify the time required for remote disconnection.</w:t>
            </w:r>
          </w:p>
        </w:tc>
      </w:tr>
    </w:tbl>
    <w:p w14:paraId="5EC260A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20</w:t>
      </w:r>
    </w:p>
    <w:p w14:paraId="6202A083"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Power quality</w:t>
      </w:r>
    </w:p>
    <w:p w14:paraId="19D4A42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21</w:t>
      </w:r>
    </w:p>
    <w:p w14:paraId="297CC78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Simulation models</w:t>
      </w:r>
    </w:p>
    <w:p w14:paraId="33008C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8E4E18" w14:paraId="753B7526" w14:textId="77777777" w:rsidTr="008E4E18">
        <w:tc>
          <w:tcPr>
            <w:tcW w:w="0" w:type="auto"/>
            <w:shd w:val="clear" w:color="auto" w:fill="auto"/>
            <w:hideMark/>
          </w:tcPr>
          <w:p w14:paraId="1D6CA7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steady and dynamic states, including 50 Hz component;</w:t>
            </w:r>
          </w:p>
        </w:tc>
      </w:tr>
    </w:tbl>
    <w:p w14:paraId="050A30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25"/>
        <w:gridCol w:w="8601"/>
      </w:tblGrid>
      <w:tr w:rsidR="008E4E18" w:rsidRPr="008E4E18" w14:paraId="0E9C2E32" w14:textId="77777777" w:rsidTr="008E4E18">
        <w:tc>
          <w:tcPr>
            <w:tcW w:w="0" w:type="auto"/>
            <w:shd w:val="clear" w:color="auto" w:fill="auto"/>
            <w:hideMark/>
          </w:tcPr>
          <w:p w14:paraId="72F7A9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232B6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electromagnetic transient simulations at the connection point;</w:t>
            </w:r>
          </w:p>
        </w:tc>
      </w:tr>
    </w:tbl>
    <w:p w14:paraId="18A4E57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83"/>
        <w:gridCol w:w="8243"/>
      </w:tblGrid>
      <w:tr w:rsidR="008E4E18" w:rsidRPr="008E4E18" w14:paraId="62E4CBEC" w14:textId="77777777" w:rsidTr="008E4E18">
        <w:tc>
          <w:tcPr>
            <w:tcW w:w="0" w:type="auto"/>
            <w:shd w:val="clear" w:color="auto" w:fill="auto"/>
            <w:hideMark/>
          </w:tcPr>
          <w:p w14:paraId="0903F4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7B481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structure and block diagrams.</w:t>
            </w:r>
          </w:p>
        </w:tc>
      </w:tr>
    </w:tbl>
    <w:p w14:paraId="7E7001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8E4E18" w14:paraId="5B7E4308" w14:textId="77777777" w:rsidTr="008E4E18">
        <w:tc>
          <w:tcPr>
            <w:tcW w:w="0" w:type="auto"/>
            <w:shd w:val="clear" w:color="auto" w:fill="auto"/>
            <w:hideMark/>
          </w:tcPr>
          <w:p w14:paraId="2A0823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control;</w:t>
            </w:r>
          </w:p>
        </w:tc>
      </w:tr>
    </w:tbl>
    <w:p w14:paraId="15DE75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482"/>
        <w:gridCol w:w="7544"/>
      </w:tblGrid>
      <w:tr w:rsidR="008E4E18" w:rsidRPr="008E4E18" w14:paraId="3CD1F697" w14:textId="77777777" w:rsidTr="008E4E18">
        <w:tc>
          <w:tcPr>
            <w:tcW w:w="0" w:type="auto"/>
            <w:shd w:val="clear" w:color="auto" w:fill="auto"/>
            <w:hideMark/>
          </w:tcPr>
          <w:p w14:paraId="125189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0C52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control;</w:t>
            </w:r>
          </w:p>
        </w:tc>
      </w:tr>
    </w:tbl>
    <w:p w14:paraId="5DEDD07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050910C7" w14:textId="77777777" w:rsidTr="008E4E18">
        <w:tc>
          <w:tcPr>
            <w:tcW w:w="0" w:type="auto"/>
            <w:shd w:val="clear" w:color="auto" w:fill="auto"/>
            <w:hideMark/>
          </w:tcPr>
          <w:p w14:paraId="0762C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52E34E0" w14:textId="77777777" w:rsidTr="008E4E18">
        <w:tc>
          <w:tcPr>
            <w:tcW w:w="0" w:type="auto"/>
            <w:shd w:val="clear" w:color="auto" w:fill="auto"/>
            <w:hideMark/>
          </w:tcPr>
          <w:p w14:paraId="5CC149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different types of demand, </w:t>
            </w:r>
            <w:proofErr w:type="gramStart"/>
            <w:r w:rsidRPr="008E4E18">
              <w:rPr>
                <w:rFonts w:ascii="inherit" w:eastAsia="Times New Roman" w:hAnsi="inherit" w:cs="Times New Roman"/>
                <w:sz w:val="24"/>
                <w:szCs w:val="24"/>
                <w:lang w:eastAsia="en-GB"/>
              </w:rPr>
              <w:t>that is to say electro</w:t>
            </w:r>
            <w:proofErr w:type="gramEnd"/>
            <w:r w:rsidRPr="008E4E18">
              <w:rPr>
                <w:rFonts w:ascii="inherit" w:eastAsia="Times New Roman" w:hAnsi="inherit" w:cs="Times New Roman"/>
                <w:sz w:val="24"/>
                <w:szCs w:val="24"/>
                <w:lang w:eastAsia="en-GB"/>
              </w:rPr>
              <w:t xml:space="preserve"> technical characteristics of the demand; and</w:t>
            </w:r>
          </w:p>
        </w:tc>
      </w:tr>
    </w:tbl>
    <w:p w14:paraId="28AF2D5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8E4E18" w14:paraId="23142407" w14:textId="77777777" w:rsidTr="008E4E18">
        <w:tc>
          <w:tcPr>
            <w:tcW w:w="0" w:type="auto"/>
            <w:shd w:val="clear" w:color="auto" w:fill="auto"/>
            <w:hideMark/>
          </w:tcPr>
          <w:p w14:paraId="636B7D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converter models.</w:t>
            </w:r>
          </w:p>
        </w:tc>
      </w:tr>
    </w:tbl>
    <w:p w14:paraId="56B6D8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Each relevant system operator or relevant TSO shall specify the requirements of the performance of the recordings of transmission-connected demand facilities or transmission-connected distribution facilities, or both, </w:t>
      </w:r>
      <w:proofErr w:type="gramStart"/>
      <w:r w:rsidRPr="008E4E18">
        <w:rPr>
          <w:rFonts w:ascii="inherit" w:eastAsia="Times New Roman" w:hAnsi="inherit" w:cs="Times New Roman"/>
          <w:color w:val="000000"/>
          <w:sz w:val="24"/>
          <w:szCs w:val="24"/>
          <w:lang w:eastAsia="en-GB"/>
        </w:rPr>
        <w:t>in order to</w:t>
      </w:r>
      <w:proofErr w:type="gramEnd"/>
      <w:r w:rsidRPr="008E4E18">
        <w:rPr>
          <w:rFonts w:ascii="inherit" w:eastAsia="Times New Roman" w:hAnsi="inherit" w:cs="Times New Roman"/>
          <w:color w:val="000000"/>
          <w:sz w:val="24"/>
          <w:szCs w:val="24"/>
          <w:lang w:eastAsia="en-GB"/>
        </w:rPr>
        <w:t xml:space="preserve"> compare the response of the model with these recordings.</w:t>
      </w:r>
    </w:p>
    <w:p w14:paraId="3FA88D3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403E2EC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2C9654A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22</w:t>
      </w:r>
    </w:p>
    <w:p w14:paraId="1E3B4166"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6248A3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8E4E18" w14:paraId="21E0C6A2" w14:textId="77777777" w:rsidTr="008E4E18">
        <w:tc>
          <w:tcPr>
            <w:tcW w:w="0" w:type="auto"/>
            <w:shd w:val="clear" w:color="auto" w:fill="auto"/>
            <w:hideMark/>
          </w:tcPr>
          <w:p w14:paraId="17BAD6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energisation operational notification (EON);</w:t>
            </w:r>
          </w:p>
        </w:tc>
      </w:tr>
    </w:tbl>
    <w:p w14:paraId="4730F19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8E4E18" w14:paraId="75D63E61" w14:textId="77777777" w:rsidTr="008E4E18">
        <w:tc>
          <w:tcPr>
            <w:tcW w:w="0" w:type="auto"/>
            <w:shd w:val="clear" w:color="auto" w:fill="auto"/>
            <w:hideMark/>
          </w:tcPr>
          <w:p w14:paraId="3BB2202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interim operational notification (ION);</w:t>
            </w:r>
          </w:p>
        </w:tc>
      </w:tr>
    </w:tbl>
    <w:p w14:paraId="3724190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8E4E18" w14:paraId="308354CE" w14:textId="77777777" w:rsidTr="008E4E18">
        <w:tc>
          <w:tcPr>
            <w:tcW w:w="0" w:type="auto"/>
            <w:shd w:val="clear" w:color="auto" w:fill="auto"/>
            <w:hideMark/>
          </w:tcPr>
          <w:p w14:paraId="7EE123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final operational notification (FON).</w:t>
            </w:r>
          </w:p>
        </w:tc>
      </w:tr>
    </w:tbl>
    <w:p w14:paraId="3959202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23</w:t>
      </w:r>
    </w:p>
    <w:p w14:paraId="625635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Energisation operational notification</w:t>
      </w:r>
    </w:p>
    <w:p w14:paraId="2057E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24</w:t>
      </w:r>
    </w:p>
    <w:p w14:paraId="6D272EE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Interim operational notification</w:t>
      </w:r>
    </w:p>
    <w:p w14:paraId="133EE4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w:t>
      </w:r>
      <w:proofErr w:type="gramStart"/>
      <w:r w:rsidRPr="008E4E18">
        <w:rPr>
          <w:rFonts w:ascii="inherit" w:eastAsia="Times New Roman" w:hAnsi="inherit" w:cs="Times New Roman"/>
          <w:color w:val="000000"/>
          <w:sz w:val="24"/>
          <w:szCs w:val="24"/>
          <w:lang w:eastAsia="en-GB"/>
        </w:rPr>
        <w:t>period of time</w:t>
      </w:r>
      <w:proofErr w:type="gramEnd"/>
      <w:r w:rsidRPr="008E4E18">
        <w:rPr>
          <w:rFonts w:ascii="inherit" w:eastAsia="Times New Roman" w:hAnsi="inherit" w:cs="Times New Roman"/>
          <w:color w:val="000000"/>
          <w:sz w:val="24"/>
          <w:szCs w:val="24"/>
          <w:lang w:eastAsia="en-GB"/>
        </w:rPr>
        <w:t>.</w:t>
      </w:r>
    </w:p>
    <w:p w14:paraId="6ECA3B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8E4E18" w14:paraId="2C055472" w14:textId="77777777" w:rsidTr="008E4E18">
        <w:tc>
          <w:tcPr>
            <w:tcW w:w="0" w:type="auto"/>
            <w:shd w:val="clear" w:color="auto" w:fill="auto"/>
            <w:hideMark/>
          </w:tcPr>
          <w:p w14:paraId="2F3213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2B52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w:t>
            </w:r>
          </w:p>
        </w:tc>
      </w:tr>
    </w:tbl>
    <w:p w14:paraId="63856C2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B14809B" w14:textId="77777777" w:rsidTr="008E4E18">
        <w:tc>
          <w:tcPr>
            <w:tcW w:w="0" w:type="auto"/>
            <w:shd w:val="clear" w:color="auto" w:fill="auto"/>
            <w:hideMark/>
          </w:tcPr>
          <w:p w14:paraId="10924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610BC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detailed technical data of the transmission-connected demand facility, the transmission-connected distribution </w:t>
            </w:r>
            <w:proofErr w:type="gramStart"/>
            <w:r w:rsidRPr="008E4E18">
              <w:rPr>
                <w:rFonts w:ascii="inherit" w:eastAsia="Times New Roman" w:hAnsi="inherit" w:cs="Times New Roman"/>
                <w:sz w:val="24"/>
                <w:szCs w:val="24"/>
                <w:lang w:eastAsia="en-GB"/>
              </w:rPr>
              <w:t>facility</w:t>
            </w:r>
            <w:proofErr w:type="gramEnd"/>
            <w:r w:rsidRPr="008E4E18">
              <w:rPr>
                <w:rFonts w:ascii="inherit" w:eastAsia="Times New Roman" w:hAnsi="inherit" w:cs="Times New Roman"/>
                <w:sz w:val="24"/>
                <w:szCs w:val="24"/>
                <w:lang w:eastAsia="en-GB"/>
              </w:rPr>
              <w:t xml:space="preserve"> or the transmission-connected distribution system relevant to the grid connection as specified by the relevant TSO;</w:t>
            </w:r>
          </w:p>
        </w:tc>
      </w:tr>
    </w:tbl>
    <w:p w14:paraId="3C96A1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1228531" w14:textId="77777777" w:rsidTr="008E4E18">
        <w:tc>
          <w:tcPr>
            <w:tcW w:w="0" w:type="auto"/>
            <w:shd w:val="clear" w:color="auto" w:fill="auto"/>
            <w:hideMark/>
          </w:tcPr>
          <w:p w14:paraId="79C6901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(c)</w:t>
            </w:r>
          </w:p>
        </w:tc>
        <w:tc>
          <w:tcPr>
            <w:tcW w:w="0" w:type="auto"/>
            <w:shd w:val="clear" w:color="auto" w:fill="auto"/>
            <w:hideMark/>
          </w:tcPr>
          <w:p w14:paraId="5191CA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certificates issued by an authorised certifier in respect of transmission-connected demand facilities, transmission-connected distribution facilities and transmission-connected distribution systems, where these are relied upon as part of the evidence of compliance;</w:t>
            </w:r>
          </w:p>
        </w:tc>
      </w:tr>
    </w:tbl>
    <w:p w14:paraId="045C914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8E4E18" w14:paraId="12590059" w14:textId="77777777" w:rsidTr="008E4E18">
        <w:tc>
          <w:tcPr>
            <w:tcW w:w="0" w:type="auto"/>
            <w:shd w:val="clear" w:color="auto" w:fill="auto"/>
            <w:hideMark/>
          </w:tcPr>
          <w:p w14:paraId="6E3D26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AE8DC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simulation models, as specified in Article 21 and required by the TSO;</w:t>
            </w:r>
          </w:p>
        </w:tc>
      </w:tr>
    </w:tbl>
    <w:p w14:paraId="7B6EFF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4CB18D0" w14:textId="77777777" w:rsidTr="008E4E18">
        <w:tc>
          <w:tcPr>
            <w:tcW w:w="0" w:type="auto"/>
            <w:shd w:val="clear" w:color="auto" w:fill="auto"/>
            <w:hideMark/>
          </w:tcPr>
          <w:p w14:paraId="6C4E4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30368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demonstrating expected steady-state and dynamic performance as required in Articles 43, 46 and 47;</w:t>
            </w:r>
          </w:p>
        </w:tc>
      </w:tr>
    </w:tbl>
    <w:p w14:paraId="7E83A1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70394C11" w14:textId="77777777" w:rsidTr="008E4E18">
        <w:tc>
          <w:tcPr>
            <w:tcW w:w="0" w:type="auto"/>
            <w:shd w:val="clear" w:color="auto" w:fill="auto"/>
            <w:hideMark/>
          </w:tcPr>
          <w:p w14:paraId="1AE6F9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2A007F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25</w:t>
      </w:r>
    </w:p>
    <w:p w14:paraId="2FE545E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operational notification</w:t>
      </w:r>
    </w:p>
    <w:p w14:paraId="09B66A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A FON shall entitle the transmission-connected demand facility owner or transmission-connected distribution system operator to operate the transmission-connected demand facility, the transmission-connected distribution </w:t>
      </w:r>
      <w:proofErr w:type="gramStart"/>
      <w:r w:rsidRPr="008E4E18">
        <w:rPr>
          <w:rFonts w:ascii="inherit" w:eastAsia="Times New Roman" w:hAnsi="inherit" w:cs="Times New Roman"/>
          <w:color w:val="000000"/>
          <w:sz w:val="24"/>
          <w:szCs w:val="24"/>
          <w:lang w:eastAsia="en-GB"/>
        </w:rPr>
        <w:t>facility</w:t>
      </w:r>
      <w:proofErr w:type="gramEnd"/>
      <w:r w:rsidRPr="008E4E18">
        <w:rPr>
          <w:rFonts w:ascii="inherit" w:eastAsia="Times New Roman" w:hAnsi="inherit" w:cs="Times New Roman"/>
          <w:color w:val="000000"/>
          <w:sz w:val="24"/>
          <w:szCs w:val="24"/>
          <w:lang w:eastAsia="en-GB"/>
        </w:rPr>
        <w:t xml:space="preserve"> or the transmission-connected distribution system by using the grid connection.</w:t>
      </w:r>
    </w:p>
    <w:p w14:paraId="362A59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597"/>
        <w:gridCol w:w="8429"/>
      </w:tblGrid>
      <w:tr w:rsidR="008E4E18" w:rsidRPr="008E4E18" w14:paraId="5DD472B8" w14:textId="77777777" w:rsidTr="008E4E18">
        <w:tc>
          <w:tcPr>
            <w:tcW w:w="0" w:type="auto"/>
            <w:shd w:val="clear" w:color="auto" w:fill="auto"/>
            <w:hideMark/>
          </w:tcPr>
          <w:p w14:paraId="0CA8A1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45D3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 and</w:t>
            </w:r>
          </w:p>
        </w:tc>
      </w:tr>
    </w:tbl>
    <w:p w14:paraId="3A41F5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988C2" w14:textId="77777777" w:rsidTr="008E4E18">
        <w:tc>
          <w:tcPr>
            <w:tcW w:w="0" w:type="auto"/>
            <w:shd w:val="clear" w:color="auto" w:fill="auto"/>
            <w:hideMark/>
          </w:tcPr>
          <w:p w14:paraId="0F78F3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E2F2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p>
        </w:tc>
      </w:tr>
    </w:tbl>
    <w:p w14:paraId="74506F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w:t>
      </w:r>
      <w:r w:rsidRPr="008E4E18">
        <w:rPr>
          <w:rFonts w:ascii="inherit" w:eastAsia="Times New Roman" w:hAnsi="inherit" w:cs="Times New Roman"/>
          <w:color w:val="000000"/>
          <w:sz w:val="24"/>
          <w:szCs w:val="24"/>
          <w:lang w:eastAsia="en-GB"/>
        </w:rPr>
        <w:lastRenderedPageBreak/>
        <w:t>distribution facility, or the transmission-connected distribution system complies with the provisions of the derogation.</w:t>
      </w:r>
    </w:p>
    <w:p w14:paraId="4CE4296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If the relevant TSO and the transmission-connected demand facility owner or transmission-connected distribution system operator do not resolve the incompatibility within a reasonable time frame, </w:t>
      </w:r>
      <w:proofErr w:type="gramStart"/>
      <w:r w:rsidRPr="008E4E18">
        <w:rPr>
          <w:rFonts w:ascii="inherit" w:eastAsia="Times New Roman" w:hAnsi="inherit" w:cs="Times New Roman"/>
          <w:color w:val="000000"/>
          <w:sz w:val="24"/>
          <w:szCs w:val="24"/>
          <w:lang w:eastAsia="en-GB"/>
        </w:rPr>
        <w:t xml:space="preserve">but in any case </w:t>
      </w:r>
      <w:proofErr w:type="gramEnd"/>
      <w:r w:rsidRPr="008E4E18">
        <w:rPr>
          <w:rFonts w:ascii="inherit" w:eastAsia="Times New Roman" w:hAnsi="inherit" w:cs="Times New Roman"/>
          <w:color w:val="000000"/>
          <w:sz w:val="24"/>
          <w:szCs w:val="24"/>
          <w:lang w:eastAsia="en-GB"/>
        </w:rPr>
        <w:t>not later than six months after the notification of the rejection of the request for a derogation, each party may refer the issue for decision to the regulatory authority.</w:t>
      </w:r>
    </w:p>
    <w:p w14:paraId="6963A3D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26</w:t>
      </w:r>
    </w:p>
    <w:p w14:paraId="2E9294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Limited operational notification</w:t>
      </w:r>
    </w:p>
    <w:p w14:paraId="486640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3D91EEC" w14:textId="77777777" w:rsidTr="008E4E18">
        <w:tc>
          <w:tcPr>
            <w:tcW w:w="0" w:type="auto"/>
            <w:shd w:val="clear" w:color="auto" w:fill="auto"/>
            <w:hideMark/>
          </w:tcPr>
          <w:p w14:paraId="15CBE4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8E4E18" w14:paraId="0EA86901" w14:textId="77777777" w:rsidTr="008E4E18">
        <w:tc>
          <w:tcPr>
            <w:tcW w:w="0" w:type="auto"/>
            <w:shd w:val="clear" w:color="auto" w:fill="auto"/>
            <w:hideMark/>
          </w:tcPr>
          <w:p w14:paraId="6216F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A longer </w:t>
      </w:r>
      <w:proofErr w:type="gramStart"/>
      <w:r w:rsidRPr="008E4E18">
        <w:rPr>
          <w:rFonts w:ascii="inherit" w:eastAsia="Times New Roman" w:hAnsi="inherit" w:cs="Times New Roman"/>
          <w:color w:val="000000"/>
          <w:sz w:val="24"/>
          <w:szCs w:val="24"/>
          <w:lang w:eastAsia="en-GB"/>
        </w:rPr>
        <w:t>time period</w:t>
      </w:r>
      <w:proofErr w:type="gramEnd"/>
      <w:r w:rsidRPr="008E4E18">
        <w:rPr>
          <w:rFonts w:ascii="inherit" w:eastAsia="Times New Roman" w:hAnsi="inherit" w:cs="Times New Roman"/>
          <w:color w:val="000000"/>
          <w:sz w:val="24"/>
          <w:szCs w:val="24"/>
          <w:lang w:eastAsia="en-GB"/>
        </w:rPr>
        <w:t xml:space="preserve"> to inform the relevant TSO can be agreed with the transmission-connected demand facility owner or transmission-connected distribution system operator depending on the nature of the changes.</w:t>
      </w:r>
    </w:p>
    <w:p w14:paraId="06B6254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BC741BF" w14:textId="77777777" w:rsidTr="008E4E18">
        <w:tc>
          <w:tcPr>
            <w:tcW w:w="0" w:type="auto"/>
            <w:shd w:val="clear" w:color="auto" w:fill="auto"/>
            <w:hideMark/>
          </w:tcPr>
          <w:p w14:paraId="6CB76E1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unresolved issues justifying the granting of the LON;</w:t>
            </w:r>
          </w:p>
        </w:tc>
      </w:tr>
    </w:tbl>
    <w:p w14:paraId="66321EF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8E4E18" w14:paraId="0233A276" w14:textId="77777777" w:rsidTr="008E4E18">
        <w:tc>
          <w:tcPr>
            <w:tcW w:w="0" w:type="auto"/>
            <w:shd w:val="clear" w:color="auto" w:fill="auto"/>
            <w:hideMark/>
          </w:tcPr>
          <w:p w14:paraId="2BDBD1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9846676" w14:textId="77777777" w:rsidTr="008E4E18">
        <w:tc>
          <w:tcPr>
            <w:tcW w:w="0" w:type="auto"/>
            <w:shd w:val="clear" w:color="auto" w:fill="auto"/>
            <w:hideMark/>
          </w:tcPr>
          <w:p w14:paraId="2E35B4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FON shall be suspended during the period of validity of the LON </w:t>
      </w:r>
      <w:proofErr w:type="gramStart"/>
      <w:r w:rsidRPr="008E4E18">
        <w:rPr>
          <w:rFonts w:ascii="inherit" w:eastAsia="Times New Roman" w:hAnsi="inherit" w:cs="Times New Roman"/>
          <w:color w:val="000000"/>
          <w:sz w:val="24"/>
          <w:szCs w:val="24"/>
          <w:lang w:eastAsia="en-GB"/>
        </w:rPr>
        <w:t>with regard to</w:t>
      </w:r>
      <w:proofErr w:type="gramEnd"/>
      <w:r w:rsidRPr="008E4E18">
        <w:rPr>
          <w:rFonts w:ascii="inherit" w:eastAsia="Times New Roman" w:hAnsi="inherit" w:cs="Times New Roman"/>
          <w:color w:val="000000"/>
          <w:sz w:val="24"/>
          <w:szCs w:val="24"/>
          <w:lang w:eastAsia="en-GB"/>
        </w:rPr>
        <w:t xml:space="preserve"> the items for which the LON has been issued.</w:t>
      </w:r>
    </w:p>
    <w:p w14:paraId="33BC40D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III</w:t>
      </w:r>
    </w:p>
    <w:p w14:paraId="73A77CE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D8091A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78604B6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27</w:t>
      </w:r>
    </w:p>
    <w:p w14:paraId="213A38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184AE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8E4E18" w14:paraId="3F29A057" w14:textId="77777777" w:rsidTr="008E4E18">
        <w:tc>
          <w:tcPr>
            <w:tcW w:w="0" w:type="auto"/>
            <w:shd w:val="clear" w:color="auto" w:fill="auto"/>
            <w:hideMark/>
          </w:tcPr>
          <w:p w14:paraId="6A20860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8E4E18" w14:paraId="4005E3B2" w14:textId="77777777">
              <w:tc>
                <w:tcPr>
                  <w:tcW w:w="0" w:type="auto"/>
                  <w:shd w:val="clear" w:color="auto" w:fill="auto"/>
                  <w:hideMark/>
                </w:tcPr>
                <w:p w14:paraId="00A11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3E4D8C2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w:t>
                  </w:r>
                </w:p>
              </w:tc>
            </w:tr>
          </w:tbl>
          <w:p w14:paraId="3CFD05D2"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8E4E18" w14:paraId="1894BDA1" w14:textId="77777777">
              <w:tc>
                <w:tcPr>
                  <w:tcW w:w="0" w:type="auto"/>
                  <w:shd w:val="clear" w:color="auto" w:fill="auto"/>
                  <w:hideMark/>
                </w:tcPr>
                <w:p w14:paraId="51D521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w:t>
                  </w:r>
                </w:p>
              </w:tc>
            </w:tr>
          </w:tbl>
          <w:p w14:paraId="1D3B8E0D"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8E4E18" w14:paraId="658412A7" w14:textId="77777777">
              <w:tc>
                <w:tcPr>
                  <w:tcW w:w="0" w:type="auto"/>
                  <w:shd w:val="clear" w:color="auto" w:fill="auto"/>
                  <w:hideMark/>
                </w:tcPr>
                <w:p w14:paraId="10C54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transmission constraint management.</w:t>
                  </w:r>
                </w:p>
              </w:tc>
            </w:tr>
          </w:tbl>
          <w:p w14:paraId="16CC857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8E4E18" w14:paraId="66BFC6ED" w14:textId="77777777" w:rsidTr="008E4E18">
        <w:tc>
          <w:tcPr>
            <w:tcW w:w="0" w:type="auto"/>
            <w:shd w:val="clear" w:color="auto" w:fill="auto"/>
            <w:hideMark/>
          </w:tcPr>
          <w:p w14:paraId="7FD7A9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8E4E18" w14:paraId="5CE49E47" w14:textId="77777777">
              <w:tc>
                <w:tcPr>
                  <w:tcW w:w="0" w:type="auto"/>
                  <w:shd w:val="clear" w:color="auto" w:fill="auto"/>
                  <w:hideMark/>
                </w:tcPr>
                <w:p w14:paraId="4CFC1D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7F0E26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w:t>
                  </w:r>
                </w:p>
              </w:tc>
            </w:tr>
          </w:tbl>
          <w:p w14:paraId="4998E7A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8E4E18" w14:paraId="209F28B7" w14:textId="77777777">
              <w:tc>
                <w:tcPr>
                  <w:tcW w:w="0" w:type="auto"/>
                  <w:shd w:val="clear" w:color="auto" w:fill="auto"/>
                  <w:hideMark/>
                </w:tcPr>
                <w:p w14:paraId="09FCC8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very fast active power control.</w:t>
                  </w:r>
                </w:p>
              </w:tc>
            </w:tr>
          </w:tbl>
          <w:p w14:paraId="14E9C1E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Demand facilities and closed distribution systems may provide demand response services to relevant system operators and relevant TSOs. Demand response services can include, jointly or separately, </w:t>
      </w:r>
      <w:proofErr w:type="gramStart"/>
      <w:r w:rsidRPr="008E4E18">
        <w:rPr>
          <w:rFonts w:ascii="inherit" w:eastAsia="Times New Roman" w:hAnsi="inherit" w:cs="Times New Roman"/>
          <w:color w:val="000000"/>
          <w:sz w:val="24"/>
          <w:szCs w:val="24"/>
          <w:lang w:eastAsia="en-GB"/>
        </w:rPr>
        <w:t>upward</w:t>
      </w:r>
      <w:proofErr w:type="gramEnd"/>
      <w:r w:rsidRPr="008E4E18">
        <w:rPr>
          <w:rFonts w:ascii="inherit" w:eastAsia="Times New Roman" w:hAnsi="inherit" w:cs="Times New Roman"/>
          <w:color w:val="000000"/>
          <w:sz w:val="24"/>
          <w:szCs w:val="24"/>
          <w:lang w:eastAsia="en-GB"/>
        </w:rPr>
        <w:t xml:space="preserve"> or downward modification of demand.</w:t>
      </w:r>
    </w:p>
    <w:p w14:paraId="2A0851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The categories referred to in paragraph 1 are not exclusive and this Regulation does not prevent other categories from being developed. This Regulation does not apply to </w:t>
      </w:r>
      <w:r w:rsidRPr="008E4E18">
        <w:rPr>
          <w:rFonts w:ascii="inherit" w:eastAsia="Times New Roman" w:hAnsi="inherit" w:cs="Times New Roman"/>
          <w:color w:val="000000"/>
          <w:sz w:val="24"/>
          <w:szCs w:val="24"/>
          <w:lang w:eastAsia="en-GB"/>
        </w:rPr>
        <w:lastRenderedPageBreak/>
        <w:t>demand response services provided to other entities than relevant system operators or relevant TSOs.</w:t>
      </w:r>
    </w:p>
    <w:p w14:paraId="1C2D166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28</w:t>
      </w:r>
    </w:p>
    <w:p w14:paraId="08C0CC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2C50974" w14:textId="77777777" w:rsidTr="008E4E18">
        <w:tc>
          <w:tcPr>
            <w:tcW w:w="0" w:type="auto"/>
            <w:shd w:val="clear" w:color="auto" w:fill="auto"/>
            <w:hideMark/>
          </w:tcPr>
          <w:p w14:paraId="376FB3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5E930B4" w14:textId="77777777" w:rsidTr="008E4E18">
        <w:tc>
          <w:tcPr>
            <w:tcW w:w="0" w:type="auto"/>
            <w:shd w:val="clear" w:color="auto" w:fill="auto"/>
            <w:hideMark/>
          </w:tcPr>
          <w:p w14:paraId="586C46D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w:t>
            </w:r>
            <w:proofErr w:type="gramStart"/>
            <w:r w:rsidRPr="008E4E18">
              <w:rPr>
                <w:rFonts w:ascii="inherit" w:eastAsia="Times New Roman" w:hAnsi="inherit" w:cs="Times New Roman"/>
                <w:sz w:val="24"/>
                <w:szCs w:val="24"/>
                <w:lang w:eastAsia="en-GB"/>
              </w:rPr>
              <w:t>kV;</w:t>
            </w:r>
            <w:proofErr w:type="gramEnd"/>
          </w:p>
        </w:tc>
      </w:tr>
    </w:tbl>
    <w:p w14:paraId="6DFE51D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16F9B29" w14:textId="77777777" w:rsidTr="008E4E18">
        <w:tc>
          <w:tcPr>
            <w:tcW w:w="0" w:type="auto"/>
            <w:shd w:val="clear" w:color="auto" w:fill="auto"/>
            <w:hideMark/>
          </w:tcPr>
          <w:p w14:paraId="509686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be capable of operating across the normal operational voltage range of the system at the connection point, specified by the relevant system operator, if connected at a voltage level below 110 kV. This range shall </w:t>
            </w:r>
            <w:proofErr w:type="gramStart"/>
            <w:r w:rsidRPr="008E4E18">
              <w:rPr>
                <w:rFonts w:ascii="inherit" w:eastAsia="Times New Roman" w:hAnsi="inherit" w:cs="Times New Roman"/>
                <w:sz w:val="24"/>
                <w:szCs w:val="24"/>
                <w:lang w:eastAsia="en-GB"/>
              </w:rPr>
              <w:t>take into account</w:t>
            </w:r>
            <w:proofErr w:type="gramEnd"/>
            <w:r w:rsidRPr="008E4E18">
              <w:rPr>
                <w:rFonts w:ascii="inherit" w:eastAsia="Times New Roman" w:hAnsi="inherit" w:cs="Times New Roman"/>
                <w:sz w:val="24"/>
                <w:szCs w:val="24"/>
                <w:lang w:eastAsia="en-GB"/>
              </w:rPr>
              <w:t xml:space="preserve"> existing standards and shall, prior to approval in accordance with Article 6, be subject to consultation with the relevant stakeholders in accordance with Article 9(1);</w:t>
            </w:r>
          </w:p>
        </w:tc>
      </w:tr>
    </w:tbl>
    <w:p w14:paraId="41A065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61E128" w14:textId="77777777" w:rsidTr="008E4E18">
        <w:tc>
          <w:tcPr>
            <w:tcW w:w="0" w:type="auto"/>
            <w:shd w:val="clear" w:color="auto" w:fill="auto"/>
            <w:hideMark/>
          </w:tcPr>
          <w:p w14:paraId="416AC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1ABB93A" w14:textId="77777777" w:rsidTr="008E4E18">
        <w:tc>
          <w:tcPr>
            <w:tcW w:w="0" w:type="auto"/>
            <w:shd w:val="clear" w:color="auto" w:fill="auto"/>
            <w:hideMark/>
          </w:tcPr>
          <w:p w14:paraId="69759E1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69AF6158" w14:textId="77777777" w:rsidTr="008E4E18">
        <w:tc>
          <w:tcPr>
            <w:tcW w:w="0" w:type="auto"/>
            <w:shd w:val="clear" w:color="auto" w:fill="auto"/>
            <w:hideMark/>
          </w:tcPr>
          <w:p w14:paraId="3A5F81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be capable of adjusting its power consumption within </w:t>
            </w:r>
            <w:proofErr w:type="gramStart"/>
            <w:r w:rsidRPr="008E4E18">
              <w:rPr>
                <w:rFonts w:ascii="inherit" w:eastAsia="Times New Roman" w:hAnsi="inherit" w:cs="Times New Roman"/>
                <w:sz w:val="24"/>
                <w:szCs w:val="24"/>
                <w:lang w:eastAsia="en-GB"/>
              </w:rPr>
              <w:t>a time period</w:t>
            </w:r>
            <w:proofErr w:type="gramEnd"/>
            <w:r w:rsidRPr="008E4E18">
              <w:rPr>
                <w:rFonts w:ascii="inherit" w:eastAsia="Times New Roman" w:hAnsi="inherit" w:cs="Times New Roman"/>
                <w:sz w:val="24"/>
                <w:szCs w:val="24"/>
                <w:lang w:eastAsia="en-GB"/>
              </w:rPr>
              <w:t xml:space="preserve">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3F8F0171" w14:textId="77777777" w:rsidTr="008E4E18">
        <w:tc>
          <w:tcPr>
            <w:tcW w:w="0" w:type="auto"/>
            <w:shd w:val="clear" w:color="auto" w:fill="auto"/>
            <w:hideMark/>
          </w:tcPr>
          <w:p w14:paraId="27B428F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9FD8485" w14:textId="77777777" w:rsidTr="008E4E18">
        <w:tc>
          <w:tcPr>
            <w:tcW w:w="0" w:type="auto"/>
            <w:shd w:val="clear" w:color="auto" w:fill="auto"/>
            <w:hideMark/>
          </w:tcPr>
          <w:p w14:paraId="1995FA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once a modification to power consumption has taken place and for the duration of the requested modification, only modify the demand used to provide the service if </w:t>
            </w:r>
            <w:r w:rsidRPr="008E4E18">
              <w:rPr>
                <w:rFonts w:ascii="inherit" w:eastAsia="Times New Roman" w:hAnsi="inherit" w:cs="Times New Roman"/>
                <w:sz w:val="24"/>
                <w:szCs w:val="24"/>
                <w:lang w:eastAsia="en-GB"/>
              </w:rPr>
              <w:lastRenderedPageBreak/>
              <w:t>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8E4E18" w14:paraId="73D49EAF" w14:textId="77777777" w:rsidTr="008E4E18">
        <w:tc>
          <w:tcPr>
            <w:tcW w:w="0" w:type="auto"/>
            <w:shd w:val="clear" w:color="auto" w:fill="auto"/>
            <w:hideMark/>
          </w:tcPr>
          <w:p w14:paraId="6FDBF6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64999A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8E4E18" w14:paraId="5DC579AD" w14:textId="77777777" w:rsidTr="008E4E18">
        <w:tc>
          <w:tcPr>
            <w:tcW w:w="0" w:type="auto"/>
            <w:shd w:val="clear" w:color="auto" w:fill="auto"/>
            <w:hideMark/>
          </w:tcPr>
          <w:p w14:paraId="15E1195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3F574429" w14:textId="77777777" w:rsidTr="008E4E18">
        <w:tc>
          <w:tcPr>
            <w:tcW w:w="0" w:type="auto"/>
            <w:shd w:val="clear" w:color="auto" w:fill="auto"/>
            <w:hideMark/>
          </w:tcPr>
          <w:p w14:paraId="6E71B9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have the withstand capability to not disconnect from the system due to the rate-of-change-of-frequency up to a value specified by the relevant TSO. </w:t>
            </w:r>
            <w:proofErr w:type="gramStart"/>
            <w:r w:rsidRPr="008E4E18">
              <w:rPr>
                <w:rFonts w:ascii="inherit" w:eastAsia="Times New Roman" w:hAnsi="inherit" w:cs="Times New Roman"/>
                <w:sz w:val="24"/>
                <w:szCs w:val="24"/>
                <w:lang w:eastAsia="en-GB"/>
              </w:rPr>
              <w:t>With regard to</w:t>
            </w:r>
            <w:proofErr w:type="gramEnd"/>
            <w:r w:rsidRPr="008E4E18">
              <w:rPr>
                <w:rFonts w:ascii="inherit" w:eastAsia="Times New Roman" w:hAnsi="inherit" w:cs="Times New Roman"/>
                <w:sz w:val="24"/>
                <w:szCs w:val="24"/>
                <w:lang w:eastAsia="en-GB"/>
              </w:rPr>
              <w:t xml:space="preserve"> this withstand capability, the value of rate-of-change-of-frequency shall be calculated over a 500 </w:t>
            </w:r>
            <w:proofErr w:type="spellStart"/>
            <w:r w:rsidRPr="008E4E18">
              <w:rPr>
                <w:rFonts w:ascii="inherit" w:eastAsia="Times New Roman" w:hAnsi="inherit" w:cs="Times New Roman"/>
                <w:sz w:val="24"/>
                <w:szCs w:val="24"/>
                <w:lang w:eastAsia="en-GB"/>
              </w:rPr>
              <w:t>ms</w:t>
            </w:r>
            <w:proofErr w:type="spellEnd"/>
            <w:r w:rsidRPr="008E4E18">
              <w:rPr>
                <w:rFonts w:ascii="inherit" w:eastAsia="Times New Roman" w:hAnsi="inherit" w:cs="Times New Roman"/>
                <w:sz w:val="24"/>
                <w:szCs w:val="24"/>
                <w:lang w:eastAsia="en-GB"/>
              </w:rPr>
              <w:t xml:space="preserve"> time frame.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8E4E18" w14:paraId="7B156CAE" w14:textId="77777777" w:rsidTr="008E4E18">
        <w:tc>
          <w:tcPr>
            <w:tcW w:w="0" w:type="auto"/>
            <w:shd w:val="clear" w:color="auto" w:fill="auto"/>
            <w:hideMark/>
          </w:tcPr>
          <w:p w14:paraId="25E6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29</w:t>
      </w:r>
    </w:p>
    <w:p w14:paraId="3D0F26A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w:t>
      </w:r>
      <w:r w:rsidRPr="008E4E18">
        <w:rPr>
          <w:rFonts w:ascii="inherit" w:eastAsia="Times New Roman" w:hAnsi="inherit" w:cs="Times New Roman"/>
          <w:color w:val="000000"/>
          <w:sz w:val="24"/>
          <w:szCs w:val="24"/>
          <w:lang w:eastAsia="en-GB"/>
        </w:rPr>
        <w:lastRenderedPageBreak/>
        <w:t>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7801ACFE" w14:textId="77777777" w:rsidTr="008E4E18">
        <w:tc>
          <w:tcPr>
            <w:tcW w:w="0" w:type="auto"/>
            <w:shd w:val="clear" w:color="auto" w:fill="auto"/>
            <w:hideMark/>
          </w:tcPr>
          <w:p w14:paraId="098D9A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321068" w14:textId="77777777" w:rsidTr="008E4E18">
        <w:tc>
          <w:tcPr>
            <w:tcW w:w="0" w:type="auto"/>
            <w:shd w:val="clear" w:color="auto" w:fill="auto"/>
            <w:hideMark/>
          </w:tcPr>
          <w:p w14:paraId="5B36BC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w:t>
            </w:r>
            <w:proofErr w:type="gramStart"/>
            <w:r w:rsidRPr="008E4E18">
              <w:rPr>
                <w:rFonts w:ascii="inherit" w:eastAsia="Times New Roman" w:hAnsi="inherit" w:cs="Times New Roman"/>
                <w:sz w:val="24"/>
                <w:szCs w:val="24"/>
                <w:lang w:eastAsia="en-GB"/>
              </w:rPr>
              <w:t>kV;</w:t>
            </w:r>
            <w:proofErr w:type="gramEnd"/>
          </w:p>
        </w:tc>
      </w:tr>
    </w:tbl>
    <w:p w14:paraId="0DAC299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6A79618" w14:textId="77777777" w:rsidTr="008E4E18">
        <w:tc>
          <w:tcPr>
            <w:tcW w:w="0" w:type="auto"/>
            <w:shd w:val="clear" w:color="auto" w:fill="auto"/>
            <w:hideMark/>
          </w:tcPr>
          <w:p w14:paraId="20C46E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be capable of operating across the normal operational voltage range of the system at the connection point, specified by the relevant system operator, if connected at a voltage level below 110 kV. This range shall </w:t>
            </w:r>
            <w:proofErr w:type="gramStart"/>
            <w:r w:rsidRPr="008E4E18">
              <w:rPr>
                <w:rFonts w:ascii="inherit" w:eastAsia="Times New Roman" w:hAnsi="inherit" w:cs="Times New Roman"/>
                <w:sz w:val="24"/>
                <w:szCs w:val="24"/>
                <w:lang w:eastAsia="en-GB"/>
              </w:rPr>
              <w:t>take into account</w:t>
            </w:r>
            <w:proofErr w:type="gramEnd"/>
            <w:r w:rsidRPr="008E4E18">
              <w:rPr>
                <w:rFonts w:ascii="inherit" w:eastAsia="Times New Roman" w:hAnsi="inherit" w:cs="Times New Roman"/>
                <w:sz w:val="24"/>
                <w:szCs w:val="24"/>
                <w:lang w:eastAsia="en-GB"/>
              </w:rPr>
              <w:t xml:space="preserve"> existing standards, and shall, prior to approval in accordance with Article 6, be subject to consultation with the relevant stakeholders in accordance with Article 9(1);</w:t>
            </w:r>
          </w:p>
        </w:tc>
      </w:tr>
    </w:tbl>
    <w:p w14:paraId="2635E2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32DF22" w14:textId="77777777" w:rsidTr="008E4E18">
        <w:tc>
          <w:tcPr>
            <w:tcW w:w="0" w:type="auto"/>
            <w:shd w:val="clear" w:color="auto" w:fill="auto"/>
            <w:hideMark/>
          </w:tcPr>
          <w:p w14:paraId="7C2CC8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be equipped with a control system that is insensitive within a dead band </w:t>
            </w:r>
            <w:proofErr w:type="gramStart"/>
            <w:r w:rsidRPr="008E4E18">
              <w:rPr>
                <w:rFonts w:ascii="inherit" w:eastAsia="Times New Roman" w:hAnsi="inherit" w:cs="Times New Roman"/>
                <w:sz w:val="24"/>
                <w:szCs w:val="24"/>
                <w:lang w:eastAsia="en-GB"/>
              </w:rPr>
              <w:t>around the nominal system frequency of 50,00 Hz,</w:t>
            </w:r>
            <w:proofErr w:type="gramEnd"/>
            <w:r w:rsidRPr="008E4E18">
              <w:rPr>
                <w:rFonts w:ascii="inherit" w:eastAsia="Times New Roman" w:hAnsi="inherit" w:cs="Times New Roman"/>
                <w:sz w:val="24"/>
                <w:szCs w:val="24"/>
                <w:lang w:eastAsia="en-GB"/>
              </w:rPr>
              <w:t xml:space="preserve">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4327E93" w14:textId="77777777" w:rsidTr="008E4E18">
        <w:tc>
          <w:tcPr>
            <w:tcW w:w="0" w:type="auto"/>
            <w:shd w:val="clear" w:color="auto" w:fill="auto"/>
            <w:hideMark/>
          </w:tcPr>
          <w:p w14:paraId="3AEE63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39A0AC96" w14:textId="77777777" w:rsidTr="008E4E18">
        <w:tc>
          <w:tcPr>
            <w:tcW w:w="0" w:type="auto"/>
            <w:shd w:val="clear" w:color="auto" w:fill="auto"/>
            <w:hideMark/>
          </w:tcPr>
          <w:p w14:paraId="7987DF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2C87E5DA" w14:textId="77777777" w:rsidTr="008E4E18">
        <w:tc>
          <w:tcPr>
            <w:tcW w:w="0" w:type="auto"/>
            <w:shd w:val="clear" w:color="auto" w:fill="auto"/>
            <w:hideMark/>
          </w:tcPr>
          <w:p w14:paraId="66AFA8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be able to detect a change in system frequency of 0,01 Hz, </w:t>
            </w:r>
            <w:proofErr w:type="gramStart"/>
            <w:r w:rsidRPr="008E4E18">
              <w:rPr>
                <w:rFonts w:ascii="inherit" w:eastAsia="Times New Roman" w:hAnsi="inherit" w:cs="Times New Roman"/>
                <w:sz w:val="24"/>
                <w:szCs w:val="24"/>
                <w:lang w:eastAsia="en-GB"/>
              </w:rPr>
              <w:t>in order to</w:t>
            </w:r>
            <w:proofErr w:type="gramEnd"/>
            <w:r w:rsidRPr="008E4E18">
              <w:rPr>
                <w:rFonts w:ascii="inherit" w:eastAsia="Times New Roman" w:hAnsi="inherit" w:cs="Times New Roman"/>
                <w:sz w:val="24"/>
                <w:szCs w:val="24"/>
                <w:lang w:eastAsia="en-GB"/>
              </w:rPr>
              <w:t xml:space="preserve">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30</w:t>
      </w:r>
    </w:p>
    <w:p w14:paraId="5FDA62C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E5AEF9" w14:textId="77777777" w:rsidTr="008E4E18">
        <w:tc>
          <w:tcPr>
            <w:tcW w:w="0" w:type="auto"/>
            <w:shd w:val="clear" w:color="auto" w:fill="auto"/>
            <w:hideMark/>
          </w:tcPr>
          <w:p w14:paraId="79841D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5DDC1E4" w14:textId="77777777" w:rsidTr="008E4E18">
        <w:tc>
          <w:tcPr>
            <w:tcW w:w="0" w:type="auto"/>
            <w:shd w:val="clear" w:color="auto" w:fill="auto"/>
            <w:hideMark/>
          </w:tcPr>
          <w:p w14:paraId="37F4D0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7DF7ACD" w14:textId="77777777" w:rsidTr="008E4E18">
        <w:tc>
          <w:tcPr>
            <w:tcW w:w="0" w:type="auto"/>
            <w:shd w:val="clear" w:color="auto" w:fill="auto"/>
            <w:hideMark/>
          </w:tcPr>
          <w:p w14:paraId="3E3D40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52BD074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38CC658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31</w:t>
      </w:r>
    </w:p>
    <w:p w14:paraId="145F3A1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443721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800F3A9" w14:textId="77777777" w:rsidTr="008E4E18">
        <w:tc>
          <w:tcPr>
            <w:tcW w:w="0" w:type="auto"/>
            <w:shd w:val="clear" w:color="auto" w:fill="auto"/>
            <w:hideMark/>
          </w:tcPr>
          <w:p w14:paraId="4A7CED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5AA0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of or below 1 000 </w:t>
            </w:r>
            <w:proofErr w:type="gramStart"/>
            <w:r w:rsidRPr="008E4E18">
              <w:rPr>
                <w:rFonts w:ascii="inherit" w:eastAsia="Times New Roman" w:hAnsi="inherit" w:cs="Times New Roman"/>
                <w:sz w:val="24"/>
                <w:szCs w:val="24"/>
                <w:lang w:eastAsia="en-GB"/>
              </w:rPr>
              <w:t>V;</w:t>
            </w:r>
            <w:proofErr w:type="gramEnd"/>
          </w:p>
        </w:tc>
      </w:tr>
    </w:tbl>
    <w:p w14:paraId="37906F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ABE4D0" w14:textId="77777777" w:rsidTr="008E4E18">
        <w:tc>
          <w:tcPr>
            <w:tcW w:w="0" w:type="auto"/>
            <w:shd w:val="clear" w:color="auto" w:fill="auto"/>
            <w:hideMark/>
          </w:tcPr>
          <w:p w14:paraId="3B1E5B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699B4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above 1 000 V.</w:t>
            </w:r>
          </w:p>
        </w:tc>
      </w:tr>
    </w:tbl>
    <w:p w14:paraId="5A75B4E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32</w:t>
      </w:r>
    </w:p>
    <w:p w14:paraId="516F47D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Procedures for demand units within a demand facility or a closed distribution system connected at a voltage level of or below 1 000 V</w:t>
      </w:r>
    </w:p>
    <w:p w14:paraId="352369B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of or below 1 000 V shall comprise an installation document.</w:t>
      </w:r>
    </w:p>
    <w:p w14:paraId="2A9B0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C0A538F" w14:textId="77777777" w:rsidTr="008E4E18">
        <w:tc>
          <w:tcPr>
            <w:tcW w:w="0" w:type="auto"/>
            <w:shd w:val="clear" w:color="auto" w:fill="auto"/>
            <w:hideMark/>
          </w:tcPr>
          <w:p w14:paraId="2EE7CE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8E4E18" w14:paraId="4B9F92BA" w14:textId="77777777" w:rsidTr="008E4E18">
        <w:tc>
          <w:tcPr>
            <w:tcW w:w="0" w:type="auto"/>
            <w:shd w:val="clear" w:color="auto" w:fill="auto"/>
            <w:hideMark/>
          </w:tcPr>
          <w:p w14:paraId="5E45E4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8E4E18" w14:paraId="696881FA" w14:textId="77777777" w:rsidTr="008E4E18">
        <w:tc>
          <w:tcPr>
            <w:tcW w:w="0" w:type="auto"/>
            <w:shd w:val="clear" w:color="auto" w:fill="auto"/>
            <w:hideMark/>
          </w:tcPr>
          <w:p w14:paraId="1F85DA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type of demand response services;</w:t>
            </w:r>
          </w:p>
        </w:tc>
      </w:tr>
    </w:tbl>
    <w:p w14:paraId="694F3A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F5D6A5E" w14:textId="77777777" w:rsidTr="008E4E18">
        <w:tc>
          <w:tcPr>
            <w:tcW w:w="0" w:type="auto"/>
            <w:shd w:val="clear" w:color="auto" w:fill="auto"/>
            <w:hideMark/>
          </w:tcPr>
          <w:p w14:paraId="1F8028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8B55217" w14:textId="77777777" w:rsidTr="008E4E18">
        <w:tc>
          <w:tcPr>
            <w:tcW w:w="0" w:type="auto"/>
            <w:shd w:val="clear" w:color="auto" w:fill="auto"/>
            <w:hideMark/>
          </w:tcPr>
          <w:p w14:paraId="06F7C4A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33</w:t>
      </w:r>
    </w:p>
    <w:p w14:paraId="497D986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Procedures for demand units within a demand facility or a closed distribution system connected at a voltage level above 1 000 V</w:t>
      </w:r>
    </w:p>
    <w:p w14:paraId="724BCE2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above 1 000 V shall comprise a DRUD. The relevant system operator, in coordination with the relevant TSO, shall specify the content required for the DRUD. The content of the DRUD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DRUDs.</w:t>
      </w:r>
    </w:p>
    <w:p w14:paraId="613187B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Based on the DRUD, the relevant system operator shall issue a FON to the demand facility owner or CDSO.</w:t>
      </w:r>
    </w:p>
    <w:p w14:paraId="44312D02"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IV</w:t>
      </w:r>
    </w:p>
    <w:p w14:paraId="2D988D4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w:t>
      </w:r>
    </w:p>
    <w:p w14:paraId="5070B7AE"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0F4374B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provisions</w:t>
      </w:r>
    </w:p>
    <w:p w14:paraId="29E156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34</w:t>
      </w:r>
    </w:p>
    <w:p w14:paraId="44C1BF9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 xml:space="preserve">Responsibility of the demand facility owner, the distribution system </w:t>
      </w:r>
      <w:proofErr w:type="gramStart"/>
      <w:r w:rsidRPr="008E4E18">
        <w:rPr>
          <w:rFonts w:ascii="inherit" w:eastAsia="Times New Roman" w:hAnsi="inherit" w:cs="Times New Roman"/>
          <w:b/>
          <w:bCs/>
          <w:color w:val="000000"/>
          <w:sz w:val="24"/>
          <w:szCs w:val="24"/>
          <w:lang w:eastAsia="en-GB"/>
        </w:rPr>
        <w:t>operator</w:t>
      </w:r>
      <w:proofErr w:type="gramEnd"/>
      <w:r w:rsidRPr="008E4E18">
        <w:rPr>
          <w:rFonts w:ascii="inherit" w:eastAsia="Times New Roman" w:hAnsi="inherit" w:cs="Times New Roman"/>
          <w:b/>
          <w:bCs/>
          <w:color w:val="000000"/>
          <w:sz w:val="24"/>
          <w:szCs w:val="24"/>
          <w:lang w:eastAsia="en-GB"/>
        </w:rPr>
        <w:t xml:space="preserve"> and the closed distribution system operator</w:t>
      </w:r>
    </w:p>
    <w:p w14:paraId="57E05E1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providing demand response services to relevant system operators and relevant TSOs shall ensure that the demand unit complies with the requirements provided for in this Regulation.</w:t>
      </w:r>
    </w:p>
    <w:p w14:paraId="5587A9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w:t>
      </w:r>
      <w:proofErr w:type="gramStart"/>
      <w:r w:rsidRPr="008E4E18">
        <w:rPr>
          <w:rFonts w:ascii="inherit" w:eastAsia="Times New Roman" w:hAnsi="inherit" w:cs="Times New Roman"/>
          <w:color w:val="000000"/>
          <w:sz w:val="24"/>
          <w:szCs w:val="24"/>
          <w:lang w:eastAsia="en-GB"/>
        </w:rPr>
        <w:t>parties</w:t>
      </w:r>
      <w:proofErr w:type="gramEnd"/>
      <w:r w:rsidRPr="008E4E18">
        <w:rPr>
          <w:rFonts w:ascii="inherit" w:eastAsia="Times New Roman" w:hAnsi="inherit" w:cs="Times New Roman"/>
          <w:color w:val="000000"/>
          <w:sz w:val="24"/>
          <w:szCs w:val="24"/>
          <w:lang w:eastAsia="en-GB"/>
        </w:rPr>
        <w:t xml:space="preserve"> tasks such as communicating with the relevant system operator or relevant TSO and gathering the documentation from the demand facility owner, the DSO or the CDSO evidencing compliance.</w:t>
      </w:r>
    </w:p>
    <w:p w14:paraId="508500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Where the requirements are specified by the relevant </w:t>
      </w:r>
      <w:proofErr w:type="gramStart"/>
      <w:r w:rsidRPr="008E4E18">
        <w:rPr>
          <w:rFonts w:ascii="inherit" w:eastAsia="Times New Roman" w:hAnsi="inherit" w:cs="Times New Roman"/>
          <w:color w:val="000000"/>
          <w:sz w:val="24"/>
          <w:szCs w:val="24"/>
          <w:lang w:eastAsia="en-GB"/>
        </w:rPr>
        <w:t>TSO, or</w:t>
      </w:r>
      <w:proofErr w:type="gramEnd"/>
      <w:r w:rsidRPr="008E4E18">
        <w:rPr>
          <w:rFonts w:ascii="inherit" w:eastAsia="Times New Roman" w:hAnsi="inherit" w:cs="Times New Roman"/>
          <w:color w:val="000000"/>
          <w:sz w:val="24"/>
          <w:szCs w:val="24"/>
          <w:lang w:eastAsia="en-GB"/>
        </w:rPr>
        <w:t xml:space="preserve"> are for the purpose of the operation of the relevant TSO's system, alternative tests or requirements for test result acceptance for these requirements may be agreed with the relevant TSO.</w:t>
      </w:r>
    </w:p>
    <w:p w14:paraId="3C12E0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Any operational incidents or failures of the transmission-connected demand facility, the transmission-connected distribution facility, the distribution </w:t>
      </w:r>
      <w:proofErr w:type="gramStart"/>
      <w:r w:rsidRPr="008E4E18">
        <w:rPr>
          <w:rFonts w:ascii="inherit" w:eastAsia="Times New Roman" w:hAnsi="inherit" w:cs="Times New Roman"/>
          <w:color w:val="000000"/>
          <w:sz w:val="24"/>
          <w:szCs w:val="24"/>
          <w:lang w:eastAsia="en-GB"/>
        </w:rPr>
        <w:t>system</w:t>
      </w:r>
      <w:proofErr w:type="gramEnd"/>
      <w:r w:rsidRPr="008E4E18">
        <w:rPr>
          <w:rFonts w:ascii="inherit" w:eastAsia="Times New Roman" w:hAnsi="inherit" w:cs="Times New Roman"/>
          <w:color w:val="000000"/>
          <w:sz w:val="24"/>
          <w:szCs w:val="24"/>
          <w:lang w:eastAsia="en-GB"/>
        </w:rPr>
        <w:t xml:space="preserve">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35</w:t>
      </w:r>
    </w:p>
    <w:p w14:paraId="3C5F1B5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Tasks of the relevant system operator</w:t>
      </w:r>
    </w:p>
    <w:p w14:paraId="27A9E5E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w:t>
      </w:r>
      <w:proofErr w:type="gramStart"/>
      <w:r w:rsidRPr="008E4E18">
        <w:rPr>
          <w:rFonts w:ascii="inherit" w:eastAsia="Times New Roman" w:hAnsi="inherit" w:cs="Times New Roman"/>
          <w:color w:val="000000"/>
          <w:sz w:val="24"/>
          <w:szCs w:val="24"/>
          <w:lang w:eastAsia="en-GB"/>
        </w:rPr>
        <w:t>documents</w:t>
      </w:r>
      <w:proofErr w:type="gramEnd"/>
      <w:r w:rsidRPr="008E4E18">
        <w:rPr>
          <w:rFonts w:ascii="inherit" w:eastAsia="Times New Roman" w:hAnsi="inherit" w:cs="Times New Roman"/>
          <w:color w:val="000000"/>
          <w:sz w:val="24"/>
          <w:szCs w:val="24"/>
          <w:lang w:eastAsia="en-GB"/>
        </w:rPr>
        <w:t xml:space="preserve">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D147E40" w14:textId="77777777" w:rsidTr="008E4E18">
        <w:tc>
          <w:tcPr>
            <w:tcW w:w="0" w:type="auto"/>
            <w:shd w:val="clear" w:color="auto" w:fill="auto"/>
            <w:hideMark/>
          </w:tcPr>
          <w:p w14:paraId="120B35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75C0095" w14:textId="77777777" w:rsidTr="008E4E18">
        <w:tc>
          <w:tcPr>
            <w:tcW w:w="0" w:type="auto"/>
            <w:shd w:val="clear" w:color="auto" w:fill="auto"/>
            <w:hideMark/>
          </w:tcPr>
          <w:p w14:paraId="4FA158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8E4E18" w14:paraId="778DDAF4" w14:textId="77777777" w:rsidTr="008E4E18">
        <w:tc>
          <w:tcPr>
            <w:tcW w:w="0" w:type="auto"/>
            <w:shd w:val="clear" w:color="auto" w:fill="auto"/>
            <w:hideMark/>
          </w:tcPr>
          <w:p w14:paraId="6EFB01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8E4E18" w14:paraId="713040E0" w14:textId="77777777" w:rsidTr="008E4E18">
        <w:tc>
          <w:tcPr>
            <w:tcW w:w="0" w:type="auto"/>
            <w:shd w:val="clear" w:color="auto" w:fill="auto"/>
            <w:hideMark/>
          </w:tcPr>
          <w:p w14:paraId="147F1A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FE475AC" w14:textId="77777777" w:rsidTr="008E4E18">
        <w:tc>
          <w:tcPr>
            <w:tcW w:w="0" w:type="auto"/>
            <w:shd w:val="clear" w:color="auto" w:fill="auto"/>
            <w:hideMark/>
          </w:tcPr>
          <w:p w14:paraId="2248B1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8E4E18" w14:paraId="4A54F367" w14:textId="77777777" w:rsidTr="008E4E18">
        <w:tc>
          <w:tcPr>
            <w:tcW w:w="0" w:type="auto"/>
            <w:shd w:val="clear" w:color="auto" w:fill="auto"/>
            <w:hideMark/>
          </w:tcPr>
          <w:p w14:paraId="0A2294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00647135" w14:textId="77777777" w:rsidTr="008E4E18">
        <w:tc>
          <w:tcPr>
            <w:tcW w:w="0" w:type="auto"/>
            <w:shd w:val="clear" w:color="auto" w:fill="auto"/>
            <w:hideMark/>
          </w:tcPr>
          <w:p w14:paraId="0B32A4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4.   The relevant system operator shall make public the allocation of responsibilities to the demand facility owner, the DSO or the CDSO and to the system operator for compliance testing, </w:t>
      </w:r>
      <w:proofErr w:type="gramStart"/>
      <w:r w:rsidRPr="008E4E18">
        <w:rPr>
          <w:rFonts w:ascii="inherit" w:eastAsia="Times New Roman" w:hAnsi="inherit" w:cs="Times New Roman"/>
          <w:color w:val="000000"/>
          <w:sz w:val="24"/>
          <w:szCs w:val="24"/>
          <w:lang w:eastAsia="en-GB"/>
        </w:rPr>
        <w:t>simulation</w:t>
      </w:r>
      <w:proofErr w:type="gramEnd"/>
      <w:r w:rsidRPr="008E4E18">
        <w:rPr>
          <w:rFonts w:ascii="inherit" w:eastAsia="Times New Roman" w:hAnsi="inherit" w:cs="Times New Roman"/>
          <w:color w:val="000000"/>
          <w:sz w:val="24"/>
          <w:szCs w:val="24"/>
          <w:lang w:eastAsia="en-GB"/>
        </w:rPr>
        <w:t xml:space="preserve"> and monitoring.</w:t>
      </w:r>
    </w:p>
    <w:p w14:paraId="46FF67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The relevant system operator may totally or partially delegate the performance of its compliance monitoring to third parties. In such cases, the relevant system operator shall continue ensuring compliance with Article 11, including </w:t>
      </w:r>
      <w:proofErr w:type="gramStart"/>
      <w:r w:rsidRPr="008E4E18">
        <w:rPr>
          <w:rFonts w:ascii="inherit" w:eastAsia="Times New Roman" w:hAnsi="inherit" w:cs="Times New Roman"/>
          <w:color w:val="000000"/>
          <w:sz w:val="24"/>
          <w:szCs w:val="24"/>
          <w:lang w:eastAsia="en-GB"/>
        </w:rPr>
        <w:t>entering into</w:t>
      </w:r>
      <w:proofErr w:type="gramEnd"/>
      <w:r w:rsidRPr="008E4E18">
        <w:rPr>
          <w:rFonts w:ascii="inherit" w:eastAsia="Times New Roman" w:hAnsi="inherit" w:cs="Times New Roman"/>
          <w:color w:val="000000"/>
          <w:sz w:val="24"/>
          <w:szCs w:val="24"/>
          <w:lang w:eastAsia="en-GB"/>
        </w:rPr>
        <w:t xml:space="preserve"> confidentiality commitments with the assignee.</w:t>
      </w:r>
    </w:p>
    <w:p w14:paraId="4F4474E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7DC830C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testing</w:t>
      </w:r>
    </w:p>
    <w:p w14:paraId="04042E7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36</w:t>
      </w:r>
    </w:p>
    <w:p w14:paraId="2F78565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Common provisions for compliance testing</w:t>
      </w:r>
    </w:p>
    <w:p w14:paraId="369514C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79B4D68" w14:textId="77777777" w:rsidTr="008E4E18">
        <w:tc>
          <w:tcPr>
            <w:tcW w:w="0" w:type="auto"/>
            <w:shd w:val="clear" w:color="auto" w:fill="auto"/>
            <w:hideMark/>
          </w:tcPr>
          <w:p w14:paraId="2C2F11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5B4949" w14:textId="77777777" w:rsidTr="008E4E18">
        <w:tc>
          <w:tcPr>
            <w:tcW w:w="0" w:type="auto"/>
            <w:shd w:val="clear" w:color="auto" w:fill="auto"/>
            <w:hideMark/>
          </w:tcPr>
          <w:p w14:paraId="231712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w:t>
      </w:r>
      <w:r w:rsidRPr="008E4E18">
        <w:rPr>
          <w:rFonts w:ascii="inherit" w:eastAsia="Times New Roman" w:hAnsi="inherit" w:cs="Times New Roman"/>
          <w:color w:val="000000"/>
          <w:sz w:val="24"/>
          <w:szCs w:val="24"/>
          <w:lang w:eastAsia="en-GB"/>
        </w:rPr>
        <w:lastRenderedPageBreak/>
        <w:t>record performance. The relevant system operator has sole discretion to decide about its participation.</w:t>
      </w:r>
    </w:p>
    <w:p w14:paraId="016EF01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37</w:t>
      </w:r>
    </w:p>
    <w:p w14:paraId="17FD173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38</w:t>
      </w:r>
    </w:p>
    <w:p w14:paraId="6309A57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An equipment certificate may be used instead of part of the tests provided for in paragraph 1, on the condition that it is provided to the relevant TSO.</w:t>
      </w:r>
    </w:p>
    <w:p w14:paraId="7B792A7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39</w:t>
      </w:r>
    </w:p>
    <w:p w14:paraId="725F78F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40</w:t>
      </w:r>
    </w:p>
    <w:p w14:paraId="00A93D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41</w:t>
      </w:r>
    </w:p>
    <w:p w14:paraId="7BBCDE3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Compliance testing for demand units with demand response active power control, reactive power control and transmission constraint management</w:t>
      </w:r>
    </w:p>
    <w:p w14:paraId="17A5044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CFAB48C" w14:textId="77777777" w:rsidTr="008E4E18">
        <w:tc>
          <w:tcPr>
            <w:tcW w:w="0" w:type="auto"/>
            <w:shd w:val="clear" w:color="auto" w:fill="auto"/>
            <w:hideMark/>
          </w:tcPr>
          <w:p w14:paraId="30A2B3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DE12062" w14:textId="77777777" w:rsidTr="008E4E18">
        <w:tc>
          <w:tcPr>
            <w:tcW w:w="0" w:type="auto"/>
            <w:shd w:val="clear" w:color="auto" w:fill="auto"/>
            <w:hideMark/>
          </w:tcPr>
          <w:p w14:paraId="198383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53CAAF7" w14:textId="77777777" w:rsidTr="008E4E18">
        <w:tc>
          <w:tcPr>
            <w:tcW w:w="0" w:type="auto"/>
            <w:shd w:val="clear" w:color="auto" w:fill="auto"/>
            <w:hideMark/>
          </w:tcPr>
          <w:p w14:paraId="792C33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A6BCF05" w14:textId="77777777" w:rsidTr="008E4E18">
        <w:tc>
          <w:tcPr>
            <w:tcW w:w="0" w:type="auto"/>
            <w:shd w:val="clear" w:color="auto" w:fill="auto"/>
            <w:hideMark/>
          </w:tcPr>
          <w:p w14:paraId="506507D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FF1DC10" w14:textId="77777777" w:rsidTr="008E4E18">
        <w:tc>
          <w:tcPr>
            <w:tcW w:w="0" w:type="auto"/>
            <w:shd w:val="clear" w:color="auto" w:fill="auto"/>
            <w:hideMark/>
          </w:tcPr>
          <w:p w14:paraId="69902E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A9F22E1" w14:textId="77777777" w:rsidTr="008E4E18">
        <w:tc>
          <w:tcPr>
            <w:tcW w:w="0" w:type="auto"/>
            <w:shd w:val="clear" w:color="auto" w:fill="auto"/>
            <w:hideMark/>
          </w:tcPr>
          <w:p w14:paraId="68FA12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5151768" w14:textId="77777777" w:rsidTr="008E4E18">
        <w:tc>
          <w:tcPr>
            <w:tcW w:w="0" w:type="auto"/>
            <w:shd w:val="clear" w:color="auto" w:fill="auto"/>
            <w:hideMark/>
          </w:tcPr>
          <w:p w14:paraId="30699A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3</w:t>
      </w:r>
    </w:p>
    <w:p w14:paraId="26CA786F"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Compliance simulation</w:t>
      </w:r>
    </w:p>
    <w:p w14:paraId="407B020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42</w:t>
      </w:r>
    </w:p>
    <w:p w14:paraId="4A09C03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Simulation of the performance of a transmission-connected demand facility, a transmission-connected distribution facility, or a demand unit with demand response </w:t>
      </w:r>
      <w:r w:rsidRPr="008E4E18">
        <w:rPr>
          <w:rFonts w:ascii="inherit" w:eastAsia="Times New Roman" w:hAnsi="inherit" w:cs="Times New Roman"/>
          <w:color w:val="000000"/>
          <w:sz w:val="24"/>
          <w:szCs w:val="24"/>
          <w:lang w:eastAsia="en-GB"/>
        </w:rPr>
        <w:lastRenderedPageBreak/>
        <w:t>very fast active power control within a demand facility or a closed distribution system shall result in demonstrating whether the requirements of this Regulation have been fulfilled or not.</w:t>
      </w:r>
    </w:p>
    <w:p w14:paraId="38CF9F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8E4E18" w14:paraId="6CFB4EBF" w14:textId="77777777" w:rsidTr="008E4E18">
        <w:tc>
          <w:tcPr>
            <w:tcW w:w="0" w:type="auto"/>
            <w:shd w:val="clear" w:color="auto" w:fill="auto"/>
            <w:hideMark/>
          </w:tcPr>
          <w:p w14:paraId="102113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connection to the transmission system is required;</w:t>
            </w:r>
          </w:p>
        </w:tc>
      </w:tr>
    </w:tbl>
    <w:p w14:paraId="0008F3D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D1D8AD" w14:textId="77777777" w:rsidTr="008E4E18">
        <w:tc>
          <w:tcPr>
            <w:tcW w:w="0" w:type="auto"/>
            <w:shd w:val="clear" w:color="auto" w:fill="auto"/>
            <w:hideMark/>
          </w:tcPr>
          <w:p w14:paraId="7280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8E4E18" w14:paraId="1E282E9C" w14:textId="77777777" w:rsidTr="008E4E18">
        <w:tc>
          <w:tcPr>
            <w:tcW w:w="0" w:type="auto"/>
            <w:shd w:val="clear" w:color="auto" w:fill="auto"/>
            <w:hideMark/>
          </w:tcPr>
          <w:p w14:paraId="7F104E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C3E26B" w14:textId="77777777" w:rsidTr="008E4E18">
        <w:tc>
          <w:tcPr>
            <w:tcW w:w="0" w:type="auto"/>
            <w:shd w:val="clear" w:color="auto" w:fill="auto"/>
            <w:hideMark/>
          </w:tcPr>
          <w:p w14:paraId="7CC478A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2425BE9" w14:textId="77777777" w:rsidTr="008E4E18">
        <w:tc>
          <w:tcPr>
            <w:tcW w:w="0" w:type="auto"/>
            <w:shd w:val="clear" w:color="auto" w:fill="auto"/>
            <w:hideMark/>
          </w:tcPr>
          <w:p w14:paraId="513AE1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0E1AF41" w14:textId="77777777" w:rsidTr="008E4E18">
        <w:tc>
          <w:tcPr>
            <w:tcW w:w="0" w:type="auto"/>
            <w:shd w:val="clear" w:color="auto" w:fill="auto"/>
            <w:hideMark/>
          </w:tcPr>
          <w:p w14:paraId="7AF9AC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43</w:t>
      </w:r>
    </w:p>
    <w:p w14:paraId="1D66453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distribution facilities</w:t>
      </w:r>
    </w:p>
    <w:p w14:paraId="777901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distribution facility: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60D789E" w14:textId="77777777" w:rsidTr="008E4E18">
        <w:tc>
          <w:tcPr>
            <w:tcW w:w="0" w:type="auto"/>
            <w:shd w:val="clear" w:color="auto" w:fill="auto"/>
            <w:hideMark/>
          </w:tcPr>
          <w:p w14:paraId="783F4F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2FD9EA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a steady-state load flow simulation model of the network of the transmission-connected distribution system shall be used </w:t>
            </w:r>
            <w:proofErr w:type="gramStart"/>
            <w:r w:rsidRPr="008E4E18">
              <w:rPr>
                <w:rFonts w:ascii="inherit" w:eastAsia="Times New Roman" w:hAnsi="inherit" w:cs="Times New Roman"/>
                <w:sz w:val="24"/>
                <w:szCs w:val="24"/>
                <w:lang w:eastAsia="en-GB"/>
              </w:rPr>
              <w:t>in order to</w:t>
            </w:r>
            <w:proofErr w:type="gramEnd"/>
            <w:r w:rsidRPr="008E4E18">
              <w:rPr>
                <w:rFonts w:ascii="inherit" w:eastAsia="Times New Roman" w:hAnsi="inherit" w:cs="Times New Roman"/>
                <w:sz w:val="24"/>
                <w:szCs w:val="24"/>
                <w:lang w:eastAsia="en-GB"/>
              </w:rPr>
              <w:t xml:space="preserve"> calculate the reactive power exchange under different load and generation conditions;</w:t>
            </w:r>
          </w:p>
        </w:tc>
      </w:tr>
    </w:tbl>
    <w:p w14:paraId="5DD929F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EBA4CCA" w14:textId="77777777" w:rsidTr="008E4E18">
        <w:tc>
          <w:tcPr>
            <w:tcW w:w="0" w:type="auto"/>
            <w:shd w:val="clear" w:color="auto" w:fill="auto"/>
            <w:hideMark/>
          </w:tcPr>
          <w:p w14:paraId="6F2B46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3643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steady-state minimum and maximum load and generation conditions resulting in the lowest and highest reactive power exchange shall be part of the simulations;</w:t>
            </w:r>
          </w:p>
        </w:tc>
      </w:tr>
    </w:tbl>
    <w:p w14:paraId="0C20A84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EA52869" w14:textId="77777777" w:rsidTr="008E4E18">
        <w:tc>
          <w:tcPr>
            <w:tcW w:w="0" w:type="auto"/>
            <w:shd w:val="clear" w:color="auto" w:fill="auto"/>
            <w:hideMark/>
          </w:tcPr>
          <w:p w14:paraId="5BE40C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6B0FB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calculating the reactive power export at an active power flow of less than 25 % of the maximum import capability at the connection point shall be part of the simulations in accordance with Article 15.</w:t>
            </w:r>
          </w:p>
        </w:tc>
      </w:tr>
    </w:tbl>
    <w:p w14:paraId="010C3E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44</w:t>
      </w:r>
    </w:p>
    <w:p w14:paraId="0168460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70CED16" w14:textId="77777777" w:rsidTr="008E4E18">
        <w:tc>
          <w:tcPr>
            <w:tcW w:w="0" w:type="auto"/>
            <w:shd w:val="clear" w:color="auto" w:fill="auto"/>
            <w:hideMark/>
          </w:tcPr>
          <w:p w14:paraId="2852DA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88D99B4" w14:textId="77777777" w:rsidTr="008E4E18">
        <w:tc>
          <w:tcPr>
            <w:tcW w:w="0" w:type="auto"/>
            <w:shd w:val="clear" w:color="auto" w:fill="auto"/>
            <w:hideMark/>
          </w:tcPr>
          <w:p w14:paraId="0C6DC5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4554D28" w14:textId="77777777" w:rsidTr="008E4E18">
        <w:tc>
          <w:tcPr>
            <w:tcW w:w="0" w:type="auto"/>
            <w:shd w:val="clear" w:color="auto" w:fill="auto"/>
            <w:hideMark/>
          </w:tcPr>
          <w:p w14:paraId="0CB352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987929B" w14:textId="77777777" w:rsidTr="008E4E18">
        <w:tc>
          <w:tcPr>
            <w:tcW w:w="0" w:type="auto"/>
            <w:shd w:val="clear" w:color="auto" w:fill="auto"/>
            <w:hideMark/>
          </w:tcPr>
          <w:p w14:paraId="530F21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F7E6A0D" w14:textId="77777777" w:rsidTr="008E4E18">
        <w:tc>
          <w:tcPr>
            <w:tcW w:w="0" w:type="auto"/>
            <w:shd w:val="clear" w:color="auto" w:fill="auto"/>
            <w:hideMark/>
          </w:tcPr>
          <w:p w14:paraId="6F424D6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262E4F24" w14:textId="77777777" w:rsidTr="008E4E18">
        <w:tc>
          <w:tcPr>
            <w:tcW w:w="0" w:type="auto"/>
            <w:shd w:val="clear" w:color="auto" w:fill="auto"/>
            <w:hideMark/>
          </w:tcPr>
          <w:p w14:paraId="327988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45</w:t>
      </w:r>
    </w:p>
    <w:p w14:paraId="40B6A16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model of the demand unit used by a demand facility owner or a closed distribution system operator to provide demand response very fast active power control shall </w:t>
      </w:r>
      <w:r w:rsidRPr="008E4E18">
        <w:rPr>
          <w:rFonts w:ascii="inherit" w:eastAsia="Times New Roman" w:hAnsi="inherit" w:cs="Times New Roman"/>
          <w:color w:val="000000"/>
          <w:sz w:val="24"/>
          <w:szCs w:val="24"/>
          <w:lang w:eastAsia="en-GB"/>
        </w:rPr>
        <w:lastRenderedPageBreak/>
        <w:t>demonstrate the technical capability of the demand unit to provide very fast active power control to a low frequency event in the conditions set out in Article 30.</w:t>
      </w:r>
    </w:p>
    <w:p w14:paraId="09BCF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4</w:t>
      </w:r>
    </w:p>
    <w:p w14:paraId="44BD7FC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monitoring</w:t>
      </w:r>
    </w:p>
    <w:p w14:paraId="34DC8A9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46</w:t>
      </w:r>
    </w:p>
    <w:p w14:paraId="0BBE19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With regard to</w:t>
      </w:r>
      <w:proofErr w:type="gramEnd"/>
      <w:r w:rsidRPr="008E4E18">
        <w:rPr>
          <w:rFonts w:ascii="inherit" w:eastAsia="Times New Roman" w:hAnsi="inherit" w:cs="Times New Roman"/>
          <w:color w:val="000000"/>
          <w:sz w:val="24"/>
          <w:szCs w:val="24"/>
          <w:lang w:eastAsia="en-GB"/>
        </w:rPr>
        <w:t xml:space="preserve">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859766" w14:textId="77777777" w:rsidTr="008E4E18">
        <w:tc>
          <w:tcPr>
            <w:tcW w:w="0" w:type="auto"/>
            <w:shd w:val="clear" w:color="auto" w:fill="auto"/>
            <w:hideMark/>
          </w:tcPr>
          <w:p w14:paraId="2528B2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489515C1" w14:textId="77777777" w:rsidTr="008E4E18">
        <w:tc>
          <w:tcPr>
            <w:tcW w:w="0" w:type="auto"/>
            <w:shd w:val="clear" w:color="auto" w:fill="auto"/>
            <w:hideMark/>
          </w:tcPr>
          <w:p w14:paraId="2317B6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47</w:t>
      </w:r>
    </w:p>
    <w:p w14:paraId="65CB691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With regard to</w:t>
      </w:r>
      <w:proofErr w:type="gramEnd"/>
      <w:r w:rsidRPr="008E4E18">
        <w:rPr>
          <w:rFonts w:ascii="inherit" w:eastAsia="Times New Roman" w:hAnsi="inherit" w:cs="Times New Roman"/>
          <w:color w:val="000000"/>
          <w:sz w:val="24"/>
          <w:szCs w:val="24"/>
          <w:lang w:eastAsia="en-GB"/>
        </w:rPr>
        <w:t xml:space="preserve">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73D17A8" w14:textId="77777777" w:rsidTr="008E4E18">
        <w:tc>
          <w:tcPr>
            <w:tcW w:w="0" w:type="auto"/>
            <w:shd w:val="clear" w:color="auto" w:fill="auto"/>
            <w:hideMark/>
          </w:tcPr>
          <w:p w14:paraId="2E9B69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3B23471" w14:textId="77777777" w:rsidTr="008E4E18">
        <w:tc>
          <w:tcPr>
            <w:tcW w:w="0" w:type="auto"/>
            <w:shd w:val="clear" w:color="auto" w:fill="auto"/>
            <w:hideMark/>
          </w:tcPr>
          <w:p w14:paraId="2E5BBF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w:t>
      </w:r>
    </w:p>
    <w:p w14:paraId="410E5A62"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APPLICATIONS AND DEROGATIONS</w:t>
      </w:r>
    </w:p>
    <w:p w14:paraId="5EAE408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5DEEA6E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Cost-benefit analysis</w:t>
      </w:r>
    </w:p>
    <w:p w14:paraId="2786C62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48</w:t>
      </w:r>
    </w:p>
    <w:p w14:paraId="786CFA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w:t>
      </w:r>
      <w:proofErr w:type="gramStart"/>
      <w:r w:rsidRPr="008E4E18">
        <w:rPr>
          <w:rFonts w:ascii="inherit" w:eastAsia="Times New Roman" w:hAnsi="inherit" w:cs="Times New Roman"/>
          <w:color w:val="000000"/>
          <w:sz w:val="24"/>
          <w:szCs w:val="24"/>
          <w:lang w:eastAsia="en-GB"/>
        </w:rPr>
        <w:t xml:space="preserve">take into </w:t>
      </w:r>
      <w:r w:rsidRPr="008E4E18">
        <w:rPr>
          <w:rFonts w:ascii="inherit" w:eastAsia="Times New Roman" w:hAnsi="inherit" w:cs="Times New Roman"/>
          <w:color w:val="000000"/>
          <w:sz w:val="24"/>
          <w:szCs w:val="24"/>
          <w:lang w:eastAsia="en-GB"/>
        </w:rPr>
        <w:lastRenderedPageBreak/>
        <w:t>account</w:t>
      </w:r>
      <w:proofErr w:type="gramEnd"/>
      <w:r w:rsidRPr="008E4E18">
        <w:rPr>
          <w:rFonts w:ascii="inherit" w:eastAsia="Times New Roman" w:hAnsi="inherit" w:cs="Times New Roman"/>
          <w:color w:val="000000"/>
          <w:sz w:val="24"/>
          <w:szCs w:val="24"/>
          <w:lang w:eastAsia="en-GB"/>
        </w:rPr>
        <w:t xml:space="preserve">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w:t>
      </w:r>
      <w:proofErr w:type="gramStart"/>
      <w:r w:rsidRPr="008E4E18">
        <w:rPr>
          <w:rFonts w:ascii="inherit" w:eastAsia="Times New Roman" w:hAnsi="inherit" w:cs="Times New Roman"/>
          <w:color w:val="000000"/>
          <w:sz w:val="24"/>
          <w:szCs w:val="24"/>
          <w:lang w:eastAsia="en-GB"/>
        </w:rPr>
        <w:t>as a result of</w:t>
      </w:r>
      <w:proofErr w:type="gramEnd"/>
      <w:r w:rsidRPr="008E4E18">
        <w:rPr>
          <w:rFonts w:ascii="inherit" w:eastAsia="Times New Roman" w:hAnsi="inherit" w:cs="Times New Roman"/>
          <w:color w:val="000000"/>
          <w:sz w:val="24"/>
          <w:szCs w:val="24"/>
          <w:lang w:eastAsia="en-GB"/>
        </w:rPr>
        <w:t xml:space="preserve"> the preparatory stage according to paragraph 1.</w:t>
      </w:r>
    </w:p>
    <w:p w14:paraId="1A5D90A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8E4E18" w14:paraId="351A9A8D" w14:textId="77777777" w:rsidTr="008E4E18">
        <w:tc>
          <w:tcPr>
            <w:tcW w:w="0" w:type="auto"/>
            <w:shd w:val="clear" w:color="auto" w:fill="auto"/>
            <w:hideMark/>
          </w:tcPr>
          <w:p w14:paraId="128345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61F0FE2" w14:textId="77777777" w:rsidTr="008E4E18">
        <w:tc>
          <w:tcPr>
            <w:tcW w:w="0" w:type="auto"/>
            <w:shd w:val="clear" w:color="auto" w:fill="auto"/>
            <w:hideMark/>
          </w:tcPr>
          <w:p w14:paraId="39DD17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8E4E18" w14:paraId="4BC24DCF" w14:textId="77777777" w:rsidTr="008E4E18">
        <w:tc>
          <w:tcPr>
            <w:tcW w:w="0" w:type="auto"/>
            <w:shd w:val="clear" w:color="auto" w:fill="auto"/>
            <w:hideMark/>
          </w:tcPr>
          <w:p w14:paraId="539061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331A52" w14:textId="77777777" w:rsidTr="008E4E18">
        <w:tc>
          <w:tcPr>
            <w:tcW w:w="0" w:type="auto"/>
            <w:shd w:val="clear" w:color="auto" w:fill="auto"/>
            <w:hideMark/>
          </w:tcPr>
          <w:p w14:paraId="42007E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78D8D96" w14:textId="77777777" w:rsidTr="008E4E18">
        <w:tc>
          <w:tcPr>
            <w:tcW w:w="0" w:type="auto"/>
            <w:shd w:val="clear" w:color="auto" w:fill="auto"/>
            <w:hideMark/>
          </w:tcPr>
          <w:p w14:paraId="2477B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a transitional period for implementing the requirements which shall </w:t>
            </w:r>
            <w:proofErr w:type="gramStart"/>
            <w:r w:rsidRPr="008E4E18">
              <w:rPr>
                <w:rFonts w:ascii="inherit" w:eastAsia="Times New Roman" w:hAnsi="inherit" w:cs="Times New Roman"/>
                <w:sz w:val="24"/>
                <w:szCs w:val="24"/>
                <w:lang w:eastAsia="en-GB"/>
              </w:rPr>
              <w:t>take into account</w:t>
            </w:r>
            <w:proofErr w:type="gramEnd"/>
            <w:r w:rsidRPr="008E4E18">
              <w:rPr>
                <w:rFonts w:ascii="inherit" w:eastAsia="Times New Roman" w:hAnsi="inherit" w:cs="Times New Roman"/>
                <w:sz w:val="24"/>
                <w:szCs w:val="24"/>
                <w:lang w:eastAsia="en-GB"/>
              </w:rPr>
              <w:t xml:space="preserve">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49</w:t>
      </w:r>
    </w:p>
    <w:p w14:paraId="497292B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Principles of cost-benefit analysis</w:t>
      </w:r>
    </w:p>
    <w:p w14:paraId="4B73DE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9535A69" w14:textId="77777777" w:rsidTr="008E4E18">
        <w:tc>
          <w:tcPr>
            <w:tcW w:w="0" w:type="auto"/>
            <w:shd w:val="clear" w:color="auto" w:fill="auto"/>
            <w:hideMark/>
          </w:tcPr>
          <w:p w14:paraId="4EF9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8E4E18" w14:paraId="7839E467" w14:textId="77777777">
              <w:tc>
                <w:tcPr>
                  <w:tcW w:w="0" w:type="auto"/>
                  <w:shd w:val="clear" w:color="auto" w:fill="auto"/>
                  <w:hideMark/>
                </w:tcPr>
                <w:p w14:paraId="7820BE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1B35C1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net present value;</w:t>
                  </w:r>
                </w:p>
              </w:tc>
            </w:tr>
          </w:tbl>
          <w:p w14:paraId="5FFC4797"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8E4E18" w14:paraId="29C8609B" w14:textId="77777777">
              <w:tc>
                <w:tcPr>
                  <w:tcW w:w="0" w:type="auto"/>
                  <w:shd w:val="clear" w:color="auto" w:fill="auto"/>
                  <w:hideMark/>
                </w:tcPr>
                <w:p w14:paraId="6C5355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return on investment;</w:t>
                  </w:r>
                </w:p>
              </w:tc>
            </w:tr>
          </w:tbl>
          <w:p w14:paraId="072ED2C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8E4E18" w14:paraId="7080461C" w14:textId="77777777">
              <w:tc>
                <w:tcPr>
                  <w:tcW w:w="0" w:type="auto"/>
                  <w:shd w:val="clear" w:color="auto" w:fill="auto"/>
                  <w:hideMark/>
                </w:tcPr>
                <w:p w14:paraId="2A5A01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rate of return;</w:t>
                  </w:r>
                </w:p>
              </w:tc>
            </w:tr>
          </w:tbl>
          <w:p w14:paraId="040E8C86"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8E4E18" w14:paraId="796F2B85" w14:textId="77777777">
              <w:tc>
                <w:tcPr>
                  <w:tcW w:w="0" w:type="auto"/>
                  <w:shd w:val="clear" w:color="auto" w:fill="auto"/>
                  <w:hideMark/>
                </w:tcPr>
                <w:p w14:paraId="3D3196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time needed to break even;</w:t>
                  </w:r>
                </w:p>
              </w:tc>
            </w:tr>
          </w:tbl>
          <w:p w14:paraId="38E58CB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4E25D0D" w14:textId="77777777" w:rsidTr="008E4E18">
        <w:tc>
          <w:tcPr>
            <w:tcW w:w="0" w:type="auto"/>
            <w:shd w:val="clear" w:color="auto" w:fill="auto"/>
            <w:hideMark/>
          </w:tcPr>
          <w:p w14:paraId="059074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3490B671" w14:textId="77777777">
              <w:tc>
                <w:tcPr>
                  <w:tcW w:w="0" w:type="auto"/>
                  <w:shd w:val="clear" w:color="auto" w:fill="auto"/>
                  <w:hideMark/>
                </w:tcPr>
                <w:p w14:paraId="76D1A5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63B512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8E4E18" w14:paraId="21F61C61" w14:textId="77777777">
              <w:tc>
                <w:tcPr>
                  <w:tcW w:w="0" w:type="auto"/>
                  <w:shd w:val="clear" w:color="auto" w:fill="auto"/>
                  <w:hideMark/>
                </w:tcPr>
                <w:p w14:paraId="43ED4A2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probable extent and duration of such loss of supply;</w:t>
                  </w:r>
                </w:p>
              </w:tc>
            </w:tr>
          </w:tbl>
          <w:p w14:paraId="79AB6D6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8E4E18" w14:paraId="722EC9F8" w14:textId="77777777">
              <w:tc>
                <w:tcPr>
                  <w:tcW w:w="0" w:type="auto"/>
                  <w:shd w:val="clear" w:color="auto" w:fill="auto"/>
                  <w:hideMark/>
                </w:tcPr>
                <w:p w14:paraId="409229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societal cost per hour of such loss of supply;</w:t>
                  </w:r>
                </w:p>
              </w:tc>
            </w:tr>
          </w:tbl>
          <w:p w14:paraId="08072350"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3C02CAB" w14:textId="77777777" w:rsidTr="008E4E18">
        <w:tc>
          <w:tcPr>
            <w:tcW w:w="0" w:type="auto"/>
            <w:shd w:val="clear" w:color="auto" w:fill="auto"/>
            <w:hideMark/>
          </w:tcPr>
          <w:p w14:paraId="057CD1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relevant TSO, demand facility owner or prospective owner, DSO/CDSO or prospective operator, shall quantify the benefits to the internal market in electricity, cross-border </w:t>
            </w:r>
            <w:proofErr w:type="gramStart"/>
            <w:r w:rsidRPr="008E4E18">
              <w:rPr>
                <w:rFonts w:ascii="inherit" w:eastAsia="Times New Roman" w:hAnsi="inherit" w:cs="Times New Roman"/>
                <w:sz w:val="24"/>
                <w:szCs w:val="24"/>
                <w:lang w:eastAsia="en-GB"/>
              </w:rPr>
              <w:t>trade</w:t>
            </w:r>
            <w:proofErr w:type="gramEnd"/>
            <w:r w:rsidRPr="008E4E18">
              <w:rPr>
                <w:rFonts w:ascii="inherit" w:eastAsia="Times New Roman" w:hAnsi="inherit" w:cs="Times New Roman"/>
                <w:sz w:val="24"/>
                <w:szCs w:val="24"/>
                <w:lang w:eastAsia="en-GB"/>
              </w:rPr>
              <w:t xml:space="preserv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8E4E18" w14:paraId="1D682F1A" w14:textId="77777777">
              <w:tc>
                <w:tcPr>
                  <w:tcW w:w="0" w:type="auto"/>
                  <w:shd w:val="clear" w:color="auto" w:fill="auto"/>
                  <w:hideMark/>
                </w:tcPr>
                <w:p w14:paraId="4B1D94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48DE90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active power frequency response;</w:t>
                  </w:r>
                </w:p>
              </w:tc>
            </w:tr>
          </w:tbl>
          <w:p w14:paraId="40E3B07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8E4E18" w14:paraId="05A313BB" w14:textId="77777777">
              <w:tc>
                <w:tcPr>
                  <w:tcW w:w="0" w:type="auto"/>
                  <w:shd w:val="clear" w:color="auto" w:fill="auto"/>
                  <w:hideMark/>
                </w:tcPr>
                <w:p w14:paraId="79F6A6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balancing reserves;</w:t>
                  </w:r>
                </w:p>
              </w:tc>
            </w:tr>
          </w:tbl>
          <w:p w14:paraId="5C38AF9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8E4E18" w14:paraId="20A8FED1" w14:textId="77777777">
              <w:tc>
                <w:tcPr>
                  <w:tcW w:w="0" w:type="auto"/>
                  <w:shd w:val="clear" w:color="auto" w:fill="auto"/>
                  <w:hideMark/>
                </w:tcPr>
                <w:p w14:paraId="05B633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provision;</w:t>
                  </w:r>
                </w:p>
              </w:tc>
            </w:tr>
          </w:tbl>
          <w:p w14:paraId="0E444B54"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8E4E18" w14:paraId="6F03DC68" w14:textId="77777777">
              <w:tc>
                <w:tcPr>
                  <w:tcW w:w="0" w:type="auto"/>
                  <w:shd w:val="clear" w:color="auto" w:fill="auto"/>
                  <w:hideMark/>
                </w:tcPr>
                <w:p w14:paraId="6D0AA03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congestion management;</w:t>
                  </w:r>
                </w:p>
              </w:tc>
            </w:tr>
          </w:tbl>
          <w:p w14:paraId="022B776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8E4E18" w14:paraId="5CCC63B7" w14:textId="77777777">
              <w:tc>
                <w:tcPr>
                  <w:tcW w:w="0" w:type="auto"/>
                  <w:shd w:val="clear" w:color="auto" w:fill="auto"/>
                  <w:hideMark/>
                </w:tcPr>
                <w:p w14:paraId="589124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defence measures;</w:t>
                  </w:r>
                </w:p>
              </w:tc>
            </w:tr>
          </w:tbl>
          <w:p w14:paraId="281A4B1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BE60E2E" w14:textId="77777777" w:rsidTr="008E4E18">
        <w:tc>
          <w:tcPr>
            <w:tcW w:w="0" w:type="auto"/>
            <w:shd w:val="clear" w:color="auto" w:fill="auto"/>
            <w:hideMark/>
          </w:tcPr>
          <w:p w14:paraId="600823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8E4E18" w14:paraId="7B47CCFB" w14:textId="77777777">
              <w:tc>
                <w:tcPr>
                  <w:tcW w:w="0" w:type="auto"/>
                  <w:shd w:val="clear" w:color="auto" w:fill="auto"/>
                  <w:hideMark/>
                </w:tcPr>
                <w:p w14:paraId="4BEB08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12B9C1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direct costs incurred in implementing a requirement;</w:t>
                  </w:r>
                </w:p>
              </w:tc>
            </w:tr>
          </w:tbl>
          <w:p w14:paraId="0C8FAFC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8E4E18" w14:paraId="1688829F" w14:textId="77777777">
              <w:tc>
                <w:tcPr>
                  <w:tcW w:w="0" w:type="auto"/>
                  <w:shd w:val="clear" w:color="auto" w:fill="auto"/>
                  <w:hideMark/>
                </w:tcPr>
                <w:p w14:paraId="7F57ED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8E4E18" w14:paraId="4C3C3877" w14:textId="77777777">
              <w:tc>
                <w:tcPr>
                  <w:tcW w:w="0" w:type="auto"/>
                  <w:shd w:val="clear" w:color="auto" w:fill="auto"/>
                  <w:hideMark/>
                </w:tcPr>
                <w:p w14:paraId="5EE860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lastRenderedPageBreak/>
        <w:t>CHAPTER 2</w:t>
      </w:r>
    </w:p>
    <w:p w14:paraId="0C76F094"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Derogations</w:t>
      </w:r>
    </w:p>
    <w:p w14:paraId="49F80D5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50</w:t>
      </w:r>
    </w:p>
    <w:p w14:paraId="4C24CF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Power to grant derogations</w:t>
      </w:r>
    </w:p>
    <w:p w14:paraId="3B495A3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51</w:t>
      </w:r>
    </w:p>
    <w:p w14:paraId="460BDC4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00E0F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52</w:t>
      </w:r>
    </w:p>
    <w:p w14:paraId="442222F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 xml:space="preserve">Request for a derogation by a demand facility owner, a distribution system </w:t>
      </w:r>
      <w:proofErr w:type="gramStart"/>
      <w:r w:rsidRPr="008E4E18">
        <w:rPr>
          <w:rFonts w:ascii="inherit" w:eastAsia="Times New Roman" w:hAnsi="inherit" w:cs="Times New Roman"/>
          <w:b/>
          <w:bCs/>
          <w:color w:val="000000"/>
          <w:sz w:val="24"/>
          <w:szCs w:val="24"/>
          <w:lang w:eastAsia="en-GB"/>
        </w:rPr>
        <w:t>operator</w:t>
      </w:r>
      <w:proofErr w:type="gramEnd"/>
      <w:r w:rsidRPr="008E4E18">
        <w:rPr>
          <w:rFonts w:ascii="inherit" w:eastAsia="Times New Roman" w:hAnsi="inherit" w:cs="Times New Roman"/>
          <w:b/>
          <w:bCs/>
          <w:color w:val="000000"/>
          <w:sz w:val="24"/>
          <w:szCs w:val="24"/>
          <w:lang w:eastAsia="en-GB"/>
        </w:rPr>
        <w:t xml:space="preserve"> or a closed distribution system operator</w:t>
      </w:r>
    </w:p>
    <w:p w14:paraId="6CA386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w:t>
      </w:r>
      <w:r w:rsidRPr="008E4E18">
        <w:rPr>
          <w:rFonts w:ascii="inherit" w:eastAsia="Times New Roman" w:hAnsi="inherit" w:cs="Times New Roman"/>
          <w:color w:val="000000"/>
          <w:sz w:val="24"/>
          <w:szCs w:val="24"/>
          <w:lang w:eastAsia="en-GB"/>
        </w:rPr>
        <w:lastRenderedPageBreak/>
        <w:t>system to provide demand response services to a relevant system operator and a relevant TSO.</w:t>
      </w:r>
    </w:p>
    <w:p w14:paraId="5877BE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A273D53" w14:textId="77777777" w:rsidTr="008E4E18">
        <w:tc>
          <w:tcPr>
            <w:tcW w:w="0" w:type="auto"/>
            <w:shd w:val="clear" w:color="auto" w:fill="auto"/>
            <w:hideMark/>
          </w:tcPr>
          <w:p w14:paraId="04DF34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7316C2" w14:textId="77777777" w:rsidTr="008E4E18">
        <w:tc>
          <w:tcPr>
            <w:tcW w:w="0" w:type="auto"/>
            <w:shd w:val="clear" w:color="auto" w:fill="auto"/>
            <w:hideMark/>
          </w:tcPr>
          <w:p w14:paraId="464757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C2406F6" w14:textId="77777777" w:rsidTr="008E4E18">
        <w:tc>
          <w:tcPr>
            <w:tcW w:w="0" w:type="auto"/>
            <w:shd w:val="clear" w:color="auto" w:fill="auto"/>
            <w:hideMark/>
          </w:tcPr>
          <w:p w14:paraId="7A83AA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2229EBE" w14:textId="77777777" w:rsidTr="008E4E18">
        <w:tc>
          <w:tcPr>
            <w:tcW w:w="0" w:type="auto"/>
            <w:shd w:val="clear" w:color="auto" w:fill="auto"/>
            <w:hideMark/>
          </w:tcPr>
          <w:p w14:paraId="48F948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6600333" w14:textId="77777777" w:rsidTr="008E4E18">
        <w:tc>
          <w:tcPr>
            <w:tcW w:w="0" w:type="auto"/>
            <w:shd w:val="clear" w:color="auto" w:fill="auto"/>
            <w:hideMark/>
          </w:tcPr>
          <w:p w14:paraId="77989A5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relevant system operator shall, in coordination with the relevant TSO and any affected adjacent DSO, assess the request for a derogation and the provided cost-benefit analysis, </w:t>
      </w:r>
      <w:proofErr w:type="gramStart"/>
      <w:r w:rsidRPr="008E4E18">
        <w:rPr>
          <w:rFonts w:ascii="inherit" w:eastAsia="Times New Roman" w:hAnsi="inherit" w:cs="Times New Roman"/>
          <w:color w:val="000000"/>
          <w:sz w:val="24"/>
          <w:szCs w:val="24"/>
          <w:lang w:eastAsia="en-GB"/>
        </w:rPr>
        <w:t>taking into account</w:t>
      </w:r>
      <w:proofErr w:type="gramEnd"/>
      <w:r w:rsidRPr="008E4E18">
        <w:rPr>
          <w:rFonts w:ascii="inherit" w:eastAsia="Times New Roman" w:hAnsi="inherit" w:cs="Times New Roman"/>
          <w:color w:val="000000"/>
          <w:sz w:val="24"/>
          <w:szCs w:val="24"/>
          <w:lang w:eastAsia="en-GB"/>
        </w:rPr>
        <w:t xml:space="preserve"> the criteria determined by the regulatory authority pursuant to Article 51.</w:t>
      </w:r>
    </w:p>
    <w:p w14:paraId="686360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7.   The demand facility owner or prospective owner, or the DSO/CDSO or prospective operator, shall submit any additional information requested by the regulatory authority within two months of such request. If the demand facility owner or prospective owner, </w:t>
      </w:r>
      <w:r w:rsidRPr="008E4E18">
        <w:rPr>
          <w:rFonts w:ascii="inherit" w:eastAsia="Times New Roman" w:hAnsi="inherit" w:cs="Times New Roman"/>
          <w:color w:val="000000"/>
          <w:sz w:val="24"/>
          <w:szCs w:val="24"/>
          <w:lang w:eastAsia="en-GB"/>
        </w:rPr>
        <w:lastRenderedPageBreak/>
        <w:t>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3ED06D0A" w14:textId="77777777" w:rsidTr="008E4E18">
        <w:tc>
          <w:tcPr>
            <w:tcW w:w="0" w:type="auto"/>
            <w:shd w:val="clear" w:color="auto" w:fill="auto"/>
            <w:hideMark/>
          </w:tcPr>
          <w:p w14:paraId="481425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EACE82" w14:textId="77777777" w:rsidTr="008E4E18">
        <w:tc>
          <w:tcPr>
            <w:tcW w:w="0" w:type="auto"/>
            <w:shd w:val="clear" w:color="auto" w:fill="auto"/>
            <w:hideMark/>
          </w:tcPr>
          <w:p w14:paraId="13CF92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9.   The regulatory authority shall notify its decision to the relevant demand facility owner or prospective owner, the DSO/CDSO or prospective operator, the relevant system </w:t>
      </w:r>
      <w:proofErr w:type="gramStart"/>
      <w:r w:rsidRPr="008E4E18">
        <w:rPr>
          <w:rFonts w:ascii="inherit" w:eastAsia="Times New Roman" w:hAnsi="inherit" w:cs="Times New Roman"/>
          <w:color w:val="000000"/>
          <w:sz w:val="24"/>
          <w:szCs w:val="24"/>
          <w:lang w:eastAsia="en-GB"/>
        </w:rPr>
        <w:t>operator</w:t>
      </w:r>
      <w:proofErr w:type="gramEnd"/>
      <w:r w:rsidRPr="008E4E18">
        <w:rPr>
          <w:rFonts w:ascii="inherit" w:eastAsia="Times New Roman" w:hAnsi="inherit" w:cs="Times New Roman"/>
          <w:color w:val="000000"/>
          <w:sz w:val="24"/>
          <w:szCs w:val="24"/>
          <w:lang w:eastAsia="en-GB"/>
        </w:rPr>
        <w:t xml:space="preserve"> and the relevant TSO.</w:t>
      </w:r>
    </w:p>
    <w:p w14:paraId="05252C9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Agency pursuant to Article 55(2).</w:t>
      </w:r>
    </w:p>
    <w:p w14:paraId="7E2BF40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53</w:t>
      </w:r>
    </w:p>
    <w:p w14:paraId="037BC77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DA2B4D" w14:textId="77777777" w:rsidTr="008E4E18">
        <w:tc>
          <w:tcPr>
            <w:tcW w:w="0" w:type="auto"/>
            <w:shd w:val="clear" w:color="auto" w:fill="auto"/>
            <w:hideMark/>
          </w:tcPr>
          <w:p w14:paraId="6EE3CD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B69682" w14:textId="77777777" w:rsidTr="008E4E18">
        <w:tc>
          <w:tcPr>
            <w:tcW w:w="0" w:type="auto"/>
            <w:shd w:val="clear" w:color="auto" w:fill="auto"/>
            <w:hideMark/>
          </w:tcPr>
          <w:p w14:paraId="394716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5DC032A" w14:textId="77777777" w:rsidTr="008E4E18">
        <w:tc>
          <w:tcPr>
            <w:tcW w:w="0" w:type="auto"/>
            <w:shd w:val="clear" w:color="auto" w:fill="auto"/>
            <w:hideMark/>
          </w:tcPr>
          <w:p w14:paraId="328862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8E4E18" w14:paraId="553C6437" w14:textId="77777777" w:rsidTr="008E4E18">
        <w:tc>
          <w:tcPr>
            <w:tcW w:w="0" w:type="auto"/>
            <w:shd w:val="clear" w:color="auto" w:fill="auto"/>
            <w:hideMark/>
          </w:tcPr>
          <w:p w14:paraId="5DB4BA0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(d)</w:t>
            </w:r>
          </w:p>
        </w:tc>
        <w:tc>
          <w:tcPr>
            <w:tcW w:w="0" w:type="auto"/>
            <w:shd w:val="clear" w:color="auto" w:fill="auto"/>
            <w:hideMark/>
          </w:tcPr>
          <w:p w14:paraId="7951E1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CA2E528" w14:textId="77777777" w:rsidTr="008E4E18">
        <w:tc>
          <w:tcPr>
            <w:tcW w:w="0" w:type="auto"/>
            <w:shd w:val="clear" w:color="auto" w:fill="auto"/>
            <w:hideMark/>
          </w:tcPr>
          <w:p w14:paraId="34F3812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423BEE56" w14:textId="77777777" w:rsidTr="008E4E18">
        <w:tc>
          <w:tcPr>
            <w:tcW w:w="0" w:type="auto"/>
            <w:shd w:val="clear" w:color="auto" w:fill="auto"/>
            <w:hideMark/>
          </w:tcPr>
          <w:p w14:paraId="634B7D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7784AC41" w14:textId="77777777" w:rsidTr="008E4E18">
        <w:tc>
          <w:tcPr>
            <w:tcW w:w="0" w:type="auto"/>
            <w:shd w:val="clear" w:color="auto" w:fill="auto"/>
            <w:hideMark/>
          </w:tcPr>
          <w:p w14:paraId="6459F7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32C9015" w14:textId="77777777" w:rsidTr="008E4E18">
        <w:tc>
          <w:tcPr>
            <w:tcW w:w="0" w:type="auto"/>
            <w:shd w:val="clear" w:color="auto" w:fill="auto"/>
            <w:hideMark/>
          </w:tcPr>
          <w:p w14:paraId="6F4808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9.   The regulatory authority shall notify its decision to the relevant system operator requesting the derogation, the relevant </w:t>
      </w:r>
      <w:proofErr w:type="gramStart"/>
      <w:r w:rsidRPr="008E4E18">
        <w:rPr>
          <w:rFonts w:ascii="inherit" w:eastAsia="Times New Roman" w:hAnsi="inherit" w:cs="Times New Roman"/>
          <w:color w:val="000000"/>
          <w:sz w:val="24"/>
          <w:szCs w:val="24"/>
          <w:lang w:eastAsia="en-GB"/>
        </w:rPr>
        <w:t>TSO</w:t>
      </w:r>
      <w:proofErr w:type="gramEnd"/>
      <w:r w:rsidRPr="008E4E18">
        <w:rPr>
          <w:rFonts w:ascii="inherit" w:eastAsia="Times New Roman" w:hAnsi="inherit" w:cs="Times New Roman"/>
          <w:color w:val="000000"/>
          <w:sz w:val="24"/>
          <w:szCs w:val="24"/>
          <w:lang w:eastAsia="en-GB"/>
        </w:rPr>
        <w:t xml:space="preserve"> and the Agency.</w:t>
      </w:r>
    </w:p>
    <w:p w14:paraId="1E66D14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10.   Regulatory authorities may lay down further requirements concerning the preparation of requests for a derogation by relevant system operators. In doing so, </w:t>
      </w:r>
      <w:r w:rsidRPr="008E4E18">
        <w:rPr>
          <w:rFonts w:ascii="inherit" w:eastAsia="Times New Roman" w:hAnsi="inherit" w:cs="Times New Roman"/>
          <w:color w:val="000000"/>
          <w:sz w:val="24"/>
          <w:szCs w:val="24"/>
          <w:lang w:eastAsia="en-GB"/>
        </w:rPr>
        <w:lastRenderedPageBreak/>
        <w:t xml:space="preserve">regulatory authorities shall </w:t>
      </w:r>
      <w:proofErr w:type="gramStart"/>
      <w:r w:rsidRPr="008E4E18">
        <w:rPr>
          <w:rFonts w:ascii="inherit" w:eastAsia="Times New Roman" w:hAnsi="inherit" w:cs="Times New Roman"/>
          <w:color w:val="000000"/>
          <w:sz w:val="24"/>
          <w:szCs w:val="24"/>
          <w:lang w:eastAsia="en-GB"/>
        </w:rPr>
        <w:t>take into account</w:t>
      </w:r>
      <w:proofErr w:type="gramEnd"/>
      <w:r w:rsidRPr="008E4E18">
        <w:rPr>
          <w:rFonts w:ascii="inherit" w:eastAsia="Times New Roman" w:hAnsi="inherit" w:cs="Times New Roman"/>
          <w:color w:val="000000"/>
          <w:sz w:val="24"/>
          <w:szCs w:val="24"/>
          <w:lang w:eastAsia="en-GB"/>
        </w:rPr>
        <w:t xml:space="preserve"> the delineation between the transmission system and the distribution system at the national level and shall consult with system operators, demand facility owners and stakeholders, including manufacturers.</w:t>
      </w:r>
    </w:p>
    <w:p w14:paraId="6976BD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55(2).</w:t>
      </w:r>
    </w:p>
    <w:p w14:paraId="0B5B24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54</w:t>
      </w:r>
    </w:p>
    <w:p w14:paraId="42A29E4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Register of derogations from the requirements of this Regulation</w:t>
      </w:r>
    </w:p>
    <w:p w14:paraId="73A01C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6084B2A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8E4E18" w14:paraId="2F609519" w14:textId="77777777" w:rsidTr="008E4E18">
        <w:tc>
          <w:tcPr>
            <w:tcW w:w="0" w:type="auto"/>
            <w:shd w:val="clear" w:color="auto" w:fill="auto"/>
            <w:hideMark/>
          </w:tcPr>
          <w:p w14:paraId="5DC7B3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8E4E18" w14:paraId="73EC93D3" w14:textId="77777777" w:rsidTr="008E4E18">
        <w:tc>
          <w:tcPr>
            <w:tcW w:w="0" w:type="auto"/>
            <w:shd w:val="clear" w:color="auto" w:fill="auto"/>
            <w:hideMark/>
          </w:tcPr>
          <w:p w14:paraId="0F6FE9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content of the derogation;</w:t>
            </w:r>
          </w:p>
        </w:tc>
      </w:tr>
    </w:tbl>
    <w:p w14:paraId="55EFF6F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8E4E18" w14:paraId="0F9F18AE" w14:textId="77777777" w:rsidTr="008E4E18">
        <w:tc>
          <w:tcPr>
            <w:tcW w:w="0" w:type="auto"/>
            <w:shd w:val="clear" w:color="auto" w:fill="auto"/>
            <w:hideMark/>
          </w:tcPr>
          <w:p w14:paraId="71E16D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reasons for granting or refusing the derogation;</w:t>
            </w:r>
          </w:p>
        </w:tc>
      </w:tr>
    </w:tbl>
    <w:p w14:paraId="658288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8E4E18" w14:paraId="304DD09D" w14:textId="77777777" w:rsidTr="008E4E18">
        <w:tc>
          <w:tcPr>
            <w:tcW w:w="0" w:type="auto"/>
            <w:shd w:val="clear" w:color="auto" w:fill="auto"/>
            <w:hideMark/>
          </w:tcPr>
          <w:p w14:paraId="5BC9E6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consequences resulting from granting the derogation.</w:t>
            </w:r>
          </w:p>
        </w:tc>
      </w:tr>
    </w:tbl>
    <w:p w14:paraId="3448F69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55</w:t>
      </w:r>
    </w:p>
    <w:p w14:paraId="6E28093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 of derogations</w:t>
      </w:r>
    </w:p>
    <w:p w14:paraId="10F67C7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5B10BF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5AA9BB2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w:t>
      </w:r>
    </w:p>
    <w:p w14:paraId="3C7DEA10"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56</w:t>
      </w:r>
    </w:p>
    <w:p w14:paraId="3D01BCD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No later than six months after the entry into force of this Regulation, the ENTSO for Electricity shall prepare and thereafter every two years provide non-binding written guidance to its members and other system operators concerning the elements of this </w:t>
      </w:r>
      <w:r w:rsidRPr="008E4E18">
        <w:rPr>
          <w:rFonts w:ascii="inherit" w:eastAsia="Times New Roman" w:hAnsi="inherit" w:cs="Times New Roman"/>
          <w:color w:val="000000"/>
          <w:sz w:val="24"/>
          <w:szCs w:val="24"/>
          <w:lang w:eastAsia="en-GB"/>
        </w:rPr>
        <w:lastRenderedPageBreak/>
        <w:t>Regulation requiring national decisions. The ENTSO for Electricity shall publish this guidance on its website.</w:t>
      </w:r>
    </w:p>
    <w:p w14:paraId="1E80D01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57</w:t>
      </w:r>
    </w:p>
    <w:p w14:paraId="48A198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w:t>
      </w:r>
    </w:p>
    <w:p w14:paraId="7A67EB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ENTSO for Electricity shall monitor the implementation of this Regulation in accordance with Article 8(8) of Regulation (EC) No 714/2009. Monitoring shall cover </w:t>
      </w:r>
      <w:proofErr w:type="gramStart"/>
      <w:r w:rsidRPr="008E4E18">
        <w:rPr>
          <w:rFonts w:ascii="inherit" w:eastAsia="Times New Roman" w:hAnsi="inherit" w:cs="Times New Roman"/>
          <w:color w:val="000000"/>
          <w:sz w:val="24"/>
          <w:szCs w:val="24"/>
          <w:lang w:eastAsia="en-GB"/>
        </w:rPr>
        <w:t>in particular the</w:t>
      </w:r>
      <w:proofErr w:type="gramEnd"/>
      <w:r w:rsidRPr="008E4E18">
        <w:rPr>
          <w:rFonts w:ascii="inherit" w:eastAsia="Times New Roman" w:hAnsi="inherit" w:cs="Times New Roman"/>
          <w:color w:val="000000"/>
          <w:sz w:val="24"/>
          <w:szCs w:val="24"/>
          <w:lang w:eastAsia="en-GB"/>
        </w:rPr>
        <w:t xml:space="preserv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25C972ED" w14:textId="77777777" w:rsidTr="008E4E18">
        <w:tc>
          <w:tcPr>
            <w:tcW w:w="0" w:type="auto"/>
            <w:shd w:val="clear" w:color="auto" w:fill="auto"/>
            <w:hideMark/>
          </w:tcPr>
          <w:p w14:paraId="7FC4E62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178EEC" w14:textId="77777777" w:rsidTr="008E4E18">
        <w:tc>
          <w:tcPr>
            <w:tcW w:w="0" w:type="auto"/>
            <w:shd w:val="clear" w:color="auto" w:fill="auto"/>
            <w:hideMark/>
          </w:tcPr>
          <w:p w14:paraId="165633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410F8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tc>
      </w:tr>
    </w:tbl>
    <w:p w14:paraId="14D2A9F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70CFEF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7424023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247647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89A6C4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VII</w:t>
      </w:r>
    </w:p>
    <w:p w14:paraId="0737C931"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PROVISIONS</w:t>
      </w:r>
    </w:p>
    <w:p w14:paraId="022E0C8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58</w:t>
      </w:r>
    </w:p>
    <w:p w14:paraId="3BA38BE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Amendment of contracts and general terms and conditions</w:t>
      </w:r>
    </w:p>
    <w:p w14:paraId="0C3C1118" w14:textId="65ACDD49" w:rsidR="008E4E18" w:rsidRPr="008E4E18" w:rsidRDefault="008E4E18" w:rsidP="38F80EEB">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
      <w:r w:rsidRPr="38F80EEB">
        <w:rPr>
          <w:rFonts w:ascii="inherit" w:eastAsia="Times New Roman" w:hAnsi="inherit" w:cs="Times New Roman"/>
          <w:color w:val="000000" w:themeColor="text1"/>
          <w:sz w:val="24"/>
          <w:szCs w:val="24"/>
          <w:lang w:eastAsia="en-GB"/>
        </w:rPr>
        <w:lastRenderedPageBreak/>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w:t>
      </w:r>
      <w:ins w:id="57" w:author="Author">
        <w:r w:rsidR="405DBCA7" w:rsidRPr="38F80EEB">
          <w:rPr>
            <w:rFonts w:ascii="inherit" w:eastAsia="Times New Roman" w:hAnsi="inherit" w:cs="Times New Roman"/>
            <w:color w:val="000000" w:themeColor="text1"/>
            <w:sz w:val="24"/>
            <w:szCs w:val="24"/>
            <w:lang w:eastAsia="en-GB"/>
          </w:rPr>
          <w:t xml:space="preserve"> and principles</w:t>
        </w:r>
      </w:ins>
      <w:r w:rsidRPr="38F80EEB">
        <w:rPr>
          <w:rFonts w:ascii="inherit" w:eastAsia="Times New Roman" w:hAnsi="inherit" w:cs="Times New Roman"/>
          <w:color w:val="000000" w:themeColor="text1"/>
          <w:sz w:val="24"/>
          <w:szCs w:val="24"/>
          <w:lang w:eastAsia="en-GB"/>
        </w:rPr>
        <w:t xml:space="preserve"> of this Regulation.</w:t>
      </w:r>
    </w:p>
    <w:p w14:paraId="776871D9" w14:textId="21CD7EAC" w:rsidR="008E4E18" w:rsidRPr="008E4E18" w:rsidRDefault="008E4E18" w:rsidP="38F80EEB">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
      <w:r w:rsidRPr="38F80EEB">
        <w:rPr>
          <w:rFonts w:ascii="inherit" w:eastAsia="Times New Roman" w:hAnsi="inherit" w:cs="Times New Roman"/>
          <w:color w:val="000000" w:themeColor="text1"/>
          <w:sz w:val="24"/>
          <w:szCs w:val="24"/>
          <w:lang w:eastAsia="en-GB"/>
        </w:rPr>
        <w:t xml:space="preserve">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w:t>
      </w:r>
      <w:proofErr w:type="gramStart"/>
      <w:r w:rsidRPr="38F80EEB">
        <w:rPr>
          <w:rFonts w:ascii="inherit" w:eastAsia="Times New Roman" w:hAnsi="inherit" w:cs="Times New Roman"/>
          <w:color w:val="000000" w:themeColor="text1"/>
          <w:sz w:val="24"/>
          <w:szCs w:val="24"/>
          <w:lang w:eastAsia="en-GB"/>
        </w:rPr>
        <w:t>in order to</w:t>
      </w:r>
      <w:proofErr w:type="gramEnd"/>
      <w:r w:rsidRPr="38F80EEB">
        <w:rPr>
          <w:rFonts w:ascii="inherit" w:eastAsia="Times New Roman" w:hAnsi="inherit" w:cs="Times New Roman"/>
          <w:color w:val="000000" w:themeColor="text1"/>
          <w:sz w:val="24"/>
          <w:szCs w:val="24"/>
          <w:lang w:eastAsia="en-GB"/>
        </w:rPr>
        <w:t xml:space="preserve"> comply with the requirements </w:t>
      </w:r>
      <w:ins w:id="58" w:author="Author">
        <w:r w:rsidR="789C0B74" w:rsidRPr="38F80EEB">
          <w:rPr>
            <w:rFonts w:ascii="inherit" w:eastAsia="Times New Roman" w:hAnsi="inherit" w:cs="Times New Roman"/>
            <w:color w:val="000000" w:themeColor="text1"/>
            <w:sz w:val="24"/>
            <w:szCs w:val="24"/>
            <w:lang w:eastAsia="en-GB"/>
          </w:rPr>
          <w:t xml:space="preserve">and principles </w:t>
        </w:r>
      </w:ins>
      <w:r w:rsidRPr="38F80EEB">
        <w:rPr>
          <w:rFonts w:ascii="inherit" w:eastAsia="Times New Roman" w:hAnsi="inherit" w:cs="Times New Roman"/>
          <w:color w:val="000000" w:themeColor="text1"/>
          <w:sz w:val="24"/>
          <w:szCs w:val="24"/>
          <w:lang w:eastAsia="en-GB"/>
        </w:rPr>
        <w:t>of this Regulation. The relevant clauses shall be amended within three years following the decision of the regulatory authority or Member State as referred to in Article 4(1).</w:t>
      </w:r>
    </w:p>
    <w:p w14:paraId="7CE49182" w14:textId="530FCD0D" w:rsidR="008E4E18" w:rsidRPr="008E4E18" w:rsidRDefault="008E4E18" w:rsidP="38F80EEB">
      <w:pPr>
        <w:shd w:val="clear" w:color="auto" w:fill="FFFFFF" w:themeFill="background1"/>
        <w:spacing w:before="120" w:after="0" w:line="240" w:lineRule="auto"/>
        <w:jc w:val="both"/>
        <w:rPr>
          <w:ins w:id="59" w:author="Author"/>
          <w:rFonts w:ascii="inherit" w:eastAsia="Times New Roman" w:hAnsi="inherit" w:cs="Times New Roman"/>
          <w:color w:val="000000"/>
          <w:sz w:val="24"/>
          <w:szCs w:val="24"/>
          <w:lang w:eastAsia="en-GB"/>
        </w:rPr>
      </w:pPr>
      <w:r w:rsidRPr="38F80EEB">
        <w:rPr>
          <w:rFonts w:ascii="inherit" w:eastAsia="Times New Roman" w:hAnsi="inherit" w:cs="Times New Roman"/>
          <w:color w:val="000000" w:themeColor="text1"/>
          <w:sz w:val="24"/>
          <w:szCs w:val="24"/>
          <w:lang w:eastAsia="en-GB"/>
        </w:rPr>
        <w:t xml:space="preserve">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w:t>
      </w:r>
      <w:ins w:id="60" w:author="Author">
        <w:r w:rsidR="7D23DC9E" w:rsidRPr="38F80EEB">
          <w:rPr>
            <w:rFonts w:ascii="inherit" w:eastAsia="Times New Roman" w:hAnsi="inherit" w:cs="Times New Roman"/>
            <w:color w:val="000000" w:themeColor="text1"/>
            <w:sz w:val="24"/>
            <w:szCs w:val="24"/>
            <w:lang w:eastAsia="en-GB"/>
          </w:rPr>
          <w:t xml:space="preserve">and principles </w:t>
        </w:r>
      </w:ins>
      <w:r w:rsidRPr="38F80EEB">
        <w:rPr>
          <w:rFonts w:ascii="inherit" w:eastAsia="Times New Roman" w:hAnsi="inherit" w:cs="Times New Roman"/>
          <w:color w:val="000000" w:themeColor="text1"/>
          <w:sz w:val="24"/>
          <w:szCs w:val="24"/>
          <w:lang w:eastAsia="en-GB"/>
        </w:rPr>
        <w:t>set out in this Regulation.</w:t>
      </w:r>
    </w:p>
    <w:p w14:paraId="27D845C6" w14:textId="77D10EFA" w:rsidR="45E53D44" w:rsidRDefault="00842E2E" w:rsidP="00665409">
      <w:pPr>
        <w:spacing w:before="120" w:after="0" w:line="240" w:lineRule="auto"/>
        <w:jc w:val="both"/>
        <w:rPr>
          <w:ins w:id="61" w:author="Author"/>
          <w:rFonts w:ascii="inherit" w:eastAsia="inherit" w:hAnsi="inherit" w:cs="inherit"/>
          <w:sz w:val="24"/>
          <w:szCs w:val="24"/>
        </w:rPr>
      </w:pPr>
      <w:r>
        <w:rPr>
          <w:rFonts w:ascii="Segoe UI" w:eastAsia="Segoe UI" w:hAnsi="Segoe UI" w:cs="Segoe UI"/>
          <w:color w:val="D13438"/>
          <w:sz w:val="24"/>
          <w:szCs w:val="24"/>
          <w:u w:val="single"/>
        </w:rPr>
        <w:t>[</w:t>
      </w:r>
      <w:ins w:id="62" w:author="Author">
        <w:r w:rsidR="45E53D44" w:rsidRPr="38F80EEB">
          <w:rPr>
            <w:rFonts w:ascii="Segoe UI" w:eastAsia="Segoe UI" w:hAnsi="Segoe UI" w:cs="Segoe UI"/>
            <w:color w:val="D13438"/>
            <w:sz w:val="24"/>
            <w:szCs w:val="24"/>
            <w:u w:val="single"/>
          </w:rPr>
          <w:t xml:space="preserve">Comment: </w:t>
        </w:r>
      </w:ins>
      <w:r>
        <w:rPr>
          <w:rFonts w:ascii="Segoe UI" w:eastAsia="Segoe UI" w:hAnsi="Segoe UI" w:cs="Segoe UI"/>
          <w:color w:val="D13438"/>
          <w:sz w:val="24"/>
          <w:szCs w:val="24"/>
          <w:u w:val="single"/>
        </w:rPr>
        <w:t>I</w:t>
      </w:r>
      <w:ins w:id="63" w:author="Author">
        <w:r w:rsidR="45E53D44" w:rsidRPr="38F80EEB">
          <w:rPr>
            <w:rFonts w:ascii="Segoe UI" w:eastAsia="Segoe UI" w:hAnsi="Segoe UI" w:cs="Segoe UI"/>
            <w:color w:val="D13438"/>
            <w:sz w:val="24"/>
            <w:szCs w:val="24"/>
            <w:u w:val="single"/>
          </w:rPr>
          <w:t>t should be very clear that article 58 includes the principles set out in article 6(3).</w:t>
        </w:r>
      </w:ins>
      <w:r>
        <w:rPr>
          <w:rFonts w:ascii="Segoe UI" w:eastAsia="Segoe UI" w:hAnsi="Segoe UI" w:cs="Segoe UI"/>
          <w:color w:val="D13438"/>
          <w:sz w:val="24"/>
          <w:szCs w:val="24"/>
          <w:u w:val="single"/>
        </w:rPr>
        <w:t>]</w:t>
      </w:r>
    </w:p>
    <w:p w14:paraId="12E683D8" w14:textId="32AB8EEE" w:rsidR="38F80EEB" w:rsidRDefault="38F80EEB" w:rsidP="38F80EEB">
      <w:pPr>
        <w:shd w:val="clear" w:color="auto" w:fill="FFFFFF" w:themeFill="background1"/>
        <w:spacing w:before="120" w:after="0" w:line="240" w:lineRule="auto"/>
        <w:jc w:val="both"/>
        <w:rPr>
          <w:rFonts w:ascii="inherit" w:eastAsia="Times New Roman" w:hAnsi="inherit" w:cs="Times New Roman"/>
          <w:color w:val="000000" w:themeColor="text1"/>
          <w:sz w:val="24"/>
          <w:szCs w:val="24"/>
          <w:lang w:eastAsia="en-GB"/>
        </w:rPr>
      </w:pPr>
    </w:p>
    <w:p w14:paraId="67AF15D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59</w:t>
      </w:r>
    </w:p>
    <w:p w14:paraId="42E5F5C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Entry into force</w:t>
      </w:r>
    </w:p>
    <w:p w14:paraId="0B12CC3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This Regulation shall enter into force on the twentieth day following that of its publication in the </w:t>
      </w:r>
      <w:r w:rsidRPr="008E4E18">
        <w:rPr>
          <w:rFonts w:ascii="inherit" w:eastAsia="Times New Roman" w:hAnsi="inherit" w:cs="Times New Roman"/>
          <w:i/>
          <w:iCs/>
          <w:color w:val="000000"/>
          <w:sz w:val="24"/>
          <w:szCs w:val="24"/>
          <w:lang w:eastAsia="en-GB"/>
        </w:rPr>
        <w:t>Official Journal of the European Union</w:t>
      </w:r>
      <w:r w:rsidRPr="008E4E18">
        <w:rPr>
          <w:rFonts w:ascii="inherit" w:eastAsia="Times New Roman" w:hAnsi="inherit" w:cs="Times New Roman"/>
          <w:color w:val="000000"/>
          <w:sz w:val="24"/>
          <w:szCs w:val="24"/>
          <w:lang w:eastAsia="en-GB"/>
        </w:rPr>
        <w:t>.</w:t>
      </w:r>
    </w:p>
    <w:p w14:paraId="6B31AD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p>
    <w:p w14:paraId="6BD43F31" w14:textId="77777777" w:rsidR="008E4E18" w:rsidRPr="008E4E18"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Done at Brussels, 17 August 2016.</w:t>
      </w:r>
    </w:p>
    <w:p w14:paraId="523977AA"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For the Commission</w:t>
      </w:r>
    </w:p>
    <w:p w14:paraId="01B08B87"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The President</w:t>
      </w:r>
    </w:p>
    <w:p w14:paraId="6CE57A8E"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Jean-Claude JUNCKER</w:t>
      </w:r>
    </w:p>
    <w:p w14:paraId="3A9B827D" w14:textId="77777777" w:rsidR="008E4E18" w:rsidRPr="008E4E18" w:rsidRDefault="003E1F6C"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6" style="width:203.75pt;height:.75pt" o:hrpct="0" o:hrstd="t" o:hrnoshade="t" o:hr="t" fillcolor="black" stroked="f"/>
        </w:pict>
      </w:r>
    </w:p>
    <w:p w14:paraId="7AE9CB5A" w14:textId="77777777" w:rsidR="008E4E18" w:rsidRPr="008E4E18" w:rsidRDefault="003E1F6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2" w:anchor="ntc1-L_2016223EN.01001001-E0001"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1</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w:t>
      </w:r>
      <w:hyperlink r:id="rId13" w:history="1">
        <w:r w:rsidR="008E4E18" w:rsidRPr="008E4E18">
          <w:rPr>
            <w:rFonts w:ascii="inherit" w:eastAsia="Times New Roman" w:hAnsi="inherit" w:cs="Times New Roman"/>
            <w:color w:val="337AB7"/>
            <w:sz w:val="19"/>
            <w:szCs w:val="19"/>
            <w:lang w:eastAsia="en-GB"/>
          </w:rPr>
          <w:t>OJ L 211, 14.8.2009, p. 15</w:t>
        </w:r>
      </w:hyperlink>
      <w:r w:rsidR="008E4E18" w:rsidRPr="008E4E18">
        <w:rPr>
          <w:rFonts w:ascii="inherit" w:eastAsia="Times New Roman" w:hAnsi="inherit" w:cs="Times New Roman"/>
          <w:color w:val="000000"/>
          <w:sz w:val="19"/>
          <w:szCs w:val="19"/>
          <w:lang w:eastAsia="en-GB"/>
        </w:rPr>
        <w:t>.</w:t>
      </w:r>
    </w:p>
    <w:p w14:paraId="762B22A5" w14:textId="77777777" w:rsidR="008E4E18" w:rsidRPr="008E4E18" w:rsidRDefault="003E1F6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4" w:anchor="ntc2-L_2016223EN.01001001-E0002"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2</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15" w:history="1">
        <w:r w:rsidR="008E4E18" w:rsidRPr="008E4E18">
          <w:rPr>
            <w:rFonts w:ascii="inherit" w:eastAsia="Times New Roman" w:hAnsi="inherit" w:cs="Times New Roman"/>
            <w:color w:val="337AB7"/>
            <w:sz w:val="19"/>
            <w:szCs w:val="19"/>
            <w:lang w:eastAsia="en-GB"/>
          </w:rPr>
          <w:t>OJ L 211, 14.8.2009, p. 55</w:t>
        </w:r>
      </w:hyperlink>
      <w:r w:rsidR="008E4E18" w:rsidRPr="008E4E18">
        <w:rPr>
          <w:rFonts w:ascii="inherit" w:eastAsia="Times New Roman" w:hAnsi="inherit" w:cs="Times New Roman"/>
          <w:color w:val="000000"/>
          <w:sz w:val="19"/>
          <w:szCs w:val="19"/>
          <w:lang w:eastAsia="en-GB"/>
        </w:rPr>
        <w:t>).</w:t>
      </w:r>
    </w:p>
    <w:p w14:paraId="6FDD03F5" w14:textId="77777777" w:rsidR="008E4E18" w:rsidRPr="008E4E18" w:rsidRDefault="003E1F6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6" w:anchor="ntc3-L_2016223EN.01001001-E0003"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3</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17" w:history="1">
        <w:r w:rsidR="008E4E18" w:rsidRPr="008E4E18">
          <w:rPr>
            <w:rFonts w:ascii="inherit" w:eastAsia="Times New Roman" w:hAnsi="inherit" w:cs="Times New Roman"/>
            <w:color w:val="337AB7"/>
            <w:sz w:val="19"/>
            <w:szCs w:val="19"/>
            <w:lang w:eastAsia="en-GB"/>
          </w:rPr>
          <w:t>OJ L 204, 21.7.1998, p. 37</w:t>
        </w:r>
      </w:hyperlink>
      <w:r w:rsidR="008E4E18" w:rsidRPr="008E4E18">
        <w:rPr>
          <w:rFonts w:ascii="inherit" w:eastAsia="Times New Roman" w:hAnsi="inherit" w:cs="Times New Roman"/>
          <w:color w:val="000000"/>
          <w:sz w:val="19"/>
          <w:szCs w:val="19"/>
          <w:lang w:eastAsia="en-GB"/>
        </w:rPr>
        <w:t>).</w:t>
      </w:r>
    </w:p>
    <w:p w14:paraId="0CEDBD20" w14:textId="77777777" w:rsidR="008E4E18" w:rsidRPr="008E4E18" w:rsidRDefault="003E1F6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8" w:anchor="ntc4-L_2016223EN.01001001-E0004"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4</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19" w:history="1">
        <w:r w:rsidR="008E4E18" w:rsidRPr="008E4E18">
          <w:rPr>
            <w:rFonts w:ascii="inherit" w:eastAsia="Times New Roman" w:hAnsi="inherit" w:cs="Times New Roman"/>
            <w:color w:val="337AB7"/>
            <w:sz w:val="19"/>
            <w:szCs w:val="19"/>
            <w:lang w:eastAsia="en-GB"/>
          </w:rPr>
          <w:t>OJ L 315, 14.11.2012, p. 1</w:t>
        </w:r>
      </w:hyperlink>
      <w:r w:rsidR="008E4E18" w:rsidRPr="008E4E18">
        <w:rPr>
          <w:rFonts w:ascii="inherit" w:eastAsia="Times New Roman" w:hAnsi="inherit" w:cs="Times New Roman"/>
          <w:color w:val="000000"/>
          <w:sz w:val="19"/>
          <w:szCs w:val="19"/>
          <w:lang w:eastAsia="en-GB"/>
        </w:rPr>
        <w:t>).</w:t>
      </w:r>
    </w:p>
    <w:p w14:paraId="177D367D" w14:textId="77777777" w:rsidR="008E4E18" w:rsidRPr="008E4E18" w:rsidRDefault="003E1F6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0" w:anchor="ntc5-L_2016223EN.01001001-E0005"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5</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21" w:history="1">
        <w:r w:rsidR="008E4E18" w:rsidRPr="008E4E18">
          <w:rPr>
            <w:rFonts w:ascii="inherit" w:eastAsia="Times New Roman" w:hAnsi="inherit" w:cs="Times New Roman"/>
            <w:color w:val="337AB7"/>
            <w:sz w:val="19"/>
            <w:szCs w:val="19"/>
            <w:lang w:eastAsia="en-GB"/>
          </w:rPr>
          <w:t>OJ L 197, 25.7.2015, p. 24</w:t>
        </w:r>
      </w:hyperlink>
      <w:r w:rsidR="008E4E18" w:rsidRPr="008E4E18">
        <w:rPr>
          <w:rFonts w:ascii="inherit" w:eastAsia="Times New Roman" w:hAnsi="inherit" w:cs="Times New Roman"/>
          <w:color w:val="000000"/>
          <w:sz w:val="19"/>
          <w:szCs w:val="19"/>
          <w:lang w:eastAsia="en-GB"/>
        </w:rPr>
        <w:t>).</w:t>
      </w:r>
    </w:p>
    <w:p w14:paraId="39A0264A" w14:textId="77777777" w:rsidR="008E4E18" w:rsidRPr="008E4E18" w:rsidRDefault="003E1F6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2" w:anchor="ntc6-L_2016223EN.01001001-E0006"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6</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23" w:history="1">
        <w:r w:rsidR="008E4E18" w:rsidRPr="008E4E18">
          <w:rPr>
            <w:rFonts w:ascii="inherit" w:eastAsia="Times New Roman" w:hAnsi="inherit" w:cs="Times New Roman"/>
            <w:color w:val="337AB7"/>
            <w:sz w:val="19"/>
            <w:szCs w:val="19"/>
            <w:lang w:eastAsia="en-GB"/>
          </w:rPr>
          <w:t>OJ L 112, 27.4.2016, p. 1</w:t>
        </w:r>
      </w:hyperlink>
      <w:r w:rsidR="008E4E18" w:rsidRPr="008E4E18">
        <w:rPr>
          <w:rFonts w:ascii="inherit" w:eastAsia="Times New Roman" w:hAnsi="inherit" w:cs="Times New Roman"/>
          <w:color w:val="000000"/>
          <w:sz w:val="19"/>
          <w:szCs w:val="19"/>
          <w:lang w:eastAsia="en-GB"/>
        </w:rPr>
        <w:t>).</w:t>
      </w:r>
    </w:p>
    <w:p w14:paraId="4FE9A64B" w14:textId="77777777" w:rsidR="008E4E18" w:rsidRPr="008E4E18" w:rsidRDefault="003E1F6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4" w:anchor="ntc7-L_2016223EN.01001001-E0007"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7</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25" w:history="1">
        <w:r w:rsidR="008E4E18" w:rsidRPr="008E4E18">
          <w:rPr>
            <w:rFonts w:ascii="inherit" w:eastAsia="Times New Roman" w:hAnsi="inherit" w:cs="Times New Roman"/>
            <w:color w:val="337AB7"/>
            <w:sz w:val="19"/>
            <w:szCs w:val="19"/>
            <w:lang w:eastAsia="en-GB"/>
          </w:rPr>
          <w:t>OJ L 163, 15.6.2013, p. 1</w:t>
        </w:r>
      </w:hyperlink>
      <w:r w:rsidR="008E4E18" w:rsidRPr="008E4E18">
        <w:rPr>
          <w:rFonts w:ascii="inherit" w:eastAsia="Times New Roman" w:hAnsi="inherit" w:cs="Times New Roman"/>
          <w:color w:val="000000"/>
          <w:sz w:val="19"/>
          <w:szCs w:val="19"/>
          <w:lang w:eastAsia="en-GB"/>
        </w:rPr>
        <w:t>).</w:t>
      </w:r>
    </w:p>
    <w:p w14:paraId="519D7B0A" w14:textId="77777777" w:rsidR="008E4E18" w:rsidRPr="008E4E18" w:rsidRDefault="003E1F6C"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7" style="width:101.85pt;height:.75pt" o:hrpct="0" o:hralign="center" o:hrstd="t" o:hrnoshade="t" o:hr="t" fillcolor="black" stroked="f"/>
        </w:pict>
      </w:r>
    </w:p>
    <w:p w14:paraId="218608C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w:t>
      </w:r>
    </w:p>
    <w:p w14:paraId="2E0B5B1D"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840EB8D"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7B64BC9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9953B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752230A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A50D2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248FC7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BB25E7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6E1C2851"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4B3BE84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43A99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D4CB3B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4A7D2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1D9310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96502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5B884E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3BB8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2DB08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47,0 Hz-47,5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DB27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seconds</w:t>
            </w:r>
          </w:p>
        </w:tc>
      </w:tr>
      <w:tr w:rsidR="008E4E18" w:rsidRPr="008E4E18" w14:paraId="38308C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729BA47"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DC06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EEFB6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6835DC1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8B90D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3FC59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8B40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0040B69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5485E26"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50E02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4E84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78E24FD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DAA099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F937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842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07E971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D1CD21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50CE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51,5 Hz-52,0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BC00F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ABCA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2E9060F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7D09E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6EE37A7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3E537E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977250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7DD0C81"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FB2CD0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54EBE6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970618F"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315DD53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EB016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46088EC"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7C9794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3E213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8BEF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bl>
    <w:p w14:paraId="56717C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table shows the minimum time periods for which a transmission-connected demand facility, a transmission-connected distribution facility or a distribution system </w:t>
      </w:r>
      <w:proofErr w:type="gramStart"/>
      <w:r w:rsidRPr="008E4E18">
        <w:rPr>
          <w:rFonts w:ascii="inherit" w:eastAsia="Times New Roman" w:hAnsi="inherit" w:cs="Times New Roman"/>
          <w:color w:val="000000"/>
          <w:sz w:val="24"/>
          <w:szCs w:val="24"/>
          <w:lang w:eastAsia="en-GB"/>
        </w:rPr>
        <w:t>has to</w:t>
      </w:r>
      <w:proofErr w:type="gramEnd"/>
      <w:r w:rsidRPr="008E4E18">
        <w:rPr>
          <w:rFonts w:ascii="inherit" w:eastAsia="Times New Roman" w:hAnsi="inherit" w:cs="Times New Roman"/>
          <w:color w:val="000000"/>
          <w:sz w:val="24"/>
          <w:szCs w:val="24"/>
          <w:lang w:eastAsia="en-GB"/>
        </w:rPr>
        <w:t xml:space="preserve"> be capable of operating on different frequencies, deviating from a nominal value, without disconnecting from the network.</w:t>
      </w:r>
    </w:p>
    <w:p w14:paraId="5AC25899" w14:textId="77777777" w:rsidR="008E4E18" w:rsidRPr="008E4E18" w:rsidRDefault="003E1F6C"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8" style="width:101.85pt;height:.75pt" o:hrpct="0" o:hralign="center" o:hrstd="t" o:hrnoshade="t" o:hr="t" fillcolor="black" stroked="f"/>
        </w:pict>
      </w:r>
    </w:p>
    <w:p w14:paraId="6CCDC97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II</w:t>
      </w:r>
    </w:p>
    <w:p w14:paraId="2DB69294"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Voltage ranges and time periods referred to in Article 13(1)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1D588174"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20205"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B453E1"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02C550"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13EDF4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6B0E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17B8F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1F904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65C1DC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BAE8F5"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7D2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1,118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2532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4A9AE83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EE96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3BC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3A1DE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263B5E9"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3CB34A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B0177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8091B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60 minutes</w:t>
            </w:r>
          </w:p>
        </w:tc>
      </w:tr>
      <w:tr w:rsidR="008E4E18" w:rsidRPr="008E4E18" w14:paraId="03EBC3EE"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6729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A7584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9F3AAC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77C2BF5"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C82BF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4ABC6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29AA6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69598652"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AF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6C5DA6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59212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A0D2C0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82D7A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96D4D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1,118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F188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265F678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table shows the minimum time periods during which a transmission-connected demand facility, a transmission-connected distribution facility or a transmission-connected distribution system </w:t>
      </w:r>
      <w:proofErr w:type="gramStart"/>
      <w:r w:rsidRPr="008E4E18">
        <w:rPr>
          <w:rFonts w:ascii="inherit" w:eastAsia="Times New Roman" w:hAnsi="inherit" w:cs="Times New Roman"/>
          <w:color w:val="000000"/>
          <w:sz w:val="24"/>
          <w:szCs w:val="24"/>
          <w:lang w:eastAsia="en-GB"/>
        </w:rPr>
        <w:t>has to</w:t>
      </w:r>
      <w:proofErr w:type="gramEnd"/>
      <w:r w:rsidRPr="008E4E18">
        <w:rPr>
          <w:rFonts w:ascii="inherit" w:eastAsia="Times New Roman" w:hAnsi="inherit" w:cs="Times New Roman"/>
          <w:color w:val="000000"/>
          <w:sz w:val="24"/>
          <w:szCs w:val="24"/>
          <w:lang w:eastAsia="en-GB"/>
        </w:rPr>
        <w:t xml:space="preserve"> be capable of operating for voltages deviating from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at the connection point without disconnecting from the network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at or above 110 kV and up to (not including) 300 kV.</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50978569"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13957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59AD87"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62EFD4"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DA2F2CC"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5EE7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FA964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6451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639302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F49675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FEF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FA66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67FB73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840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CE3D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0AF8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68F630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4839BA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F73C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7A98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more than 60 minutes</w:t>
            </w:r>
          </w:p>
        </w:tc>
      </w:tr>
      <w:tr w:rsidR="008E4E18" w:rsidRPr="008E4E18" w14:paraId="6D2026A9"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D6EC3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30F0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8D9F2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8E05D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780CE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94600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3499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23C78A"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706A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A100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A5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800D3D3"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AAC1B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lastRenderedPageBreak/>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D749E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pu-1,097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9E4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D78F68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CB3C1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CE050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1,097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A44F0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3496158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table shows the minimum time periods during which a transmission-connected demand facility, a transmission-connected distribution facility or a transmission-connected distribution system </w:t>
      </w:r>
      <w:proofErr w:type="gramStart"/>
      <w:r w:rsidRPr="008E4E18">
        <w:rPr>
          <w:rFonts w:ascii="inherit" w:eastAsia="Times New Roman" w:hAnsi="inherit" w:cs="Times New Roman"/>
          <w:color w:val="000000"/>
          <w:sz w:val="24"/>
          <w:szCs w:val="24"/>
          <w:lang w:eastAsia="en-GB"/>
        </w:rPr>
        <w:t>has to</w:t>
      </w:r>
      <w:proofErr w:type="gramEnd"/>
      <w:r w:rsidRPr="008E4E18">
        <w:rPr>
          <w:rFonts w:ascii="inherit" w:eastAsia="Times New Roman" w:hAnsi="inherit" w:cs="Times New Roman"/>
          <w:color w:val="000000"/>
          <w:sz w:val="24"/>
          <w:szCs w:val="24"/>
          <w:lang w:eastAsia="en-GB"/>
        </w:rPr>
        <w:t xml:space="preserve"> be capable of operating for voltages deviating from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at the connection point without disconnecting from the network,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from 300 kV to 400 kV (including).</w:t>
      </w:r>
    </w:p>
    <w:p w14:paraId="7CC47AE9" w14:textId="77777777" w:rsidR="008E4E18" w:rsidRPr="008E4E18" w:rsidRDefault="003E1F6C"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29" style="width:203.75pt;height:.75pt" o:hrpct="0" o:hralign="center" o:hrstd="t" o:hrnoshade="t" o:hr="t" fillcolor="black" stroked="f"/>
        </w:pict>
      </w:r>
    </w:p>
    <w:p w14:paraId="03CFC2AB" w14:textId="77777777" w:rsidR="00877930" w:rsidRDefault="00877930"/>
    <w:sectPr w:rsidR="008779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13934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E18"/>
    <w:rsid w:val="00055509"/>
    <w:rsid w:val="00061825"/>
    <w:rsid w:val="000A0D30"/>
    <w:rsid w:val="000C6FA2"/>
    <w:rsid w:val="000D2778"/>
    <w:rsid w:val="000D6760"/>
    <w:rsid w:val="000E1D59"/>
    <w:rsid w:val="000E1D7A"/>
    <w:rsid w:val="000E23AD"/>
    <w:rsid w:val="000F526C"/>
    <w:rsid w:val="000F55B5"/>
    <w:rsid w:val="001861D9"/>
    <w:rsid w:val="00197005"/>
    <w:rsid w:val="001B0BEF"/>
    <w:rsid w:val="001B37B7"/>
    <w:rsid w:val="001D051B"/>
    <w:rsid w:val="002041F7"/>
    <w:rsid w:val="00244E49"/>
    <w:rsid w:val="00272F52"/>
    <w:rsid w:val="002B587D"/>
    <w:rsid w:val="002F3EE4"/>
    <w:rsid w:val="00386052"/>
    <w:rsid w:val="003B308F"/>
    <w:rsid w:val="003E1F6C"/>
    <w:rsid w:val="003E5A92"/>
    <w:rsid w:val="003E6E89"/>
    <w:rsid w:val="00414A85"/>
    <w:rsid w:val="00421CBD"/>
    <w:rsid w:val="004373EF"/>
    <w:rsid w:val="00493B9D"/>
    <w:rsid w:val="004F5293"/>
    <w:rsid w:val="00513EE3"/>
    <w:rsid w:val="00517AAC"/>
    <w:rsid w:val="00554B29"/>
    <w:rsid w:val="00565A70"/>
    <w:rsid w:val="005863DE"/>
    <w:rsid w:val="005A2182"/>
    <w:rsid w:val="005E227C"/>
    <w:rsid w:val="00617F47"/>
    <w:rsid w:val="0062733B"/>
    <w:rsid w:val="00665409"/>
    <w:rsid w:val="006716CD"/>
    <w:rsid w:val="00794ADC"/>
    <w:rsid w:val="007F6425"/>
    <w:rsid w:val="008107F4"/>
    <w:rsid w:val="008163E6"/>
    <w:rsid w:val="00820E13"/>
    <w:rsid w:val="00837F6E"/>
    <w:rsid w:val="008424C5"/>
    <w:rsid w:val="0084263A"/>
    <w:rsid w:val="00842E2E"/>
    <w:rsid w:val="00876672"/>
    <w:rsid w:val="00877930"/>
    <w:rsid w:val="00892439"/>
    <w:rsid w:val="0089553D"/>
    <w:rsid w:val="008B596A"/>
    <w:rsid w:val="008E4E18"/>
    <w:rsid w:val="00905F1B"/>
    <w:rsid w:val="00911523"/>
    <w:rsid w:val="009A475D"/>
    <w:rsid w:val="009A7B1E"/>
    <w:rsid w:val="00A37DA2"/>
    <w:rsid w:val="00A40AAA"/>
    <w:rsid w:val="00AA2B39"/>
    <w:rsid w:val="00AB7F34"/>
    <w:rsid w:val="00AF416F"/>
    <w:rsid w:val="00AF7CB7"/>
    <w:rsid w:val="00B026DC"/>
    <w:rsid w:val="00B72083"/>
    <w:rsid w:val="00BF3B0A"/>
    <w:rsid w:val="00C0396D"/>
    <w:rsid w:val="00C10172"/>
    <w:rsid w:val="00C11223"/>
    <w:rsid w:val="00C24D21"/>
    <w:rsid w:val="00C42884"/>
    <w:rsid w:val="00C43A1D"/>
    <w:rsid w:val="00C903FC"/>
    <w:rsid w:val="00CA07A2"/>
    <w:rsid w:val="00CD3273"/>
    <w:rsid w:val="00CF3C5C"/>
    <w:rsid w:val="00D15F80"/>
    <w:rsid w:val="00D30D46"/>
    <w:rsid w:val="00D71BA8"/>
    <w:rsid w:val="00DA2EAB"/>
    <w:rsid w:val="00DD07B1"/>
    <w:rsid w:val="00E061BD"/>
    <w:rsid w:val="00E07166"/>
    <w:rsid w:val="00E2357B"/>
    <w:rsid w:val="00E34FF4"/>
    <w:rsid w:val="00E5327C"/>
    <w:rsid w:val="00EE0A52"/>
    <w:rsid w:val="00F057AE"/>
    <w:rsid w:val="00F15791"/>
    <w:rsid w:val="00F41473"/>
    <w:rsid w:val="00F75B68"/>
    <w:rsid w:val="00FD5592"/>
    <w:rsid w:val="00FF0635"/>
    <w:rsid w:val="018F2238"/>
    <w:rsid w:val="075D59C7"/>
    <w:rsid w:val="0A162FF2"/>
    <w:rsid w:val="0A5B529D"/>
    <w:rsid w:val="0AA568EC"/>
    <w:rsid w:val="0F082647"/>
    <w:rsid w:val="0FA751E3"/>
    <w:rsid w:val="10857176"/>
    <w:rsid w:val="109EF241"/>
    <w:rsid w:val="112BB262"/>
    <w:rsid w:val="125D8780"/>
    <w:rsid w:val="135667D4"/>
    <w:rsid w:val="13CEA50E"/>
    <w:rsid w:val="16F4B2FA"/>
    <w:rsid w:val="170588A5"/>
    <w:rsid w:val="18D2FACA"/>
    <w:rsid w:val="1949CE22"/>
    <w:rsid w:val="1F8CDD6E"/>
    <w:rsid w:val="20A382C6"/>
    <w:rsid w:val="2256E2ED"/>
    <w:rsid w:val="226A35FB"/>
    <w:rsid w:val="23DB2388"/>
    <w:rsid w:val="250D188A"/>
    <w:rsid w:val="25C895AB"/>
    <w:rsid w:val="260BE946"/>
    <w:rsid w:val="2749669C"/>
    <w:rsid w:val="27C34E27"/>
    <w:rsid w:val="2A4A650C"/>
    <w:rsid w:val="2D436502"/>
    <w:rsid w:val="38F80EEB"/>
    <w:rsid w:val="3BB53024"/>
    <w:rsid w:val="3D2F9278"/>
    <w:rsid w:val="3F5D490B"/>
    <w:rsid w:val="400E948F"/>
    <w:rsid w:val="405DBCA7"/>
    <w:rsid w:val="40F9196C"/>
    <w:rsid w:val="41913C93"/>
    <w:rsid w:val="429B9732"/>
    <w:rsid w:val="45E53D44"/>
    <w:rsid w:val="48916D92"/>
    <w:rsid w:val="49C74FE1"/>
    <w:rsid w:val="4BFAB558"/>
    <w:rsid w:val="4C970C81"/>
    <w:rsid w:val="4CD3EF3A"/>
    <w:rsid w:val="53B8A24E"/>
    <w:rsid w:val="545578E3"/>
    <w:rsid w:val="5551B8C4"/>
    <w:rsid w:val="56B990D4"/>
    <w:rsid w:val="5A1F38B2"/>
    <w:rsid w:val="5BDB5B32"/>
    <w:rsid w:val="5D24EB44"/>
    <w:rsid w:val="5D4B6757"/>
    <w:rsid w:val="6056AEE4"/>
    <w:rsid w:val="633C04B3"/>
    <w:rsid w:val="634FCA78"/>
    <w:rsid w:val="64DA300A"/>
    <w:rsid w:val="69F7DB84"/>
    <w:rsid w:val="6BDA1119"/>
    <w:rsid w:val="6C22A7C6"/>
    <w:rsid w:val="6C6AFB51"/>
    <w:rsid w:val="6E04D93C"/>
    <w:rsid w:val="713B107D"/>
    <w:rsid w:val="72B0B82C"/>
    <w:rsid w:val="73CDFFC8"/>
    <w:rsid w:val="7452006E"/>
    <w:rsid w:val="75BCA408"/>
    <w:rsid w:val="771D74BF"/>
    <w:rsid w:val="77D07B40"/>
    <w:rsid w:val="789C0B74"/>
    <w:rsid w:val="7CA76C8E"/>
    <w:rsid w:val="7D23DC9E"/>
    <w:rsid w:val="7E24DD02"/>
    <w:rsid w:val="7FC0AD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2B58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570576659">
              <w:marLeft w:val="0"/>
              <w:marRight w:val="0"/>
              <w:marTop w:val="0"/>
              <w:marBottom w:val="0"/>
              <w:divBdr>
                <w:top w:val="none" w:sz="0" w:space="0" w:color="auto"/>
                <w:left w:val="none" w:sz="0" w:space="0" w:color="auto"/>
                <w:bottom w:val="none" w:sz="0" w:space="0" w:color="auto"/>
                <w:right w:val="none" w:sz="0" w:space="0" w:color="auto"/>
              </w:divBdr>
            </w:div>
            <w:div w:id="1315255429">
              <w:marLeft w:val="0"/>
              <w:marRight w:val="0"/>
              <w:marTop w:val="0"/>
              <w:marBottom w:val="0"/>
              <w:divBdr>
                <w:top w:val="none" w:sz="0" w:space="0" w:color="auto"/>
                <w:left w:val="none" w:sz="0" w:space="0" w:color="auto"/>
                <w:bottom w:val="none" w:sz="0" w:space="0" w:color="auto"/>
                <w:right w:val="none" w:sz="0" w:space="0" w:color="auto"/>
              </w:divBdr>
            </w:div>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697782121">
              <w:marLeft w:val="0"/>
              <w:marRight w:val="0"/>
              <w:marTop w:val="0"/>
              <w:marBottom w:val="0"/>
              <w:divBdr>
                <w:top w:val="none" w:sz="0" w:space="0" w:color="auto"/>
                <w:left w:val="none" w:sz="0" w:space="0" w:color="auto"/>
                <w:bottom w:val="none" w:sz="0" w:space="0" w:color="auto"/>
                <w:right w:val="none" w:sz="0" w:space="0" w:color="auto"/>
              </w:divBdr>
            </w:div>
            <w:div w:id="1310210347">
              <w:marLeft w:val="0"/>
              <w:marRight w:val="0"/>
              <w:marTop w:val="0"/>
              <w:marBottom w:val="0"/>
              <w:divBdr>
                <w:top w:val="none" w:sz="0" w:space="0" w:color="auto"/>
                <w:left w:val="none" w:sz="0" w:space="0" w:color="auto"/>
                <w:bottom w:val="none" w:sz="0" w:space="0" w:color="auto"/>
                <w:right w:val="none" w:sz="0" w:space="0" w:color="auto"/>
              </w:divBdr>
            </w:div>
          </w:divsChild>
        </w:div>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HTML/?uri=CELEX:32016R1388&amp;from=EN" TargetMode="External"/><Relationship Id="rId13" Type="http://schemas.openxmlformats.org/officeDocument/2006/relationships/hyperlink" Target="https://eur-lex.europa.eu/legal-content/EN/AUTO/?uri=OJ:L:2009:211:TOC" TargetMode="External"/><Relationship Id="rId18" Type="http://schemas.openxmlformats.org/officeDocument/2006/relationships/hyperlink" Target="https://eur-lex.europa.eu/legal-content/EN/TXT/HTML/?uri=CELEX:32016R1388&amp;from=EN"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eur-lex.europa.eu/legal-content/EN/AUTO/?uri=OJ:L:2015:197:TOC" TargetMode="External"/><Relationship Id="rId7" Type="http://schemas.openxmlformats.org/officeDocument/2006/relationships/hyperlink" Target="https://eur-lex.europa.eu/legal-content/EN/TXT/HTML/?uri=CELEX:32016R1388&amp;from=EN" TargetMode="External"/><Relationship Id="rId12" Type="http://schemas.openxmlformats.org/officeDocument/2006/relationships/hyperlink" Target="https://eur-lex.europa.eu/legal-content/EN/TXT/HTML/?uri=CELEX:32016R1388&amp;from=EN" TargetMode="External"/><Relationship Id="rId17" Type="http://schemas.openxmlformats.org/officeDocument/2006/relationships/hyperlink" Target="https://eur-lex.europa.eu/legal-content/EN/AUTO/?uri=OJ:L:1998:204:TOC" TargetMode="External"/><Relationship Id="rId25" Type="http://schemas.openxmlformats.org/officeDocument/2006/relationships/hyperlink" Target="https://eur-lex.europa.eu/legal-content/EN/AUTO/?uri=OJ:L:2013:163:TOC" TargetMode="External"/><Relationship Id="rId2" Type="http://schemas.openxmlformats.org/officeDocument/2006/relationships/styles" Target="styles.xml"/><Relationship Id="rId16" Type="http://schemas.openxmlformats.org/officeDocument/2006/relationships/hyperlink" Target="https://eur-lex.europa.eu/legal-content/EN/TXT/HTML/?uri=CELEX:32016R1388&amp;from=EN" TargetMode="External"/><Relationship Id="rId20" Type="http://schemas.openxmlformats.org/officeDocument/2006/relationships/hyperlink" Target="https://eur-lex.europa.eu/legal-content/EN/TXT/HTML/?uri=CELEX:32016R1388&amp;from=EN" TargetMode="External"/><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hyperlink" Target="https://eur-lex.europa.eu/legal-content/EN/TXT/HTML/?uri=CELEX:32016R1388&amp;from=EN" TargetMode="Externa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TXT/HTML/?uri=CELEX:32016R1388&amp;from=EN" TargetMode="External"/><Relationship Id="rId5" Type="http://schemas.openxmlformats.org/officeDocument/2006/relationships/hyperlink" Target="https://eur-lex.europa.eu/legal-content/EN/TXT/HTML/?uri=CELEX:32016R1388&amp;from=EN" TargetMode="External"/><Relationship Id="rId15" Type="http://schemas.openxmlformats.org/officeDocument/2006/relationships/hyperlink" Target="https://eur-lex.europa.eu/legal-content/EN/AUTO/?uri=OJ:L:2009:211:TOC" TargetMode="External"/><Relationship Id="rId23" Type="http://schemas.openxmlformats.org/officeDocument/2006/relationships/hyperlink" Target="https://eur-lex.europa.eu/legal-content/EN/AUTO/?uri=OJ:L:2016:112:TOC" TargetMode="External"/><Relationship Id="rId28" Type="http://schemas.openxmlformats.org/officeDocument/2006/relationships/customXml" Target="../customXml/item1.xml"/><Relationship Id="rId10" Type="http://schemas.openxmlformats.org/officeDocument/2006/relationships/hyperlink" Target="https://eur-lex.europa.eu/legal-content/EN/TXT/HTML/?uri=CELEX:32016R1388&amp;from=EN" TargetMode="External"/><Relationship Id="rId19" Type="http://schemas.openxmlformats.org/officeDocument/2006/relationships/hyperlink" Target="https://eur-lex.europa.eu/legal-content/EN/AUTO/?uri=OJ:L:2012:315:TOC" TargetMode="External"/><Relationship Id="rId4" Type="http://schemas.openxmlformats.org/officeDocument/2006/relationships/webSettings" Target="webSettings.xml"/><Relationship Id="rId9" Type="http://schemas.openxmlformats.org/officeDocument/2006/relationships/hyperlink" Target="https://eur-lex.europa.eu/legal-content/EN/TXT/HTML/?uri=CELEX:32016R1388&amp;from=EN" TargetMode="External"/><Relationship Id="rId14" Type="http://schemas.openxmlformats.org/officeDocument/2006/relationships/hyperlink" Target="https://eur-lex.europa.eu/legal-content/EN/TXT/HTML/?uri=CELEX:32016R1388&amp;from=EN" TargetMode="External"/><Relationship Id="rId22" Type="http://schemas.openxmlformats.org/officeDocument/2006/relationships/hyperlink" Target="https://eur-lex.europa.eu/legal-content/EN/TXT/HTML/?uri=CELEX:32016R1388&amp;from=EN" TargetMode="External"/><Relationship Id="rId27" Type="http://schemas.openxmlformats.org/officeDocument/2006/relationships/theme" Target="theme/theme1.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5ff7179-4526-4e31-84f3-1e5086ece008">
      <UserInfo>
        <DisplayName>Grids &amp; Flexibility Workstream Members</DisplayName>
        <AccountId>7</AccountId>
        <AccountType/>
      </UserInfo>
    </SharedWithUsers>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93AC0605-52E9-4E2D-8F1D-5BCC060B936A}"/>
</file>

<file path=customXml/itemProps2.xml><?xml version="1.0" encoding="utf-8"?>
<ds:datastoreItem xmlns:ds="http://schemas.openxmlformats.org/officeDocument/2006/customXml" ds:itemID="{AF153A8A-57C1-4551-8FAE-1AF0331658AE}"/>
</file>

<file path=customXml/itemProps3.xml><?xml version="1.0" encoding="utf-8"?>
<ds:datastoreItem xmlns:ds="http://schemas.openxmlformats.org/officeDocument/2006/customXml" ds:itemID="{5E7774EA-B143-449E-BA3A-10A22975A80E}"/>
</file>

<file path=docProps/app.xml><?xml version="1.0" encoding="utf-8"?>
<Properties xmlns="http://schemas.openxmlformats.org/officeDocument/2006/extended-properties" xmlns:vt="http://schemas.openxmlformats.org/officeDocument/2006/docPropsVTypes">
  <Template>Normal</Template>
  <TotalTime>0</TotalTime>
  <Pages>54</Pages>
  <Words>23044</Words>
  <Characters>127900</Characters>
  <Application>Microsoft Office Word</Application>
  <DocSecurity>0</DocSecurity>
  <Lines>18271</Lines>
  <Paragraphs>313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2022-11-28T10:25:00Z</dcterms:created>
  <dcterms:modified xsi:type="dcterms:W3CDTF">2022-11-28T10:26:00Z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y fmtid="{D5CDD505-2E9C-101B-9397-08002B2CF9AE}" pid="3" name="GrammarlyDocumentId">
    <vt:lpwstr>29082f207f1a0adfa7dbd0a5c85bfe4e9a8009b28df464b828493df8ef9d6c64</vt:lpwstr>
  </property>
</Properties>
</file>