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740144"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6"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7"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2AD74EF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ins w:id="1" w:author="Author">
              <w:r w:rsidR="002A0B98">
                <w:rPr>
                  <w:rFonts w:ascii="inherit" w:eastAsia="Times New Roman" w:hAnsi="inherit" w:cs="Times New Roman"/>
                  <w:sz w:val="24"/>
                  <w:szCs w:val="24"/>
                  <w:lang w:eastAsia="en-GB"/>
                </w:rPr>
                <w:t xml:space="preserve"> At the same time, in order to foster an EU-wide internal market for energy technologies and new business-models, a much higher level of harmonisation must be achieved. As a guiding principle for mass-market products, the requirements for generator should be set out in a way that the generator which meets the requirements for grid-connection in one Member State will meet the requirements for grid connection in another Member State without any additional effort or certification. Differing grid connection requirements within one Member State or even individual additional grid connection requirements for every grid should be avoided in order to allow </w:t>
              </w:r>
              <w:proofErr w:type="gramStart"/>
              <w:r w:rsidR="002A0B98">
                <w:rPr>
                  <w:rFonts w:ascii="inherit" w:eastAsia="Times New Roman" w:hAnsi="inherit" w:cs="Times New Roman"/>
                  <w:sz w:val="24"/>
                  <w:szCs w:val="24"/>
                  <w:lang w:eastAsia="en-GB"/>
                </w:rPr>
                <w:t>an</w:t>
              </w:r>
              <w:proofErr w:type="gramEnd"/>
              <w:r w:rsidR="002A0B98">
                <w:rPr>
                  <w:rFonts w:ascii="inherit" w:eastAsia="Times New Roman" w:hAnsi="inherit" w:cs="Times New Roman"/>
                  <w:sz w:val="24"/>
                  <w:szCs w:val="24"/>
                  <w:lang w:eastAsia="en-GB"/>
                </w:rPr>
                <w:t xml:space="preserve"> European internal market for energy technologies and business models. </w:t>
              </w:r>
            </w:ins>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4F39E26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ins w:id="2" w:author="Author">
              <w:r w:rsidR="002A0B98">
                <w:rPr>
                  <w:rFonts w:ascii="inherit" w:eastAsia="Times New Roman" w:hAnsi="inherit" w:cs="Times New Roman"/>
                  <w:sz w:val="24"/>
                  <w:szCs w:val="24"/>
                  <w:lang w:eastAsia="en-GB"/>
                </w:rPr>
                <w:t xml:space="preserve"> </w:t>
              </w:r>
              <w:r w:rsidR="00A57CF3">
                <w:rPr>
                  <w:rFonts w:ascii="inherit" w:eastAsia="Times New Roman" w:hAnsi="inherit" w:cs="Times New Roman"/>
                  <w:sz w:val="24"/>
                  <w:szCs w:val="24"/>
                  <w:lang w:eastAsia="en-GB"/>
                </w:rPr>
                <w:t xml:space="preserve">To the </w:t>
              </w:r>
              <w:r w:rsidR="00A57CF3">
                <w:rPr>
                  <w:rFonts w:ascii="inherit" w:eastAsia="Times New Roman" w:hAnsi="inherit" w:cs="Times New Roman"/>
                  <w:sz w:val="24"/>
                  <w:szCs w:val="24"/>
                  <w:lang w:eastAsia="en-GB"/>
                </w:rPr>
                <w:lastRenderedPageBreak/>
                <w:t xml:space="preserve">contrary, where a power-generating module is combined with an energy storage facility, the power-generating module of the power generating-facility and the power-generating module of the energy storage facility shall not be addressed on their aggregated capacity by default. </w:t>
              </w:r>
              <w:proofErr w:type="gramStart"/>
              <w:r w:rsidR="00A57CF3">
                <w:rPr>
                  <w:rFonts w:ascii="inherit" w:eastAsia="Times New Roman" w:hAnsi="inherit" w:cs="Times New Roman"/>
                  <w:sz w:val="24"/>
                  <w:szCs w:val="24"/>
                  <w:lang w:eastAsia="en-GB"/>
                </w:rPr>
                <w:t>Instead</w:t>
              </w:r>
              <w:proofErr w:type="gramEnd"/>
              <w:r w:rsidR="00A57CF3">
                <w:rPr>
                  <w:rFonts w:ascii="inherit" w:eastAsia="Times New Roman" w:hAnsi="inherit" w:cs="Times New Roman"/>
                  <w:sz w:val="24"/>
                  <w:szCs w:val="24"/>
                  <w:lang w:eastAsia="en-GB"/>
                </w:rPr>
                <w:t xml:space="preserve"> the power-generating facility owner shall have the right to demonstrate to the relevant system operator that the mode of operation of the combined power-generating modules prevents both from injecting energy into the grid at full capacity at the same time. The power-generating facility owner may even prove that the energy storage facility is working in a mode which it does not inject any energy into the grid at all (dynamic capacity restrictions).</w:t>
              </w:r>
            </w:ins>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A power-generating modules should be set at the basic level necessary to ensure capabilities of generation with limited automated response and minimal system operator control. They should ensure that there is no 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should be based on the principles of non-discrimination and transparency as well as on the principle of optimisation between the highest overall efficiency and lowest total cost for all involved parties.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w:t>
            </w:r>
            <w:r w:rsidRPr="003B7AE9">
              <w:rPr>
                <w:rFonts w:ascii="inherit" w:eastAsia="Times New Roman" w:hAnsi="inherit" w:cs="Times New Roman"/>
                <w:sz w:val="24"/>
                <w:szCs w:val="24"/>
                <w:lang w:eastAsia="en-GB"/>
              </w:rPr>
              <w:lastRenderedPageBreak/>
              <w:t>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should provide for ranges of parameters for national choices for fault-ride-through capability to maintain a proportionate approach reflecting varying system needs such as the level of renewable energy sources (‘RES’) and 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w:t>
            </w:r>
            <w:r w:rsidRPr="003B7AE9">
              <w:rPr>
                <w:rFonts w:ascii="inherit" w:eastAsia="Times New Roman" w:hAnsi="inherit" w:cs="Times New Roman"/>
                <w:sz w:val="24"/>
                <w:szCs w:val="24"/>
                <w:lang w:eastAsia="en-GB"/>
              </w:rPr>
              <w:lastRenderedPageBreak/>
              <w:t>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Synchronous power-generating modules have an inherent capability to resist or slow down frequency deviations, a characteristic which many RES technologies do not have.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bookmarkStart w:id="3" w:name="_Hlk120520998"/>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bookmarkEnd w:id="3"/>
      <w:tr w:rsidR="00A408BB" w:rsidRPr="003B7AE9" w14:paraId="7115ABB7" w14:textId="77777777" w:rsidTr="00AE2D97">
        <w:trPr>
          <w:ins w:id="4" w:author="Author"/>
        </w:trPr>
        <w:tc>
          <w:tcPr>
            <w:tcW w:w="0" w:type="auto"/>
            <w:shd w:val="clear" w:color="auto" w:fill="auto"/>
            <w:hideMark/>
          </w:tcPr>
          <w:p w14:paraId="73D17EB1" w14:textId="54EA43DF" w:rsidR="00A408BB" w:rsidRPr="003B7AE9" w:rsidRDefault="00A408BB" w:rsidP="00AE2D97">
            <w:pPr>
              <w:spacing w:before="120" w:after="0" w:line="240" w:lineRule="auto"/>
              <w:jc w:val="both"/>
              <w:rPr>
                <w:ins w:id="5" w:author="Author"/>
                <w:rFonts w:ascii="inherit" w:eastAsia="Times New Roman" w:hAnsi="inherit" w:cs="Times New Roman"/>
                <w:sz w:val="24"/>
                <w:szCs w:val="24"/>
                <w:lang w:eastAsia="en-GB"/>
              </w:rPr>
            </w:pPr>
            <w:ins w:id="6" w:author="Author">
              <w:r w:rsidRPr="003B7AE9">
                <w:rPr>
                  <w:rFonts w:ascii="inherit" w:eastAsia="Times New Roman" w:hAnsi="inherit" w:cs="Times New Roman"/>
                  <w:sz w:val="24"/>
                  <w:szCs w:val="24"/>
                  <w:lang w:eastAsia="en-GB"/>
                </w:rPr>
                <w:t>(3</w:t>
              </w:r>
              <w:r>
                <w:rPr>
                  <w:rFonts w:ascii="inherit" w:eastAsia="Times New Roman" w:hAnsi="inherit" w:cs="Times New Roman"/>
                  <w:sz w:val="24"/>
                  <w:szCs w:val="24"/>
                  <w:lang w:eastAsia="en-GB"/>
                </w:rPr>
                <w:t>2</w:t>
              </w:r>
              <w:r w:rsidRPr="003B7AE9">
                <w:rPr>
                  <w:rFonts w:ascii="inherit" w:eastAsia="Times New Roman" w:hAnsi="inherit" w:cs="Times New Roman"/>
                  <w:sz w:val="24"/>
                  <w:szCs w:val="24"/>
                  <w:lang w:eastAsia="en-GB"/>
                </w:rPr>
                <w:t>)</w:t>
              </w:r>
            </w:ins>
          </w:p>
        </w:tc>
        <w:tc>
          <w:tcPr>
            <w:tcW w:w="0" w:type="auto"/>
            <w:shd w:val="clear" w:color="auto" w:fill="auto"/>
            <w:hideMark/>
          </w:tcPr>
          <w:p w14:paraId="46F6472F" w14:textId="5A71208D" w:rsidR="00A408BB" w:rsidRPr="003B7AE9" w:rsidRDefault="00A408BB" w:rsidP="00AE2D97">
            <w:pPr>
              <w:spacing w:before="120" w:after="0" w:line="240" w:lineRule="auto"/>
              <w:jc w:val="both"/>
              <w:rPr>
                <w:ins w:id="7" w:author="Author"/>
                <w:rFonts w:ascii="inherit" w:eastAsia="Times New Roman" w:hAnsi="inherit" w:cs="Times New Roman"/>
                <w:sz w:val="24"/>
                <w:szCs w:val="24"/>
                <w:lang w:eastAsia="en-GB"/>
              </w:rPr>
            </w:pPr>
            <w:ins w:id="8" w:author="Author">
              <w:r>
                <w:rPr>
                  <w:rFonts w:ascii="inherit" w:eastAsia="Times New Roman" w:hAnsi="inherit" w:cs="Times New Roman"/>
                  <w:sz w:val="24"/>
                  <w:szCs w:val="24"/>
                  <w:lang w:eastAsia="en-GB"/>
                </w:rPr>
                <w:t xml:space="preserve">Where the secure and cost-efficient operation of national networks require advanced technical capabilities due to a high penetration of distributed energy </w:t>
              </w:r>
              <w:proofErr w:type="spellStart"/>
              <w:r>
                <w:rPr>
                  <w:rFonts w:ascii="inherit" w:eastAsia="Times New Roman" w:hAnsi="inherit" w:cs="Times New Roman"/>
                  <w:sz w:val="24"/>
                  <w:szCs w:val="24"/>
                  <w:lang w:eastAsia="en-GB"/>
                </w:rPr>
                <w:t>ressources</w:t>
              </w:r>
              <w:proofErr w:type="spellEnd"/>
              <w:r>
                <w:rPr>
                  <w:rFonts w:ascii="inherit" w:eastAsia="Times New Roman" w:hAnsi="inherit" w:cs="Times New Roman"/>
                  <w:sz w:val="24"/>
                  <w:szCs w:val="24"/>
                  <w:lang w:eastAsia="en-GB"/>
                </w:rPr>
                <w:t xml:space="preserve"> (DER), such as synthetic inertia or flexibility, those should </w:t>
              </w:r>
              <w:proofErr w:type="gramStart"/>
              <w:r>
                <w:rPr>
                  <w:rFonts w:ascii="inherit" w:eastAsia="Times New Roman" w:hAnsi="inherit" w:cs="Times New Roman"/>
                  <w:sz w:val="24"/>
                  <w:szCs w:val="24"/>
                  <w:lang w:eastAsia="en-GB"/>
                </w:rPr>
                <w:t>first and foremost</w:t>
              </w:r>
              <w:proofErr w:type="gramEnd"/>
              <w:r>
                <w:rPr>
                  <w:rFonts w:ascii="inherit" w:eastAsia="Times New Roman" w:hAnsi="inherit" w:cs="Times New Roman"/>
                  <w:sz w:val="24"/>
                  <w:szCs w:val="24"/>
                  <w:lang w:eastAsia="en-GB"/>
                </w:rPr>
                <w:t xml:space="preserve"> be procured using market based mechanisms under Art. 32 of the Directive (EU) </w:t>
              </w:r>
              <w:r>
                <w:rPr>
                  <w:rFonts w:ascii="inherit" w:eastAsia="Times New Roman" w:hAnsi="inherit" w:cs="Times New Roman"/>
                  <w:sz w:val="24"/>
                  <w:szCs w:val="24"/>
                  <w:lang w:eastAsia="en-GB"/>
                </w:rPr>
                <w:lastRenderedPageBreak/>
                <w:t>2019/944 or under the System Operation Guidelines Commission Regulation (EU) 2017/1485.</w:t>
              </w:r>
            </w:ins>
          </w:p>
        </w:tc>
      </w:tr>
    </w:tbl>
    <w:p w14:paraId="246A486E" w14:textId="775C9BE2"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8"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9"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0"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regulating level’ means the minimum active power, as specified in the connection agreement or as agreed between the relevant system operator and the 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w:t>
            </w:r>
            <w:proofErr w:type="spellStart"/>
            <w:r w:rsidRPr="003B7AE9">
              <w:rPr>
                <w:rFonts w:ascii="inherit" w:eastAsia="Times New Roman" w:hAnsi="inherit" w:cs="Times New Roman"/>
                <w:sz w:val="24"/>
                <w:szCs w:val="24"/>
                <w:lang w:eastAsia="en-GB"/>
              </w:rPr>
              <w:t>kVAr</w:t>
            </w:r>
            <w:proofErr w:type="spellEnd"/>
            <w:r w:rsidRPr="003B7AE9">
              <w:rPr>
                <w:rFonts w:ascii="inherit" w:eastAsia="Times New Roman" w:hAnsi="inherit" w:cs="Times New Roman"/>
                <w:sz w:val="24"/>
                <w:szCs w:val="24"/>
                <w:lang w:eastAsia="en-GB"/>
              </w:rPr>
              <w:t>’)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frequency sensitive mode — </w:t>
            </w:r>
            <w:proofErr w:type="spellStart"/>
            <w:r w:rsidRPr="003B7AE9">
              <w:rPr>
                <w:rFonts w:ascii="inherit" w:eastAsia="Times New Roman" w:hAnsi="inherit" w:cs="Times New Roman"/>
                <w:sz w:val="24"/>
                <w:szCs w:val="24"/>
                <w:lang w:eastAsia="en-GB"/>
              </w:rPr>
              <w:t>underfrequency’‘LFSM</w:t>
            </w:r>
            <w:proofErr w:type="spellEnd"/>
            <w:r w:rsidRPr="003B7AE9">
              <w:rPr>
                <w:rFonts w:ascii="inherit" w:eastAsia="Times New Roman" w:hAnsi="inherit" w:cs="Times New Roman"/>
                <w:sz w:val="24"/>
                <w:szCs w:val="24"/>
                <w:lang w:eastAsia="en-GB"/>
              </w:rPr>
              <w:t>-U’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‘frequency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‘authorised certifier’ means an entity that issues equipment certificates and power-generating module documents and whose accreditation is given by the national </w:t>
            </w:r>
            <w:r w:rsidRPr="003B7AE9">
              <w:rPr>
                <w:rFonts w:ascii="inherit" w:eastAsia="Times New Roman" w:hAnsi="inherit" w:cs="Times New Roman"/>
                <w:sz w:val="24"/>
                <w:szCs w:val="24"/>
                <w:lang w:eastAsia="en-GB"/>
              </w:rPr>
              <w:lastRenderedPageBreak/>
              <w:t>affiliate of the European cooperation for Accreditation (‘EA’), established in accordance with Regulation (EC) No 765/2008 of the European Parliament and of the Council</w:t>
            </w:r>
            <w:hyperlink r:id="rId11"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equipment</w:t>
            </w:r>
            <w:proofErr w:type="gramEnd"/>
            <w:r w:rsidRPr="003B7AE9">
              <w:rPr>
                <w:rFonts w:ascii="inherit" w:eastAsia="Times New Roman" w:hAnsi="inherit" w:cs="Times New Roman"/>
                <w:sz w:val="24"/>
                <w:szCs w:val="24"/>
                <w:lang w:eastAsia="en-GB"/>
              </w:rPr>
              <w:t xml:space="preserve">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‘slope’ means the ratio of the change in voltage, based on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w:t>
      </w:r>
      <w:r w:rsidRPr="003B7AE9">
        <w:rPr>
          <w:rFonts w:ascii="inherit" w:eastAsia="Times New Roman" w:hAnsi="inherit" w:cs="Times New Roman"/>
          <w:color w:val="000000"/>
          <w:sz w:val="24"/>
          <w:szCs w:val="24"/>
          <w:lang w:eastAsia="en-GB"/>
        </w:rPr>
        <w:lastRenderedPageBreak/>
        <w:t>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storage devices except for pump-storage power-generating modules in accordance with Article 6(2).</w:t>
            </w:r>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existing power-generating modules</w:t>
      </w:r>
    </w:p>
    <w:p w14:paraId="1721F3DD" w14:textId="300E91E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Existing power-generating modules are not subject to the requirements of this Regulation, </w:t>
      </w:r>
      <w:del w:id="9" w:author="Author">
        <w:r w:rsidRPr="003B7AE9" w:rsidDel="00A408BB">
          <w:rPr>
            <w:rFonts w:ascii="inherit" w:eastAsia="Times New Roman" w:hAnsi="inherit" w:cs="Times New Roman"/>
            <w:color w:val="000000"/>
            <w:sz w:val="24"/>
            <w:szCs w:val="24"/>
            <w:lang w:eastAsia="en-GB"/>
          </w:rPr>
          <w:delText>except where</w:delText>
        </w:r>
      </w:del>
      <w:ins w:id="10" w:author="Author">
        <w:r w:rsidR="00A408BB">
          <w:rPr>
            <w:rFonts w:ascii="inherit" w:eastAsia="Times New Roman" w:hAnsi="inherit" w:cs="Times New Roman"/>
            <w:color w:val="000000"/>
            <w:sz w:val="24"/>
            <w:szCs w:val="24"/>
            <w:lang w:eastAsia="en-GB"/>
          </w:rPr>
          <w:t>if</w:t>
        </w:r>
      </w:ins>
      <w:r w:rsidRPr="003B7AE9">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08015A1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11" w:author="Author">
              <w:r w:rsidRPr="003B7AE9" w:rsidDel="00A408BB">
                <w:rPr>
                  <w:rFonts w:ascii="inherit" w:eastAsia="Times New Roman" w:hAnsi="inherit" w:cs="Times New Roman"/>
                  <w:sz w:val="24"/>
                  <w:szCs w:val="24"/>
                  <w:lang w:eastAsia="en-GB"/>
                </w:rPr>
                <w:delText>a type C or type D power-generating module has been modified to such an extent that its connection agreement must be substantially revised in accordance with the following procedure</w:delText>
              </w:r>
            </w:del>
            <w:ins w:id="12" w:author="Author">
              <w:r w:rsidR="00A408BB">
                <w:rPr>
                  <w:rFonts w:ascii="inherit" w:eastAsia="Times New Roman" w:hAnsi="inherit" w:cs="Times New Roman"/>
                  <w:sz w:val="24"/>
                  <w:szCs w:val="24"/>
                  <w:lang w:eastAsia="en-GB"/>
                </w:rPr>
                <w:t xml:space="preserve">there is a replacement of components within </w:t>
              </w:r>
              <w:r w:rsidR="00C85144">
                <w:rPr>
                  <w:rFonts w:ascii="inherit" w:eastAsia="Times New Roman" w:hAnsi="inherit" w:cs="Times New Roman"/>
                  <w:sz w:val="24"/>
                  <w:szCs w:val="24"/>
                  <w:lang w:eastAsia="en-GB"/>
                </w:rPr>
                <w:t>the PGM by equivalent components due to defects/ maintenance (this includes an exchange with new equivalent components and reparation), provided the interoperability within the PPM is given and the maximum infeed capacity as agreed with the system operator is not increased</w:t>
              </w:r>
            </w:ins>
            <w:del w:id="13" w:author="Author">
              <w:r w:rsidRPr="003B7AE9" w:rsidDel="00C85144">
                <w:rPr>
                  <w:rFonts w:ascii="inherit" w:eastAsia="Times New Roman" w:hAnsi="inherit" w:cs="Times New Roman"/>
                  <w:sz w:val="24"/>
                  <w:szCs w:val="24"/>
                  <w:lang w:eastAsia="en-GB"/>
                </w:rPr>
                <w:delText>:</w:delText>
              </w:r>
            </w:del>
            <w:ins w:id="14" w:author="Author">
              <w:r w:rsidR="00C85144">
                <w:rPr>
                  <w:rFonts w:ascii="inherit" w:eastAsia="Times New Roman" w:hAnsi="inherit" w:cs="Times New Roman"/>
                  <w:sz w:val="24"/>
                  <w:szCs w:val="24"/>
                  <w:lang w:eastAsia="en-GB"/>
                </w:rPr>
                <w:t>,</w:t>
              </w:r>
            </w:ins>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rsidDel="00C85144" w14:paraId="3296750A" w14:textId="3C8F0178">
              <w:trPr>
                <w:del w:id="15" w:author="Author"/>
              </w:trPr>
              <w:tc>
                <w:tcPr>
                  <w:tcW w:w="0" w:type="auto"/>
                  <w:shd w:val="clear" w:color="auto" w:fill="auto"/>
                  <w:hideMark/>
                </w:tcPr>
                <w:p w14:paraId="6B2AC66B" w14:textId="3B8CB9D2" w:rsidR="003B7AE9" w:rsidRPr="003B7AE9" w:rsidDel="00C85144" w:rsidRDefault="003B7AE9" w:rsidP="003B7AE9">
                  <w:pPr>
                    <w:spacing w:before="120" w:after="0" w:line="240" w:lineRule="auto"/>
                    <w:jc w:val="both"/>
                    <w:rPr>
                      <w:del w:id="16" w:author="Author"/>
                      <w:rFonts w:ascii="inherit" w:eastAsia="Times New Roman" w:hAnsi="inherit" w:cs="Times New Roman"/>
                      <w:sz w:val="24"/>
                      <w:szCs w:val="24"/>
                      <w:lang w:eastAsia="en-GB"/>
                    </w:rPr>
                  </w:pPr>
                  <w:del w:id="17" w:author="Author">
                    <w:r w:rsidRPr="003B7AE9" w:rsidDel="00C85144">
                      <w:rPr>
                        <w:rFonts w:ascii="inherit" w:eastAsia="Times New Roman" w:hAnsi="inherit" w:cs="Times New Roman"/>
                        <w:sz w:val="24"/>
                        <w:szCs w:val="24"/>
                        <w:lang w:eastAsia="en-GB"/>
                      </w:rPr>
                      <w:delText>(i)</w:delText>
                    </w:r>
                  </w:del>
                </w:p>
              </w:tc>
              <w:tc>
                <w:tcPr>
                  <w:tcW w:w="0" w:type="auto"/>
                  <w:shd w:val="clear" w:color="auto" w:fill="auto"/>
                  <w:hideMark/>
                </w:tcPr>
                <w:p w14:paraId="630ADB93" w14:textId="20C18EC6" w:rsidR="003B7AE9" w:rsidRPr="003B7AE9" w:rsidDel="00C85144" w:rsidRDefault="003B7AE9" w:rsidP="003B7AE9">
                  <w:pPr>
                    <w:spacing w:before="120" w:after="0" w:line="240" w:lineRule="auto"/>
                    <w:jc w:val="both"/>
                    <w:rPr>
                      <w:del w:id="18" w:author="Author"/>
                      <w:rFonts w:ascii="inherit" w:eastAsia="Times New Roman" w:hAnsi="inherit" w:cs="Times New Roman"/>
                      <w:sz w:val="24"/>
                      <w:szCs w:val="24"/>
                      <w:lang w:eastAsia="en-GB"/>
                    </w:rPr>
                  </w:pPr>
                  <w:del w:id="19" w:author="Author">
                    <w:r w:rsidRPr="003B7AE9" w:rsidDel="00C85144">
                      <w:rPr>
                        <w:rFonts w:ascii="inherit" w:eastAsia="Times New Roman" w:hAnsi="inherit" w:cs="Times New Roman"/>
                        <w:sz w:val="24"/>
                        <w:szCs w:val="24"/>
                        <w:lang w:eastAsia="en-GB"/>
                      </w:rPr>
                      <w:delText>power-generating facility owners who intend to undertake the modernisation of a plant or replacement of equipment impacting the technical capabilities of the power-generating module shall notify their plans to the relevant system operator in advance;</w:delText>
                    </w:r>
                  </w:del>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rsidDel="00C85144" w14:paraId="1344BAEF" w14:textId="61EEF303">
              <w:trPr>
                <w:del w:id="20" w:author="Author"/>
              </w:trPr>
              <w:tc>
                <w:tcPr>
                  <w:tcW w:w="0" w:type="auto"/>
                  <w:shd w:val="clear" w:color="auto" w:fill="auto"/>
                  <w:hideMark/>
                </w:tcPr>
                <w:p w14:paraId="24ACEC8F" w14:textId="68219BED" w:rsidR="003B7AE9" w:rsidRPr="003B7AE9" w:rsidDel="00C85144" w:rsidRDefault="003B7AE9" w:rsidP="003B7AE9">
                  <w:pPr>
                    <w:spacing w:before="120" w:after="0" w:line="240" w:lineRule="auto"/>
                    <w:jc w:val="both"/>
                    <w:rPr>
                      <w:del w:id="21" w:author="Author"/>
                      <w:rFonts w:ascii="inherit" w:eastAsia="Times New Roman" w:hAnsi="inherit" w:cs="Times New Roman"/>
                      <w:sz w:val="24"/>
                      <w:szCs w:val="24"/>
                      <w:lang w:eastAsia="en-GB"/>
                    </w:rPr>
                  </w:pPr>
                  <w:del w:id="22" w:author="Author">
                    <w:r w:rsidRPr="003B7AE9" w:rsidDel="00C85144">
                      <w:rPr>
                        <w:rFonts w:ascii="inherit" w:eastAsia="Times New Roman" w:hAnsi="inherit" w:cs="Times New Roman"/>
                        <w:sz w:val="24"/>
                        <w:szCs w:val="24"/>
                        <w:lang w:eastAsia="en-GB"/>
                      </w:rPr>
                      <w:delText>(ii)</w:delText>
                    </w:r>
                  </w:del>
                </w:p>
              </w:tc>
              <w:tc>
                <w:tcPr>
                  <w:tcW w:w="0" w:type="auto"/>
                  <w:shd w:val="clear" w:color="auto" w:fill="auto"/>
                  <w:hideMark/>
                </w:tcPr>
                <w:p w14:paraId="18FBE9CA" w14:textId="6C67B746" w:rsidR="003B7AE9" w:rsidRPr="003B7AE9" w:rsidDel="00C85144" w:rsidRDefault="003B7AE9" w:rsidP="003B7AE9">
                  <w:pPr>
                    <w:spacing w:before="120" w:after="0" w:line="240" w:lineRule="auto"/>
                    <w:jc w:val="both"/>
                    <w:rPr>
                      <w:del w:id="23" w:author="Author"/>
                      <w:rFonts w:ascii="inherit" w:eastAsia="Times New Roman" w:hAnsi="inherit" w:cs="Times New Roman"/>
                      <w:sz w:val="24"/>
                      <w:szCs w:val="24"/>
                      <w:lang w:eastAsia="en-GB"/>
                    </w:rPr>
                  </w:pPr>
                  <w:del w:id="24" w:author="Author">
                    <w:r w:rsidRPr="003B7AE9" w:rsidDel="00C85144">
                      <w:rPr>
                        <w:rFonts w:ascii="inherit" w:eastAsia="Times New Roman" w:hAnsi="inherit" w:cs="Times New Roman"/>
                        <w:sz w:val="24"/>
                        <w:szCs w:val="24"/>
                        <w:lang w:eastAsia="en-GB"/>
                      </w:rPr>
                      <w:delText>if the relevant system operator considers that the extent of the modernisation or replacement of equipment is such that a new connection agreement is required, the system operator shall notify the relevant regulatory authority or, where applicable, the Member State; and</w:delText>
                    </w:r>
                  </w:del>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rsidDel="00C85144" w14:paraId="4C231E7A" w14:textId="5E976048">
              <w:trPr>
                <w:del w:id="25" w:author="Author"/>
              </w:trPr>
              <w:tc>
                <w:tcPr>
                  <w:tcW w:w="0" w:type="auto"/>
                  <w:shd w:val="clear" w:color="auto" w:fill="auto"/>
                  <w:hideMark/>
                </w:tcPr>
                <w:p w14:paraId="551C682F" w14:textId="04425846" w:rsidR="003B7AE9" w:rsidRPr="003B7AE9" w:rsidDel="00C85144" w:rsidRDefault="003B7AE9" w:rsidP="003B7AE9">
                  <w:pPr>
                    <w:spacing w:before="120" w:after="0" w:line="240" w:lineRule="auto"/>
                    <w:jc w:val="both"/>
                    <w:rPr>
                      <w:del w:id="26" w:author="Author"/>
                      <w:rFonts w:ascii="inherit" w:eastAsia="Times New Roman" w:hAnsi="inherit" w:cs="Times New Roman"/>
                      <w:sz w:val="24"/>
                      <w:szCs w:val="24"/>
                      <w:lang w:eastAsia="en-GB"/>
                    </w:rPr>
                  </w:pPr>
                  <w:del w:id="27" w:author="Author">
                    <w:r w:rsidRPr="003B7AE9" w:rsidDel="00C85144">
                      <w:rPr>
                        <w:rFonts w:ascii="inherit" w:eastAsia="Times New Roman" w:hAnsi="inherit" w:cs="Times New Roman"/>
                        <w:sz w:val="24"/>
                        <w:szCs w:val="24"/>
                        <w:lang w:eastAsia="en-GB"/>
                      </w:rPr>
                      <w:delText>(iii)</w:delText>
                    </w:r>
                  </w:del>
                </w:p>
              </w:tc>
              <w:tc>
                <w:tcPr>
                  <w:tcW w:w="0" w:type="auto"/>
                  <w:shd w:val="clear" w:color="auto" w:fill="auto"/>
                  <w:hideMark/>
                </w:tcPr>
                <w:p w14:paraId="3DD5BF92" w14:textId="00412790" w:rsidR="003B7AE9" w:rsidRPr="003B7AE9" w:rsidDel="00C85144" w:rsidRDefault="003B7AE9" w:rsidP="003B7AE9">
                  <w:pPr>
                    <w:spacing w:before="120" w:after="0" w:line="240" w:lineRule="auto"/>
                    <w:jc w:val="both"/>
                    <w:rPr>
                      <w:del w:id="28" w:author="Author"/>
                      <w:rFonts w:ascii="inherit" w:eastAsia="Times New Roman" w:hAnsi="inherit" w:cs="Times New Roman"/>
                      <w:sz w:val="24"/>
                      <w:szCs w:val="24"/>
                      <w:lang w:eastAsia="en-GB"/>
                    </w:rPr>
                  </w:pPr>
                  <w:del w:id="29" w:author="Author">
                    <w:r w:rsidRPr="003B7AE9" w:rsidDel="00C85144">
                      <w:rPr>
                        <w:rFonts w:ascii="inherit" w:eastAsia="Times New Roman" w:hAnsi="inherit" w:cs="Times New Roman"/>
                        <w:sz w:val="24"/>
                        <w:szCs w:val="24"/>
                        <w:lang w:eastAsia="en-GB"/>
                      </w:rPr>
                      <w:delText>the relevant regulatory authority or, where applicable, the Member State shall decide if the existing connection agreement needs to be revised or a new connection agreement is required and which requirements of this Regulation shall apply; or</w:delText>
                    </w:r>
                  </w:del>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EA23900" w:rsidR="00C85144" w:rsidRPr="003B7AE9" w:rsidRDefault="003B7AE9" w:rsidP="003B7AE9">
            <w:pPr>
              <w:spacing w:before="120" w:after="0" w:line="240" w:lineRule="auto"/>
              <w:jc w:val="both"/>
              <w:rPr>
                <w:rFonts w:ascii="inherit" w:eastAsia="Times New Roman" w:hAnsi="inherit" w:cs="Times New Roman"/>
                <w:sz w:val="24"/>
                <w:szCs w:val="24"/>
                <w:lang w:eastAsia="en-GB"/>
              </w:rPr>
            </w:pPr>
            <w:del w:id="30" w:author="Author">
              <w:r w:rsidRPr="003B7AE9" w:rsidDel="00C85144">
                <w:rPr>
                  <w:rFonts w:ascii="inherit" w:eastAsia="Times New Roman" w:hAnsi="inherit" w:cs="Times New Roman"/>
                  <w:sz w:val="24"/>
                  <w:szCs w:val="24"/>
                  <w:lang w:eastAsia="en-GB"/>
                </w:rPr>
                <w:delText>a regulatory authority or, where applicable, a Member State decides to make an existing power-generating module subject to all or some of the requirements of this Regulation, following a proposal from the relevant TSO in accordance with paragraphs 3, 4 and 5.</w:delText>
              </w:r>
            </w:del>
            <w:ins w:id="31" w:author="Author">
              <w:r w:rsidR="00C85144">
                <w:rPr>
                  <w:rFonts w:ascii="inherit" w:eastAsia="Times New Roman" w:hAnsi="inherit" w:cs="Times New Roman"/>
                  <w:sz w:val="24"/>
                  <w:szCs w:val="24"/>
                  <w:lang w:eastAsia="en-GB"/>
                </w:rPr>
                <w:t>the original requirements applied to the plant are still fulfilled and</w:t>
              </w:r>
            </w:ins>
          </w:p>
        </w:tc>
      </w:tr>
      <w:tr w:rsidR="00C85144" w:rsidRPr="003B7AE9" w14:paraId="3B1711F2" w14:textId="77777777" w:rsidTr="00C85144">
        <w:trPr>
          <w:ins w:id="32" w:author="Author"/>
        </w:trPr>
        <w:tc>
          <w:tcPr>
            <w:tcW w:w="0" w:type="auto"/>
            <w:shd w:val="clear" w:color="auto" w:fill="auto"/>
            <w:hideMark/>
          </w:tcPr>
          <w:p w14:paraId="3071AD69" w14:textId="24269D01" w:rsidR="00C85144" w:rsidRPr="003B7AE9" w:rsidRDefault="00C85144" w:rsidP="00AE2D97">
            <w:pPr>
              <w:spacing w:before="120" w:after="0" w:line="240" w:lineRule="auto"/>
              <w:jc w:val="both"/>
              <w:rPr>
                <w:ins w:id="33" w:author="Author"/>
                <w:rFonts w:ascii="inherit" w:eastAsia="Times New Roman" w:hAnsi="inherit" w:cs="Times New Roman"/>
                <w:sz w:val="24"/>
                <w:szCs w:val="24"/>
                <w:lang w:eastAsia="en-GB"/>
              </w:rPr>
            </w:pPr>
            <w:ins w:id="34" w:author="Author">
              <w:r w:rsidRPr="003B7AE9">
                <w:rPr>
                  <w:rFonts w:ascii="inherit" w:eastAsia="Times New Roman" w:hAnsi="inherit" w:cs="Times New Roman"/>
                  <w:sz w:val="24"/>
                  <w:szCs w:val="24"/>
                  <w:lang w:eastAsia="en-GB"/>
                </w:rPr>
                <w:t>(</w:t>
              </w:r>
              <w:r w:rsidR="00E406D7">
                <w:rPr>
                  <w:rFonts w:ascii="inherit" w:eastAsia="Times New Roman" w:hAnsi="inherit" w:cs="Times New Roman"/>
                  <w:sz w:val="24"/>
                  <w:szCs w:val="24"/>
                  <w:lang w:eastAsia="en-GB"/>
                </w:rPr>
                <w:t>c</w:t>
              </w:r>
              <w:r w:rsidRPr="003B7AE9">
                <w:rPr>
                  <w:rFonts w:ascii="inherit" w:eastAsia="Times New Roman" w:hAnsi="inherit" w:cs="Times New Roman"/>
                  <w:sz w:val="24"/>
                  <w:szCs w:val="24"/>
                  <w:lang w:eastAsia="en-GB"/>
                </w:rPr>
                <w:t>)</w:t>
              </w:r>
            </w:ins>
          </w:p>
        </w:tc>
        <w:tc>
          <w:tcPr>
            <w:tcW w:w="0" w:type="auto"/>
            <w:shd w:val="clear" w:color="auto" w:fill="auto"/>
            <w:hideMark/>
          </w:tcPr>
          <w:p w14:paraId="14166B17" w14:textId="7A7E98FC" w:rsidR="00C85144" w:rsidRPr="003B7AE9" w:rsidRDefault="00E406D7" w:rsidP="00AE2D97">
            <w:pPr>
              <w:spacing w:before="120" w:after="0" w:line="240" w:lineRule="auto"/>
              <w:jc w:val="both"/>
              <w:rPr>
                <w:ins w:id="35" w:author="Author"/>
                <w:rFonts w:ascii="inherit" w:eastAsia="Times New Roman" w:hAnsi="inherit" w:cs="Times New Roman"/>
                <w:sz w:val="24"/>
                <w:szCs w:val="24"/>
                <w:lang w:eastAsia="en-GB"/>
              </w:rPr>
            </w:pPr>
            <w:ins w:id="36" w:author="Author">
              <w:r>
                <w:rPr>
                  <w:rFonts w:ascii="inherit" w:eastAsia="Times New Roman" w:hAnsi="inherit" w:cs="Times New Roman"/>
                  <w:sz w:val="24"/>
                  <w:szCs w:val="24"/>
                  <w:lang w:eastAsia="en-GB"/>
                </w:rPr>
                <w:t>if new components</w:t>
              </w:r>
              <w:r w:rsidR="00AD4237">
                <w:rPr>
                  <w:rFonts w:ascii="inherit" w:eastAsia="Times New Roman" w:hAnsi="inherit" w:cs="Times New Roman"/>
                  <w:sz w:val="24"/>
                  <w:szCs w:val="24"/>
                  <w:lang w:eastAsia="en-GB"/>
                </w:rPr>
                <w:t xml:space="preserve"> are used for replacement which are capable of fulfilling the actual requirements related to this regulation.</w:t>
              </w:r>
            </w:ins>
          </w:p>
        </w:tc>
      </w:tr>
    </w:tbl>
    <w:p w14:paraId="47A84E9E" w14:textId="222BA38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t>
      </w:r>
      <w:del w:id="37" w:author="Author">
        <w:r w:rsidRPr="003B7AE9" w:rsidDel="00BB79E9">
          <w:rPr>
            <w:rFonts w:ascii="inherit" w:eastAsia="Times New Roman" w:hAnsi="inherit" w:cs="Times New Roman"/>
            <w:color w:val="000000"/>
            <w:sz w:val="24"/>
            <w:szCs w:val="24"/>
            <w:lang w:eastAsia="en-GB"/>
          </w:rPr>
          <w:delText>For the purposes of this Regulation, a power-generating module shall be considered existing if</w:delText>
        </w:r>
      </w:del>
      <w:ins w:id="38" w:author="Author">
        <w:r w:rsidR="00BB79E9">
          <w:rPr>
            <w:rFonts w:ascii="inherit" w:eastAsia="Times New Roman" w:hAnsi="inherit" w:cs="Times New Roman"/>
            <w:color w:val="000000"/>
            <w:sz w:val="24"/>
            <w:szCs w:val="24"/>
            <w:lang w:eastAsia="en-GB"/>
          </w:rPr>
          <w:t>The system operator may apply actual requirements in case of a significant modernization, i.e.</w:t>
        </w:r>
      </w:ins>
      <w:r w:rsidRPr="003B7AE9">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3103D5B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39" w:author="Author">
              <w:r w:rsidRPr="003B7AE9" w:rsidDel="00BB79E9">
                <w:rPr>
                  <w:rFonts w:ascii="inherit" w:eastAsia="Times New Roman" w:hAnsi="inherit" w:cs="Times New Roman"/>
                  <w:sz w:val="24"/>
                  <w:szCs w:val="24"/>
                  <w:lang w:eastAsia="en-GB"/>
                </w:rPr>
                <w:delText>it is already connected to the network on the date of entry into force of this Regulation</w:delText>
              </w:r>
            </w:del>
            <w:ins w:id="40" w:author="Author">
              <w:r w:rsidR="00BB79E9">
                <w:rPr>
                  <w:rFonts w:ascii="inherit" w:eastAsia="Times New Roman" w:hAnsi="inherit" w:cs="Times New Roman"/>
                  <w:sz w:val="24"/>
                  <w:szCs w:val="24"/>
                  <w:lang w:eastAsia="en-GB"/>
                </w:rPr>
                <w:t>the primary generator of PGM is replaced</w:t>
              </w:r>
            </w:ins>
            <w:r w:rsidRPr="003B7AE9">
              <w:rPr>
                <w:rFonts w:ascii="inherit" w:eastAsia="Times New Roman" w:hAnsi="inherit" w:cs="Times New Roman"/>
                <w:sz w:val="24"/>
                <w:szCs w:val="24"/>
                <w:lang w:eastAsia="en-GB"/>
              </w:rPr>
              <w:t>;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046FE72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41" w:author="Author">
              <w:r w:rsidRPr="003B7AE9" w:rsidDel="00BB79E9">
                <w:rPr>
                  <w:rFonts w:ascii="inherit" w:eastAsia="Times New Roman" w:hAnsi="inherit" w:cs="Times New Roman"/>
                  <w:sz w:val="24"/>
                  <w:szCs w:val="24"/>
                  <w:lang w:eastAsia="en-GB"/>
                </w:rPr>
                <w:delTex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delText>
              </w:r>
            </w:del>
            <w:ins w:id="42" w:author="Author">
              <w:r w:rsidR="00BB79E9">
                <w:rPr>
                  <w:rFonts w:ascii="inherit" w:eastAsia="Times New Roman" w:hAnsi="inherit" w:cs="Times New Roman"/>
                  <w:sz w:val="24"/>
                  <w:szCs w:val="24"/>
                  <w:lang w:eastAsia="en-GB"/>
                </w:rPr>
                <w:t xml:space="preserve">more than 75% of the power generating units (related to the original capacity of the PGM) have been replaced, </w:t>
              </w:r>
            </w:ins>
          </w:p>
        </w:tc>
      </w:tr>
      <w:tr w:rsidR="00BB79E9" w:rsidRPr="003B7AE9" w14:paraId="08B20A1E" w14:textId="77777777" w:rsidTr="00BB79E9">
        <w:trPr>
          <w:ins w:id="43" w:author="Author"/>
        </w:trPr>
        <w:tc>
          <w:tcPr>
            <w:tcW w:w="0" w:type="auto"/>
            <w:shd w:val="clear" w:color="auto" w:fill="auto"/>
            <w:hideMark/>
          </w:tcPr>
          <w:p w14:paraId="23471F6A" w14:textId="3B539D21" w:rsidR="00BB79E9" w:rsidRPr="003B7AE9" w:rsidRDefault="00BB79E9" w:rsidP="00AE2D97">
            <w:pPr>
              <w:spacing w:before="120" w:after="0" w:line="240" w:lineRule="auto"/>
              <w:jc w:val="both"/>
              <w:rPr>
                <w:ins w:id="44" w:author="Author"/>
                <w:rFonts w:ascii="inherit" w:eastAsia="Times New Roman" w:hAnsi="inherit" w:cs="Times New Roman"/>
                <w:sz w:val="24"/>
                <w:szCs w:val="24"/>
                <w:lang w:eastAsia="en-GB"/>
              </w:rPr>
            </w:pPr>
            <w:ins w:id="45" w:author="Auth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c</w:t>
              </w:r>
              <w:r w:rsidRPr="003B7AE9">
                <w:rPr>
                  <w:rFonts w:ascii="inherit" w:eastAsia="Times New Roman" w:hAnsi="inherit" w:cs="Times New Roman"/>
                  <w:sz w:val="24"/>
                  <w:szCs w:val="24"/>
                  <w:lang w:eastAsia="en-GB"/>
                </w:rPr>
                <w:t>)</w:t>
              </w:r>
            </w:ins>
          </w:p>
        </w:tc>
        <w:tc>
          <w:tcPr>
            <w:tcW w:w="0" w:type="auto"/>
            <w:shd w:val="clear" w:color="auto" w:fill="auto"/>
            <w:hideMark/>
          </w:tcPr>
          <w:p w14:paraId="7A8CDAC7" w14:textId="1C42E37F" w:rsidR="00BB79E9" w:rsidRPr="003B7AE9" w:rsidRDefault="00BB79E9" w:rsidP="00AE2D97">
            <w:pPr>
              <w:spacing w:before="120" w:after="0" w:line="240" w:lineRule="auto"/>
              <w:jc w:val="both"/>
              <w:rPr>
                <w:ins w:id="46" w:author="Author"/>
                <w:rFonts w:ascii="inherit" w:eastAsia="Times New Roman" w:hAnsi="inherit" w:cs="Times New Roman"/>
                <w:sz w:val="24"/>
                <w:szCs w:val="24"/>
                <w:lang w:eastAsia="en-GB"/>
              </w:rPr>
            </w:pPr>
            <w:ins w:id="47" w:author="Author">
              <w:r>
                <w:rPr>
                  <w:rFonts w:ascii="inherit" w:eastAsia="Times New Roman" w:hAnsi="inherit" w:cs="Times New Roman"/>
                  <w:sz w:val="24"/>
                  <w:szCs w:val="24"/>
                  <w:lang w:eastAsia="en-GB"/>
                </w:rPr>
                <w:t xml:space="preserve">the maximum PGMs infeed capacity as agreed with the system operator has been increased by more than 10%. </w:t>
              </w:r>
            </w:ins>
          </w:p>
        </w:tc>
      </w:tr>
    </w:tbl>
    <w:p w14:paraId="48BCC46F" w14:textId="77777777" w:rsidR="003B7AE9" w:rsidRPr="003B7AE9" w:rsidDel="00BB79E9" w:rsidRDefault="003B7AE9" w:rsidP="003B7AE9">
      <w:pPr>
        <w:shd w:val="clear" w:color="auto" w:fill="FFFFFF"/>
        <w:spacing w:before="120" w:after="0" w:line="240" w:lineRule="auto"/>
        <w:jc w:val="both"/>
        <w:rPr>
          <w:del w:id="48" w:author="Author"/>
          <w:rFonts w:ascii="inherit" w:eastAsia="Times New Roman" w:hAnsi="inherit" w:cs="Times New Roman"/>
          <w:color w:val="000000"/>
          <w:sz w:val="24"/>
          <w:szCs w:val="24"/>
          <w:lang w:eastAsia="en-GB"/>
        </w:rPr>
      </w:pPr>
      <w:del w:id="49" w:author="Author">
        <w:r w:rsidRPr="003B7AE9" w:rsidDel="00BB79E9">
          <w:rPr>
            <w:rFonts w:ascii="inherit" w:eastAsia="Times New Roman" w:hAnsi="inherit" w:cs="Times New Roman"/>
            <w:color w:val="000000"/>
            <w:sz w:val="24"/>
            <w:szCs w:val="24"/>
            <w:lang w:eastAsia="en-GB"/>
          </w:rPr>
          <w:delTex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delText>
        </w:r>
      </w:del>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del w:id="50" w:author="Author">
        <w:r w:rsidRPr="003B7AE9" w:rsidDel="00BB79E9">
          <w:rPr>
            <w:rFonts w:ascii="inherit" w:eastAsia="Times New Roman" w:hAnsi="inherit" w:cs="Times New Roman"/>
            <w:color w:val="000000"/>
            <w:sz w:val="24"/>
            <w:szCs w:val="24"/>
            <w:lang w:eastAsia="en-GB"/>
          </w:rPr>
          <w:delText>A Member State may provide that in specified circumstances the regulatory authority may determine whether the power-generating module is to be considered an existing power-generating module or a new power-generating module.</w:delText>
        </w:r>
      </w:del>
    </w:p>
    <w:p w14:paraId="087D1F8E" w14:textId="485F1910" w:rsidR="003B7AE9" w:rsidRPr="003B7AE9" w:rsidDel="00277452" w:rsidRDefault="003B7AE9" w:rsidP="003B7AE9">
      <w:pPr>
        <w:shd w:val="clear" w:color="auto" w:fill="FFFFFF"/>
        <w:spacing w:before="120" w:after="0" w:line="240" w:lineRule="auto"/>
        <w:jc w:val="both"/>
        <w:rPr>
          <w:del w:id="51"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t>
      </w:r>
      <w:del w:id="52" w:author="Author">
        <w:r w:rsidRPr="003B7AE9" w:rsidDel="00277452">
          <w:rPr>
            <w:rFonts w:ascii="inherit" w:eastAsia="Times New Roman" w:hAnsi="inherit" w:cs="Times New Roman"/>
            <w:color w:val="000000"/>
            <w:sz w:val="24"/>
            <w:szCs w:val="24"/>
            <w:lang w:eastAsia="en-GB"/>
          </w:rPr>
          <w:delText>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delText>
        </w:r>
      </w:del>
      <w:ins w:id="53" w:author="Author">
        <w:r w:rsidR="00277452">
          <w:rPr>
            <w:rFonts w:ascii="inherit" w:eastAsia="Times New Roman" w:hAnsi="inherit" w:cs="Times New Roman"/>
            <w:color w:val="000000"/>
            <w:sz w:val="24"/>
            <w:szCs w:val="24"/>
            <w:lang w:eastAsia="en-GB"/>
          </w:rPr>
          <w:t>In case of a significant modernization of parts of the PGM, new requirements to components of the PGM that are not part of the modernization, have to be economically proportionate, i.e. that the costs for fulfilling the additional requirements do not exceed 10% of the modernization costs.</w:t>
        </w:r>
      </w:ins>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del w:id="54" w:author="Author">
        <w:r w:rsidRPr="003B7AE9" w:rsidDel="00277452">
          <w:rPr>
            <w:rFonts w:ascii="inherit" w:eastAsia="Times New Roman" w:hAnsi="inherit" w:cs="Times New Roman"/>
            <w:color w:val="000000"/>
            <w:sz w:val="24"/>
            <w:szCs w:val="24"/>
            <w:lang w:eastAsia="en-GB"/>
          </w:rPr>
          <w:delText>For that purpose a sound and transparent quantitative cost-benefit analysis shall be carried out, in accordance with Articles 38 and 39. The analysis shall indicate:</w:delText>
        </w:r>
      </w:del>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rsidDel="00277452" w14:paraId="418C415C" w14:textId="3CD142CC" w:rsidTr="003B7AE9">
        <w:trPr>
          <w:del w:id="55" w:author="Author"/>
        </w:trPr>
        <w:tc>
          <w:tcPr>
            <w:tcW w:w="0" w:type="auto"/>
            <w:shd w:val="clear" w:color="auto" w:fill="auto"/>
            <w:hideMark/>
          </w:tcPr>
          <w:p w14:paraId="2F6A5F39" w14:textId="7B53D8A7" w:rsidR="003B7AE9" w:rsidRPr="003B7AE9" w:rsidDel="00277452" w:rsidRDefault="003B7AE9" w:rsidP="003B7AE9">
            <w:pPr>
              <w:spacing w:before="120" w:after="0" w:line="240" w:lineRule="auto"/>
              <w:jc w:val="both"/>
              <w:rPr>
                <w:del w:id="56" w:author="Author"/>
                <w:rFonts w:ascii="inherit" w:eastAsia="Times New Roman" w:hAnsi="inherit" w:cs="Times New Roman"/>
                <w:sz w:val="24"/>
                <w:szCs w:val="24"/>
                <w:lang w:eastAsia="en-GB"/>
              </w:rPr>
            </w:pPr>
            <w:del w:id="57" w:author="Author">
              <w:r w:rsidRPr="003B7AE9" w:rsidDel="00277452">
                <w:rPr>
                  <w:rFonts w:ascii="inherit" w:eastAsia="Times New Roman" w:hAnsi="inherit" w:cs="Times New Roman"/>
                  <w:sz w:val="24"/>
                  <w:szCs w:val="24"/>
                  <w:lang w:eastAsia="en-GB"/>
                </w:rPr>
                <w:delText>(a)</w:delText>
              </w:r>
            </w:del>
          </w:p>
        </w:tc>
        <w:tc>
          <w:tcPr>
            <w:tcW w:w="0" w:type="auto"/>
            <w:shd w:val="clear" w:color="auto" w:fill="auto"/>
            <w:hideMark/>
          </w:tcPr>
          <w:p w14:paraId="1ED3E1DB" w14:textId="696402EE" w:rsidR="003B7AE9" w:rsidRPr="003B7AE9" w:rsidDel="00277452" w:rsidRDefault="003B7AE9" w:rsidP="003B7AE9">
            <w:pPr>
              <w:spacing w:before="120" w:after="0" w:line="240" w:lineRule="auto"/>
              <w:jc w:val="both"/>
              <w:rPr>
                <w:del w:id="58" w:author="Author"/>
                <w:rFonts w:ascii="inherit" w:eastAsia="Times New Roman" w:hAnsi="inherit" w:cs="Times New Roman"/>
                <w:sz w:val="24"/>
                <w:szCs w:val="24"/>
                <w:lang w:eastAsia="en-GB"/>
              </w:rPr>
            </w:pPr>
            <w:del w:id="59" w:author="Author">
              <w:r w:rsidRPr="003B7AE9" w:rsidDel="00277452">
                <w:rPr>
                  <w:rFonts w:ascii="inherit" w:eastAsia="Times New Roman" w:hAnsi="inherit" w:cs="Times New Roman"/>
                  <w:sz w:val="24"/>
                  <w:szCs w:val="24"/>
                  <w:lang w:eastAsia="en-GB"/>
                </w:rPr>
                <w:delText>the costs, in regard to existing power-generating modules, of requiring compliance with this Regulation;</w:delText>
              </w:r>
            </w:del>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rsidDel="00277452" w14:paraId="746044CC" w14:textId="28419422" w:rsidTr="003B7AE9">
        <w:trPr>
          <w:del w:id="60" w:author="Author"/>
        </w:trPr>
        <w:tc>
          <w:tcPr>
            <w:tcW w:w="0" w:type="auto"/>
            <w:shd w:val="clear" w:color="auto" w:fill="auto"/>
            <w:hideMark/>
          </w:tcPr>
          <w:p w14:paraId="6AF251EC" w14:textId="67C8EDFB" w:rsidR="003B7AE9" w:rsidRPr="003B7AE9" w:rsidDel="00277452" w:rsidRDefault="003B7AE9" w:rsidP="003B7AE9">
            <w:pPr>
              <w:spacing w:before="120" w:after="0" w:line="240" w:lineRule="auto"/>
              <w:jc w:val="both"/>
              <w:rPr>
                <w:del w:id="61" w:author="Author"/>
                <w:rFonts w:ascii="inherit" w:eastAsia="Times New Roman" w:hAnsi="inherit" w:cs="Times New Roman"/>
                <w:sz w:val="24"/>
                <w:szCs w:val="24"/>
                <w:lang w:eastAsia="en-GB"/>
              </w:rPr>
            </w:pPr>
            <w:del w:id="62" w:author="Author">
              <w:r w:rsidRPr="003B7AE9" w:rsidDel="00277452">
                <w:rPr>
                  <w:rFonts w:ascii="inherit" w:eastAsia="Times New Roman" w:hAnsi="inherit" w:cs="Times New Roman"/>
                  <w:sz w:val="24"/>
                  <w:szCs w:val="24"/>
                  <w:lang w:eastAsia="en-GB"/>
                </w:rPr>
                <w:delText>(b)</w:delText>
              </w:r>
            </w:del>
          </w:p>
        </w:tc>
        <w:tc>
          <w:tcPr>
            <w:tcW w:w="0" w:type="auto"/>
            <w:shd w:val="clear" w:color="auto" w:fill="auto"/>
            <w:hideMark/>
          </w:tcPr>
          <w:p w14:paraId="6D3DBBF3" w14:textId="25A78FBA" w:rsidR="003B7AE9" w:rsidRPr="003B7AE9" w:rsidDel="00277452" w:rsidRDefault="003B7AE9" w:rsidP="003B7AE9">
            <w:pPr>
              <w:spacing w:before="120" w:after="0" w:line="240" w:lineRule="auto"/>
              <w:jc w:val="both"/>
              <w:rPr>
                <w:del w:id="63" w:author="Author"/>
                <w:rFonts w:ascii="inherit" w:eastAsia="Times New Roman" w:hAnsi="inherit" w:cs="Times New Roman"/>
                <w:sz w:val="24"/>
                <w:szCs w:val="24"/>
                <w:lang w:eastAsia="en-GB"/>
              </w:rPr>
            </w:pPr>
            <w:del w:id="64" w:author="Author">
              <w:r w:rsidRPr="003B7AE9" w:rsidDel="00277452">
                <w:rPr>
                  <w:rFonts w:ascii="inherit" w:eastAsia="Times New Roman" w:hAnsi="inherit" w:cs="Times New Roman"/>
                  <w:sz w:val="24"/>
                  <w:szCs w:val="24"/>
                  <w:lang w:eastAsia="en-GB"/>
                </w:rPr>
                <w:delText>the socioeconomic benefit resulting from applying the requirements set out in this Regulation; and</w:delText>
              </w:r>
            </w:del>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rsidDel="00277452" w14:paraId="2808615E" w14:textId="01FD6A6B" w:rsidTr="003B7AE9">
        <w:trPr>
          <w:del w:id="65" w:author="Author"/>
        </w:trPr>
        <w:tc>
          <w:tcPr>
            <w:tcW w:w="0" w:type="auto"/>
            <w:shd w:val="clear" w:color="auto" w:fill="auto"/>
            <w:hideMark/>
          </w:tcPr>
          <w:p w14:paraId="1D685393" w14:textId="0BE76BBE" w:rsidR="003B7AE9" w:rsidRPr="003B7AE9" w:rsidDel="00277452" w:rsidRDefault="003B7AE9" w:rsidP="003B7AE9">
            <w:pPr>
              <w:spacing w:before="120" w:after="0" w:line="240" w:lineRule="auto"/>
              <w:jc w:val="both"/>
              <w:rPr>
                <w:del w:id="66" w:author="Author"/>
                <w:rFonts w:ascii="inherit" w:eastAsia="Times New Roman" w:hAnsi="inherit" w:cs="Times New Roman"/>
                <w:sz w:val="24"/>
                <w:szCs w:val="24"/>
                <w:lang w:eastAsia="en-GB"/>
              </w:rPr>
            </w:pPr>
            <w:del w:id="67" w:author="Author">
              <w:r w:rsidRPr="003B7AE9" w:rsidDel="00277452">
                <w:rPr>
                  <w:rFonts w:ascii="inherit" w:eastAsia="Times New Roman" w:hAnsi="inherit" w:cs="Times New Roman"/>
                  <w:sz w:val="24"/>
                  <w:szCs w:val="24"/>
                  <w:lang w:eastAsia="en-GB"/>
                </w:rPr>
                <w:delText>(c)</w:delText>
              </w:r>
            </w:del>
          </w:p>
        </w:tc>
        <w:tc>
          <w:tcPr>
            <w:tcW w:w="0" w:type="auto"/>
            <w:shd w:val="clear" w:color="auto" w:fill="auto"/>
            <w:hideMark/>
          </w:tcPr>
          <w:p w14:paraId="465AE4CD" w14:textId="20629BBD" w:rsidR="003B7AE9" w:rsidRPr="003B7AE9" w:rsidDel="00277452" w:rsidRDefault="003B7AE9" w:rsidP="003B7AE9">
            <w:pPr>
              <w:spacing w:before="120" w:after="0" w:line="240" w:lineRule="auto"/>
              <w:jc w:val="both"/>
              <w:rPr>
                <w:del w:id="68" w:author="Author"/>
                <w:rFonts w:ascii="inherit" w:eastAsia="Times New Roman" w:hAnsi="inherit" w:cs="Times New Roman"/>
                <w:sz w:val="24"/>
                <w:szCs w:val="24"/>
                <w:lang w:eastAsia="en-GB"/>
              </w:rPr>
            </w:pPr>
            <w:del w:id="69" w:author="Author">
              <w:r w:rsidRPr="003B7AE9" w:rsidDel="00277452">
                <w:rPr>
                  <w:rFonts w:ascii="inherit" w:eastAsia="Times New Roman" w:hAnsi="inherit" w:cs="Times New Roman"/>
                  <w:sz w:val="24"/>
                  <w:szCs w:val="24"/>
                  <w:lang w:eastAsia="en-GB"/>
                </w:rPr>
                <w:delText>the potential of alternative measures to achieve the required performance.</w:delText>
              </w:r>
            </w:del>
          </w:p>
        </w:tc>
      </w:tr>
    </w:tbl>
    <w:p w14:paraId="648C2545" w14:textId="43D3923B"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w:t>
      </w:r>
      <w:del w:id="70" w:author="Author">
        <w:r w:rsidRPr="003B7AE9" w:rsidDel="00277452">
          <w:rPr>
            <w:rFonts w:ascii="inherit" w:eastAsia="Times New Roman" w:hAnsi="inherit" w:cs="Times New Roman"/>
            <w:color w:val="000000"/>
            <w:sz w:val="24"/>
            <w:szCs w:val="24"/>
            <w:lang w:eastAsia="en-GB"/>
          </w:rPr>
          <w:delText>Before carrying out the quantitative cost-benefit analysis referred to in paragraph 3, the relevant TSO shall:</w:delText>
        </w:r>
      </w:del>
      <w:ins w:id="71" w:author="Author">
        <w:r w:rsidR="00277452">
          <w:rPr>
            <w:rFonts w:ascii="inherit" w:eastAsia="Times New Roman" w:hAnsi="inherit" w:cs="Times New Roman"/>
            <w:color w:val="000000"/>
            <w:sz w:val="24"/>
            <w:szCs w:val="24"/>
            <w:lang w:eastAsia="en-GB"/>
          </w:rPr>
          <w:t>Existing Type A PGM shall not be subject to this regulation.</w:t>
        </w:r>
      </w:ins>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rsidDel="00277452" w14:paraId="6CE27FCE" w14:textId="3156FEA6" w:rsidTr="003B7AE9">
        <w:trPr>
          <w:del w:id="72" w:author="Author"/>
        </w:trPr>
        <w:tc>
          <w:tcPr>
            <w:tcW w:w="0" w:type="auto"/>
            <w:shd w:val="clear" w:color="auto" w:fill="auto"/>
            <w:hideMark/>
          </w:tcPr>
          <w:p w14:paraId="6F7EA4E6" w14:textId="4E6DA041" w:rsidR="003B7AE9" w:rsidRPr="003B7AE9" w:rsidDel="00277452" w:rsidRDefault="003B7AE9" w:rsidP="003B7AE9">
            <w:pPr>
              <w:spacing w:before="120" w:after="0" w:line="240" w:lineRule="auto"/>
              <w:jc w:val="both"/>
              <w:rPr>
                <w:del w:id="73" w:author="Author"/>
                <w:rFonts w:ascii="inherit" w:eastAsia="Times New Roman" w:hAnsi="inherit" w:cs="Times New Roman"/>
                <w:sz w:val="24"/>
                <w:szCs w:val="24"/>
                <w:lang w:eastAsia="en-GB"/>
              </w:rPr>
            </w:pPr>
            <w:del w:id="74" w:author="Author">
              <w:r w:rsidRPr="003B7AE9" w:rsidDel="00277452">
                <w:rPr>
                  <w:rFonts w:ascii="inherit" w:eastAsia="Times New Roman" w:hAnsi="inherit" w:cs="Times New Roman"/>
                  <w:sz w:val="24"/>
                  <w:szCs w:val="24"/>
                  <w:lang w:eastAsia="en-GB"/>
                </w:rPr>
                <w:delText>(a)</w:delText>
              </w:r>
            </w:del>
          </w:p>
        </w:tc>
        <w:tc>
          <w:tcPr>
            <w:tcW w:w="0" w:type="auto"/>
            <w:shd w:val="clear" w:color="auto" w:fill="auto"/>
            <w:hideMark/>
          </w:tcPr>
          <w:p w14:paraId="68890DC7" w14:textId="5EA9C0D1" w:rsidR="003B7AE9" w:rsidRPr="003B7AE9" w:rsidDel="00277452" w:rsidRDefault="003B7AE9" w:rsidP="003B7AE9">
            <w:pPr>
              <w:spacing w:before="120" w:after="0" w:line="240" w:lineRule="auto"/>
              <w:jc w:val="both"/>
              <w:rPr>
                <w:del w:id="75" w:author="Author"/>
                <w:rFonts w:ascii="inherit" w:eastAsia="Times New Roman" w:hAnsi="inherit" w:cs="Times New Roman"/>
                <w:sz w:val="24"/>
                <w:szCs w:val="24"/>
                <w:lang w:eastAsia="en-GB"/>
              </w:rPr>
            </w:pPr>
            <w:del w:id="76" w:author="Author">
              <w:r w:rsidRPr="003B7AE9" w:rsidDel="00277452">
                <w:rPr>
                  <w:rFonts w:ascii="inherit" w:eastAsia="Times New Roman" w:hAnsi="inherit" w:cs="Times New Roman"/>
                  <w:sz w:val="24"/>
                  <w:szCs w:val="24"/>
                  <w:lang w:eastAsia="en-GB"/>
                </w:rPr>
                <w:delText>carry out a preliminary qualitative comparison of costs and benefits;</w:delText>
              </w:r>
            </w:del>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rsidDel="00277452" w14:paraId="1551E0C1" w14:textId="29F44E2B" w:rsidTr="003B7AE9">
        <w:trPr>
          <w:del w:id="77" w:author="Author"/>
        </w:trPr>
        <w:tc>
          <w:tcPr>
            <w:tcW w:w="0" w:type="auto"/>
            <w:shd w:val="clear" w:color="auto" w:fill="auto"/>
            <w:hideMark/>
          </w:tcPr>
          <w:p w14:paraId="70894FCB" w14:textId="7599AA78" w:rsidR="003B7AE9" w:rsidRPr="003B7AE9" w:rsidDel="00277452" w:rsidRDefault="003B7AE9" w:rsidP="003B7AE9">
            <w:pPr>
              <w:spacing w:before="120" w:after="0" w:line="240" w:lineRule="auto"/>
              <w:jc w:val="both"/>
              <w:rPr>
                <w:del w:id="78" w:author="Author"/>
                <w:rFonts w:ascii="inherit" w:eastAsia="Times New Roman" w:hAnsi="inherit" w:cs="Times New Roman"/>
                <w:sz w:val="24"/>
                <w:szCs w:val="24"/>
                <w:lang w:eastAsia="en-GB"/>
              </w:rPr>
            </w:pPr>
            <w:del w:id="79" w:author="Author">
              <w:r w:rsidRPr="003B7AE9" w:rsidDel="00277452">
                <w:rPr>
                  <w:rFonts w:ascii="inherit" w:eastAsia="Times New Roman" w:hAnsi="inherit" w:cs="Times New Roman"/>
                  <w:sz w:val="24"/>
                  <w:szCs w:val="24"/>
                  <w:lang w:eastAsia="en-GB"/>
                </w:rPr>
                <w:delText>(b)</w:delText>
              </w:r>
            </w:del>
          </w:p>
        </w:tc>
        <w:tc>
          <w:tcPr>
            <w:tcW w:w="0" w:type="auto"/>
            <w:shd w:val="clear" w:color="auto" w:fill="auto"/>
            <w:hideMark/>
          </w:tcPr>
          <w:p w14:paraId="5EC70D30" w14:textId="232DAA8B" w:rsidR="003B7AE9" w:rsidRPr="003B7AE9" w:rsidDel="00277452" w:rsidRDefault="003B7AE9" w:rsidP="003B7AE9">
            <w:pPr>
              <w:spacing w:before="120" w:after="0" w:line="240" w:lineRule="auto"/>
              <w:jc w:val="both"/>
              <w:rPr>
                <w:del w:id="80" w:author="Author"/>
                <w:rFonts w:ascii="inherit" w:eastAsia="Times New Roman" w:hAnsi="inherit" w:cs="Times New Roman"/>
                <w:sz w:val="24"/>
                <w:szCs w:val="24"/>
                <w:lang w:eastAsia="en-GB"/>
              </w:rPr>
            </w:pPr>
            <w:del w:id="81" w:author="Author">
              <w:r w:rsidRPr="003B7AE9" w:rsidDel="00277452">
                <w:rPr>
                  <w:rFonts w:ascii="inherit" w:eastAsia="Times New Roman" w:hAnsi="inherit" w:cs="Times New Roman"/>
                  <w:sz w:val="24"/>
                  <w:szCs w:val="24"/>
                  <w:lang w:eastAsia="en-GB"/>
                </w:rPr>
                <w:delText>obtain approval from the relevant regulatory authority or, where applicable, the Member State.</w:delText>
              </w:r>
            </w:del>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power-generating modules shall comply with the requirements on the basis of </w:t>
      </w:r>
      <w:del w:id="82" w:author="Author">
        <w:r w:rsidRPr="003B7AE9" w:rsidDel="006D3515">
          <w:rPr>
            <w:rFonts w:ascii="inherit" w:eastAsia="Times New Roman" w:hAnsi="inherit" w:cs="Times New Roman"/>
            <w:color w:val="000000"/>
            <w:sz w:val="24"/>
            <w:szCs w:val="24"/>
            <w:lang w:eastAsia="en-GB"/>
          </w:rPr>
          <w:delText xml:space="preserve">the voltage level of their connection point and </w:delText>
        </w:r>
      </w:del>
      <w:r w:rsidRPr="003B7AE9">
        <w:rPr>
          <w:rFonts w:ascii="inherit" w:eastAsia="Times New Roman" w:hAnsi="inherit" w:cs="Times New Roman"/>
          <w:color w:val="000000"/>
          <w:sz w:val="24"/>
          <w:szCs w:val="24"/>
          <w:lang w:eastAsia="en-GB"/>
        </w:rPr>
        <w:t>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83" w:author="Author">
              <w:r w:rsidRPr="003B7AE9" w:rsidDel="006D3515">
                <w:rPr>
                  <w:rFonts w:ascii="inherit" w:eastAsia="Times New Roman" w:hAnsi="inherit" w:cs="Times New Roman"/>
                  <w:sz w:val="24"/>
                  <w:szCs w:val="24"/>
                  <w:lang w:eastAsia="en-GB"/>
                </w:rPr>
                <w:delText xml:space="preserve">connection point below 110 kV and </w:delText>
              </w:r>
            </w:del>
            <w:r w:rsidRPr="003B7AE9">
              <w:rPr>
                <w:rFonts w:ascii="inherit" w:eastAsia="Times New Roman" w:hAnsi="inherit" w:cs="Times New Roman"/>
                <w:sz w:val="24"/>
                <w:szCs w:val="24"/>
                <w:lang w:eastAsia="en-GB"/>
              </w:rPr>
              <w:t>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0B80C16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84" w:author="Author">
              <w:r w:rsidRPr="003B7AE9" w:rsidDel="006D3515">
                <w:rPr>
                  <w:rFonts w:ascii="inherit" w:eastAsia="Times New Roman" w:hAnsi="inherit" w:cs="Times New Roman"/>
                  <w:sz w:val="24"/>
                  <w:szCs w:val="24"/>
                  <w:lang w:eastAsia="en-GB"/>
                </w:rPr>
                <w:delText xml:space="preserve">connection point below 110 kV and </w:delText>
              </w:r>
            </w:del>
            <w:r w:rsidRPr="003B7AE9">
              <w:rPr>
                <w:rFonts w:ascii="inherit" w:eastAsia="Times New Roman" w:hAnsi="inherit" w:cs="Times New Roman"/>
                <w:sz w:val="24"/>
                <w:szCs w:val="24"/>
                <w:lang w:eastAsia="en-GB"/>
              </w:rPr>
              <w:t xml:space="preserve">maximum capacity at </w:t>
            </w:r>
            <w:del w:id="85" w:author="Author">
              <w:r w:rsidRPr="003B7AE9" w:rsidDel="006D3515">
                <w:rPr>
                  <w:rFonts w:ascii="inherit" w:eastAsia="Times New Roman" w:hAnsi="inherit" w:cs="Times New Roman"/>
                  <w:sz w:val="24"/>
                  <w:szCs w:val="24"/>
                  <w:lang w:eastAsia="en-GB"/>
                </w:rPr>
                <w:delText xml:space="preserve">or above a </w:delText>
              </w:r>
            </w:del>
            <w:ins w:id="86" w:author="Author">
              <w:r w:rsidR="00C8539F">
                <w:rPr>
                  <w:rFonts w:ascii="inherit" w:eastAsia="Times New Roman" w:hAnsi="inherit" w:cs="Times New Roman"/>
                  <w:sz w:val="24"/>
                  <w:szCs w:val="24"/>
                  <w:lang w:eastAsia="en-GB"/>
                </w:rPr>
                <w:t xml:space="preserve">the </w:t>
              </w:r>
            </w:ins>
            <w:r w:rsidRPr="003B7AE9">
              <w:rPr>
                <w:rFonts w:ascii="inherit" w:eastAsia="Times New Roman" w:hAnsi="inherit" w:cs="Times New Roman"/>
                <w:sz w:val="24"/>
                <w:szCs w:val="24"/>
                <w:lang w:eastAsia="en-GB"/>
              </w:rPr>
              <w:t>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87" w:author="Author">
              <w:r w:rsidRPr="003B7AE9" w:rsidDel="006D3515">
                <w:rPr>
                  <w:rFonts w:ascii="inherit" w:eastAsia="Times New Roman" w:hAnsi="inherit" w:cs="Times New Roman"/>
                  <w:sz w:val="24"/>
                  <w:szCs w:val="24"/>
                  <w:lang w:eastAsia="en-GB"/>
                </w:rPr>
                <w:delText xml:space="preserve">connection point below 110 kV and </w:delText>
              </w:r>
            </w:del>
            <w:r w:rsidRPr="003B7AE9">
              <w:rPr>
                <w:rFonts w:ascii="inherit" w:eastAsia="Times New Roman" w:hAnsi="inherit" w:cs="Times New Roman"/>
                <w:sz w:val="24"/>
                <w:szCs w:val="24"/>
                <w:lang w:eastAsia="en-GB"/>
              </w:rPr>
              <w:t>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at 110 kV or above (type D). A power-generating module is also of type D if its connection point is below 110 kV and its maximum capacity is at or above a threshold specified in accordance with paragraph 3.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5F7DC3D0"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del w:id="88" w:author="Author">
                    <w:r w:rsidRPr="003B7AE9" w:rsidDel="00C8539F">
                      <w:rPr>
                        <w:rFonts w:ascii="inherit" w:eastAsia="Times New Roman" w:hAnsi="inherit" w:cs="Times New Roman"/>
                        <w:b/>
                        <w:bCs/>
                        <w:lang w:eastAsia="en-GB"/>
                      </w:rPr>
                      <w:delText>Limit for maximum c</w:delText>
                    </w:r>
                  </w:del>
                  <w:ins w:id="89" w:author="Author">
                    <w:r w:rsidR="00C8539F">
                      <w:rPr>
                        <w:rFonts w:ascii="inherit" w:eastAsia="Times New Roman" w:hAnsi="inherit" w:cs="Times New Roman"/>
                        <w:b/>
                        <w:bCs/>
                        <w:lang w:eastAsia="en-GB"/>
                      </w:rPr>
                      <w:t>C</w:t>
                    </w:r>
                  </w:ins>
                  <w:r w:rsidRPr="003B7AE9">
                    <w:rPr>
                      <w:rFonts w:ascii="inherit" w:eastAsia="Times New Roman" w:hAnsi="inherit" w:cs="Times New Roman"/>
                      <w:b/>
                      <w:bCs/>
                      <w:lang w:eastAsia="en-GB"/>
                    </w:rPr>
                    <w:t>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331FB2C" w:rsidR="003B7AE9" w:rsidRPr="003B7AE9" w:rsidRDefault="003B7AE9" w:rsidP="003B7AE9">
                  <w:pPr>
                    <w:spacing w:before="60" w:after="60" w:line="240" w:lineRule="auto"/>
                    <w:rPr>
                      <w:rFonts w:ascii="inherit" w:eastAsia="Times New Roman" w:hAnsi="inherit" w:cs="Times New Roman"/>
                      <w:lang w:eastAsia="en-GB"/>
                    </w:rPr>
                  </w:pPr>
                  <w:del w:id="90" w:author="Author">
                    <w:r w:rsidRPr="003B7AE9" w:rsidDel="00C8539F">
                      <w:rPr>
                        <w:rFonts w:ascii="inherit" w:eastAsia="Times New Roman" w:hAnsi="inherit" w:cs="Times New Roman"/>
                        <w:lang w:eastAsia="en-GB"/>
                      </w:rPr>
                      <w:delText>1</w:delText>
                    </w:r>
                  </w:del>
                  <w:ins w:id="91" w:author="Author">
                    <w:r w:rsidR="00C8539F">
                      <w:rPr>
                        <w:rFonts w:ascii="inherit" w:eastAsia="Times New Roman" w:hAnsi="inherit" w:cs="Times New Roman"/>
                        <w:lang w:eastAsia="en-GB"/>
                      </w:rPr>
                      <w:t>0,5</w:t>
                    </w:r>
                  </w:ins>
                  <w:r w:rsidRPr="003B7AE9">
                    <w:rPr>
                      <w:rFonts w:ascii="inherit" w:eastAsia="Times New Roman" w:hAnsi="inherit" w:cs="Times New Roman"/>
                      <w:lang w:eastAsia="en-GB"/>
                    </w:rPr>
                    <w:t xml:space="preserve">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3.   Proposals for maximum capacity thresholds for types B, C and D power-generating modules shall be subject to approval by the relevant regulatory authority or, where applicable, the Member State. In forming </w:t>
      </w:r>
      <w:proofErr w:type="gramStart"/>
      <w:r w:rsidRPr="003B7AE9">
        <w:rPr>
          <w:rFonts w:ascii="inherit" w:eastAsia="Times New Roman" w:hAnsi="inherit" w:cs="Times New Roman"/>
          <w:color w:val="000000"/>
          <w:sz w:val="24"/>
          <w:szCs w:val="24"/>
          <w:lang w:eastAsia="en-GB"/>
        </w:rPr>
        <w:t>proposals</w:t>
      </w:r>
      <w:proofErr w:type="gramEnd"/>
      <w:r w:rsidRPr="003B7AE9">
        <w:rPr>
          <w:rFonts w:ascii="inherit" w:eastAsia="Times New Roman" w:hAnsi="inherit" w:cs="Times New Roman"/>
          <w:color w:val="000000"/>
          <w:sz w:val="24"/>
          <w:szCs w:val="24"/>
          <w:lang w:eastAsia="en-GB"/>
        </w:rPr>
        <w:t xml:space="preserve">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6A5A65D0" w:rsidR="003B7AE9" w:rsidRDefault="003B7AE9" w:rsidP="003B7AE9">
      <w:pPr>
        <w:shd w:val="clear" w:color="auto" w:fill="FFFFFF"/>
        <w:spacing w:before="120" w:after="0" w:line="240" w:lineRule="auto"/>
        <w:jc w:val="both"/>
        <w:rPr>
          <w:ins w:id="92"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t>
      </w:r>
      <w:del w:id="93" w:author="Author">
        <w:r w:rsidRPr="003B7AE9" w:rsidDel="00A54109">
          <w:rPr>
            <w:rFonts w:ascii="inherit" w:eastAsia="Times New Roman" w:hAnsi="inherit" w:cs="Times New Roman"/>
            <w:color w:val="000000"/>
            <w:sz w:val="24"/>
            <w:szCs w:val="24"/>
            <w:lang w:eastAsia="en-GB"/>
          </w:rPr>
          <w:delText>If, as a result of modification of the thresholds, a power-generating module qualifies under a different type, the procedure laid down in Article 4(3) concerning existing power-generating modules shall apply before compliance with the requirements for the new type is required</w:delText>
        </w:r>
      </w:del>
      <w:ins w:id="94" w:author="Author">
        <w:r w:rsidR="00A54109">
          <w:rPr>
            <w:rFonts w:ascii="inherit" w:eastAsia="Times New Roman" w:hAnsi="inherit" w:cs="Times New Roman"/>
            <w:color w:val="000000"/>
            <w:sz w:val="24"/>
            <w:szCs w:val="24"/>
            <w:lang w:eastAsia="en-GB"/>
          </w:rPr>
          <w:t>Member States shall not derogate from the values set out for Type A power-generating modules. Where such derogations exist, they shall be harmonised not later than one year after entry of force of this regulation</w:t>
        </w:r>
      </w:ins>
      <w:r w:rsidRPr="003B7AE9">
        <w:rPr>
          <w:rFonts w:ascii="inherit" w:eastAsia="Times New Roman" w:hAnsi="inherit" w:cs="Times New Roman"/>
          <w:color w:val="000000"/>
          <w:sz w:val="24"/>
          <w:szCs w:val="24"/>
          <w:lang w:eastAsia="en-GB"/>
        </w:rPr>
        <w:t>.</w:t>
      </w:r>
    </w:p>
    <w:p w14:paraId="2900D353" w14:textId="7FAF28D0" w:rsidR="00A54109" w:rsidRPr="003B7AE9" w:rsidRDefault="00A5410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95" w:author="Author">
        <w:r>
          <w:rPr>
            <w:rFonts w:ascii="inherit" w:eastAsia="Times New Roman" w:hAnsi="inherit" w:cs="Times New Roman"/>
            <w:color w:val="000000"/>
            <w:sz w:val="24"/>
            <w:szCs w:val="24"/>
            <w:lang w:eastAsia="en-GB"/>
          </w:rPr>
          <w:t>6.  The relevant system operator shall not require Type A and Type B energy storage facilities to equalize phase-imbalances in non-synchronous mode.</w:t>
        </w:r>
      </w:ins>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1FC05075"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Application to power-generating modules, pump-storage power-generating modules, combined heat and power facilities, </w:t>
      </w:r>
      <w:del w:id="96" w:author="Author">
        <w:r w:rsidRPr="003B7AE9" w:rsidDel="00A54109">
          <w:rPr>
            <w:rFonts w:ascii="inherit" w:eastAsia="Times New Roman" w:hAnsi="inherit" w:cs="Times New Roman"/>
            <w:b/>
            <w:bCs/>
            <w:color w:val="000000"/>
            <w:sz w:val="24"/>
            <w:szCs w:val="24"/>
            <w:lang w:eastAsia="en-GB"/>
          </w:rPr>
          <w:delText xml:space="preserve">and </w:delText>
        </w:r>
      </w:del>
      <w:r w:rsidRPr="003B7AE9">
        <w:rPr>
          <w:rFonts w:ascii="inherit" w:eastAsia="Times New Roman" w:hAnsi="inherit" w:cs="Times New Roman"/>
          <w:b/>
          <w:bCs/>
          <w:color w:val="000000"/>
          <w:sz w:val="24"/>
          <w:szCs w:val="24"/>
          <w:lang w:eastAsia="en-GB"/>
        </w:rPr>
        <w:t>industrial sites</w:t>
      </w:r>
      <w:ins w:id="97" w:author="Author">
        <w:r w:rsidR="00A54109">
          <w:rPr>
            <w:rFonts w:ascii="inherit" w:eastAsia="Times New Roman" w:hAnsi="inherit" w:cs="Times New Roman"/>
            <w:b/>
            <w:bCs/>
            <w:color w:val="000000"/>
            <w:sz w:val="24"/>
            <w:szCs w:val="24"/>
            <w:lang w:eastAsia="en-GB"/>
          </w:rPr>
          <w:t xml:space="preserve"> and mixed costumer sites in gen</w:t>
        </w:r>
        <w:r w:rsidR="00B06C6A">
          <w:rPr>
            <w:rFonts w:ascii="inherit" w:eastAsia="Times New Roman" w:hAnsi="inherit" w:cs="Times New Roman"/>
            <w:b/>
            <w:bCs/>
            <w:color w:val="000000"/>
            <w:sz w:val="24"/>
            <w:szCs w:val="24"/>
            <w:lang w:eastAsia="en-GB"/>
          </w:rPr>
          <w:t>e</w:t>
        </w:r>
        <w:r w:rsidR="00A54109">
          <w:rPr>
            <w:rFonts w:ascii="inherit" w:eastAsia="Times New Roman" w:hAnsi="inherit" w:cs="Times New Roman"/>
            <w:b/>
            <w:bCs/>
            <w:color w:val="000000"/>
            <w:sz w:val="24"/>
            <w:szCs w:val="24"/>
            <w:lang w:eastAsia="en-GB"/>
          </w:rPr>
          <w:t>r</w:t>
        </w:r>
        <w:r w:rsidR="00B06C6A">
          <w:rPr>
            <w:rFonts w:ascii="inherit" w:eastAsia="Times New Roman" w:hAnsi="inherit" w:cs="Times New Roman"/>
            <w:b/>
            <w:bCs/>
            <w:color w:val="000000"/>
            <w:sz w:val="24"/>
            <w:szCs w:val="24"/>
            <w:lang w:eastAsia="en-GB"/>
          </w:rPr>
          <w:t>a</w:t>
        </w:r>
        <w:r w:rsidR="00A54109">
          <w:rPr>
            <w:rFonts w:ascii="inherit" w:eastAsia="Times New Roman" w:hAnsi="inherit" w:cs="Times New Roman"/>
            <w:b/>
            <w:bCs/>
            <w:color w:val="000000"/>
            <w:sz w:val="24"/>
            <w:szCs w:val="24"/>
            <w:lang w:eastAsia="en-GB"/>
          </w:rPr>
          <w:t>l</w:t>
        </w:r>
      </w:ins>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With respect to power-generating modules embedded in the networks of industrial sites, power-generating facility owners, system operators of industrial sites and relevant system operators whose network is connected to the network of an industrial site shall </w:t>
      </w:r>
      <w:r w:rsidRPr="003B7AE9">
        <w:rPr>
          <w:rFonts w:ascii="inherit" w:eastAsia="Times New Roman" w:hAnsi="inherit" w:cs="Times New Roman"/>
          <w:color w:val="000000"/>
          <w:sz w:val="24"/>
          <w:szCs w:val="24"/>
          <w:lang w:eastAsia="en-GB"/>
        </w:rPr>
        <w:lastRenderedPageBreak/>
        <w:t>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3ABDAC9" w:rsidR="003B7AE9" w:rsidRDefault="003B7AE9" w:rsidP="003B7AE9">
      <w:pPr>
        <w:shd w:val="clear" w:color="auto" w:fill="FFFFFF"/>
        <w:spacing w:before="120" w:after="0" w:line="240" w:lineRule="auto"/>
        <w:jc w:val="both"/>
        <w:rPr>
          <w:ins w:id="98"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6DDCB8C8" w14:textId="77777777" w:rsidR="00B06C6A" w:rsidRPr="003B7AE9" w:rsidRDefault="00B06C6A" w:rsidP="003B7AE9">
      <w:pPr>
        <w:shd w:val="clear" w:color="auto" w:fill="FFFFFF"/>
        <w:spacing w:before="120" w:after="0" w:line="240" w:lineRule="auto"/>
        <w:jc w:val="both"/>
        <w:rPr>
          <w:ins w:id="99" w:author="Author"/>
          <w:rFonts w:ascii="inherit" w:eastAsia="Times New Roman" w:hAnsi="inherit" w:cs="Times New Roman"/>
          <w:color w:val="000000"/>
          <w:sz w:val="24"/>
          <w:szCs w:val="24"/>
          <w:lang w:eastAsia="en-GB"/>
        </w:rPr>
      </w:pPr>
      <w:ins w:id="100" w:author="Author">
        <w:r>
          <w:rPr>
            <w:rFonts w:ascii="inherit" w:eastAsia="Times New Roman" w:hAnsi="inherit" w:cs="Times New Roman"/>
            <w:color w:val="000000"/>
            <w:sz w:val="24"/>
            <w:szCs w:val="24"/>
            <w:lang w:eastAsia="en-GB"/>
          </w:rPr>
          <w:t>6.    For mixed costumer sites (MCS) the following applies:</w:t>
        </w:r>
      </w:ins>
    </w:p>
    <w:tbl>
      <w:tblPr>
        <w:tblW w:w="5000" w:type="pct"/>
        <w:tblCellMar>
          <w:left w:w="0" w:type="dxa"/>
          <w:right w:w="0" w:type="dxa"/>
        </w:tblCellMar>
        <w:tblLook w:val="04A0" w:firstRow="1" w:lastRow="0" w:firstColumn="1" w:lastColumn="0" w:noHBand="0" w:noVBand="1"/>
      </w:tblPr>
      <w:tblGrid>
        <w:gridCol w:w="315"/>
        <w:gridCol w:w="8711"/>
      </w:tblGrid>
      <w:tr w:rsidR="00B06C6A" w:rsidRPr="003B7AE9" w14:paraId="6E35DECA" w14:textId="77777777" w:rsidTr="00AE2D97">
        <w:trPr>
          <w:ins w:id="101" w:author="Author"/>
        </w:trPr>
        <w:tc>
          <w:tcPr>
            <w:tcW w:w="0" w:type="auto"/>
            <w:shd w:val="clear" w:color="auto" w:fill="auto"/>
            <w:hideMark/>
          </w:tcPr>
          <w:p w14:paraId="47A9CFF6" w14:textId="77777777" w:rsidR="00B06C6A" w:rsidRPr="003B7AE9" w:rsidRDefault="00B06C6A" w:rsidP="00AE2D97">
            <w:pPr>
              <w:spacing w:before="120" w:after="0" w:line="240" w:lineRule="auto"/>
              <w:jc w:val="both"/>
              <w:rPr>
                <w:ins w:id="102" w:author="Author"/>
                <w:rFonts w:ascii="inherit" w:eastAsia="Times New Roman" w:hAnsi="inherit" w:cs="Times New Roman"/>
                <w:sz w:val="24"/>
                <w:szCs w:val="24"/>
                <w:lang w:eastAsia="en-GB"/>
              </w:rPr>
            </w:pPr>
            <w:ins w:id="103" w:author="Author">
              <w:r w:rsidRPr="003B7AE9">
                <w:rPr>
                  <w:rFonts w:ascii="inherit" w:eastAsia="Times New Roman" w:hAnsi="inherit" w:cs="Times New Roman"/>
                  <w:sz w:val="24"/>
                  <w:szCs w:val="24"/>
                  <w:lang w:eastAsia="en-GB"/>
                </w:rPr>
                <w:t>(a)</w:t>
              </w:r>
            </w:ins>
          </w:p>
        </w:tc>
        <w:tc>
          <w:tcPr>
            <w:tcW w:w="0" w:type="auto"/>
            <w:shd w:val="clear" w:color="auto" w:fill="auto"/>
            <w:hideMark/>
          </w:tcPr>
          <w:p w14:paraId="589BDB38" w14:textId="25B73CD6" w:rsidR="00B06C6A" w:rsidRPr="003B7AE9" w:rsidRDefault="00B06C6A" w:rsidP="00AE2D97">
            <w:pPr>
              <w:spacing w:before="120" w:after="0" w:line="240" w:lineRule="auto"/>
              <w:jc w:val="both"/>
              <w:rPr>
                <w:ins w:id="104" w:author="Author"/>
                <w:rFonts w:ascii="inherit" w:eastAsia="Times New Roman" w:hAnsi="inherit" w:cs="Times New Roman"/>
                <w:sz w:val="24"/>
                <w:szCs w:val="24"/>
                <w:lang w:eastAsia="en-GB"/>
              </w:rPr>
            </w:pPr>
            <w:ins w:id="105" w:author="Author">
              <w:r>
                <w:rPr>
                  <w:rFonts w:ascii="inherit" w:eastAsia="Times New Roman" w:hAnsi="inherit" w:cs="Times New Roman"/>
                  <w:sz w:val="24"/>
                  <w:szCs w:val="24"/>
                  <w:lang w:eastAsia="en-GB"/>
                </w:rPr>
                <w:t>the type classification according to table 1 does not refer to the installed capacity, but the maximum feed-in capacity as agreed with the relevant system operator;</w:t>
              </w:r>
            </w:ins>
          </w:p>
        </w:tc>
      </w:tr>
      <w:tr w:rsidR="00B06C6A" w:rsidRPr="003B7AE9" w14:paraId="294C5AA8" w14:textId="77777777" w:rsidTr="00B06C6A">
        <w:trPr>
          <w:ins w:id="106" w:author="Author"/>
        </w:trPr>
        <w:tc>
          <w:tcPr>
            <w:tcW w:w="0" w:type="auto"/>
            <w:shd w:val="clear" w:color="auto" w:fill="auto"/>
            <w:hideMark/>
          </w:tcPr>
          <w:p w14:paraId="19C0CACC" w14:textId="0DA33C0F" w:rsidR="00B06C6A" w:rsidRPr="003B7AE9" w:rsidRDefault="00B06C6A" w:rsidP="00AE2D97">
            <w:pPr>
              <w:spacing w:before="120" w:after="0" w:line="240" w:lineRule="auto"/>
              <w:jc w:val="both"/>
              <w:rPr>
                <w:ins w:id="107" w:author="Author"/>
                <w:rFonts w:ascii="inherit" w:eastAsia="Times New Roman" w:hAnsi="inherit" w:cs="Times New Roman"/>
                <w:sz w:val="24"/>
                <w:szCs w:val="24"/>
                <w:lang w:eastAsia="en-GB"/>
              </w:rPr>
            </w:pPr>
            <w:ins w:id="108" w:author="Auth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b</w:t>
              </w:r>
              <w:r w:rsidRPr="003B7AE9">
                <w:rPr>
                  <w:rFonts w:ascii="inherit" w:eastAsia="Times New Roman" w:hAnsi="inherit" w:cs="Times New Roman"/>
                  <w:sz w:val="24"/>
                  <w:szCs w:val="24"/>
                  <w:lang w:eastAsia="en-GB"/>
                </w:rPr>
                <w:t>)</w:t>
              </w:r>
            </w:ins>
          </w:p>
        </w:tc>
        <w:tc>
          <w:tcPr>
            <w:tcW w:w="0" w:type="auto"/>
            <w:shd w:val="clear" w:color="auto" w:fill="auto"/>
            <w:hideMark/>
          </w:tcPr>
          <w:p w14:paraId="1430A591" w14:textId="7A284842" w:rsidR="00B06C6A" w:rsidRPr="003B7AE9" w:rsidRDefault="00B06C6A" w:rsidP="00AE2D97">
            <w:pPr>
              <w:spacing w:before="120" w:after="0" w:line="240" w:lineRule="auto"/>
              <w:jc w:val="both"/>
              <w:rPr>
                <w:ins w:id="109" w:author="Author"/>
                <w:rFonts w:ascii="inherit" w:eastAsia="Times New Roman" w:hAnsi="inherit" w:cs="Times New Roman"/>
                <w:sz w:val="24"/>
                <w:szCs w:val="24"/>
                <w:lang w:eastAsia="en-GB"/>
              </w:rPr>
            </w:pPr>
            <w:ins w:id="110" w:author="Author">
              <w:r>
                <w:rPr>
                  <w:rFonts w:ascii="inherit" w:eastAsia="Times New Roman" w:hAnsi="inherit" w:cs="Times New Roman"/>
                  <w:sz w:val="24"/>
                  <w:szCs w:val="24"/>
                  <w:lang w:eastAsia="en-GB"/>
                </w:rPr>
                <w:t>if the MCS was taken into operation before the application date of this regulation, the requirements to the PGM may apply at its connection point within the MCS;</w:t>
              </w:r>
            </w:ins>
          </w:p>
        </w:tc>
      </w:tr>
      <w:tr w:rsidR="00B06C6A" w:rsidRPr="003B7AE9" w14:paraId="4EE14467" w14:textId="77777777" w:rsidTr="00B06C6A">
        <w:trPr>
          <w:ins w:id="111" w:author="Author"/>
        </w:trPr>
        <w:tc>
          <w:tcPr>
            <w:tcW w:w="0" w:type="auto"/>
            <w:shd w:val="clear" w:color="auto" w:fill="auto"/>
            <w:hideMark/>
          </w:tcPr>
          <w:p w14:paraId="7669086E" w14:textId="0C631DD3" w:rsidR="00B06C6A" w:rsidRPr="003B7AE9" w:rsidRDefault="00B06C6A" w:rsidP="00AE2D97">
            <w:pPr>
              <w:spacing w:before="120" w:after="0" w:line="240" w:lineRule="auto"/>
              <w:jc w:val="both"/>
              <w:rPr>
                <w:ins w:id="112" w:author="Author"/>
                <w:rFonts w:ascii="inherit" w:eastAsia="Times New Roman" w:hAnsi="inherit" w:cs="Times New Roman"/>
                <w:sz w:val="24"/>
                <w:szCs w:val="24"/>
                <w:lang w:eastAsia="en-GB"/>
              </w:rPr>
            </w:pPr>
            <w:ins w:id="113" w:author="Auth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c</w:t>
              </w:r>
              <w:r w:rsidRPr="003B7AE9">
                <w:rPr>
                  <w:rFonts w:ascii="inherit" w:eastAsia="Times New Roman" w:hAnsi="inherit" w:cs="Times New Roman"/>
                  <w:sz w:val="24"/>
                  <w:szCs w:val="24"/>
                  <w:lang w:eastAsia="en-GB"/>
                </w:rPr>
                <w:t>)</w:t>
              </w:r>
            </w:ins>
          </w:p>
        </w:tc>
        <w:tc>
          <w:tcPr>
            <w:tcW w:w="0" w:type="auto"/>
            <w:shd w:val="clear" w:color="auto" w:fill="auto"/>
            <w:hideMark/>
          </w:tcPr>
          <w:p w14:paraId="367558ED" w14:textId="2B8D80A2" w:rsidR="00B06C6A" w:rsidRPr="003B7AE9" w:rsidRDefault="00B06C6A" w:rsidP="00AE2D97">
            <w:pPr>
              <w:spacing w:before="120" w:after="0" w:line="240" w:lineRule="auto"/>
              <w:jc w:val="both"/>
              <w:rPr>
                <w:ins w:id="114" w:author="Author"/>
                <w:rFonts w:ascii="inherit" w:eastAsia="Times New Roman" w:hAnsi="inherit" w:cs="Times New Roman"/>
                <w:sz w:val="24"/>
                <w:szCs w:val="24"/>
                <w:lang w:eastAsia="en-GB"/>
              </w:rPr>
            </w:pPr>
            <w:ins w:id="115" w:author="Author">
              <w:r>
                <w:rPr>
                  <w:rFonts w:ascii="inherit" w:eastAsia="Times New Roman" w:hAnsi="inherit" w:cs="Times New Roman"/>
                  <w:sz w:val="24"/>
                  <w:szCs w:val="24"/>
                  <w:lang w:eastAsia="en-GB"/>
                </w:rPr>
                <w:t>There shall be the same requirements for the PGM regardless if connected to the grid of the relevant DSO or connected to demand-dominated MCS.</w:t>
              </w:r>
            </w:ins>
          </w:p>
        </w:tc>
      </w:tr>
    </w:tbl>
    <w:p w14:paraId="22F53B58" w14:textId="6FFD9226" w:rsidR="00B06C6A" w:rsidRPr="003B7AE9" w:rsidRDefault="00B06C6A"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Confidential information received by the persons, regulatory authorities or entities referred to in paragraph 2 in the course of their duties may not be divulged to any other </w:t>
      </w:r>
      <w:r w:rsidRPr="003B7AE9">
        <w:rPr>
          <w:rFonts w:ascii="inherit" w:eastAsia="Times New Roman" w:hAnsi="inherit" w:cs="Times New Roman"/>
          <w:color w:val="000000"/>
          <w:sz w:val="24"/>
          <w:szCs w:val="24"/>
          <w:lang w:eastAsia="en-GB"/>
        </w:rPr>
        <w:lastRenderedPageBreak/>
        <w:t>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20698112" w14:textId="77777777" w:rsidR="008A5A68"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15"/>
        <w:gridCol w:w="8711"/>
      </w:tblGrid>
      <w:tr w:rsidR="008A5A68" w:rsidRPr="003B7AE9" w14:paraId="040EAB31" w14:textId="77777777" w:rsidTr="008A5A68">
        <w:tc>
          <w:tcPr>
            <w:tcW w:w="0" w:type="auto"/>
            <w:shd w:val="clear" w:color="auto" w:fill="auto"/>
            <w:hideMark/>
          </w:tcPr>
          <w:p w14:paraId="0A89524E" w14:textId="77777777" w:rsidR="008A5A68" w:rsidRPr="003B7AE9" w:rsidRDefault="008A5A68" w:rsidP="00AE2D9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12727BE" w14:textId="77777777" w:rsidR="008A5A68" w:rsidRPr="003B7AE9" w:rsidRDefault="008A5A68" w:rsidP="00AE2D9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61"/>
            </w:tblGrid>
            <w:tr w:rsidR="008A5A68" w:rsidRPr="003B7AE9" w14:paraId="7F06403C" w14:textId="77777777" w:rsidTr="00AE2D97">
              <w:tc>
                <w:tcPr>
                  <w:tcW w:w="0" w:type="auto"/>
                  <w:shd w:val="clear" w:color="auto" w:fill="auto"/>
                  <w:hideMark/>
                </w:tcPr>
                <w:p w14:paraId="662C80B5" w14:textId="77777777" w:rsidR="008A5A68" w:rsidRPr="003B7AE9" w:rsidRDefault="008A5A68" w:rsidP="00AE2D9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452940B" w14:textId="77777777" w:rsidR="008A5A68" w:rsidRPr="003B7AE9" w:rsidRDefault="008A5A68" w:rsidP="00AE2D9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2DDB40A0" w14:textId="77777777" w:rsidR="008A5A68" w:rsidRPr="008A5A68" w:rsidRDefault="008A5A68" w:rsidP="008A5A68">
            <w:pPr>
              <w:spacing w:before="120" w:after="0" w:line="240" w:lineRule="auto"/>
              <w:jc w:val="both"/>
              <w:rPr>
                <w:rFonts w:ascii="inherit" w:eastAsia="Times New Roman" w:hAnsi="inherit" w:cs="Times New Roman"/>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A5A68" w:rsidRPr="003B7AE9" w14:paraId="6DE13C7A" w14:textId="77777777" w:rsidTr="00AE2D97">
              <w:tc>
                <w:tcPr>
                  <w:tcW w:w="0" w:type="auto"/>
                  <w:shd w:val="clear" w:color="auto" w:fill="auto"/>
                  <w:hideMark/>
                </w:tcPr>
                <w:p w14:paraId="4F4AF34B" w14:textId="77777777" w:rsidR="008A5A68" w:rsidRPr="003B7AE9" w:rsidRDefault="008A5A68" w:rsidP="00AE2D9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6474CB" w14:textId="77777777" w:rsidR="008A5A68" w:rsidRPr="003B7AE9" w:rsidRDefault="008A5A68" w:rsidP="00AE2D9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74D9FF04" w14:textId="77777777" w:rsidR="008A5A68" w:rsidRPr="008A5A68" w:rsidRDefault="008A5A68" w:rsidP="008A5A68">
            <w:pPr>
              <w:spacing w:before="120" w:after="0" w:line="240" w:lineRule="auto"/>
              <w:jc w:val="both"/>
              <w:rPr>
                <w:rFonts w:ascii="inherit" w:eastAsia="Times New Roman" w:hAnsi="inherit" w:cs="Times New Roman"/>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8A5A68" w:rsidRPr="003B7AE9" w14:paraId="7E5F47E4" w14:textId="77777777" w:rsidTr="00AE2D97">
              <w:tc>
                <w:tcPr>
                  <w:tcW w:w="0" w:type="auto"/>
                  <w:shd w:val="clear" w:color="auto" w:fill="auto"/>
                  <w:hideMark/>
                </w:tcPr>
                <w:p w14:paraId="6A192F77" w14:textId="77777777" w:rsidR="008A5A68" w:rsidRPr="003B7AE9" w:rsidRDefault="008A5A68" w:rsidP="00AE2D9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3EE18A" w14:textId="77777777" w:rsidR="008A5A68" w:rsidRPr="003B7AE9" w:rsidRDefault="008A5A68" w:rsidP="00AE2D97">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855F116" w14:textId="77777777" w:rsidR="008A5A68" w:rsidRPr="003B7AE9" w:rsidRDefault="008A5A68" w:rsidP="008A5A68">
            <w:pPr>
              <w:spacing w:before="120" w:after="0" w:line="240" w:lineRule="auto"/>
              <w:jc w:val="both"/>
              <w:rPr>
                <w:rFonts w:ascii="inherit" w:eastAsia="Times New Roman" w:hAnsi="inherit" w:cs="Times New Roman"/>
                <w:sz w:val="24"/>
                <w:szCs w:val="24"/>
                <w:lang w:eastAsia="en-GB"/>
              </w:rPr>
            </w:pPr>
          </w:p>
        </w:tc>
      </w:tr>
      <w:tr w:rsidR="003B7AE9" w:rsidRPr="003B7AE9" w14:paraId="0F3FF6CC" w14:textId="77777777" w:rsidTr="003B7AE9">
        <w:tc>
          <w:tcPr>
            <w:tcW w:w="0" w:type="auto"/>
            <w:shd w:val="clear" w:color="auto" w:fill="auto"/>
            <w:hideMark/>
          </w:tcPr>
          <w:p w14:paraId="5310F8FB" w14:textId="056EA55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r w:rsidR="008A273B">
              <w:rPr>
                <w:rFonts w:ascii="inherit" w:eastAsia="Times New Roman" w:hAnsi="inherit" w:cs="Times New Roman"/>
                <w:sz w:val="24"/>
                <w:szCs w:val="24"/>
                <w:lang w:eastAsia="en-GB"/>
              </w:rPr>
              <w:t>b</w:t>
            </w:r>
            <w:r w:rsidRPr="003B7AE9">
              <w:rPr>
                <w:rFonts w:ascii="inherit" w:eastAsia="Times New Roman" w:hAnsi="inherit" w:cs="Times New Roman"/>
                <w:sz w:val="24"/>
                <w:szCs w:val="24"/>
                <w:lang w:eastAsia="en-GB"/>
              </w:rPr>
              <w:t>)</w:t>
            </w:r>
          </w:p>
        </w:tc>
        <w:tc>
          <w:tcPr>
            <w:tcW w:w="0" w:type="auto"/>
            <w:shd w:val="clear" w:color="auto" w:fill="auto"/>
            <w:hideMark/>
          </w:tcPr>
          <w:p w14:paraId="6E7C81C9" w14:textId="77777777" w:rsidR="008A5A68" w:rsidRPr="003B7AE9" w:rsidRDefault="008A5A68" w:rsidP="008A5A68">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
        <w:gridCol w:w="9020"/>
      </w:tblGrid>
      <w:tr w:rsidR="003B7AE9" w:rsidRPr="003B7AE9" w14:paraId="4C36FF28" w14:textId="77777777" w:rsidTr="003B7AE9">
        <w:tc>
          <w:tcPr>
            <w:tcW w:w="0" w:type="auto"/>
            <w:shd w:val="clear" w:color="auto" w:fill="auto"/>
            <w:hideMark/>
          </w:tcPr>
          <w:p w14:paraId="23795173" w14:textId="6031271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hideMark/>
          </w:tcPr>
          <w:p w14:paraId="003666AC" w14:textId="2A10EAC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062"/>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lastRenderedPageBreak/>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overfrequencies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6FB5A622"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6.   The power-generating module shall be equipped with a</w:t>
      </w:r>
      <w:ins w:id="116" w:author="Author">
        <w:r w:rsidR="0008769A">
          <w:rPr>
            <w:rFonts w:ascii="inherit" w:eastAsia="Times New Roman" w:hAnsi="inherit" w:cs="Times New Roman"/>
            <w:color w:val="000000"/>
            <w:sz w:val="24"/>
            <w:szCs w:val="24"/>
            <w:lang w:eastAsia="en-GB"/>
          </w:rPr>
          <w:t>n</w:t>
        </w:r>
      </w:ins>
      <w:r w:rsidRPr="003B7AE9">
        <w:rPr>
          <w:rFonts w:ascii="inherit" w:eastAsia="Times New Roman" w:hAnsi="inherit" w:cs="Times New Roman"/>
          <w:color w:val="000000"/>
          <w:sz w:val="24"/>
          <w:szCs w:val="24"/>
          <w:lang w:eastAsia="en-GB"/>
        </w:rPr>
        <w:t xml:space="preserve"> </w:t>
      </w:r>
      <w:del w:id="117" w:author="Author">
        <w:r w:rsidRPr="003B7AE9" w:rsidDel="0008769A">
          <w:rPr>
            <w:rFonts w:ascii="inherit" w:eastAsia="Times New Roman" w:hAnsi="inherit" w:cs="Times New Roman"/>
            <w:color w:val="000000"/>
            <w:sz w:val="24"/>
            <w:szCs w:val="24"/>
            <w:lang w:eastAsia="en-GB"/>
          </w:rPr>
          <w:delText xml:space="preserve">logic </w:delText>
        </w:r>
      </w:del>
      <w:r w:rsidRPr="003B7AE9">
        <w:rPr>
          <w:rFonts w:ascii="inherit" w:eastAsia="Times New Roman" w:hAnsi="inherit" w:cs="Times New Roman"/>
          <w:color w:val="000000"/>
          <w:sz w:val="24"/>
          <w:szCs w:val="24"/>
          <w:lang w:eastAsia="en-GB"/>
        </w:rPr>
        <w:t>interface (input port) in order to cease active power output within five seconds following an instruction being received at the input port. T</w:t>
      </w:r>
      <w:ins w:id="118" w:author="Author">
        <w:r w:rsidR="0008769A">
          <w:rPr>
            <w:rFonts w:ascii="inherit" w:eastAsia="Times New Roman" w:hAnsi="inherit" w:cs="Times New Roman"/>
            <w:color w:val="000000"/>
            <w:sz w:val="24"/>
            <w:szCs w:val="24"/>
            <w:lang w:eastAsia="en-GB"/>
          </w:rPr>
          <w:t xml:space="preserve">aking into account European Standardization, the Member </w:t>
        </w:r>
        <w:proofErr w:type="spellStart"/>
        <w:r w:rsidR="0008769A">
          <w:rPr>
            <w:rFonts w:ascii="inherit" w:eastAsia="Times New Roman" w:hAnsi="inherit" w:cs="Times New Roman"/>
            <w:color w:val="000000"/>
            <w:sz w:val="24"/>
            <w:szCs w:val="24"/>
            <w:lang w:eastAsia="en-GB"/>
          </w:rPr>
          <w:t>States</w:t>
        </w:r>
      </w:ins>
      <w:del w:id="119" w:author="Author">
        <w:r w:rsidRPr="003B7AE9" w:rsidDel="0008769A">
          <w:rPr>
            <w:rFonts w:ascii="inherit" w:eastAsia="Times New Roman" w:hAnsi="inherit" w:cs="Times New Roman"/>
            <w:color w:val="000000"/>
            <w:sz w:val="24"/>
            <w:szCs w:val="24"/>
            <w:lang w:eastAsia="en-GB"/>
          </w:rPr>
          <w:delText xml:space="preserve">he relevant system operator </w:delText>
        </w:r>
      </w:del>
      <w:r w:rsidRPr="003B7AE9">
        <w:rPr>
          <w:rFonts w:ascii="inherit" w:eastAsia="Times New Roman" w:hAnsi="inherit" w:cs="Times New Roman"/>
          <w:color w:val="000000"/>
          <w:sz w:val="24"/>
          <w:szCs w:val="24"/>
          <w:lang w:eastAsia="en-GB"/>
        </w:rPr>
        <w:t>shall</w:t>
      </w:r>
      <w:proofErr w:type="spellEnd"/>
      <w:del w:id="120" w:author="Author">
        <w:r w:rsidRPr="003B7AE9" w:rsidDel="0008769A">
          <w:rPr>
            <w:rFonts w:ascii="inherit" w:eastAsia="Times New Roman" w:hAnsi="inherit" w:cs="Times New Roman"/>
            <w:color w:val="000000"/>
            <w:sz w:val="24"/>
            <w:szCs w:val="24"/>
            <w:lang w:eastAsia="en-GB"/>
          </w:rPr>
          <w:delText xml:space="preserve"> have the right to</w:delText>
        </w:r>
      </w:del>
      <w:r w:rsidRPr="003B7AE9">
        <w:rPr>
          <w:rFonts w:ascii="inherit" w:eastAsia="Times New Roman" w:hAnsi="inherit" w:cs="Times New Roman"/>
          <w:color w:val="000000"/>
          <w:sz w:val="24"/>
          <w:szCs w:val="24"/>
          <w:lang w:eastAsia="en-GB"/>
        </w:rPr>
        <w:t xml:space="preserve"> specify </w:t>
      </w:r>
      <w:ins w:id="121" w:author="Author">
        <w:r w:rsidR="0008769A">
          <w:rPr>
            <w:rFonts w:ascii="inherit" w:eastAsia="Times New Roman" w:hAnsi="inherit" w:cs="Times New Roman"/>
            <w:color w:val="000000"/>
            <w:sz w:val="24"/>
            <w:szCs w:val="24"/>
            <w:lang w:eastAsia="en-GB"/>
          </w:rPr>
          <w:t xml:space="preserve">harmonized </w:t>
        </w:r>
      </w:ins>
      <w:r w:rsidRPr="003B7AE9">
        <w:rPr>
          <w:rFonts w:ascii="inherit" w:eastAsia="Times New Roman" w:hAnsi="inherit" w:cs="Times New Roman"/>
          <w:color w:val="000000"/>
          <w:sz w:val="24"/>
          <w:szCs w:val="24"/>
          <w:lang w:eastAsia="en-GB"/>
        </w:rPr>
        <w:t xml:space="preserve">requirements for equipment to make </w:t>
      </w:r>
      <w:ins w:id="122" w:author="Author">
        <w:r w:rsidR="0008769A">
          <w:rPr>
            <w:rFonts w:ascii="inherit" w:eastAsia="Times New Roman" w:hAnsi="inherit" w:cs="Times New Roman"/>
            <w:color w:val="000000"/>
            <w:sz w:val="24"/>
            <w:szCs w:val="24"/>
            <w:lang w:eastAsia="en-GB"/>
          </w:rPr>
          <w:t>PGMs</w:t>
        </w:r>
      </w:ins>
      <w:del w:id="123" w:author="Author">
        <w:r w:rsidRPr="003B7AE9" w:rsidDel="0008769A">
          <w:rPr>
            <w:rFonts w:ascii="inherit" w:eastAsia="Times New Roman" w:hAnsi="inherit" w:cs="Times New Roman"/>
            <w:color w:val="000000"/>
            <w:sz w:val="24"/>
            <w:szCs w:val="24"/>
            <w:lang w:eastAsia="en-GB"/>
          </w:rPr>
          <w:delText>this facility</w:delText>
        </w:r>
      </w:del>
      <w:r w:rsidRPr="003B7AE9">
        <w:rPr>
          <w:rFonts w:ascii="inherit" w:eastAsia="Times New Roman" w:hAnsi="inherit" w:cs="Times New Roman"/>
          <w:color w:val="000000"/>
          <w:sz w:val="24"/>
          <w:szCs w:val="24"/>
          <w:lang w:eastAsia="en-GB"/>
        </w:rPr>
        <w:t xml:space="preserve"> operable remotely.</w:t>
      </w:r>
      <w:ins w:id="124" w:author="Author">
        <w:r w:rsidR="0008769A">
          <w:rPr>
            <w:rFonts w:ascii="inherit" w:eastAsia="Times New Roman" w:hAnsi="inherit" w:cs="Times New Roman"/>
            <w:color w:val="000000"/>
            <w:sz w:val="24"/>
            <w:szCs w:val="24"/>
            <w:lang w:eastAsia="en-GB"/>
          </w:rPr>
          <w:t xml:space="preserve"> Any requirements for remote communication of the relevant system operator with the interface shall be harmonised on a national level one year after the entry of force </w:t>
        </w:r>
        <w:r w:rsidR="003874FF">
          <w:rPr>
            <w:rFonts w:ascii="inherit" w:eastAsia="Times New Roman" w:hAnsi="inherit" w:cs="Times New Roman"/>
            <w:color w:val="000000"/>
            <w:sz w:val="24"/>
            <w:szCs w:val="24"/>
            <w:lang w:eastAsia="en-GB"/>
          </w:rPr>
          <w:t xml:space="preserve">of this Regulation. The remote control of the interface may only used for emergency purposes. In particular, the remote control shall not be used for any </w:t>
        </w:r>
        <w:proofErr w:type="gramStart"/>
        <w:r w:rsidR="003874FF">
          <w:rPr>
            <w:rFonts w:ascii="inherit" w:eastAsia="Times New Roman" w:hAnsi="inherit" w:cs="Times New Roman"/>
            <w:color w:val="000000"/>
            <w:sz w:val="24"/>
            <w:szCs w:val="24"/>
            <w:lang w:eastAsia="en-GB"/>
          </w:rPr>
          <w:t>functionality which</w:t>
        </w:r>
        <w:proofErr w:type="gramEnd"/>
        <w:r w:rsidR="003874FF">
          <w:rPr>
            <w:rFonts w:ascii="inherit" w:eastAsia="Times New Roman" w:hAnsi="inherit" w:cs="Times New Roman"/>
            <w:color w:val="000000"/>
            <w:sz w:val="24"/>
            <w:szCs w:val="24"/>
            <w:lang w:eastAsia="en-GB"/>
          </w:rPr>
          <w:t xml:space="preserve"> constitutes an ancillary service under Directive (EU) 2019/944, unless the relevant system operator has established a market based mechanism to procure such services via the interface. No remote control requirements shall be mandatory for any PGM with an installed capacity of less than 30 kW.</w:t>
        </w:r>
      </w:ins>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62B71C5A" w:rsidR="003B7AE9" w:rsidRDefault="003B7AE9" w:rsidP="003B7AE9">
      <w:pPr>
        <w:shd w:val="clear" w:color="auto" w:fill="FFFFFF"/>
        <w:spacing w:before="120" w:after="0" w:line="240" w:lineRule="auto"/>
        <w:jc w:val="both"/>
        <w:rPr>
          <w:ins w:id="125"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25C78A54" w14:textId="51F52CBA" w:rsidR="003874FF" w:rsidRPr="003B7AE9" w:rsidRDefault="003874FF"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126" w:author="Author">
        <w:r>
          <w:rPr>
            <w:rFonts w:ascii="inherit" w:eastAsia="Times New Roman" w:hAnsi="inherit" w:cs="Times New Roman"/>
            <w:color w:val="000000"/>
            <w:sz w:val="24"/>
            <w:szCs w:val="24"/>
            <w:lang w:eastAsia="en-GB"/>
          </w:rPr>
          <w:t>8.    The requirements related to type A PGMs and electrical storage modules in terms of LVRT, LFSM and reactive capability apply at their terminals. Requirements related to active power reduction in mixed costumer sites may relate to the sum of demand and generation.</w:t>
        </w:r>
      </w:ins>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diagram represents the lower limit of a voltage-against-time profile of the voltage at the connection point, expressed as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before, during and after a fault. </w:t>
                  </w:r>
                  <w:proofErr w:type="spellStart"/>
                  <w:r w:rsidRPr="003B7AE9">
                    <w:rPr>
                      <w:rFonts w:ascii="inherit" w:eastAsia="Times New Roman" w:hAnsi="inherit" w:cs="Times New Roman"/>
                      <w:sz w:val="24"/>
                      <w:szCs w:val="24"/>
                      <w:lang w:eastAsia="en-GB"/>
                    </w:rPr>
                    <w:t>U</w:t>
                  </w:r>
                  <w:r w:rsidRPr="003B7AE9">
                    <w:rPr>
                      <w:rFonts w:ascii="inherit" w:eastAsia="Times New Roman" w:hAnsi="inherit" w:cs="Times New Roman"/>
                      <w:sz w:val="17"/>
                      <w:szCs w:val="17"/>
                      <w:vertAlign w:val="subscript"/>
                      <w:lang w:eastAsia="en-GB"/>
                    </w:rPr>
                    <w:t>ret</w:t>
                  </w:r>
                  <w:proofErr w:type="spellEnd"/>
                  <w:r w:rsidRPr="003B7AE9">
                    <w:rPr>
                      <w:rFonts w:ascii="inherit" w:eastAsia="Times New Roman" w:hAnsi="inherit" w:cs="Times New Roman"/>
                      <w:sz w:val="24"/>
                      <w:szCs w:val="24"/>
                      <w:lang w:eastAsia="en-GB"/>
                    </w:rPr>
                    <w:t xml:space="preserve"> is the retained voltage at the connection point during a fault, </w:t>
                  </w:r>
                  <w:proofErr w:type="spellStart"/>
                  <w:r w:rsidRPr="003B7AE9">
                    <w:rPr>
                      <w:rFonts w:ascii="inherit" w:eastAsia="Times New Roman" w:hAnsi="inherit" w:cs="Times New Roman"/>
                      <w:sz w:val="24"/>
                      <w:szCs w:val="24"/>
                      <w:lang w:eastAsia="en-GB"/>
                    </w:rPr>
                    <w:t>t</w:t>
                  </w:r>
                  <w:r w:rsidRPr="003B7AE9">
                    <w:rPr>
                      <w:rFonts w:ascii="inherit" w:eastAsia="Times New Roman" w:hAnsi="inherit" w:cs="Times New Roman"/>
                      <w:sz w:val="17"/>
                      <w:szCs w:val="17"/>
                      <w:vertAlign w:val="subscript"/>
                      <w:lang w:eastAsia="en-GB"/>
                    </w:rPr>
                    <w:t>clear</w:t>
                  </w:r>
                  <w:proofErr w:type="spellEnd"/>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0,14-0,15 (or 0,14-0,25 if system protection and secure operation </w:t>
                        </w:r>
                        <w:r w:rsidRPr="003B7AE9">
                          <w:rPr>
                            <w:rFonts w:ascii="inherit" w:eastAsia="Times New Roman" w:hAnsi="inherit" w:cs="Times New Roman"/>
                            <w:lang w:eastAsia="en-GB"/>
                          </w:rPr>
                          <w:lastRenderedPageBreak/>
                          <w:t>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0,85-0,9 and ≥ </w:t>
                        </w: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w:t>
                  </w:r>
                  <w:r w:rsidRPr="003B7AE9">
                    <w:rPr>
                      <w:rFonts w:ascii="inherit" w:eastAsia="Times New Roman" w:hAnsi="inherit" w:cs="Times New Roman"/>
                      <w:sz w:val="24"/>
                      <w:szCs w:val="24"/>
                      <w:lang w:eastAsia="en-GB"/>
                    </w:rPr>
                    <w:lastRenderedPageBreak/>
                    <w:t>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of the different control devices of the power-generating module shall be coordinated and agreed between the relevant TSO, the relevant system operator and the power-generating facility owner, in particular if they apply in the circumstances referred to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protection against inadmissible shaft torsions (for example, </w:t>
                        </w:r>
                        <w:proofErr w:type="spellStart"/>
                        <w:r w:rsidRPr="003B7AE9">
                          <w:rPr>
                            <w:rFonts w:ascii="inherit" w:eastAsia="Times New Roman" w:hAnsi="inherit" w:cs="Times New Roman"/>
                            <w:sz w:val="24"/>
                            <w:szCs w:val="24"/>
                            <w:lang w:eastAsia="en-GB"/>
                          </w:rPr>
                          <w:t>subsynchronous</w:t>
                        </w:r>
                        <w:proofErr w:type="spellEnd"/>
                        <w:r w:rsidRPr="003B7AE9">
                          <w:rPr>
                            <w:rFonts w:ascii="inherit" w:eastAsia="Times New Roman" w:hAnsi="inherit" w:cs="Times New Roman"/>
                            <w:sz w:val="24"/>
                            <w:szCs w:val="24"/>
                            <w:lang w:eastAsia="en-GB"/>
                          </w:rPr>
                          <w:t xml:space="preserve">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spellStart"/>
                        <w:r w:rsidRPr="003B7AE9">
                          <w:rPr>
                            <w:rFonts w:ascii="inherit" w:eastAsia="Times New Roman" w:hAnsi="inherit" w:cs="Times New Roman"/>
                            <w:sz w:val="24"/>
                            <w:szCs w:val="24"/>
                            <w:lang w:eastAsia="en-GB"/>
                          </w:rPr>
                          <w:t>overfluxing</w:t>
                        </w:r>
                        <w:proofErr w:type="spellEnd"/>
                        <w:r w:rsidRPr="003B7AE9">
                          <w:rPr>
                            <w:rFonts w:ascii="inherit" w:eastAsia="Times New Roman" w:hAnsi="inherit" w:cs="Times New Roman"/>
                            <w:sz w:val="24"/>
                            <w:szCs w:val="24"/>
                            <w:lang w:eastAsia="en-GB"/>
                          </w:rPr>
                          <w:t xml:space="preserve">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5D83CA9" w:rsidR="003874FF"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297FE28" w14:textId="77777777" w:rsidR="000968A7" w:rsidRPr="00740144" w:rsidRDefault="003874FF" w:rsidP="00740144">
      <w:pPr>
        <w:shd w:val="clear" w:color="auto" w:fill="FFFFFF"/>
        <w:spacing w:before="120" w:after="0" w:line="240" w:lineRule="auto"/>
        <w:jc w:val="both"/>
        <w:rPr>
          <w:ins w:id="127" w:author="Author"/>
          <w:rFonts w:ascii="inherit" w:eastAsia="Times New Roman" w:hAnsi="inherit" w:cs="Times New Roman"/>
          <w:color w:val="000000"/>
          <w:sz w:val="24"/>
          <w:szCs w:val="24"/>
          <w:lang w:eastAsia="en-GB"/>
          <w:rPrChange w:id="128" w:author="Author">
            <w:rPr>
              <w:ins w:id="129" w:author="Author"/>
              <w:rFonts w:ascii="inherit" w:eastAsia="Times New Roman" w:hAnsi="inherit" w:cs="Times New Roman"/>
              <w:i/>
              <w:iCs/>
              <w:color w:val="000000"/>
              <w:sz w:val="24"/>
              <w:szCs w:val="24"/>
              <w:lang w:eastAsia="en-GB"/>
            </w:rPr>
          </w:rPrChange>
        </w:rPr>
        <w:pPrChange w:id="130" w:author="Author">
          <w:pPr>
            <w:shd w:val="clear" w:color="auto" w:fill="FFFFFF"/>
            <w:spacing w:before="360" w:after="120" w:line="240" w:lineRule="auto"/>
            <w:jc w:val="center"/>
          </w:pPr>
        </w:pPrChange>
      </w:pPr>
      <w:ins w:id="131" w:author="Author">
        <w:r w:rsidRPr="00740144">
          <w:rPr>
            <w:rFonts w:ascii="inherit" w:eastAsia="Times New Roman" w:hAnsi="inherit" w:cs="Times New Roman"/>
            <w:color w:val="000000"/>
            <w:sz w:val="24"/>
            <w:szCs w:val="24"/>
            <w:lang w:eastAsia="en-GB"/>
            <w:rPrChange w:id="132" w:author="Author">
              <w:rPr>
                <w:rFonts w:ascii="inherit" w:eastAsia="Times New Roman" w:hAnsi="inherit" w:cs="Times New Roman"/>
                <w:i/>
                <w:iCs/>
                <w:color w:val="000000"/>
                <w:sz w:val="24"/>
                <w:szCs w:val="24"/>
                <w:lang w:eastAsia="en-GB"/>
              </w:rPr>
            </w:rPrChange>
          </w:rPr>
          <w:t xml:space="preserve">6. </w:t>
        </w:r>
        <w:r w:rsidR="000968A7" w:rsidRPr="00740144">
          <w:rPr>
            <w:rFonts w:ascii="inherit" w:eastAsia="Times New Roman" w:hAnsi="inherit" w:cs="Times New Roman"/>
            <w:color w:val="000000"/>
            <w:sz w:val="24"/>
            <w:szCs w:val="24"/>
            <w:lang w:eastAsia="en-GB"/>
            <w:rPrChange w:id="133" w:author="Author">
              <w:rPr>
                <w:rFonts w:ascii="inherit" w:eastAsia="Times New Roman" w:hAnsi="inherit" w:cs="Times New Roman"/>
                <w:i/>
                <w:iCs/>
                <w:color w:val="000000"/>
                <w:sz w:val="24"/>
                <w:szCs w:val="24"/>
                <w:lang w:eastAsia="en-GB"/>
              </w:rPr>
            </w:rPrChange>
          </w:rPr>
          <w:t xml:space="preserve">    </w:t>
        </w:r>
        <w:r w:rsidRPr="00740144">
          <w:rPr>
            <w:rFonts w:ascii="inherit" w:eastAsia="Times New Roman" w:hAnsi="inherit" w:cs="Times New Roman"/>
            <w:color w:val="000000"/>
            <w:sz w:val="24"/>
            <w:szCs w:val="24"/>
            <w:lang w:eastAsia="en-GB"/>
            <w:rPrChange w:id="134" w:author="Author">
              <w:rPr>
                <w:rFonts w:ascii="inherit" w:eastAsia="Times New Roman" w:hAnsi="inherit" w:cs="Times New Roman"/>
                <w:i/>
                <w:iCs/>
                <w:color w:val="000000"/>
                <w:sz w:val="24"/>
                <w:szCs w:val="24"/>
                <w:lang w:eastAsia="en-GB"/>
              </w:rPr>
            </w:rPrChange>
          </w:rPr>
          <w:t>Where a power generating module is combined with an energy storage facility, the power</w:t>
        </w:r>
        <w:r w:rsidR="000968A7" w:rsidRPr="00740144">
          <w:rPr>
            <w:rFonts w:ascii="inherit" w:eastAsia="Times New Roman" w:hAnsi="inherit" w:cs="Times New Roman"/>
            <w:color w:val="000000"/>
            <w:sz w:val="24"/>
            <w:szCs w:val="24"/>
            <w:lang w:eastAsia="en-GB"/>
            <w:rPrChange w:id="135" w:author="Author">
              <w:rPr>
                <w:rFonts w:ascii="inherit" w:eastAsia="Times New Roman" w:hAnsi="inherit" w:cs="Times New Roman"/>
                <w:i/>
                <w:iCs/>
                <w:color w:val="000000"/>
                <w:sz w:val="24"/>
                <w:szCs w:val="24"/>
                <w:lang w:eastAsia="en-GB"/>
              </w:rPr>
            </w:rPrChange>
          </w:rPr>
          <w:t>-</w:t>
        </w:r>
        <w:r w:rsidRPr="00740144">
          <w:rPr>
            <w:rFonts w:ascii="inherit" w:eastAsia="Times New Roman" w:hAnsi="inherit" w:cs="Times New Roman"/>
            <w:color w:val="000000"/>
            <w:sz w:val="24"/>
            <w:szCs w:val="24"/>
            <w:lang w:eastAsia="en-GB"/>
            <w:rPrChange w:id="136" w:author="Author">
              <w:rPr>
                <w:rFonts w:ascii="inherit" w:eastAsia="Times New Roman" w:hAnsi="inherit" w:cs="Times New Roman"/>
                <w:i/>
                <w:iCs/>
                <w:color w:val="000000"/>
                <w:sz w:val="24"/>
                <w:szCs w:val="24"/>
                <w:lang w:eastAsia="en-GB"/>
              </w:rPr>
            </w:rPrChange>
          </w:rPr>
          <w:t>generating</w:t>
        </w:r>
        <w:r w:rsidR="000968A7" w:rsidRPr="00740144">
          <w:rPr>
            <w:rFonts w:ascii="inherit" w:eastAsia="Times New Roman" w:hAnsi="inherit" w:cs="Times New Roman"/>
            <w:color w:val="000000"/>
            <w:sz w:val="24"/>
            <w:szCs w:val="24"/>
            <w:lang w:eastAsia="en-GB"/>
            <w:rPrChange w:id="137" w:author="Author">
              <w:rPr>
                <w:rFonts w:ascii="inherit" w:eastAsia="Times New Roman" w:hAnsi="inherit" w:cs="Times New Roman"/>
                <w:i/>
                <w:iCs/>
                <w:color w:val="000000"/>
                <w:sz w:val="24"/>
                <w:szCs w:val="24"/>
                <w:lang w:eastAsia="en-GB"/>
              </w:rPr>
            </w:rPrChange>
          </w:rPr>
          <w:t xml:space="preserve"> facility owner choose to which extend the grid power of the energy storage facility or the combined power of the PGM and the energy storage facility will be limited regarding its injection of energy into the grid. This limitation may be different for different 15-minute intervals of the day and different during particular months. The relevant system operator shall only take into account the actual energy which is to be injected into the grid under ensure a maximum use of the available grid capacity by both, </w:t>
        </w:r>
        <w:r w:rsidR="000968A7" w:rsidRPr="00740144">
          <w:rPr>
            <w:rFonts w:ascii="inherit" w:eastAsia="Times New Roman" w:hAnsi="inherit" w:cs="Times New Roman"/>
            <w:color w:val="000000"/>
            <w:sz w:val="24"/>
            <w:szCs w:val="24"/>
            <w:lang w:eastAsia="en-GB"/>
            <w:rPrChange w:id="138" w:author="Author">
              <w:rPr>
                <w:rFonts w:ascii="inherit" w:eastAsia="Times New Roman" w:hAnsi="inherit" w:cs="Times New Roman"/>
                <w:i/>
                <w:iCs/>
                <w:color w:val="000000"/>
                <w:sz w:val="24"/>
                <w:szCs w:val="24"/>
                <w:lang w:eastAsia="en-GB"/>
              </w:rPr>
            </w:rPrChange>
          </w:rPr>
          <w:lastRenderedPageBreak/>
          <w:t>the power-generating facility and the energy storage facility while at the same time allowing both to stay within its limitations when operated alone or combined (dynamic capacity restrictions)</w:t>
        </w:r>
      </w:ins>
    </w:p>
    <w:p w14:paraId="638A286C" w14:textId="06541436"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manual</w:t>
            </w:r>
            <w:proofErr w:type="gramEnd"/>
            <w:r w:rsidRPr="003B7AE9">
              <w:rPr>
                <w:rFonts w:ascii="inherit" w:eastAsia="Times New Roman" w:hAnsi="inherit" w:cs="Times New Roman"/>
                <w:sz w:val="24"/>
                <w:szCs w:val="24"/>
                <w:lang w:eastAsia="en-GB"/>
              </w:rPr>
              <w:t xml:space="preserve">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underfrequencies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10-30 </w:t>
                        </w:r>
                        <w:proofErr w:type="spellStart"/>
                        <w:r w:rsidRPr="003B7AE9">
                          <w:rPr>
                            <w:rFonts w:ascii="inherit" w:eastAsia="Times New Roman" w:hAnsi="inherit" w:cs="Times New Roman"/>
                            <w:lang w:eastAsia="en-GB"/>
                          </w:rPr>
                          <w:t>mHz</w:t>
                        </w:r>
                        <w:proofErr w:type="spellEnd"/>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Frequency response </w:t>
                        </w:r>
                        <w:proofErr w:type="spellStart"/>
                        <w:r w:rsidRPr="003B7AE9">
                          <w:rPr>
                            <w:rFonts w:ascii="inherit" w:eastAsia="Times New Roman" w:hAnsi="inherit" w:cs="Times New Roman"/>
                            <w:lang w:eastAsia="en-GB"/>
                          </w:rPr>
                          <w:t>deadband</w:t>
                        </w:r>
                        <w:proofErr w:type="spellEnd"/>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0-500 </w:t>
                        </w:r>
                        <w:proofErr w:type="spellStart"/>
                        <w:r w:rsidRPr="003B7AE9">
                          <w:rPr>
                            <w:rFonts w:ascii="inherit" w:eastAsia="Times New Roman" w:hAnsi="inherit" w:cs="Times New Roman"/>
                            <w:lang w:eastAsia="en-GB"/>
                          </w:rPr>
                          <w:t>mHz</w:t>
                        </w:r>
                        <w:proofErr w:type="spellEnd"/>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 xml:space="preserve">Active power frequency response capability of power-generating modules in FSM illustrating the case of zero </w:t>
                  </w:r>
                  <w:proofErr w:type="spellStart"/>
                  <w:r w:rsidRPr="003B7AE9">
                    <w:rPr>
                      <w:rFonts w:ascii="inherit" w:eastAsia="Times New Roman" w:hAnsi="inherit" w:cs="Times New Roman"/>
                      <w:b/>
                      <w:bCs/>
                      <w:sz w:val="24"/>
                      <w:szCs w:val="24"/>
                      <w:lang w:eastAsia="en-GB"/>
                    </w:rPr>
                    <w:t>deadband</w:t>
                  </w:r>
                  <w:proofErr w:type="spellEnd"/>
                  <w:r w:rsidRPr="003B7AE9">
                    <w:rPr>
                      <w:rFonts w:ascii="inherit" w:eastAsia="Times New Roman" w:hAnsi="inherit" w:cs="Times New Roman"/>
                      <w:b/>
                      <w:bCs/>
                      <w:sz w:val="24"/>
                      <w:szCs w:val="24"/>
                      <w:lang w:eastAsia="en-GB"/>
                    </w:rPr>
                    <w:t xml:space="preserve">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frequency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the event of power oscillations, power-generating modules shall </w:t>
            </w:r>
            <w:proofErr w:type="spellStart"/>
            <w:r w:rsidRPr="003B7AE9">
              <w:rPr>
                <w:rFonts w:ascii="inherit" w:eastAsia="Times New Roman" w:hAnsi="inherit" w:cs="Times New Roman"/>
                <w:sz w:val="24"/>
                <w:szCs w:val="24"/>
                <w:lang w:eastAsia="en-GB"/>
              </w:rPr>
              <w:t>retain</w:t>
            </w:r>
            <w:proofErr w:type="spellEnd"/>
            <w:r w:rsidRPr="003B7AE9">
              <w:rPr>
                <w:rFonts w:ascii="inherit" w:eastAsia="Times New Roman" w:hAnsi="inherit" w:cs="Times New Roman"/>
                <w:sz w:val="24"/>
                <w:szCs w:val="24"/>
                <w:lang w:eastAsia="en-GB"/>
              </w:rPr>
              <w:t xml:space="preserve">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control frequency in case of overfrequency and underfrequency within the whole active power output range between minimum regulating level and maximum capacity as well as at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power-generating module with a minimum re-synchronisation time greater than 15 minutes after its disconnection from any external power supply must be designed to trip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from any operating point in its P-Q-capability diagram. In this case, the identification of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modules shall be capable of continuing operation following tripping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loss of angular stability or loss of control, a power-generating module shall be capable of disconnecting automatically from the network in order to help preserve system security or to prevent damage to the power-generating module. The </w:t>
            </w:r>
            <w:r w:rsidRPr="003B7AE9">
              <w:rPr>
                <w:rFonts w:ascii="inherit" w:eastAsia="Times New Roman" w:hAnsi="inherit" w:cs="Times New Roman"/>
                <w:sz w:val="24"/>
                <w:szCs w:val="24"/>
                <w:lang w:eastAsia="en-GB"/>
              </w:rPr>
              <w:lastRenderedPageBreak/>
              <w:t>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may specify shorter periods of time during which power-generating modules shall be capable of remaining connected to the network in the event of simultaneous overvoltage and underfrequency or simultaneous </w:t>
                  </w:r>
                  <w:proofErr w:type="spellStart"/>
                  <w:r w:rsidRPr="003B7AE9">
                    <w:rPr>
                      <w:rFonts w:ascii="inherit" w:eastAsia="Times New Roman" w:hAnsi="inherit" w:cs="Times New Roman"/>
                      <w:sz w:val="24"/>
                      <w:szCs w:val="24"/>
                      <w:lang w:eastAsia="en-GB"/>
                    </w:rPr>
                    <w:t>undervoltage</w:t>
                  </w:r>
                  <w:proofErr w:type="spellEnd"/>
                  <w:r w:rsidRPr="003B7AE9">
                    <w:rPr>
                      <w:rFonts w:ascii="inherit" w:eastAsia="Times New Roman" w:hAnsi="inherit" w:cs="Times New Roman"/>
                      <w:sz w:val="24"/>
                      <w:szCs w:val="24"/>
                      <w:lang w:eastAsia="en-GB"/>
                    </w:rPr>
                    <w:t xml:space="preserv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xml:space="preserve">), the relevant TSO in Spain may require power-generating modules to be capable of remaining connected to the network in the voltage range between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and 1,0875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400 kV grid voltage level (or alternatively commonly referred to as 380 kV level),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is 400 kV; for other grid voltage levels,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but not </w:t>
                        </w:r>
                        <w:r w:rsidRPr="003B7AE9">
                          <w:rPr>
                            <w:rFonts w:ascii="inherit" w:eastAsia="Times New Roman" w:hAnsi="inherit" w:cs="Times New Roman"/>
                            <w:lang w:eastAsia="en-GB"/>
                          </w:rPr>
                          <w:lastRenderedPageBreak/>
                          <w:t>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in coordination with the relevant TSO shall specify the reactive power provision capability requirements in the context of varying voltage. For that </w:t>
                  </w:r>
                  <w:proofErr w:type="gramStart"/>
                  <w:r w:rsidRPr="003B7AE9">
                    <w:rPr>
                      <w:rFonts w:ascii="inherit" w:eastAsia="Times New Roman" w:hAnsi="inherit" w:cs="Times New Roman"/>
                      <w:sz w:val="24"/>
                      <w:szCs w:val="24"/>
                      <w:lang w:eastAsia="en-GB"/>
                    </w:rPr>
                    <w:t>purpose</w:t>
                  </w:r>
                  <w:proofErr w:type="gramEnd"/>
                  <w:r w:rsidRPr="003B7AE9">
                    <w:rPr>
                      <w:rFonts w:ascii="inherit" w:eastAsia="Times New Roman" w:hAnsi="inherit" w:cs="Times New Roman"/>
                      <w:sz w:val="24"/>
                      <w:szCs w:val="24"/>
                      <w:lang w:eastAsia="en-GB"/>
                    </w:rPr>
                    <w:t xml:space="preserv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an </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in coordination with the relevant TSO shall have the right to specify that a power park module be capable of providing fast fault current at </w:t>
            </w:r>
            <w:r w:rsidRPr="003B7AE9">
              <w:rPr>
                <w:rFonts w:ascii="inherit" w:eastAsia="Times New Roman" w:hAnsi="inherit" w:cs="Times New Roman"/>
                <w:sz w:val="24"/>
                <w:szCs w:val="24"/>
                <w:lang w:eastAsia="en-GB"/>
              </w:rPr>
              <w:lastRenderedPageBreak/>
              <w:t>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envelope at zero reactive power shall be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at the connection point by the active power, expressed by the ratio of its actual value and the maximum capacity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purposes of voltage control mode, the power park module shall be capable of contributing to voltage control at the connection point by provision of reactive power exchange with the network with a setpoint voltage covering 0,95 to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in steps no greater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setpoint may be operated with or without a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selectable in a range from zero to ± 5 % of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to be </w:t>
                  </w:r>
                  <w:r w:rsidRPr="003B7AE9">
                    <w:rPr>
                      <w:rFonts w:ascii="inherit" w:eastAsia="Times New Roman" w:hAnsi="inherit" w:cs="Times New Roman"/>
                      <w:sz w:val="24"/>
                      <w:szCs w:val="24"/>
                      <w:lang w:eastAsia="en-GB"/>
                    </w:rPr>
                    <w:lastRenderedPageBreak/>
                    <w:t>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w:t>
            </w:r>
            <w:proofErr w:type="spellStart"/>
            <w:r w:rsidRPr="003B7AE9">
              <w:rPr>
                <w:rFonts w:ascii="inherit" w:eastAsia="Times New Roman" w:hAnsi="inherit" w:cs="Times New Roman"/>
                <w:sz w:val="24"/>
                <w:szCs w:val="24"/>
                <w:lang w:eastAsia="en-GB"/>
              </w:rPr>
              <w:t>ms</w:t>
            </w:r>
            <w:proofErr w:type="spellEnd"/>
            <w:r w:rsidRPr="003B7AE9">
              <w:rPr>
                <w:rFonts w:ascii="inherit" w:eastAsia="Times New Roman" w:hAnsi="inherit" w:cs="Times New Roman"/>
                <w:sz w:val="24"/>
                <w:szCs w:val="24"/>
                <w:lang w:eastAsia="en-GB"/>
              </w:rPr>
              <w:t xml:space="preserve">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Notwithstanding the provisions of paragraph 1, the relevant TSO in Spain may require AC-connected offshore power park modules to remain connected to the network in the voltage range between 1,05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and 1,0875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Notwithstanding the provisions of paragraph 1, the relevant TSOs in the Baltic synchronous area may require AC-connected offshore power park modules to remain </w:t>
      </w:r>
      <w:r w:rsidRPr="003B7AE9">
        <w:rPr>
          <w:rFonts w:ascii="inherit" w:eastAsia="Times New Roman" w:hAnsi="inherit" w:cs="Times New Roman"/>
          <w:color w:val="000000"/>
          <w:sz w:val="24"/>
          <w:szCs w:val="24"/>
          <w:lang w:eastAsia="en-GB"/>
        </w:rPr>
        <w:lastRenderedPageBreak/>
        <w:t>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 pu-1,118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table shows the minimum period during which an AC-connected offshore power park module must be capable of operating over different voltage ranges deviating from the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24"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25"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the applicability of the requirement under consideration to existing power-generating </w:t>
      </w:r>
      <w:r w:rsidRPr="003B7AE9">
        <w:rPr>
          <w:rFonts w:ascii="inherit" w:eastAsia="Times New Roman" w:hAnsi="inherit" w:cs="Times New Roman"/>
          <w:color w:val="000000"/>
          <w:sz w:val="24"/>
          <w:szCs w:val="24"/>
          <w:lang w:eastAsia="en-GB"/>
        </w:rPr>
        <w:lastRenderedPageBreak/>
        <w:t>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14AA53C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w:t>
      </w:r>
      <w:ins w:id="139" w:author="Author">
        <w:r w:rsidR="006203DB">
          <w:rPr>
            <w:rFonts w:ascii="inherit" w:eastAsia="Times New Roman" w:hAnsi="inherit" w:cs="Times New Roman"/>
            <w:color w:val="000000"/>
            <w:sz w:val="24"/>
            <w:szCs w:val="24"/>
            <w:lang w:eastAsia="en-GB"/>
          </w:rPr>
          <w:t xml:space="preserve"> an equipment certificate according to EN-50549-X shall be sufficient to show compliance with this Regulation and all national implementations. The relevant system operator shall not require any additional certificates or requirements</w:t>
        </w:r>
      </w:ins>
      <w:del w:id="140" w:author="Author">
        <w:r w:rsidRPr="003B7AE9" w:rsidDel="006203DB">
          <w:rPr>
            <w:rFonts w:ascii="inherit" w:eastAsia="Times New Roman" w:hAnsi="inherit" w:cs="Times New Roman"/>
            <w:color w:val="000000"/>
            <w:sz w:val="24"/>
            <w:szCs w:val="24"/>
            <w:lang w:eastAsia="en-GB"/>
          </w:rPr>
          <w:delText>, the power-generating facility owner may rely upon equipment certificates, issued as per Regulation (EC) No 765/2008</w:delText>
        </w:r>
      </w:del>
      <w:r w:rsidRPr="003B7AE9">
        <w:rPr>
          <w:rFonts w:ascii="inherit" w:eastAsia="Times New Roman" w:hAnsi="inherit" w:cs="Times New Roman"/>
          <w:color w:val="000000"/>
          <w:sz w:val="24"/>
          <w:szCs w:val="24"/>
          <w:lang w:eastAsia="en-GB"/>
        </w:rPr>
        <w:t>.</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module's technical capability to continuously modulate active power to contribute to frequency control in case of any large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at least 10 % of maximum capacity change in active power,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If required, simulated frequency deviation </w:t>
            </w:r>
            <w:r w:rsidRPr="003B7AE9">
              <w:rPr>
                <w:rFonts w:ascii="inherit" w:eastAsia="Times New Roman" w:hAnsi="inherit" w:cs="Times New Roman"/>
                <w:sz w:val="24"/>
                <w:szCs w:val="24"/>
                <w:lang w:eastAsia="en-GB"/>
              </w:rPr>
              <w:lastRenderedPageBreak/>
              <w:t>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appropriate active power load points, with low frequency steps and ramps big enough to trigger active power change of at least 10 % of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the whole active power frequency response range, taking into account the settings of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as well as the capability to actually increase or decrease active power output from the respective operating point. If required, simulated frequency deviation signals shall be injected simultaneously into the </w:t>
            </w:r>
            <w:r w:rsidRPr="003B7AE9">
              <w:rPr>
                <w:rFonts w:ascii="inherit" w:eastAsia="Times New Roman" w:hAnsi="inherit" w:cs="Times New Roman"/>
                <w:sz w:val="24"/>
                <w:szCs w:val="24"/>
                <w:lang w:eastAsia="en-GB"/>
              </w:rPr>
              <w:lastRenderedPageBreak/>
              <w:t>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With regard to the tripping to </w:t>
      </w:r>
      <w:proofErr w:type="spellStart"/>
      <w:r w:rsidRPr="003B7AE9">
        <w:rPr>
          <w:rFonts w:ascii="inherit" w:eastAsia="Times New Roman" w:hAnsi="inherit" w:cs="Times New Roman"/>
          <w:color w:val="000000"/>
          <w:sz w:val="24"/>
          <w:szCs w:val="24"/>
          <w:lang w:eastAsia="en-GB"/>
        </w:rPr>
        <w:t>houseload</w:t>
      </w:r>
      <w:proofErr w:type="spellEnd"/>
      <w:r w:rsidRPr="003B7AE9">
        <w:rPr>
          <w:rFonts w:ascii="inherit" w:eastAsia="Times New Roman" w:hAnsi="inherit" w:cs="Times New Roman"/>
          <w:color w:val="000000"/>
          <w:sz w:val="24"/>
          <w:szCs w:val="24"/>
          <w:lang w:eastAsia="en-GB"/>
        </w:rPr>
        <w:t xml:space="preserv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deemed successful if tripping to house load is successful, stable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to contribute to frequency control in case of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at least 10 % of maximum capacity change in active power,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the frequency steps and ramps big enough to trigger at least 10 % of maximum capacity active power change with a starting point of no more than 80 % of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ranges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implemented slope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range of regulation and adjustable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insensitivity of voltage control is not higher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low frequency steps and ramps reaching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sudden load reduction of the power-generating module from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to 0,6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low frequency steps and ramps reaching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i</w:t>
                  </w:r>
                  <w:proofErr w:type="spellEnd"/>
                  <w:r w:rsidRPr="003B7AE9">
                    <w:rPr>
                      <w:rFonts w:ascii="inherit" w:eastAsia="Times New Roman" w:hAnsi="inherit" w:cs="Times New Roman"/>
                      <w:sz w:val="24"/>
                      <w:szCs w:val="24"/>
                      <w:lang w:eastAsia="en-GB"/>
                    </w:rPr>
                    <w:t>)</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w:t>
      </w:r>
      <w:r w:rsidRPr="003B7AE9">
        <w:rPr>
          <w:rFonts w:ascii="inherit" w:eastAsia="Times New Roman" w:hAnsi="inherit" w:cs="Times New Roman"/>
          <w:color w:val="000000"/>
          <w:sz w:val="24"/>
          <w:szCs w:val="24"/>
          <w:lang w:eastAsia="en-GB"/>
        </w:rPr>
        <w:lastRenderedPageBreak/>
        <w:t>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w:t>
      </w:r>
      <w:r w:rsidRPr="003B7AE9">
        <w:rPr>
          <w:rFonts w:ascii="inherit" w:eastAsia="Times New Roman" w:hAnsi="inherit" w:cs="Times New Roman"/>
          <w:color w:val="000000"/>
          <w:sz w:val="24"/>
          <w:szCs w:val="24"/>
          <w:lang w:eastAsia="en-GB"/>
        </w:rPr>
        <w:lastRenderedPageBreak/>
        <w:t>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655C9D55" w:rsidR="003B7AE9" w:rsidRDefault="003B7AE9" w:rsidP="003B7AE9">
      <w:pPr>
        <w:shd w:val="clear" w:color="auto" w:fill="FFFFFF"/>
        <w:spacing w:before="120" w:after="0" w:line="240" w:lineRule="auto"/>
        <w:jc w:val="both"/>
        <w:rPr>
          <w:ins w:id="141"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2D0CADE1" w14:textId="581268C5" w:rsidR="006203DB" w:rsidRPr="003B7AE9" w:rsidRDefault="006203DB"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142" w:author="Author">
        <w:r>
          <w:rPr>
            <w:rFonts w:ascii="inherit" w:eastAsia="Times New Roman" w:hAnsi="inherit" w:cs="Times New Roman"/>
            <w:color w:val="000000"/>
            <w:sz w:val="24"/>
            <w:szCs w:val="24"/>
            <w:lang w:eastAsia="en-GB"/>
          </w:rPr>
          <w:t xml:space="preserve">4.   No requirements shall be established by the relevant system operators which go beyond the requirements of this Regulation. If additional requirements must be established to ensure the secure operation of the system, the relevant system operator must file these requirements in a transparent process for approval by the NRA. The NRA shall consult with all relevant stakeholders before approval. The NRA approval shall be binding for all national system operators. </w:t>
        </w:r>
      </w:ins>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740144"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74014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6"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27"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74014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8"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9"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74014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0"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1"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74014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2"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3"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74014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4"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5"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74014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6"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37"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74014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8"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r w:rsidR="003B7AE9" w:rsidRPr="003B7AE9">
        <w:rPr>
          <w:rFonts w:ascii="inherit" w:eastAsia="Times New Roman" w:hAnsi="inherit" w:cs="Times New Roman"/>
          <w:color w:val="000000"/>
          <w:sz w:val="19"/>
          <w:szCs w:val="19"/>
          <w:lang w:eastAsia="en-GB"/>
        </w:rPr>
        <w:t>pu</w:t>
      </w:r>
      <w:proofErr w:type="spellEnd"/>
      <w:r w:rsidR="003B7AE9" w:rsidRPr="003B7AE9">
        <w:rPr>
          <w:rFonts w:ascii="inherit" w:eastAsia="Times New Roman" w:hAnsi="inherit" w:cs="Times New Roman"/>
          <w:color w:val="000000"/>
          <w:sz w:val="19"/>
          <w:szCs w:val="19"/>
          <w:lang w:eastAsia="en-GB"/>
        </w:rPr>
        <w:t xml:space="preserve"> values is below 300 kV.</w:t>
      </w:r>
    </w:p>
    <w:p w14:paraId="28933CC8" w14:textId="77777777" w:rsidR="003B7AE9" w:rsidRPr="003B7AE9" w:rsidRDefault="0074014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9"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r w:rsidR="003B7AE9" w:rsidRPr="003B7AE9">
        <w:rPr>
          <w:rFonts w:ascii="inherit" w:eastAsia="Times New Roman" w:hAnsi="inherit" w:cs="Times New Roman"/>
          <w:color w:val="000000"/>
          <w:sz w:val="19"/>
          <w:szCs w:val="19"/>
          <w:lang w:eastAsia="en-GB"/>
        </w:rPr>
        <w:t>pu</w:t>
      </w:r>
      <w:proofErr w:type="spellEnd"/>
      <w:r w:rsidR="003B7AE9" w:rsidRPr="003B7AE9">
        <w:rPr>
          <w:rFonts w:ascii="inherit" w:eastAsia="Times New Roman" w:hAnsi="inherit" w:cs="Times New Roman"/>
          <w:color w:val="000000"/>
          <w:sz w:val="19"/>
          <w:szCs w:val="19"/>
          <w:lang w:eastAsia="en-GB"/>
        </w:rPr>
        <w:t xml:space="preserve"> values is from 300 kV to 400 kV.</w:t>
      </w:r>
    </w:p>
    <w:p w14:paraId="338F871E" w14:textId="77777777" w:rsidR="003B7AE9" w:rsidRPr="003B7AE9" w:rsidRDefault="0074014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0"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740144"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1"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740144"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F9206B" w:rsidRDefault="00740144"/>
    <w:sectPr w:rsidR="00F92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08769A"/>
    <w:rsid w:val="000968A7"/>
    <w:rsid w:val="001B0BEF"/>
    <w:rsid w:val="00277452"/>
    <w:rsid w:val="002A0B98"/>
    <w:rsid w:val="003874FF"/>
    <w:rsid w:val="003B7AE9"/>
    <w:rsid w:val="003E5A92"/>
    <w:rsid w:val="004928A2"/>
    <w:rsid w:val="00513EE3"/>
    <w:rsid w:val="00615907"/>
    <w:rsid w:val="00617F47"/>
    <w:rsid w:val="006203DB"/>
    <w:rsid w:val="0062733B"/>
    <w:rsid w:val="006716CD"/>
    <w:rsid w:val="006D3515"/>
    <w:rsid w:val="00740144"/>
    <w:rsid w:val="007D5036"/>
    <w:rsid w:val="00820E13"/>
    <w:rsid w:val="008A273B"/>
    <w:rsid w:val="008A5A68"/>
    <w:rsid w:val="00A408BB"/>
    <w:rsid w:val="00A54109"/>
    <w:rsid w:val="00A57CF3"/>
    <w:rsid w:val="00AA0F46"/>
    <w:rsid w:val="00AD4237"/>
    <w:rsid w:val="00B06C6A"/>
    <w:rsid w:val="00BB79E9"/>
    <w:rsid w:val="00C85144"/>
    <w:rsid w:val="00C8539F"/>
    <w:rsid w:val="00CF3C5C"/>
    <w:rsid w:val="00D71BA8"/>
    <w:rsid w:val="00E07166"/>
    <w:rsid w:val="00E1013D"/>
    <w:rsid w:val="00E406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rd1">
    <w:name w:val="Standard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hyperlink" Target="https://eur-lex.europa.eu/legal-content/EN/TXT/HTML/?uri=CELEX:32016R0631&amp;from=EN" TargetMode="External"/><Relationship Id="rId39" Type="http://schemas.openxmlformats.org/officeDocument/2006/relationships/hyperlink" Target="https://eur-lex.europa.eu/legal-content/EN/TXT/HTML/?uri=CELEX:32016R0631&amp;from=EN" TargetMode="External"/><Relationship Id="rId21" Type="http://schemas.openxmlformats.org/officeDocument/2006/relationships/image" Target="media/image10.jpeg"/><Relationship Id="rId34" Type="http://schemas.openxmlformats.org/officeDocument/2006/relationships/hyperlink" Target="https://eur-lex.europa.eu/legal-content/EN/TXT/HTML/?uri=CELEX:32016R0631&amp;from=EN" TargetMode="External"/><Relationship Id="rId42" Type="http://schemas.openxmlformats.org/officeDocument/2006/relationships/fontTable" Target="fontTable.xml"/><Relationship Id="rId7" Type="http://schemas.openxmlformats.org/officeDocument/2006/relationships/hyperlink" Target="https://eur-lex.europa.eu/legal-content/EN/TXT/HTML/?uri=CELEX:32016R0631&amp;from=EN" TargetMode="External"/><Relationship Id="rId2" Type="http://schemas.openxmlformats.org/officeDocument/2006/relationships/numbering" Target="numbering.xml"/><Relationship Id="rId16" Type="http://schemas.openxmlformats.org/officeDocument/2006/relationships/image" Target="media/image5.jpeg"/><Relationship Id="rId29" Type="http://schemas.openxmlformats.org/officeDocument/2006/relationships/hyperlink" Target="https://eur-lex.europa.eu/legal-content/EN/AUTO/?uri=OJ:L:2009:211:TOC" TargetMode="External"/><Relationship Id="rId1" Type="http://schemas.openxmlformats.org/officeDocument/2006/relationships/customXml" Target="../customXml/item1.xml"/><Relationship Id="rId6" Type="http://schemas.openxmlformats.org/officeDocument/2006/relationships/hyperlink" Target="https://eur-lex.europa.eu/legal-content/EN/TXT/HTML/?uri=CELEX:32016R0631&amp;from=EN" TargetMode="External"/><Relationship Id="rId11" Type="http://schemas.openxmlformats.org/officeDocument/2006/relationships/hyperlink" Target="https://eur-lex.europa.eu/legal-content/EN/TXT/HTML/?uri=CELEX:32016R0631&amp;from=EN" TargetMode="External"/><Relationship Id="rId24" Type="http://schemas.openxmlformats.org/officeDocument/2006/relationships/hyperlink" Target="https://eur-lex.europa.eu/legal-content/EN/TXT/HTML/?uri=CELEX:32016R0631&amp;from=EN" TargetMode="External"/><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AUTO/?uri=OJ:L:2008:218:TOC"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19" Type="http://schemas.openxmlformats.org/officeDocument/2006/relationships/image" Target="media/image8.jpeg"/><Relationship Id="rId31" Type="http://schemas.openxmlformats.org/officeDocument/2006/relationships/hyperlink" Target="https://eur-lex.europa.eu/legal-content/EN/AUTO/?uri=OJ:L:2012:315:TOC" TargetMode="External"/><Relationship Id="rId44"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eur-lex.europa.eu/legal-content/EN/TXT/HTML/?uri=CELEX:32016R0631&amp;from=EN" TargetMode="Externa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hyperlink" Target="https://eur-lex.europa.eu/legal-content/EN/AUTO/?uri=OJ:L:2009:211:TOC"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AUTO/?uri=OJ:L:2013:163:TOC" TargetMode="External"/><Relationship Id="rId43" Type="http://schemas.openxmlformats.org/officeDocument/2006/relationships/theme" Target="theme/theme1.xml"/><Relationship Id="rId8" Type="http://schemas.openxmlformats.org/officeDocument/2006/relationships/hyperlink" Target="https://eur-lex.europa.eu/legal-content/EN/TXT/HTML/?uri=CELEX:32016R0631&amp;from=EN" TargetMode="External"/><Relationship Id="rId3"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hyperlink" Target="https://eur-lex.europa.eu/legal-content/EN/TXT/HTML/?uri=CELEX:32016R0631&amp;from=EN" TargetMode="External"/><Relationship Id="rId33" Type="http://schemas.openxmlformats.org/officeDocument/2006/relationships/hyperlink" Target="https://eur-lex.europa.eu/legal-content/EN/AUTO/?uri=OJ:L:2015:197:TOC"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customXml" Target="../customXml/item4.xml"/><Relationship Id="rId20" Type="http://schemas.openxmlformats.org/officeDocument/2006/relationships/image" Target="media/image9.jpeg"/><Relationship Id="rId41" Type="http://schemas.openxmlformats.org/officeDocument/2006/relationships/hyperlink" Target="https://eur-lex.europa.eu/legal-content/EN/TXT/HTML/?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D1071447-F924-4217-B58E-EB669CBDECE0}"/>
</file>

<file path=customXml/itemProps2.xml><?xml version="1.0" encoding="utf-8"?>
<ds:datastoreItem xmlns:ds="http://schemas.openxmlformats.org/officeDocument/2006/customXml" ds:itemID="{7DFA7C72-4E49-4F91-A5B3-5CB87E8A37D2}"/>
</file>

<file path=customXml/itemProps3.xml><?xml version="1.0" encoding="utf-8"?>
<ds:datastoreItem xmlns:ds="http://schemas.openxmlformats.org/officeDocument/2006/customXml" ds:itemID="{CF7720DD-0FF0-4A52-AD51-5FAF66052498}"/>
</file>

<file path=customXml/itemProps4.xml><?xml version="1.0" encoding="utf-8"?>
<ds:datastoreItem xmlns:ds="http://schemas.openxmlformats.org/officeDocument/2006/customXml" ds:itemID="{65E13D2F-E58B-4687-84C7-7DAA4D9223D0}"/>
</file>

<file path=docProps/app.xml><?xml version="1.0" encoding="utf-8"?>
<Properties xmlns="http://schemas.openxmlformats.org/officeDocument/2006/extended-properties" xmlns:vt="http://schemas.openxmlformats.org/officeDocument/2006/docPropsVTypes">
  <Template>Normal</Template>
  <TotalTime>0</TotalTime>
  <Pages>89</Pages>
  <Words>32815</Words>
  <Characters>187049</Characters>
  <Application>Microsoft Office Word</Application>
  <DocSecurity>0</DocSecurity>
  <Lines>1558</Lines>
  <Paragraphs>438</Paragraphs>
  <ScaleCrop>false</ScaleCrop>
  <Company/>
  <LinksUpToDate>false</LinksUpToDate>
  <CharactersWithSpaces>219426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2022-11-29T10:06:00Z</dcterms:created>
  <dcterms:modified xsi:type="dcterms:W3CDTF">2022-11-29T10:06:00Z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