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384782"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swift completion of a fully functioning and interconnected internal energy market is crucial to maintaining security of energy supply, increasing </w:t>
            </w:r>
            <w:proofErr w:type="gramStart"/>
            <w:r w:rsidRPr="008E4E18">
              <w:rPr>
                <w:rFonts w:ascii="inherit" w:eastAsia="Times New Roman" w:hAnsi="inherit" w:cs="Times New Roman"/>
                <w:sz w:val="24"/>
                <w:szCs w:val="24"/>
                <w:lang w:eastAsia="en-GB"/>
              </w:rPr>
              <w:t>competitiveness</w:t>
            </w:r>
            <w:proofErr w:type="gramEnd"/>
            <w:r w:rsidRPr="008E4E18">
              <w:rPr>
                <w:rFonts w:ascii="inherit" w:eastAsia="Times New Roman" w:hAnsi="inherit" w:cs="Times New Roman"/>
                <w:sz w:val="24"/>
                <w:szCs w:val="24"/>
                <w:lang w:eastAsia="en-GB"/>
              </w:rPr>
              <w:t xml:space="preserve">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w:t>
            </w:r>
            <w:proofErr w:type="gramStart"/>
            <w:r w:rsidRPr="008E4E18">
              <w:rPr>
                <w:rFonts w:ascii="inherit" w:eastAsia="Times New Roman" w:hAnsi="inherit" w:cs="Times New Roman"/>
                <w:sz w:val="24"/>
                <w:szCs w:val="24"/>
                <w:lang w:eastAsia="en-GB"/>
              </w:rPr>
              <w:t>preserving</w:t>
            </w:r>
            <w:proofErr w:type="gramEnd"/>
            <w:r w:rsidRPr="008E4E18">
              <w:rPr>
                <w:rFonts w:ascii="inherit" w:eastAsia="Times New Roman" w:hAnsi="inherit" w:cs="Times New Roman"/>
                <w:sz w:val="24"/>
                <w:szCs w:val="24"/>
                <w:lang w:eastAsia="en-GB"/>
              </w:rPr>
              <w:t xml:space="preserve">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Harmonised rules for grid connection for demand facilities and distribution systems should be set out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8E4E18">
              <w:rPr>
                <w:rFonts w:ascii="inherit" w:eastAsia="Times New Roman" w:hAnsi="inherit" w:cs="Times New Roman"/>
                <w:sz w:val="24"/>
                <w:szCs w:val="24"/>
                <w:lang w:eastAsia="en-GB"/>
              </w:rPr>
              <w:t>taken into account</w:t>
            </w:r>
            <w:proofErr w:type="gramEnd"/>
            <w:r w:rsidRPr="008E4E18">
              <w:rPr>
                <w:rFonts w:ascii="inherit" w:eastAsia="Times New Roman" w:hAnsi="inherit" w:cs="Times New Roman"/>
                <w:sz w:val="24"/>
                <w:szCs w:val="24"/>
                <w:lang w:eastAsia="en-GB"/>
              </w:rPr>
              <w:t xml:space="preserve">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8E4E18">
              <w:rPr>
                <w:rFonts w:ascii="inherit" w:eastAsia="Times New Roman" w:hAnsi="inherit" w:cs="Times New Roman"/>
                <w:sz w:val="24"/>
                <w:szCs w:val="24"/>
                <w:lang w:eastAsia="en-GB"/>
              </w:rPr>
              <w:t>take action</w:t>
            </w:r>
            <w:proofErr w:type="gramEnd"/>
            <w:r w:rsidRPr="008E4E18">
              <w:rPr>
                <w:rFonts w:ascii="inherit" w:eastAsia="Times New Roman" w:hAnsi="inherit" w:cs="Times New Roman"/>
                <w:sz w:val="24"/>
                <w:szCs w:val="24"/>
                <w:lang w:eastAsia="en-GB"/>
              </w:rPr>
              <w:t xml:space="preserve">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w:t>
            </w:r>
            <w:proofErr w:type="gramStart"/>
            <w:r w:rsidRPr="008E4E18">
              <w:rPr>
                <w:rFonts w:ascii="inherit" w:eastAsia="Times New Roman" w:hAnsi="inherit" w:cs="Times New Roman"/>
                <w:sz w:val="24"/>
                <w:szCs w:val="24"/>
                <w:lang w:eastAsia="en-GB"/>
              </w:rPr>
              <w:t>system</w:t>
            </w:r>
            <w:proofErr w:type="gramEnd"/>
            <w:r w:rsidRPr="008E4E18">
              <w:rPr>
                <w:rFonts w:ascii="inherit" w:eastAsia="Times New Roman" w:hAnsi="inherit" w:cs="Times New Roman"/>
                <w:sz w:val="24"/>
                <w:szCs w:val="24"/>
                <w:lang w:eastAsia="en-GB"/>
              </w:rPr>
              <w:t xml:space="preserve">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should be kept within reasonable limits, </w:t>
            </w:r>
            <w:proofErr w:type="gramStart"/>
            <w:r w:rsidRPr="008E4E18">
              <w:rPr>
                <w:rFonts w:ascii="inherit" w:eastAsia="Times New Roman" w:hAnsi="inherit" w:cs="Times New Roman"/>
                <w:sz w:val="24"/>
                <w:szCs w:val="24"/>
                <w:lang w:eastAsia="en-GB"/>
              </w:rPr>
              <w:t>in particular as</w:t>
            </w:r>
            <w:proofErr w:type="gramEnd"/>
            <w:r w:rsidRPr="008E4E18">
              <w:rPr>
                <w:rFonts w:ascii="inherit" w:eastAsia="Times New Roman" w:hAnsi="inherit" w:cs="Times New Roman"/>
                <w:sz w:val="24"/>
                <w:szCs w:val="24"/>
                <w:lang w:eastAsia="en-GB"/>
              </w:rPr>
              <w:t xml:space="preserve">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ensure full market integration. Established technical standards should be taken into </w:t>
            </w:r>
            <w:proofErr w:type="gramStart"/>
            <w:r w:rsidRPr="008E4E18">
              <w:rPr>
                <w:rFonts w:ascii="inherit" w:eastAsia="Times New Roman" w:hAnsi="inherit" w:cs="Times New Roman"/>
                <w:sz w:val="24"/>
                <w:szCs w:val="24"/>
                <w:lang w:eastAsia="en-GB"/>
              </w:rPr>
              <w:t>particular consideration</w:t>
            </w:r>
            <w:proofErr w:type="gramEnd"/>
            <w:r w:rsidRPr="008E4E18">
              <w:rPr>
                <w:rFonts w:ascii="inherit" w:eastAsia="Times New Roman" w:hAnsi="inherit" w:cs="Times New Roman"/>
                <w:sz w:val="24"/>
                <w:szCs w:val="24"/>
                <w:lang w:eastAsia="en-GB"/>
              </w:rPr>
              <w:t xml:space="preserve">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w:t>
            </w:r>
            <w:proofErr w:type="gramStart"/>
            <w:r w:rsidRPr="008E4E18">
              <w:rPr>
                <w:rFonts w:ascii="inherit" w:eastAsia="Times New Roman" w:hAnsi="inherit" w:cs="Times New Roman"/>
                <w:sz w:val="24"/>
                <w:szCs w:val="24"/>
                <w:lang w:eastAsia="en-GB"/>
              </w:rPr>
              <w:t>no</w:t>
            </w:r>
            <w:proofErr w:type="gramEnd"/>
            <w:r w:rsidRPr="008E4E18">
              <w:rPr>
                <w:rFonts w:ascii="inherit" w:eastAsia="Times New Roman" w:hAnsi="inherit" w:cs="Times New Roman"/>
                <w:sz w:val="24"/>
                <w:szCs w:val="24"/>
                <w:lang w:eastAsia="en-GB"/>
              </w:rPr>
              <w:t xml:space="preserve">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main</w:t>
            </w:r>
            <w:proofErr w:type="gramEnd"/>
            <w:r w:rsidRPr="008E4E18">
              <w:rPr>
                <w:rFonts w:ascii="inherit" w:eastAsia="Times New Roman" w:hAnsi="inherit" w:cs="Times New Roman"/>
                <w:sz w:val="24"/>
                <w:szCs w:val="24"/>
                <w:lang w:eastAsia="en-GB"/>
              </w:rPr>
              <w:t xml:space="preserve">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transmission</w:t>
            </w:r>
            <w:proofErr w:type="gramEnd"/>
            <w:r w:rsidRPr="008E4E18">
              <w:rPr>
                <w:rFonts w:ascii="inherit" w:eastAsia="Times New Roman" w:hAnsi="inherit" w:cs="Times New Roman"/>
                <w:sz w:val="24"/>
                <w:szCs w:val="24"/>
                <w:lang w:eastAsia="en-GB"/>
              </w:rPr>
              <w:t>-connected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maximum</w:t>
            </w:r>
            <w:proofErr w:type="gramEnd"/>
            <w:r w:rsidRPr="008E4E18">
              <w:rPr>
                <w:rFonts w:ascii="inherit" w:eastAsia="Times New Roman" w:hAnsi="inherit" w:cs="Times New Roman"/>
                <w:sz w:val="24"/>
                <w:szCs w:val="24"/>
                <w:lang w:eastAsia="en-GB"/>
              </w:rPr>
              <w:t xml:space="preserve">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maximum</w:t>
            </w:r>
            <w:proofErr w:type="gramEnd"/>
            <w:r w:rsidRPr="008E4E18">
              <w:rPr>
                <w:rFonts w:ascii="inherit" w:eastAsia="Times New Roman" w:hAnsi="inherit" w:cs="Times New Roman"/>
                <w:sz w:val="24"/>
                <w:szCs w:val="24"/>
                <w:lang w:eastAsia="en-GB"/>
              </w:rPr>
              <w:t xml:space="preserve">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low</w:t>
            </w:r>
            <w:proofErr w:type="gramEnd"/>
            <w:r w:rsidRPr="008E4E18">
              <w:rPr>
                <w:rFonts w:ascii="inherit" w:eastAsia="Times New Roman" w:hAnsi="inherit" w:cs="Times New Roman"/>
                <w:sz w:val="24"/>
                <w:szCs w:val="24"/>
                <w:lang w:eastAsia="en-GB"/>
              </w:rPr>
              <w:t xml:space="preserve">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low</w:t>
            </w:r>
            <w:proofErr w:type="gramEnd"/>
            <w:r w:rsidRPr="008E4E18">
              <w:rPr>
                <w:rFonts w:ascii="inherit" w:eastAsia="Times New Roman" w:hAnsi="inherit" w:cs="Times New Roman"/>
                <w:sz w:val="24"/>
                <w:szCs w:val="24"/>
                <w:lang w:eastAsia="en-GB"/>
              </w:rPr>
              <w:t xml:space="preserve">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on</w:t>
            </w:r>
            <w:proofErr w:type="gramEnd"/>
            <w:r w:rsidRPr="008E4E18">
              <w:rPr>
                <w:rFonts w:ascii="inherit" w:eastAsia="Times New Roman" w:hAnsi="inherit" w:cs="Times New Roman"/>
                <w:sz w:val="24"/>
                <w:szCs w:val="24"/>
                <w:lang w:eastAsia="en-GB"/>
              </w:rPr>
              <w:t xml:space="preserve">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on</w:t>
            </w:r>
            <w:proofErr w:type="gramEnd"/>
            <w:r w:rsidRPr="008E4E18">
              <w:rPr>
                <w:rFonts w:ascii="inherit" w:eastAsia="Times New Roman" w:hAnsi="inherit" w:cs="Times New Roman"/>
                <w:sz w:val="24"/>
                <w:szCs w:val="24"/>
                <w:lang w:eastAsia="en-GB"/>
              </w:rPr>
              <w:t xml:space="preserve">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control</w:t>
            </w:r>
            <w:proofErr w:type="gramEnd"/>
            <w:r w:rsidRPr="008E4E18">
              <w:rPr>
                <w:rFonts w:ascii="inherit" w:eastAsia="Times New Roman" w:hAnsi="inherit" w:cs="Times New Roman"/>
                <w:sz w:val="24"/>
                <w:szCs w:val="24"/>
                <w:lang w:eastAsia="en-GB"/>
              </w:rPr>
              <w:t xml:space="preserve">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block</w:t>
            </w:r>
            <w:proofErr w:type="gramEnd"/>
            <w:r w:rsidRPr="008E4E18">
              <w:rPr>
                <w:rFonts w:ascii="inherit" w:eastAsia="Times New Roman" w:hAnsi="inherit" w:cs="Times New Roman"/>
                <w:sz w:val="24"/>
                <w:szCs w:val="24"/>
                <w:lang w:eastAsia="en-GB"/>
              </w:rPr>
              <w:t xml:space="preserve">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regulatory authority or, where applicable, the Member State shall decide if the existing connection agreement needs to be revised or a new connection agreement is </w:t>
                  </w:r>
                  <w:proofErr w:type="gramStart"/>
                  <w:r w:rsidRPr="008E4E18">
                    <w:rPr>
                      <w:rFonts w:ascii="inherit" w:eastAsia="Times New Roman" w:hAnsi="inherit" w:cs="Times New Roman"/>
                      <w:sz w:val="24"/>
                      <w:szCs w:val="24"/>
                      <w:lang w:eastAsia="en-GB"/>
                    </w:rPr>
                    <w:t>required</w:t>
                  </w:r>
                  <w:proofErr w:type="gramEnd"/>
                  <w:r w:rsidRPr="008E4E18">
                    <w:rPr>
                      <w:rFonts w:ascii="inherit" w:eastAsia="Times New Roman" w:hAnsi="inherit" w:cs="Times New Roman"/>
                      <w:sz w:val="24"/>
                      <w:szCs w:val="24"/>
                      <w:lang w:eastAsia="en-GB"/>
                    </w:rPr>
                    <w:t xml:space="preserve">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w:t>
      </w:r>
      <w:proofErr w:type="gramStart"/>
      <w:r w:rsidRPr="008E4E18">
        <w:rPr>
          <w:rFonts w:ascii="inherit" w:eastAsia="Times New Roman" w:hAnsi="inherit" w:cs="Times New Roman"/>
          <w:color w:val="000000"/>
          <w:sz w:val="24"/>
          <w:szCs w:val="24"/>
          <w:lang w:eastAsia="en-GB"/>
        </w:rPr>
        <w:t>assembled</w:t>
      </w:r>
      <w:proofErr w:type="gramEnd"/>
      <w:r w:rsidRPr="008E4E18">
        <w:rPr>
          <w:rFonts w:ascii="inherit" w:eastAsia="Times New Roman" w:hAnsi="inherit" w:cs="Times New Roman"/>
          <w:color w:val="000000"/>
          <w:sz w:val="24"/>
          <w:szCs w:val="24"/>
          <w:lang w:eastAsia="en-GB"/>
        </w:rPr>
        <w:t xml:space="preserve">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costs, </w:t>
            </w:r>
            <w:proofErr w:type="gramStart"/>
            <w:r w:rsidRPr="008E4E18">
              <w:rPr>
                <w:rFonts w:ascii="inherit" w:eastAsia="Times New Roman" w:hAnsi="inherit" w:cs="Times New Roman"/>
                <w:sz w:val="24"/>
                <w:szCs w:val="24"/>
                <w:lang w:eastAsia="en-GB"/>
              </w:rPr>
              <w:t>in regard to</w:t>
            </w:r>
            <w:proofErr w:type="gramEnd"/>
            <w:r w:rsidRPr="008E4E18">
              <w:rPr>
                <w:rFonts w:ascii="inherit" w:eastAsia="Times New Roman" w:hAnsi="inherit" w:cs="Times New Roman"/>
                <w:sz w:val="24"/>
                <w:szCs w:val="24"/>
                <w:lang w:eastAsia="en-GB"/>
              </w:rPr>
              <w:t xml:space="preserve">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relevant TSO may assess the application of some or </w:t>
      </w:r>
      <w:proofErr w:type="gramStart"/>
      <w:r w:rsidRPr="008E4E18">
        <w:rPr>
          <w:rFonts w:ascii="inherit" w:eastAsia="Times New Roman" w:hAnsi="inherit" w:cs="Times New Roman"/>
          <w:color w:val="000000"/>
          <w:sz w:val="24"/>
          <w:szCs w:val="24"/>
          <w:lang w:eastAsia="en-GB"/>
        </w:rPr>
        <w:t>all of</w:t>
      </w:r>
      <w:proofErr w:type="gramEnd"/>
      <w:r w:rsidRPr="008E4E18">
        <w:rPr>
          <w:rFonts w:ascii="inherit" w:eastAsia="Times New Roman" w:hAnsi="inherit" w:cs="Times New Roman"/>
          <w:color w:val="000000"/>
          <w:sz w:val="24"/>
          <w:szCs w:val="24"/>
          <w:lang w:eastAsia="en-GB"/>
        </w:rPr>
        <w:t xml:space="preserve">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When applying this Regulation, Member States, competent </w:t>
      </w:r>
      <w:proofErr w:type="gramStart"/>
      <w:r w:rsidRPr="008E4E18">
        <w:rPr>
          <w:rFonts w:ascii="inherit" w:eastAsia="Times New Roman" w:hAnsi="inherit" w:cs="Times New Roman"/>
          <w:color w:val="000000"/>
          <w:sz w:val="24"/>
          <w:szCs w:val="24"/>
          <w:lang w:eastAsia="en-GB"/>
        </w:rPr>
        <w:t>entities</w:t>
      </w:r>
      <w:proofErr w:type="gramEnd"/>
      <w:r w:rsidRPr="008E4E18">
        <w:rPr>
          <w:rFonts w:ascii="inherit" w:eastAsia="Times New Roman" w:hAnsi="inherit" w:cs="Times New Roman"/>
          <w:color w:val="000000"/>
          <w:sz w:val="24"/>
          <w:szCs w:val="24"/>
          <w:lang w:eastAsia="en-GB"/>
        </w:rPr>
        <w:t xml:space="preserve">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respect the responsibility assigned to the relevant TSO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w:t>
      </w:r>
      <w:r w:rsidRPr="008E4E18">
        <w:rPr>
          <w:rFonts w:ascii="inherit" w:eastAsia="Times New Roman" w:hAnsi="inherit" w:cs="Times New Roman"/>
          <w:color w:val="000000"/>
          <w:sz w:val="24"/>
          <w:szCs w:val="24"/>
          <w:lang w:eastAsia="en-GB"/>
        </w:rPr>
        <w:lastRenderedPageBreak/>
        <w:t xml:space="preserve">relevant regulatory authorities. Costs assessed as reasonable, </w:t>
      </w:r>
      <w:proofErr w:type="gramStart"/>
      <w:r w:rsidRPr="008E4E18">
        <w:rPr>
          <w:rFonts w:ascii="inherit" w:eastAsia="Times New Roman" w:hAnsi="inherit" w:cs="Times New Roman"/>
          <w:color w:val="000000"/>
          <w:sz w:val="24"/>
          <w:szCs w:val="24"/>
          <w:lang w:eastAsia="en-GB"/>
        </w:rPr>
        <w:t>efficient</w:t>
      </w:r>
      <w:proofErr w:type="gramEnd"/>
      <w:r w:rsidRPr="008E4E18">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w:t>
            </w:r>
            <w:proofErr w:type="gramStart"/>
            <w:r w:rsidRPr="008E4E18">
              <w:rPr>
                <w:rFonts w:ascii="inherit" w:eastAsia="Times New Roman" w:hAnsi="inherit" w:cs="Times New Roman"/>
                <w:sz w:val="24"/>
                <w:szCs w:val="24"/>
                <w:lang w:eastAsia="en-GB"/>
              </w:rPr>
              <w:t>),(</w:t>
            </w:r>
            <w:proofErr w:type="gramEnd"/>
            <w:r w:rsidRPr="008E4E18">
              <w:rPr>
                <w:rFonts w:ascii="inherit" w:eastAsia="Times New Roman" w:hAnsi="inherit" w:cs="Times New Roman"/>
                <w:sz w:val="24"/>
                <w:szCs w:val="24"/>
                <w:lang w:eastAsia="en-GB"/>
              </w:rPr>
              <w:t>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system operators or relevant TSOs shall duly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Any confidential information received, </w:t>
      </w:r>
      <w:proofErr w:type="gramStart"/>
      <w:r w:rsidRPr="008E4E18">
        <w:rPr>
          <w:rFonts w:ascii="inherit" w:eastAsia="Times New Roman" w:hAnsi="inherit" w:cs="Times New Roman"/>
          <w:color w:val="000000"/>
          <w:sz w:val="24"/>
          <w:szCs w:val="24"/>
          <w:lang w:eastAsia="en-GB"/>
        </w:rPr>
        <w:t>exchanged</w:t>
      </w:r>
      <w:proofErr w:type="gramEnd"/>
      <w:r w:rsidRPr="008E4E18">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6E8EEF00" w:rsidR="008E4E18" w:rsidRDefault="008E4E18" w:rsidP="008E4E18">
      <w:pPr>
        <w:shd w:val="clear" w:color="auto" w:fill="FFFFFF"/>
        <w:spacing w:before="120" w:after="0" w:line="240" w:lineRule="auto"/>
        <w:jc w:val="both"/>
        <w:rPr>
          <w:ins w:id="0"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326F1C54" w14:textId="337B9ACF" w:rsidR="00BF5A68" w:rsidRPr="003B7AE9" w:rsidRDefault="00BF5A68" w:rsidP="00BF5A68">
      <w:pPr>
        <w:shd w:val="clear" w:color="auto" w:fill="FFFFFF"/>
        <w:spacing w:before="120" w:after="0" w:line="240" w:lineRule="auto"/>
        <w:jc w:val="both"/>
        <w:rPr>
          <w:ins w:id="1" w:author="Author"/>
          <w:rFonts w:ascii="inherit" w:eastAsia="Times New Roman" w:hAnsi="inherit" w:cs="Times New Roman"/>
          <w:color w:val="000000"/>
          <w:sz w:val="24"/>
          <w:szCs w:val="24"/>
          <w:lang w:eastAsia="en-GB"/>
        </w:rPr>
      </w:pPr>
      <w:ins w:id="2" w:author="Author">
        <w:r>
          <w:rPr>
            <w:rFonts w:ascii="inherit" w:eastAsia="Times New Roman" w:hAnsi="inherit" w:cs="Times New Roman"/>
            <w:color w:val="000000"/>
            <w:sz w:val="24"/>
            <w:szCs w:val="24"/>
            <w:lang w:eastAsia="en-GB"/>
          </w:rPr>
          <w:t>3. For dispatchable loads such as electric vehicle</w:t>
        </w:r>
        <w:r w:rsidR="002B06CB">
          <w:rPr>
            <w:rFonts w:ascii="inherit" w:eastAsia="Times New Roman" w:hAnsi="inherit" w:cs="Times New Roman"/>
            <w:color w:val="000000"/>
            <w:sz w:val="24"/>
            <w:szCs w:val="24"/>
            <w:lang w:eastAsia="en-GB"/>
          </w:rPr>
          <w:t xml:space="preserve"> charging stations and electrolysers of Type B according to NC RfG</w:t>
        </w:r>
        <w:r>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w</w:t>
        </w:r>
        <w:r w:rsidRPr="003B7AE9">
          <w:rPr>
            <w:rFonts w:ascii="inherit" w:eastAsia="Times New Roman" w:hAnsi="inherit" w:cs="Times New Roman"/>
            <w:color w:val="000000"/>
            <w:sz w:val="24"/>
            <w:szCs w:val="24"/>
            <w:lang w:eastAsia="en-GB"/>
          </w:rPr>
          <w:t>ith regard to</w:t>
        </w:r>
        <w:proofErr w:type="gramEnd"/>
        <w:r w:rsidRPr="003B7AE9">
          <w:rPr>
            <w:rFonts w:ascii="inherit" w:eastAsia="Times New Roman" w:hAnsi="inherit" w:cs="Times New Roman"/>
            <w:color w:val="000000"/>
            <w:sz w:val="24"/>
            <w:szCs w:val="24"/>
            <w:lang w:eastAsia="en-GB"/>
          </w:rPr>
          <w:t xml:space="preserve"> the limited frequency sensitive mode — </w:t>
        </w:r>
        <w:r>
          <w:rPr>
            <w:rFonts w:ascii="inherit" w:eastAsia="Times New Roman" w:hAnsi="inherit" w:cs="Times New Roman"/>
            <w:color w:val="000000"/>
            <w:sz w:val="24"/>
            <w:szCs w:val="24"/>
            <w:lang w:eastAsia="en-GB"/>
          </w:rPr>
          <w:t>under</w:t>
        </w:r>
        <w:r w:rsidRPr="003B7AE9">
          <w:rPr>
            <w:rFonts w:ascii="inherit" w:eastAsia="Times New Roman" w:hAnsi="inherit" w:cs="Times New Roman"/>
            <w:color w:val="000000"/>
            <w:sz w:val="24"/>
            <w:szCs w:val="24"/>
            <w:lang w:eastAsia="en-GB"/>
          </w:rPr>
          <w:t>frequency (LFSM-</w:t>
        </w:r>
        <w:r>
          <w:rPr>
            <w:rFonts w:ascii="inherit" w:eastAsia="Times New Roman" w:hAnsi="inherit" w:cs="Times New Roman"/>
            <w:color w:val="000000"/>
            <w:sz w:val="24"/>
            <w:szCs w:val="24"/>
            <w:lang w:eastAsia="en-GB"/>
          </w:rPr>
          <w:t>U</w:t>
        </w:r>
        <w:r w:rsidRPr="003B7AE9">
          <w:rPr>
            <w:rFonts w:ascii="inherit" w:eastAsia="Times New Roman" w:hAnsi="inherit" w:cs="Times New Roman"/>
            <w:color w:val="000000"/>
            <w:sz w:val="24"/>
            <w:szCs w:val="24"/>
            <w:lang w:eastAsia="en-GB"/>
          </w:rPr>
          <w:t>), the following shall apply, as determined by the relevant TSO for its control area in coordination with the TSOs of the same synchronous area to ensure minimal impacts on neighbouring areas:</w:t>
        </w:r>
      </w:ins>
    </w:p>
    <w:tbl>
      <w:tblPr>
        <w:tblW w:w="5000" w:type="pct"/>
        <w:tblCellMar>
          <w:left w:w="0" w:type="dxa"/>
          <w:right w:w="0" w:type="dxa"/>
        </w:tblCellMar>
        <w:tblLook w:val="04A0" w:firstRow="1" w:lastRow="0" w:firstColumn="1" w:lastColumn="0" w:noHBand="0" w:noVBand="1"/>
      </w:tblPr>
      <w:tblGrid>
        <w:gridCol w:w="301"/>
        <w:gridCol w:w="8725"/>
      </w:tblGrid>
      <w:tr w:rsidR="00BF5A68" w:rsidRPr="003B7AE9" w14:paraId="480B03FB" w14:textId="77777777" w:rsidTr="00503A82">
        <w:trPr>
          <w:ins w:id="3" w:author="Author"/>
        </w:trPr>
        <w:tc>
          <w:tcPr>
            <w:tcW w:w="0" w:type="auto"/>
            <w:shd w:val="clear" w:color="auto" w:fill="auto"/>
            <w:hideMark/>
          </w:tcPr>
          <w:p w14:paraId="6B9E9BE7" w14:textId="77777777" w:rsidR="00BF5A68" w:rsidRPr="003B7AE9" w:rsidRDefault="00BF5A68" w:rsidP="00503A82">
            <w:pPr>
              <w:spacing w:before="120" w:after="0" w:line="240" w:lineRule="auto"/>
              <w:jc w:val="both"/>
              <w:rPr>
                <w:ins w:id="4" w:author="Author"/>
                <w:rFonts w:ascii="inherit" w:eastAsia="Times New Roman" w:hAnsi="inherit" w:cs="Times New Roman"/>
                <w:sz w:val="24"/>
                <w:szCs w:val="24"/>
                <w:lang w:eastAsia="en-GB"/>
              </w:rPr>
            </w:pPr>
            <w:ins w:id="5"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3ECFE182" w14:textId="663CA76C" w:rsidR="00BF5A68" w:rsidRPr="003B7AE9" w:rsidRDefault="00BF5A68" w:rsidP="00503A82">
            <w:pPr>
              <w:spacing w:before="120" w:after="0" w:line="240" w:lineRule="auto"/>
              <w:jc w:val="both"/>
              <w:rPr>
                <w:ins w:id="6" w:author="Author"/>
                <w:rFonts w:ascii="inherit" w:eastAsia="Times New Roman" w:hAnsi="inherit" w:cs="Times New Roman"/>
                <w:sz w:val="24"/>
                <w:szCs w:val="24"/>
                <w:lang w:eastAsia="en-GB"/>
              </w:rPr>
            </w:pPr>
            <w:ins w:id="7" w:author="Author">
              <w:r w:rsidRPr="003B7AE9">
                <w:rPr>
                  <w:rFonts w:ascii="inherit" w:eastAsia="Times New Roman" w:hAnsi="inherit" w:cs="Times New Roman"/>
                  <w:sz w:val="24"/>
                  <w:szCs w:val="24"/>
                  <w:lang w:eastAsia="en-GB"/>
                </w:rPr>
                <w:t xml:space="preserve">the </w:t>
              </w:r>
              <w:r>
                <w:rPr>
                  <w:rFonts w:ascii="inherit" w:eastAsia="Times New Roman" w:hAnsi="inherit" w:cs="Times New Roman"/>
                  <w:color w:val="000000"/>
                  <w:sz w:val="24"/>
                  <w:szCs w:val="24"/>
                  <w:lang w:eastAsia="en-GB"/>
                </w:rPr>
                <w:t xml:space="preserve">dispatchable load </w:t>
              </w:r>
              <w:r w:rsidRPr="003B7AE9">
                <w:rPr>
                  <w:rFonts w:ascii="inherit" w:eastAsia="Times New Roman" w:hAnsi="inherit" w:cs="Times New Roman"/>
                  <w:sz w:val="24"/>
                  <w:szCs w:val="24"/>
                  <w:lang w:eastAsia="en-GB"/>
                </w:rPr>
                <w:t>shall be capable of activating the provision of active power frequency response at a frequency threshold and droop settings specified by the relevant TSO</w:t>
              </w:r>
              <w:r w:rsidR="0070179C">
                <w:rPr>
                  <w:rFonts w:ascii="inherit" w:eastAsia="Times New Roman" w:hAnsi="inherit" w:cs="Times New Roman"/>
                  <w:sz w:val="24"/>
                  <w:szCs w:val="24"/>
                  <w:lang w:eastAsia="en-GB"/>
                </w:rPr>
                <w:t xml:space="preserve"> based on the LFSM-U requirements set out in RfG for electrical energy storage units</w:t>
              </w:r>
              <w:r w:rsidRPr="003B7AE9">
                <w:rPr>
                  <w:rFonts w:ascii="inherit" w:eastAsia="Times New Roman" w:hAnsi="inherit" w:cs="Times New Roman"/>
                  <w:sz w:val="24"/>
                  <w:szCs w:val="24"/>
                  <w:lang w:eastAsia="en-GB"/>
                </w:rPr>
                <w:t>;</w:t>
              </w:r>
            </w:ins>
          </w:p>
        </w:tc>
      </w:tr>
    </w:tbl>
    <w:p w14:paraId="7C73C291" w14:textId="685A38C6" w:rsidR="00BF5A68" w:rsidRPr="008E4E18" w:rsidDel="00BF5A68" w:rsidRDefault="00BF5A68" w:rsidP="008E4E18">
      <w:pPr>
        <w:shd w:val="clear" w:color="auto" w:fill="FFFFFF"/>
        <w:spacing w:before="120" w:after="0" w:line="240" w:lineRule="auto"/>
        <w:jc w:val="both"/>
        <w:rPr>
          <w:del w:id="8" w:author="Author"/>
          <w:rFonts w:ascii="inherit" w:eastAsia="Times New Roman" w:hAnsi="inherit" w:cs="Times New Roman"/>
          <w:color w:val="000000"/>
          <w:sz w:val="24"/>
          <w:szCs w:val="24"/>
          <w:lang w:eastAsia="en-GB"/>
        </w:rPr>
      </w:pP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w:t>
      </w:r>
      <w:r w:rsidRPr="008E4E18">
        <w:rPr>
          <w:rFonts w:ascii="inherit" w:eastAsia="Times New Roman" w:hAnsi="inherit" w:cs="Times New Roman"/>
          <w:color w:val="000000"/>
          <w:sz w:val="24"/>
          <w:szCs w:val="24"/>
          <w:lang w:eastAsia="en-GB"/>
        </w:rPr>
        <w:lastRenderedPageBreak/>
        <w:t>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for transmission-connected demand facilities, the actual reactive power range specified by the relevant TSO for importing and exporting reactive power shall not be wider than 48 percent of the larger of the maximum import capacity or maximum </w:t>
            </w:r>
            <w:r w:rsidRPr="008E4E18">
              <w:rPr>
                <w:rFonts w:ascii="inherit" w:eastAsia="Times New Roman" w:hAnsi="inherit" w:cs="Times New Roman"/>
                <w:sz w:val="24"/>
                <w:szCs w:val="24"/>
                <w:lang w:eastAsia="en-GB"/>
              </w:rPr>
              <w:lastRenderedPageBreak/>
              <w:t>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relevant TSO and the transmission-connected demand facility owner or the transmission-connected distribution system operator shall agree on any changes to the </w:t>
      </w:r>
      <w:r w:rsidRPr="008E4E18">
        <w:rPr>
          <w:rFonts w:ascii="inherit" w:eastAsia="Times New Roman" w:hAnsi="inherit" w:cs="Times New Roman"/>
          <w:color w:val="000000"/>
          <w:sz w:val="24"/>
          <w:szCs w:val="24"/>
          <w:lang w:eastAsia="en-GB"/>
        </w:rPr>
        <w:lastRenderedPageBreak/>
        <w:t>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shall be equipped according to the standards specified by the relevant TSO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Transmission-connected distribution system shall be equipped according to the standards specified by the relevant TSO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w:t>
            </w:r>
            <w:proofErr w:type="gramStart"/>
            <w:r w:rsidRPr="008E4E18">
              <w:rPr>
                <w:rFonts w:ascii="inherit" w:eastAsia="Times New Roman" w:hAnsi="inherit" w:cs="Times New Roman"/>
                <w:sz w:val="24"/>
                <w:szCs w:val="24"/>
                <w:lang w:eastAsia="en-GB"/>
              </w:rPr>
              <w:t>network</w:t>
            </w:r>
            <w:proofErr w:type="gramEnd"/>
            <w:r w:rsidRPr="008E4E18">
              <w:rPr>
                <w:rFonts w:ascii="inherit" w:eastAsia="Times New Roman" w:hAnsi="inherit" w:cs="Times New Roman"/>
                <w:sz w:val="24"/>
                <w:szCs w:val="24"/>
                <w:lang w:eastAsia="en-GB"/>
              </w:rPr>
              <w:t>.</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low voltage demand disconnection functional capability shall monitor the voltage by measuring all three </w:t>
                  </w:r>
                  <w:proofErr w:type="gramStart"/>
                  <w:r w:rsidRPr="008E4E18">
                    <w:rPr>
                      <w:rFonts w:ascii="inherit" w:eastAsia="Times New Roman" w:hAnsi="inherit" w:cs="Times New Roman"/>
                      <w:sz w:val="24"/>
                      <w:szCs w:val="24"/>
                      <w:lang w:eastAsia="en-GB"/>
                    </w:rPr>
                    <w:t>phases;</w:t>
                  </w:r>
                  <w:proofErr w:type="gramEnd"/>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different types of demand, </w:t>
            </w:r>
            <w:proofErr w:type="gramStart"/>
            <w:r w:rsidRPr="008E4E18">
              <w:rPr>
                <w:rFonts w:ascii="inherit" w:eastAsia="Times New Roman" w:hAnsi="inherit" w:cs="Times New Roman"/>
                <w:sz w:val="24"/>
                <w:szCs w:val="24"/>
                <w:lang w:eastAsia="en-GB"/>
              </w:rPr>
              <w:t>that is to say electro</w:t>
            </w:r>
            <w:proofErr w:type="gramEnd"/>
            <w:r w:rsidRPr="008E4E18">
              <w:rPr>
                <w:rFonts w:ascii="inherit" w:eastAsia="Times New Roman" w:hAnsi="inherit" w:cs="Times New Roman"/>
                <w:sz w:val="24"/>
                <w:szCs w:val="24"/>
                <w:lang w:eastAsia="en-GB"/>
              </w:rPr>
              <w:t xml:space="preserve">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Each relevant system operator or relevant TSO shall specify the requirements of the performance of the recordings of transmission-connected demand facilities or transmission-connected distribution facilities, or both,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detailed technical data of the transmission-connected demand facility, the transmission-connected distribution </w:t>
            </w:r>
            <w:proofErr w:type="gramStart"/>
            <w:r w:rsidRPr="008E4E18">
              <w:rPr>
                <w:rFonts w:ascii="inherit" w:eastAsia="Times New Roman" w:hAnsi="inherit" w:cs="Times New Roman"/>
                <w:sz w:val="24"/>
                <w:szCs w:val="24"/>
                <w:lang w:eastAsia="en-GB"/>
              </w:rPr>
              <w:t>facility</w:t>
            </w:r>
            <w:proofErr w:type="gramEnd"/>
            <w:r w:rsidRPr="008E4E18">
              <w:rPr>
                <w:rFonts w:ascii="inherit" w:eastAsia="Times New Roman" w:hAnsi="inherit" w:cs="Times New Roman"/>
                <w:sz w:val="24"/>
                <w:szCs w:val="24"/>
                <w:lang w:eastAsia="en-GB"/>
              </w:rPr>
              <w:t xml:space="preserve">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An extension of the period during which the transmission-connected demand facility owner or transmission-connected distribution system operator may maintain ION status, </w:t>
      </w:r>
      <w:r w:rsidRPr="008E4E18">
        <w:rPr>
          <w:rFonts w:ascii="inherit" w:eastAsia="Times New Roman" w:hAnsi="inherit" w:cs="Times New Roman"/>
          <w:color w:val="000000"/>
          <w:sz w:val="24"/>
          <w:szCs w:val="24"/>
          <w:lang w:eastAsia="en-GB"/>
        </w:rPr>
        <w:lastRenderedPageBreak/>
        <w:t>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 FON shall entitle the transmission-connected demand facility owner or transmission-connected distribution system operator to operate the transmission-connected demand facility, the transmission-connected distribution </w:t>
      </w:r>
      <w:proofErr w:type="gramStart"/>
      <w:r w:rsidRPr="008E4E18">
        <w:rPr>
          <w:rFonts w:ascii="inherit" w:eastAsia="Times New Roman" w:hAnsi="inherit" w:cs="Times New Roman"/>
          <w:color w:val="000000"/>
          <w:sz w:val="24"/>
          <w:szCs w:val="24"/>
          <w:lang w:eastAsia="en-GB"/>
        </w:rPr>
        <w:t>facility</w:t>
      </w:r>
      <w:proofErr w:type="gramEnd"/>
      <w:r w:rsidRPr="008E4E18">
        <w:rPr>
          <w:rFonts w:ascii="inherit" w:eastAsia="Times New Roman" w:hAnsi="inherit" w:cs="Times New Roman"/>
          <w:color w:val="000000"/>
          <w:sz w:val="24"/>
          <w:szCs w:val="24"/>
          <w:lang w:eastAsia="en-GB"/>
        </w:rPr>
        <w:t xml:space="preserve">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w:t>
      </w:r>
      <w:proofErr w:type="gramStart"/>
      <w:r w:rsidRPr="008E4E18">
        <w:rPr>
          <w:rFonts w:ascii="inherit" w:eastAsia="Times New Roman" w:hAnsi="inherit" w:cs="Times New Roman"/>
          <w:color w:val="000000"/>
          <w:sz w:val="24"/>
          <w:szCs w:val="24"/>
          <w:lang w:eastAsia="en-GB"/>
        </w:rPr>
        <w:t xml:space="preserve">but in any case </w:t>
      </w:r>
      <w:proofErr w:type="gramEnd"/>
      <w:r w:rsidRPr="008E4E18">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facility owners or transmission-connected distribution system operators to whom a FON has been granted, shall inform the relevant </w:t>
      </w:r>
      <w:r w:rsidRPr="008E4E18">
        <w:rPr>
          <w:rFonts w:ascii="inherit" w:eastAsia="Times New Roman" w:hAnsi="inherit" w:cs="Times New Roman"/>
          <w:color w:val="000000"/>
          <w:sz w:val="24"/>
          <w:szCs w:val="24"/>
          <w:lang w:eastAsia="en-GB"/>
        </w:rPr>
        <w:lastRenderedPageBreak/>
        <w:t>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lastRenderedPageBreak/>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Demand facilities and closed distribution systems may provide demand response services to relevant system operators and relevant TSOs. Demand response services can include, jointly or separately, </w:t>
      </w:r>
      <w:proofErr w:type="gramStart"/>
      <w:r w:rsidRPr="008E4E18">
        <w:rPr>
          <w:rFonts w:ascii="inherit" w:eastAsia="Times New Roman" w:hAnsi="inherit" w:cs="Times New Roman"/>
          <w:color w:val="000000"/>
          <w:sz w:val="24"/>
          <w:szCs w:val="24"/>
          <w:lang w:eastAsia="en-GB"/>
        </w:rPr>
        <w:t>upward</w:t>
      </w:r>
      <w:proofErr w:type="gramEnd"/>
      <w:r w:rsidRPr="008E4E18">
        <w:rPr>
          <w:rFonts w:ascii="inherit" w:eastAsia="Times New Roman" w:hAnsi="inherit" w:cs="Times New Roman"/>
          <w:color w:val="000000"/>
          <w:sz w:val="24"/>
          <w:szCs w:val="24"/>
          <w:lang w:eastAsia="en-GB"/>
        </w:rPr>
        <w:t xml:space="preserve">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8E4E18">
              <w:rPr>
                <w:rFonts w:ascii="inherit" w:eastAsia="Times New Roman" w:hAnsi="inherit" w:cs="Times New Roman"/>
                <w:sz w:val="24"/>
                <w:szCs w:val="24"/>
                <w:lang w:eastAsia="en-GB"/>
              </w:rPr>
              <w:t>kV;</w:t>
            </w:r>
            <w:proofErr w:type="gramEnd"/>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existing standards and </w:t>
            </w:r>
            <w:r w:rsidRPr="008E4E18">
              <w:rPr>
                <w:rFonts w:ascii="inherit" w:eastAsia="Times New Roman" w:hAnsi="inherit" w:cs="Times New Roman"/>
                <w:sz w:val="24"/>
                <w:szCs w:val="24"/>
                <w:lang w:eastAsia="en-GB"/>
              </w:rPr>
              <w:lastRenderedPageBreak/>
              <w:t>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adjusting its power consumption within </w:t>
            </w:r>
            <w:proofErr w:type="gramStart"/>
            <w:r w:rsidRPr="008E4E18">
              <w:rPr>
                <w:rFonts w:ascii="inherit" w:eastAsia="Times New Roman" w:hAnsi="inherit" w:cs="Times New Roman"/>
                <w:sz w:val="24"/>
                <w:szCs w:val="24"/>
                <w:lang w:eastAsia="en-GB"/>
              </w:rPr>
              <w:t>a time period</w:t>
            </w:r>
            <w:proofErr w:type="gramEnd"/>
            <w:r w:rsidRPr="008E4E18">
              <w:rPr>
                <w:rFonts w:ascii="inherit" w:eastAsia="Times New Roman" w:hAnsi="inherit" w:cs="Times New Roman"/>
                <w:sz w:val="24"/>
                <w:szCs w:val="24"/>
                <w:lang w:eastAsia="en-GB"/>
              </w:rPr>
              <w:t xml:space="preserve">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t>
            </w:r>
            <w:proofErr w:type="gramStart"/>
            <w:r w:rsidRPr="008E4E18">
              <w:rPr>
                <w:rFonts w:ascii="inherit" w:eastAsia="Times New Roman" w:hAnsi="inherit" w:cs="Times New Roman"/>
                <w:sz w:val="24"/>
                <w:szCs w:val="24"/>
                <w:lang w:eastAsia="en-GB"/>
              </w:rPr>
              <w:t>With regard to</w:t>
            </w:r>
            <w:proofErr w:type="gramEnd"/>
            <w:r w:rsidRPr="008E4E18">
              <w:rPr>
                <w:rFonts w:ascii="inherit" w:eastAsia="Times New Roman" w:hAnsi="inherit" w:cs="Times New Roman"/>
                <w:sz w:val="24"/>
                <w:szCs w:val="24"/>
                <w:lang w:eastAsia="en-GB"/>
              </w:rPr>
              <w:t xml:space="preserve">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where modification to the power consumption is specified via frequency or voltage control, or both, and via pre-alert signal sent by the relevant system operator or the relevant TSO, be equipped to receive, directly or indirectly through a third party, the </w:t>
            </w:r>
            <w:r w:rsidRPr="008E4E18">
              <w:rPr>
                <w:rFonts w:ascii="inherit" w:eastAsia="Times New Roman" w:hAnsi="inherit" w:cs="Times New Roman"/>
                <w:sz w:val="24"/>
                <w:szCs w:val="24"/>
                <w:lang w:eastAsia="en-GB"/>
              </w:rPr>
              <w:lastRenderedPageBreak/>
              <w:t>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8E4E18">
              <w:rPr>
                <w:rFonts w:ascii="inherit" w:eastAsia="Times New Roman" w:hAnsi="inherit" w:cs="Times New Roman"/>
                <w:sz w:val="24"/>
                <w:szCs w:val="24"/>
                <w:lang w:eastAsia="en-GB"/>
              </w:rPr>
              <w:t>kV;</w:t>
            </w:r>
            <w:proofErr w:type="gramEnd"/>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maximum frequency deviation from nominal value of 50,00 Hz to respond to shall be specified by the relevant TSO in coordination with the TSOs in the synchronous area. For demand units connected at a voltage level below 110 kV, these specifications </w:t>
            </w:r>
            <w:r w:rsidRPr="008E4E18">
              <w:rPr>
                <w:rFonts w:ascii="inherit" w:eastAsia="Times New Roman" w:hAnsi="inherit" w:cs="Times New Roman"/>
                <w:sz w:val="24"/>
                <w:szCs w:val="24"/>
                <w:lang w:eastAsia="en-GB"/>
              </w:rPr>
              <w:lastRenderedPageBreak/>
              <w:t>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able to detect a change in system frequency of 0,01 Hz,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w:t>
            </w:r>
            <w:proofErr w:type="gramStart"/>
            <w:r w:rsidRPr="008E4E18">
              <w:rPr>
                <w:rFonts w:ascii="inherit" w:eastAsia="Times New Roman" w:hAnsi="inherit" w:cs="Times New Roman"/>
                <w:sz w:val="24"/>
                <w:szCs w:val="24"/>
                <w:lang w:eastAsia="en-GB"/>
              </w:rPr>
              <w:t>V;</w:t>
            </w:r>
            <w:proofErr w:type="gramEnd"/>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Responsibility of the demand facility owner, the distribution system </w:t>
      </w:r>
      <w:proofErr w:type="gramStart"/>
      <w:r w:rsidRPr="008E4E18">
        <w:rPr>
          <w:rFonts w:ascii="inherit" w:eastAsia="Times New Roman" w:hAnsi="inherit" w:cs="Times New Roman"/>
          <w:b/>
          <w:bCs/>
          <w:color w:val="000000"/>
          <w:sz w:val="24"/>
          <w:szCs w:val="24"/>
          <w:lang w:eastAsia="en-GB"/>
        </w:rPr>
        <w:t>operator</w:t>
      </w:r>
      <w:proofErr w:type="gramEnd"/>
      <w:r w:rsidRPr="008E4E18">
        <w:rPr>
          <w:rFonts w:ascii="inherit" w:eastAsia="Times New Roman" w:hAnsi="inherit" w:cs="Times New Roman"/>
          <w:b/>
          <w:bCs/>
          <w:color w:val="000000"/>
          <w:sz w:val="24"/>
          <w:szCs w:val="24"/>
          <w:lang w:eastAsia="en-GB"/>
        </w:rPr>
        <w:t xml:space="preserve">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w:t>
      </w:r>
      <w:proofErr w:type="gramStart"/>
      <w:r w:rsidRPr="008E4E18">
        <w:rPr>
          <w:rFonts w:ascii="inherit" w:eastAsia="Times New Roman" w:hAnsi="inherit" w:cs="Times New Roman"/>
          <w:color w:val="000000"/>
          <w:sz w:val="24"/>
          <w:szCs w:val="24"/>
          <w:lang w:eastAsia="en-GB"/>
        </w:rPr>
        <w:t>parties</w:t>
      </w:r>
      <w:proofErr w:type="gramEnd"/>
      <w:r w:rsidRPr="008E4E18">
        <w:rPr>
          <w:rFonts w:ascii="inherit" w:eastAsia="Times New Roman" w:hAnsi="inherit" w:cs="Times New Roman"/>
          <w:color w:val="000000"/>
          <w:sz w:val="24"/>
          <w:szCs w:val="24"/>
          <w:lang w:eastAsia="en-GB"/>
        </w:rPr>
        <w:t xml:space="preserve">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Where the requirements are specified by the relevant </w:t>
      </w:r>
      <w:proofErr w:type="gramStart"/>
      <w:r w:rsidRPr="008E4E18">
        <w:rPr>
          <w:rFonts w:ascii="inherit" w:eastAsia="Times New Roman" w:hAnsi="inherit" w:cs="Times New Roman"/>
          <w:color w:val="000000"/>
          <w:sz w:val="24"/>
          <w:szCs w:val="24"/>
          <w:lang w:eastAsia="en-GB"/>
        </w:rPr>
        <w:t>TSO, or</w:t>
      </w:r>
      <w:proofErr w:type="gramEnd"/>
      <w:r w:rsidRPr="008E4E18">
        <w:rPr>
          <w:rFonts w:ascii="inherit" w:eastAsia="Times New Roman" w:hAnsi="inherit" w:cs="Times New Roman"/>
          <w:color w:val="000000"/>
          <w:sz w:val="24"/>
          <w:szCs w:val="24"/>
          <w:lang w:eastAsia="en-GB"/>
        </w:rPr>
        <w:t xml:space="preserve">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Any operational incidents or failures of the transmission-connected demand facility, the transmission-connected distribution facility, the distribution </w:t>
      </w:r>
      <w:proofErr w:type="gramStart"/>
      <w:r w:rsidRPr="008E4E18">
        <w:rPr>
          <w:rFonts w:ascii="inherit" w:eastAsia="Times New Roman" w:hAnsi="inherit" w:cs="Times New Roman"/>
          <w:color w:val="000000"/>
          <w:sz w:val="24"/>
          <w:szCs w:val="24"/>
          <w:lang w:eastAsia="en-GB"/>
        </w:rPr>
        <w:t>system</w:t>
      </w:r>
      <w:proofErr w:type="gramEnd"/>
      <w:r w:rsidRPr="008E4E18">
        <w:rPr>
          <w:rFonts w:ascii="inherit" w:eastAsia="Times New Roman" w:hAnsi="inherit" w:cs="Times New Roman"/>
          <w:color w:val="000000"/>
          <w:sz w:val="24"/>
          <w:szCs w:val="24"/>
          <w:lang w:eastAsia="en-GB"/>
        </w:rPr>
        <w:t xml:space="preserve">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w:t>
      </w:r>
      <w:proofErr w:type="gramStart"/>
      <w:r w:rsidRPr="008E4E18">
        <w:rPr>
          <w:rFonts w:ascii="inherit" w:eastAsia="Times New Roman" w:hAnsi="inherit" w:cs="Times New Roman"/>
          <w:color w:val="000000"/>
          <w:sz w:val="24"/>
          <w:szCs w:val="24"/>
          <w:lang w:eastAsia="en-GB"/>
        </w:rPr>
        <w:t>documents</w:t>
      </w:r>
      <w:proofErr w:type="gramEnd"/>
      <w:r w:rsidRPr="008E4E18">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shall make public the allocation of responsibilities to the demand facility owner, the DSO or the CDSO and to the system operator for compliance testing, </w:t>
      </w:r>
      <w:proofErr w:type="gramStart"/>
      <w:r w:rsidRPr="008E4E18">
        <w:rPr>
          <w:rFonts w:ascii="inherit" w:eastAsia="Times New Roman" w:hAnsi="inherit" w:cs="Times New Roman"/>
          <w:color w:val="000000"/>
          <w:sz w:val="24"/>
          <w:szCs w:val="24"/>
          <w:lang w:eastAsia="en-GB"/>
        </w:rPr>
        <w:t>simulation</w:t>
      </w:r>
      <w:proofErr w:type="gramEnd"/>
      <w:r w:rsidRPr="008E4E18">
        <w:rPr>
          <w:rFonts w:ascii="inherit" w:eastAsia="Times New Roman" w:hAnsi="inherit" w:cs="Times New Roman"/>
          <w:color w:val="000000"/>
          <w:sz w:val="24"/>
          <w:szCs w:val="24"/>
          <w:lang w:eastAsia="en-GB"/>
        </w:rPr>
        <w:t xml:space="preserve">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11, including </w:t>
      </w:r>
      <w:proofErr w:type="gramStart"/>
      <w:r w:rsidRPr="008E4E18">
        <w:rPr>
          <w:rFonts w:ascii="inherit" w:eastAsia="Times New Roman" w:hAnsi="inherit" w:cs="Times New Roman"/>
          <w:color w:val="000000"/>
          <w:sz w:val="24"/>
          <w:szCs w:val="24"/>
          <w:lang w:eastAsia="en-GB"/>
        </w:rPr>
        <w:t>entering into</w:t>
      </w:r>
      <w:proofErr w:type="gramEnd"/>
      <w:r w:rsidRPr="008E4E18">
        <w:rPr>
          <w:rFonts w:ascii="inherit" w:eastAsia="Times New Roman" w:hAnsi="inherit" w:cs="Times New Roman"/>
          <w:color w:val="000000"/>
          <w:sz w:val="24"/>
          <w:szCs w:val="24"/>
          <w:lang w:eastAsia="en-GB"/>
        </w:rPr>
        <w:t xml:space="preserve">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w:t>
            </w:r>
            <w:r w:rsidRPr="008E4E18">
              <w:rPr>
                <w:rFonts w:ascii="inherit" w:eastAsia="Times New Roman" w:hAnsi="inherit" w:cs="Times New Roman"/>
                <w:sz w:val="24"/>
                <w:szCs w:val="24"/>
                <w:lang w:eastAsia="en-GB"/>
              </w:rPr>
              <w:lastRenderedPageBreak/>
              <w:t>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transmission-connected demand facility owner or the transmission-connected distribution system operator shall provide a report with the simulation results for each </w:t>
      </w:r>
      <w:r w:rsidRPr="008E4E18">
        <w:rPr>
          <w:rFonts w:ascii="inherit" w:eastAsia="Times New Roman" w:hAnsi="inherit" w:cs="Times New Roman"/>
          <w:color w:val="000000"/>
          <w:sz w:val="24"/>
          <w:szCs w:val="24"/>
          <w:lang w:eastAsia="en-GB"/>
        </w:rPr>
        <w:lastRenderedPageBreak/>
        <w:t>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 steady-state load flow simulation model of the network of the transmission-connected distribution system shall be used </w:t>
            </w:r>
            <w:proofErr w:type="gramStart"/>
            <w:r w:rsidRPr="008E4E18">
              <w:rPr>
                <w:rFonts w:ascii="inherit" w:eastAsia="Times New Roman" w:hAnsi="inherit" w:cs="Times New Roman"/>
                <w:sz w:val="24"/>
                <w:szCs w:val="24"/>
                <w:lang w:eastAsia="en-GB"/>
              </w:rPr>
              <w:t>in order to</w:t>
            </w:r>
            <w:proofErr w:type="gramEnd"/>
            <w:r w:rsidRPr="008E4E18">
              <w:rPr>
                <w:rFonts w:ascii="inherit" w:eastAsia="Times New Roman" w:hAnsi="inherit" w:cs="Times New Roman"/>
                <w:sz w:val="24"/>
                <w:szCs w:val="24"/>
                <w:lang w:eastAsia="en-GB"/>
              </w:rPr>
              <w:t xml:space="preserve">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With regard to</w:t>
      </w:r>
      <w:proofErr w:type="gramEnd"/>
      <w:r w:rsidRPr="008E4E18">
        <w:rPr>
          <w:rFonts w:ascii="inherit" w:eastAsia="Times New Roman" w:hAnsi="inherit" w:cs="Times New Roman"/>
          <w:color w:val="000000"/>
          <w:sz w:val="24"/>
          <w:szCs w:val="24"/>
          <w:lang w:eastAsia="en-GB"/>
        </w:rPr>
        <w:t xml:space="preserve">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 of</w:t>
      </w:r>
      <w:proofErr w:type="gramEnd"/>
      <w:r w:rsidRPr="008E4E18">
        <w:rPr>
          <w:rFonts w:ascii="inherit" w:eastAsia="Times New Roman" w:hAnsi="inherit" w:cs="Times New Roman"/>
          <w:color w:val="000000"/>
          <w:sz w:val="24"/>
          <w:szCs w:val="24"/>
          <w:lang w:eastAsia="en-GB"/>
        </w:rPr>
        <w:t xml:space="preserve">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w:t>
      </w:r>
      <w:r w:rsidRPr="008E4E18">
        <w:rPr>
          <w:rFonts w:ascii="inherit" w:eastAsia="Times New Roman" w:hAnsi="inherit" w:cs="Times New Roman"/>
          <w:color w:val="000000"/>
          <w:sz w:val="24"/>
          <w:szCs w:val="24"/>
          <w:lang w:eastAsia="en-GB"/>
        </w:rPr>
        <w:lastRenderedPageBreak/>
        <w:t>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 transitional period for implementing the requirements which shall </w:t>
            </w:r>
            <w:proofErr w:type="gramStart"/>
            <w:r w:rsidRPr="008E4E18">
              <w:rPr>
                <w:rFonts w:ascii="inherit" w:eastAsia="Times New Roman" w:hAnsi="inherit" w:cs="Times New Roman"/>
                <w:sz w:val="24"/>
                <w:szCs w:val="24"/>
                <w:lang w:eastAsia="en-GB"/>
              </w:rPr>
              <w:t>take into account</w:t>
            </w:r>
            <w:proofErr w:type="gramEnd"/>
            <w:r w:rsidRPr="008E4E18">
              <w:rPr>
                <w:rFonts w:ascii="inherit" w:eastAsia="Times New Roman" w:hAnsi="inherit" w:cs="Times New Roman"/>
                <w:sz w:val="24"/>
                <w:szCs w:val="24"/>
                <w:lang w:eastAsia="en-GB"/>
              </w:rPr>
              <w:t xml:space="preserve">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TSO, demand facility owner or prospective owner, DSO/CDSO or prospective operator, shall quantify the benefits to the internal market in electricity, cross-border </w:t>
            </w:r>
            <w:proofErr w:type="gramStart"/>
            <w:r w:rsidRPr="008E4E18">
              <w:rPr>
                <w:rFonts w:ascii="inherit" w:eastAsia="Times New Roman" w:hAnsi="inherit" w:cs="Times New Roman"/>
                <w:sz w:val="24"/>
                <w:szCs w:val="24"/>
                <w:lang w:eastAsia="en-GB"/>
              </w:rPr>
              <w:t>trade</w:t>
            </w:r>
            <w:proofErr w:type="gramEnd"/>
            <w:r w:rsidRPr="008E4E18">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w:t>
      </w:r>
      <w:r w:rsidRPr="008E4E18">
        <w:rPr>
          <w:rFonts w:ascii="inherit" w:eastAsia="Times New Roman" w:hAnsi="inherit" w:cs="Times New Roman"/>
          <w:color w:val="000000"/>
          <w:sz w:val="24"/>
          <w:szCs w:val="24"/>
          <w:lang w:eastAsia="en-GB"/>
        </w:rPr>
        <w:lastRenderedPageBreak/>
        <w:t>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Request for a derogation by a demand facility owner, a distribution system </w:t>
      </w:r>
      <w:proofErr w:type="gramStart"/>
      <w:r w:rsidRPr="008E4E18">
        <w:rPr>
          <w:rFonts w:ascii="inherit" w:eastAsia="Times New Roman" w:hAnsi="inherit" w:cs="Times New Roman"/>
          <w:b/>
          <w:bCs/>
          <w:color w:val="000000"/>
          <w:sz w:val="24"/>
          <w:szCs w:val="24"/>
          <w:lang w:eastAsia="en-GB"/>
        </w:rPr>
        <w:t>operator</w:t>
      </w:r>
      <w:proofErr w:type="gramEnd"/>
      <w:r w:rsidRPr="008E4E18">
        <w:rPr>
          <w:rFonts w:ascii="inherit" w:eastAsia="Times New Roman" w:hAnsi="inherit" w:cs="Times New Roman"/>
          <w:b/>
          <w:bCs/>
          <w:color w:val="000000"/>
          <w:sz w:val="24"/>
          <w:szCs w:val="24"/>
          <w:lang w:eastAsia="en-GB"/>
        </w:rPr>
        <w:t xml:space="preserve">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w:t>
      </w:r>
      <w:r w:rsidRPr="008E4E18">
        <w:rPr>
          <w:rFonts w:ascii="inherit" w:eastAsia="Times New Roman" w:hAnsi="inherit" w:cs="Times New Roman"/>
          <w:color w:val="000000"/>
          <w:sz w:val="24"/>
          <w:szCs w:val="24"/>
          <w:lang w:eastAsia="en-GB"/>
        </w:rPr>
        <w:lastRenderedPageBreak/>
        <w:t>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shall, in coordination with the relevant TSO and any affected adjacent DSO, assess the request for a derogation and the provided cost-benefit analysis, </w:t>
      </w:r>
      <w:proofErr w:type="gramStart"/>
      <w:r w:rsidRPr="008E4E18">
        <w:rPr>
          <w:rFonts w:ascii="inherit" w:eastAsia="Times New Roman" w:hAnsi="inherit" w:cs="Times New Roman"/>
          <w:color w:val="000000"/>
          <w:sz w:val="24"/>
          <w:szCs w:val="24"/>
          <w:lang w:eastAsia="en-GB"/>
        </w:rPr>
        <w:t>taking into account</w:t>
      </w:r>
      <w:proofErr w:type="gramEnd"/>
      <w:r w:rsidRPr="008E4E18">
        <w:rPr>
          <w:rFonts w:ascii="inherit" w:eastAsia="Times New Roman" w:hAnsi="inherit" w:cs="Times New Roman"/>
          <w:color w:val="000000"/>
          <w:sz w:val="24"/>
          <w:szCs w:val="24"/>
          <w:lang w:eastAsia="en-GB"/>
        </w:rPr>
        <w:t xml:space="preserve">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The regulatory authority shall notify its decision to the relevant demand facility owner or prospective owner, the DSO/CDSO or prospective operator, the relevant system </w:t>
      </w:r>
      <w:proofErr w:type="gramStart"/>
      <w:r w:rsidRPr="008E4E18">
        <w:rPr>
          <w:rFonts w:ascii="inherit" w:eastAsia="Times New Roman" w:hAnsi="inherit" w:cs="Times New Roman"/>
          <w:color w:val="000000"/>
          <w:sz w:val="24"/>
          <w:szCs w:val="24"/>
          <w:lang w:eastAsia="en-GB"/>
        </w:rPr>
        <w:t>operator</w:t>
      </w:r>
      <w:proofErr w:type="gramEnd"/>
      <w:r w:rsidRPr="008E4E18">
        <w:rPr>
          <w:rFonts w:ascii="inherit" w:eastAsia="Times New Roman" w:hAnsi="inherit" w:cs="Times New Roman"/>
          <w:color w:val="000000"/>
          <w:sz w:val="24"/>
          <w:szCs w:val="24"/>
          <w:lang w:eastAsia="en-GB"/>
        </w:rPr>
        <w:t xml:space="preserve">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w:t>
      </w:r>
      <w:r w:rsidRPr="008E4E18">
        <w:rPr>
          <w:rFonts w:ascii="inherit" w:eastAsia="Times New Roman" w:hAnsi="inherit" w:cs="Times New Roman"/>
          <w:color w:val="000000"/>
          <w:sz w:val="24"/>
          <w:szCs w:val="24"/>
          <w:lang w:eastAsia="en-GB"/>
        </w:rPr>
        <w:lastRenderedPageBreak/>
        <w:t>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8E4E18">
        <w:rPr>
          <w:rFonts w:ascii="inherit" w:eastAsia="Times New Roman" w:hAnsi="inherit" w:cs="Times New Roman"/>
          <w:color w:val="000000"/>
          <w:sz w:val="24"/>
          <w:szCs w:val="24"/>
          <w:lang w:eastAsia="en-GB"/>
        </w:rPr>
        <w:lastRenderedPageBreak/>
        <w:t>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w:t>
      </w:r>
      <w:proofErr w:type="gramStart"/>
      <w:r w:rsidRPr="008E4E18">
        <w:rPr>
          <w:rFonts w:ascii="inherit" w:eastAsia="Times New Roman" w:hAnsi="inherit" w:cs="Times New Roman"/>
          <w:color w:val="000000"/>
          <w:sz w:val="24"/>
          <w:szCs w:val="24"/>
          <w:lang w:eastAsia="en-GB"/>
        </w:rPr>
        <w:t>TSO</w:t>
      </w:r>
      <w:proofErr w:type="gramEnd"/>
      <w:r w:rsidRPr="008E4E18">
        <w:rPr>
          <w:rFonts w:ascii="inherit" w:eastAsia="Times New Roman" w:hAnsi="inherit" w:cs="Times New Roman"/>
          <w:color w:val="000000"/>
          <w:sz w:val="24"/>
          <w:szCs w:val="24"/>
          <w:lang w:eastAsia="en-GB"/>
        </w:rPr>
        <w:t xml:space="preserve">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10.   Regulatory authorities may lay down further requirements concerning the preparation of requests for a derogation by relevant system operators. In doing so, regulatory authorities shall </w:t>
      </w:r>
      <w:proofErr w:type="gramStart"/>
      <w:r w:rsidRPr="008E4E18">
        <w:rPr>
          <w:rFonts w:ascii="inherit" w:eastAsia="Times New Roman" w:hAnsi="inherit" w:cs="Times New Roman"/>
          <w:color w:val="000000"/>
          <w:sz w:val="24"/>
          <w:szCs w:val="24"/>
          <w:lang w:eastAsia="en-GB"/>
        </w:rPr>
        <w:t>take into account</w:t>
      </w:r>
      <w:proofErr w:type="gramEnd"/>
      <w:r w:rsidRPr="008E4E18">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ENTSO for Electricity shall monitor the implementation of this Regulation in accordance with Article 8(8) of Regulation (EC) No 714/2009. Monitoring shall cover </w:t>
      </w:r>
      <w:proofErr w:type="gramStart"/>
      <w:r w:rsidRPr="008E4E18">
        <w:rPr>
          <w:rFonts w:ascii="inherit" w:eastAsia="Times New Roman" w:hAnsi="inherit" w:cs="Times New Roman"/>
          <w:color w:val="000000"/>
          <w:sz w:val="24"/>
          <w:szCs w:val="24"/>
          <w:lang w:eastAsia="en-GB"/>
        </w:rPr>
        <w:t>in particular the</w:t>
      </w:r>
      <w:proofErr w:type="gramEnd"/>
      <w:r w:rsidRPr="008E4E18">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w:t>
      </w:r>
      <w:r w:rsidRPr="008E4E18">
        <w:rPr>
          <w:rFonts w:ascii="inherit" w:eastAsia="Times New Roman" w:hAnsi="inherit" w:cs="Times New Roman"/>
          <w:color w:val="000000"/>
          <w:sz w:val="24"/>
          <w:szCs w:val="24"/>
          <w:lang w:eastAsia="en-GB"/>
        </w:rPr>
        <w:lastRenderedPageBreak/>
        <w:t>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w:t>
      </w:r>
      <w:proofErr w:type="gramStart"/>
      <w:r w:rsidRPr="008E4E18">
        <w:rPr>
          <w:rFonts w:ascii="inherit" w:eastAsia="Times New Roman" w:hAnsi="inherit" w:cs="Times New Roman"/>
          <w:color w:val="000000"/>
          <w:sz w:val="24"/>
          <w:szCs w:val="24"/>
          <w:lang w:eastAsia="en-GB"/>
        </w:rPr>
        <w:t>in order to</w:t>
      </w:r>
      <w:proofErr w:type="gramEnd"/>
      <w:r w:rsidRPr="008E4E18">
        <w:rPr>
          <w:rFonts w:ascii="inherit" w:eastAsia="Times New Roman" w:hAnsi="inherit" w:cs="Times New Roman"/>
          <w:color w:val="000000"/>
          <w:sz w:val="24"/>
          <w:szCs w:val="24"/>
          <w:lang w:eastAsia="en-GB"/>
        </w:rPr>
        <w:t xml:space="preserve">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384782"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384782"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384782"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for which a transmission-connected demand facility, a transmission-connected distribution facility or a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on different frequencies, deviating from a nominal value, without disconnecting from the network.</w:t>
      </w:r>
    </w:p>
    <w:p w14:paraId="5AC25899" w14:textId="77777777" w:rsidR="008E4E18" w:rsidRPr="008E4E18" w:rsidRDefault="00384782"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
    <w:p w14:paraId="7CC47AE9" w14:textId="77777777" w:rsidR="008E4E18" w:rsidRPr="008E4E18" w:rsidRDefault="00384782"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384782"/>
    <w:sectPr w:rsidR="00F920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1E3C6" w14:textId="77777777" w:rsidR="002C1B19" w:rsidRDefault="002C1B19" w:rsidP="002C1B19">
      <w:pPr>
        <w:spacing w:after="0" w:line="240" w:lineRule="auto"/>
      </w:pPr>
      <w:r>
        <w:separator/>
      </w:r>
    </w:p>
  </w:endnote>
  <w:endnote w:type="continuationSeparator" w:id="0">
    <w:p w14:paraId="462A0821" w14:textId="77777777" w:rsidR="002C1B19" w:rsidRDefault="002C1B19" w:rsidP="002C1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BF071" w14:textId="77777777" w:rsidR="002C1B19" w:rsidRDefault="002C1B19" w:rsidP="002C1B19">
      <w:pPr>
        <w:spacing w:after="0" w:line="240" w:lineRule="auto"/>
      </w:pPr>
      <w:r>
        <w:separator/>
      </w:r>
    </w:p>
  </w:footnote>
  <w:footnote w:type="continuationSeparator" w:id="0">
    <w:p w14:paraId="30AEE7A6" w14:textId="77777777" w:rsidR="002C1B19" w:rsidRDefault="002C1B19" w:rsidP="002C1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6655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18"/>
    <w:rsid w:val="001B0BEF"/>
    <w:rsid w:val="002B06CB"/>
    <w:rsid w:val="002C1B19"/>
    <w:rsid w:val="00384782"/>
    <w:rsid w:val="003E5A92"/>
    <w:rsid w:val="00513EE3"/>
    <w:rsid w:val="00617F47"/>
    <w:rsid w:val="0062733B"/>
    <w:rsid w:val="006716CD"/>
    <w:rsid w:val="0070179C"/>
    <w:rsid w:val="0078087A"/>
    <w:rsid w:val="00820E13"/>
    <w:rsid w:val="008E4E18"/>
    <w:rsid w:val="00902C8E"/>
    <w:rsid w:val="00931B86"/>
    <w:rsid w:val="00BF5A68"/>
    <w:rsid w:val="00CF3C5C"/>
    <w:rsid w:val="00D71BA8"/>
    <w:rsid w:val="00E071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BF5A68"/>
    <w:pPr>
      <w:spacing w:after="0" w:line="240" w:lineRule="auto"/>
    </w:pPr>
  </w:style>
  <w:style w:type="character" w:styleId="CommentReference">
    <w:name w:val="annotation reference"/>
    <w:basedOn w:val="DefaultParagraphFont"/>
    <w:uiPriority w:val="99"/>
    <w:semiHidden/>
    <w:unhideWhenUsed/>
    <w:rsid w:val="0078087A"/>
    <w:rPr>
      <w:sz w:val="16"/>
      <w:szCs w:val="16"/>
    </w:rPr>
  </w:style>
  <w:style w:type="paragraph" w:styleId="CommentText">
    <w:name w:val="annotation text"/>
    <w:basedOn w:val="Normal"/>
    <w:link w:val="CommentTextChar"/>
    <w:uiPriority w:val="99"/>
    <w:unhideWhenUsed/>
    <w:rsid w:val="0078087A"/>
    <w:pPr>
      <w:spacing w:line="240" w:lineRule="auto"/>
    </w:pPr>
    <w:rPr>
      <w:sz w:val="20"/>
      <w:szCs w:val="20"/>
    </w:rPr>
  </w:style>
  <w:style w:type="character" w:customStyle="1" w:styleId="CommentTextChar">
    <w:name w:val="Comment Text Char"/>
    <w:basedOn w:val="DefaultParagraphFont"/>
    <w:link w:val="CommentText"/>
    <w:uiPriority w:val="99"/>
    <w:rsid w:val="0078087A"/>
    <w:rPr>
      <w:sz w:val="20"/>
      <w:szCs w:val="20"/>
    </w:rPr>
  </w:style>
  <w:style w:type="paragraph" w:styleId="CommentSubject">
    <w:name w:val="annotation subject"/>
    <w:basedOn w:val="CommentText"/>
    <w:next w:val="CommentText"/>
    <w:link w:val="CommentSubjectChar"/>
    <w:uiPriority w:val="99"/>
    <w:semiHidden/>
    <w:unhideWhenUsed/>
    <w:rsid w:val="0078087A"/>
    <w:rPr>
      <w:b/>
      <w:bCs/>
    </w:rPr>
  </w:style>
  <w:style w:type="character" w:customStyle="1" w:styleId="CommentSubjectChar">
    <w:name w:val="Comment Subject Char"/>
    <w:basedOn w:val="CommentTextChar"/>
    <w:link w:val="CommentSubject"/>
    <w:uiPriority w:val="99"/>
    <w:semiHidden/>
    <w:rsid w:val="007808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styles" Target="styles.xml"/><Relationship Id="rId21" Type="http://schemas.openxmlformats.org/officeDocument/2006/relationships/hyperlink" Target="https://eur-lex.europa.eu/legal-content/EN/TXT/HTML/?uri=CELEX:32016R1388&amp;from=EN" TargetMode="Externa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062BD491-94FC-4681-82D8-AA3F91A7C1AD}"/>
</file>

<file path=customXml/itemProps2.xml><?xml version="1.0" encoding="utf-8"?>
<ds:datastoreItem xmlns:ds="http://schemas.openxmlformats.org/officeDocument/2006/customXml" ds:itemID="{2FD55ECC-585F-4E9E-8134-4162693FB035}"/>
</file>

<file path=customXml/itemProps3.xml><?xml version="1.0" encoding="utf-8"?>
<ds:datastoreItem xmlns:ds="http://schemas.openxmlformats.org/officeDocument/2006/customXml" ds:itemID="{965548C0-753E-4B9E-91DA-7C8EE9E567EE}"/>
</file>

<file path=customXml/itemProps4.xml><?xml version="1.0" encoding="utf-8"?>
<ds:datastoreItem xmlns:ds="http://schemas.openxmlformats.org/officeDocument/2006/customXml" ds:itemID="{2B2D34C4-06E9-4A3F-9CDE-65AA8B321A6A}"/>
</file>

<file path=docProps/app.xml><?xml version="1.0" encoding="utf-8"?>
<Properties xmlns="http://schemas.openxmlformats.org/officeDocument/2006/extended-properties" xmlns:vt="http://schemas.openxmlformats.org/officeDocument/2006/docPropsVTypes">
  <Template>Normal</Template>
  <TotalTime>0</TotalTime>
  <Pages>51</Pages>
  <Words>21418</Words>
  <Characters>122089</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2022-11-24T14:53:00Z</dcterms:created>
  <dcterms:modified xsi:type="dcterms:W3CDTF">2022-11-24T14:53:00Z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