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1691"/>
        <w:gridCol w:w="430"/>
        <w:gridCol w:w="5532"/>
        <w:gridCol w:w="1373"/>
      </w:tblGrid>
      <w:tr w:rsidR="008E4E18" w:rsidRPr="008E4E18" w14:paraId="13682B05" w14:textId="77777777" w:rsidTr="008E4E18">
        <w:tc>
          <w:tcPr>
            <w:tcW w:w="0" w:type="auto"/>
            <w:shd w:val="clear" w:color="auto" w:fill="auto"/>
            <w:vAlign w:val="center"/>
            <w:hideMark/>
          </w:tcPr>
          <w:p w14:paraId="1658B38C" w14:textId="77777777" w:rsidR="008E4E18" w:rsidRPr="008E4E18" w:rsidRDefault="008E4E18" w:rsidP="008E4E18">
            <w:pPr>
              <w:spacing w:before="120" w:after="120" w:line="240" w:lineRule="auto"/>
              <w:rPr>
                <w:rFonts w:ascii="inherit" w:eastAsia="Times New Roman" w:hAnsi="inherit" w:cs="Times New Roman"/>
                <w:sz w:val="24"/>
                <w:szCs w:val="24"/>
                <w:lang w:eastAsia="en-GB"/>
              </w:rPr>
            </w:pPr>
            <w:bookmarkStart w:id="0" w:name="_GoBack"/>
            <w:bookmarkEnd w:id="0"/>
            <w:r w:rsidRPr="008E4E18">
              <w:rPr>
                <w:rFonts w:ascii="inherit" w:eastAsia="Times New Roman" w:hAnsi="inherit" w:cs="Times New Roman"/>
                <w:sz w:val="24"/>
                <w:szCs w:val="24"/>
                <w:lang w:eastAsia="en-GB"/>
              </w:rPr>
              <w:t>18.8.2016   </w:t>
            </w:r>
          </w:p>
        </w:tc>
        <w:tc>
          <w:tcPr>
            <w:tcW w:w="0" w:type="auto"/>
            <w:shd w:val="clear" w:color="auto" w:fill="auto"/>
            <w:vAlign w:val="center"/>
            <w:hideMark/>
          </w:tcPr>
          <w:p w14:paraId="63ECCEBC" w14:textId="77777777" w:rsidR="008E4E18" w:rsidRPr="008E4E18" w:rsidRDefault="008E4E18" w:rsidP="008E4E18">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EN</w:t>
            </w:r>
          </w:p>
        </w:tc>
        <w:tc>
          <w:tcPr>
            <w:tcW w:w="0" w:type="auto"/>
            <w:shd w:val="clear" w:color="auto" w:fill="auto"/>
            <w:vAlign w:val="center"/>
            <w:hideMark/>
          </w:tcPr>
          <w:p w14:paraId="0EC3EA13" w14:textId="77777777" w:rsidR="008E4E18" w:rsidRPr="008E4E18" w:rsidRDefault="008E4E18" w:rsidP="008E4E18">
            <w:pPr>
              <w:spacing w:before="120" w:after="120" w:line="240" w:lineRule="auto"/>
              <w:jc w:val="center"/>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0CF7A456" w14:textId="77777777" w:rsidR="008E4E18" w:rsidRPr="008E4E18" w:rsidRDefault="008E4E18" w:rsidP="008E4E18">
            <w:pPr>
              <w:spacing w:before="120" w:after="120" w:line="240" w:lineRule="auto"/>
              <w:jc w:val="right"/>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 223/10</w:t>
            </w:r>
          </w:p>
        </w:tc>
      </w:tr>
    </w:tbl>
    <w:p w14:paraId="1E472600" w14:textId="77777777" w:rsidR="008E4E18" w:rsidRPr="008E4E18" w:rsidRDefault="00470F11" w:rsidP="008E4E18">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9A47C38">
          <v:rect id="_x0000_i1025" style="width:1018.7pt;height:.75pt" o:hrpct="0" o:hralign="center" o:hrstd="t" o:hrnoshade="t" o:hr="t" fillcolor="black" stroked="f"/>
        </w:pict>
      </w:r>
    </w:p>
    <w:p w14:paraId="2A8996E8"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COMMISSION REGULATION (EU) 2016/1388</w:t>
      </w:r>
    </w:p>
    <w:p w14:paraId="7B6F1200"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proofErr w:type="gramStart"/>
      <w:r w:rsidRPr="008E4E18">
        <w:rPr>
          <w:rFonts w:ascii="inherit" w:eastAsia="Times New Roman" w:hAnsi="inherit" w:cs="Times New Roman"/>
          <w:b/>
          <w:bCs/>
          <w:color w:val="000000"/>
          <w:sz w:val="24"/>
          <w:szCs w:val="24"/>
          <w:lang w:eastAsia="en-GB"/>
        </w:rPr>
        <w:t>of</w:t>
      </w:r>
      <w:proofErr w:type="gramEnd"/>
      <w:r w:rsidRPr="008E4E18">
        <w:rPr>
          <w:rFonts w:ascii="inherit" w:eastAsia="Times New Roman" w:hAnsi="inherit" w:cs="Times New Roman"/>
          <w:b/>
          <w:bCs/>
          <w:color w:val="000000"/>
          <w:sz w:val="24"/>
          <w:szCs w:val="24"/>
          <w:lang w:eastAsia="en-GB"/>
        </w:rPr>
        <w:t xml:space="preserve"> 17 August 2016</w:t>
      </w:r>
    </w:p>
    <w:p w14:paraId="6F129464"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proofErr w:type="gramStart"/>
      <w:r w:rsidRPr="008E4E18">
        <w:rPr>
          <w:rFonts w:ascii="inherit" w:eastAsia="Times New Roman" w:hAnsi="inherit" w:cs="Times New Roman"/>
          <w:b/>
          <w:bCs/>
          <w:color w:val="000000"/>
          <w:sz w:val="24"/>
          <w:szCs w:val="24"/>
          <w:lang w:eastAsia="en-GB"/>
        </w:rPr>
        <w:t>establishing</w:t>
      </w:r>
      <w:proofErr w:type="gramEnd"/>
      <w:r w:rsidRPr="008E4E18">
        <w:rPr>
          <w:rFonts w:ascii="inherit" w:eastAsia="Times New Roman" w:hAnsi="inherit" w:cs="Times New Roman"/>
          <w:b/>
          <w:bCs/>
          <w:color w:val="000000"/>
          <w:sz w:val="24"/>
          <w:szCs w:val="24"/>
          <w:lang w:eastAsia="en-GB"/>
        </w:rPr>
        <w:t xml:space="preserve"> a Network Code on Demand Connection</w:t>
      </w:r>
    </w:p>
    <w:p w14:paraId="36D3AD0D"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(Text with EEA relevance)</w:t>
      </w:r>
    </w:p>
    <w:p w14:paraId="71A294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EUROPEAN COMMISSION,</w:t>
      </w:r>
    </w:p>
    <w:p w14:paraId="053273F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Having regard to the Treaty on the Functioning of the European Union,</w:t>
      </w:r>
    </w:p>
    <w:p w14:paraId="7B97339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10" w:anchor="ntr1-L_2016223EN.01001001-E0001"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1</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and in particular Article 6(11) thereof,</w:t>
      </w:r>
    </w:p>
    <w:p w14:paraId="72A289B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6B37319" w14:textId="77777777" w:rsidTr="008E4E18">
        <w:tc>
          <w:tcPr>
            <w:tcW w:w="0" w:type="auto"/>
            <w:shd w:val="clear" w:color="auto" w:fill="auto"/>
            <w:hideMark/>
          </w:tcPr>
          <w:p w14:paraId="608ACA8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w:t>
            </w:r>
          </w:p>
        </w:tc>
        <w:tc>
          <w:tcPr>
            <w:tcW w:w="0" w:type="auto"/>
            <w:shd w:val="clear" w:color="auto" w:fill="auto"/>
            <w:hideMark/>
          </w:tcPr>
          <w:p w14:paraId="4788D07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0D53738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B5C9056" w14:textId="77777777" w:rsidTr="008E4E18">
        <w:tc>
          <w:tcPr>
            <w:tcW w:w="0" w:type="auto"/>
            <w:shd w:val="clear" w:color="auto" w:fill="auto"/>
            <w:hideMark/>
          </w:tcPr>
          <w:p w14:paraId="5584D0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w:t>
            </w:r>
          </w:p>
        </w:tc>
        <w:tc>
          <w:tcPr>
            <w:tcW w:w="0" w:type="auto"/>
            <w:shd w:val="clear" w:color="auto" w:fill="auto"/>
            <w:hideMark/>
          </w:tcPr>
          <w:p w14:paraId="634078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11" w:anchor="ntr2-L_2016223EN.01001001-E0002"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2</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sz w:val="24"/>
                <w:szCs w:val="24"/>
                <w:lang w:eastAsia="en-GB"/>
              </w:rPr>
              <w:t xml:space="preserve">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for grid connection applicable to demand facilities and distribution systems, including closed distribution systems. Those requirements that contribute to maintaining, preserving and restoring system security in order to facilitate proper functioning of the internal electricity market within and between synchronous areas, and to achieve cost efficiencies, </w:t>
            </w:r>
            <w:proofErr w:type="gramStart"/>
            <w:r w:rsidRPr="008E4E18">
              <w:rPr>
                <w:rFonts w:ascii="inherit" w:eastAsia="Times New Roman" w:hAnsi="inherit" w:cs="Times New Roman"/>
                <w:sz w:val="24"/>
                <w:szCs w:val="24"/>
                <w:lang w:eastAsia="en-GB"/>
              </w:rPr>
              <w:t>should be regarded</w:t>
            </w:r>
            <w:proofErr w:type="gramEnd"/>
            <w:r w:rsidRPr="008E4E18">
              <w:rPr>
                <w:rFonts w:ascii="inherit" w:eastAsia="Times New Roman" w:hAnsi="inherit" w:cs="Times New Roman"/>
                <w:sz w:val="24"/>
                <w:szCs w:val="24"/>
                <w:lang w:eastAsia="en-GB"/>
              </w:rPr>
              <w:t xml:space="preserve"> as cross-border network issues and market integration issues.</w:t>
            </w:r>
          </w:p>
        </w:tc>
      </w:tr>
    </w:tbl>
    <w:p w14:paraId="6919FD0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06BD99E" w14:textId="77777777" w:rsidTr="008E4E18">
        <w:tc>
          <w:tcPr>
            <w:tcW w:w="0" w:type="auto"/>
            <w:shd w:val="clear" w:color="auto" w:fill="auto"/>
            <w:hideMark/>
          </w:tcPr>
          <w:p w14:paraId="250D8BF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(3)</w:t>
            </w:r>
          </w:p>
        </w:tc>
        <w:tc>
          <w:tcPr>
            <w:tcW w:w="0" w:type="auto"/>
            <w:shd w:val="clear" w:color="auto" w:fill="auto"/>
            <w:hideMark/>
          </w:tcPr>
          <w:p w14:paraId="13BFCE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Harmonised rules for grid connection for demand facilities and distribution systems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48866E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B822DA9" w14:textId="77777777" w:rsidTr="008E4E18">
        <w:tc>
          <w:tcPr>
            <w:tcW w:w="0" w:type="auto"/>
            <w:shd w:val="clear" w:color="auto" w:fill="auto"/>
            <w:hideMark/>
          </w:tcPr>
          <w:p w14:paraId="7FDF8F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w:t>
            </w:r>
          </w:p>
        </w:tc>
        <w:tc>
          <w:tcPr>
            <w:tcW w:w="0" w:type="auto"/>
            <w:shd w:val="clear" w:color="auto" w:fill="auto"/>
            <w:hideMark/>
          </w:tcPr>
          <w:p w14:paraId="3E8FBE3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System security </w:t>
            </w:r>
            <w:proofErr w:type="gramStart"/>
            <w:r w:rsidRPr="008E4E18">
              <w:rPr>
                <w:rFonts w:ascii="inherit" w:eastAsia="Times New Roman" w:hAnsi="inherit" w:cs="Times New Roman"/>
                <w:sz w:val="24"/>
                <w:szCs w:val="24"/>
                <w:lang w:eastAsia="en-GB"/>
              </w:rPr>
              <w:t>cannot be ensured</w:t>
            </w:r>
            <w:proofErr w:type="gramEnd"/>
            <w:r w:rsidRPr="008E4E18">
              <w:rPr>
                <w:rFonts w:ascii="inherit" w:eastAsia="Times New Roman" w:hAnsi="inherit" w:cs="Times New Roman"/>
                <w:sz w:val="24"/>
                <w:szCs w:val="24"/>
                <w:lang w:eastAsia="en-GB"/>
              </w:rPr>
              <w:t xml:space="preserve"> independently from the technical capabilities of all users. Historically, generation facilities have formed the backbone of providing </w:t>
            </w:r>
            <w:r w:rsidRPr="008E4E18">
              <w:rPr>
                <w:rFonts w:ascii="inherit" w:eastAsia="Times New Roman" w:hAnsi="inherit" w:cs="Times New Roman"/>
                <w:sz w:val="24"/>
                <w:szCs w:val="24"/>
                <w:lang w:eastAsia="en-GB"/>
              </w:rPr>
              <w:lastRenderedPageBreak/>
              <w:t xml:space="preserve">technical capabilities. However, in this regard, demand facilities </w:t>
            </w:r>
            <w:proofErr w:type="gramStart"/>
            <w:r w:rsidRPr="008E4E18">
              <w:rPr>
                <w:rFonts w:ascii="inherit" w:eastAsia="Times New Roman" w:hAnsi="inherit" w:cs="Times New Roman"/>
                <w:sz w:val="24"/>
                <w:szCs w:val="24"/>
                <w:lang w:eastAsia="en-GB"/>
              </w:rPr>
              <w:t>are expected</w:t>
            </w:r>
            <w:proofErr w:type="gramEnd"/>
            <w:r w:rsidRPr="008E4E18">
              <w:rPr>
                <w:rFonts w:ascii="inherit" w:eastAsia="Times New Roman" w:hAnsi="inherit" w:cs="Times New Roman"/>
                <w:sz w:val="24"/>
                <w:szCs w:val="24"/>
                <w:lang w:eastAsia="en-GB"/>
              </w:rPr>
              <w:t xml:space="preserve"> to play a more pivotal role in the future.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w:t>
            </w:r>
          </w:p>
        </w:tc>
      </w:tr>
    </w:tbl>
    <w:p w14:paraId="3C1E7D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A6953DC" w14:textId="77777777" w:rsidTr="008E4E18">
        <w:tc>
          <w:tcPr>
            <w:tcW w:w="0" w:type="auto"/>
            <w:shd w:val="clear" w:color="auto" w:fill="auto"/>
            <w:hideMark/>
          </w:tcPr>
          <w:p w14:paraId="78CBAC1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(5)</w:t>
            </w:r>
          </w:p>
        </w:tc>
        <w:tc>
          <w:tcPr>
            <w:tcW w:w="0" w:type="auto"/>
            <w:shd w:val="clear" w:color="auto" w:fill="auto"/>
            <w:hideMark/>
          </w:tcPr>
          <w:p w14:paraId="389580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roofErr w:type="gramEnd"/>
          </w:p>
        </w:tc>
      </w:tr>
    </w:tbl>
    <w:p w14:paraId="15C2F8F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BF26004" w14:textId="77777777" w:rsidTr="008E4E18">
        <w:tc>
          <w:tcPr>
            <w:tcW w:w="0" w:type="auto"/>
            <w:shd w:val="clear" w:color="auto" w:fill="auto"/>
            <w:hideMark/>
          </w:tcPr>
          <w:p w14:paraId="73D6C2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(6)</w:t>
            </w:r>
          </w:p>
        </w:tc>
        <w:tc>
          <w:tcPr>
            <w:tcW w:w="0" w:type="auto"/>
            <w:shd w:val="clear" w:color="auto" w:fill="auto"/>
            <w:hideMark/>
          </w:tcPr>
          <w:p w14:paraId="10E212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Different synchronous electricity systems in the Union have different </w:t>
            </w:r>
            <w:proofErr w:type="gramStart"/>
            <w:r w:rsidRPr="008E4E18">
              <w:rPr>
                <w:rFonts w:ascii="inherit" w:eastAsia="Times New Roman" w:hAnsi="inherit" w:cs="Times New Roman"/>
                <w:sz w:val="24"/>
                <w:szCs w:val="24"/>
                <w:lang w:eastAsia="en-GB"/>
              </w:rPr>
              <w:t>characteristics which</w:t>
            </w:r>
            <w:proofErr w:type="gramEnd"/>
            <w:r w:rsidRPr="008E4E18">
              <w:rPr>
                <w:rFonts w:ascii="inherit" w:eastAsia="Times New Roman" w:hAnsi="inherit" w:cs="Times New Roman"/>
                <w:sz w:val="24"/>
                <w:szCs w:val="24"/>
                <w:lang w:eastAsia="en-GB"/>
              </w:rPr>
              <w:t xml:space="preserve"> need to be taken into account when setting the requirements for demand connection. It is therefore appropriate to consider regional specificities when establishing network connection rules as required by Article 8(6) of Regulation (EC) No 714/2009.</w:t>
            </w:r>
          </w:p>
        </w:tc>
      </w:tr>
    </w:tbl>
    <w:p w14:paraId="2C5A610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B61C92C" w14:textId="77777777" w:rsidTr="008E4E18">
        <w:tc>
          <w:tcPr>
            <w:tcW w:w="0" w:type="auto"/>
            <w:shd w:val="clear" w:color="auto" w:fill="auto"/>
            <w:hideMark/>
          </w:tcPr>
          <w:p w14:paraId="22483E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(7)</w:t>
            </w:r>
          </w:p>
        </w:tc>
        <w:tc>
          <w:tcPr>
            <w:tcW w:w="0" w:type="auto"/>
            <w:shd w:val="clear" w:color="auto" w:fill="auto"/>
            <w:hideMark/>
          </w:tcPr>
          <w:p w14:paraId="488903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In view of the need to provide regulatory certainty, the requirements of this Regulation should apply to new transmission-connected demand facilities, new transmission-connected distribution facilities, new distribution systems and new demand units used by a demand facility or a closed distribution system to provide demand response services to relevant system operators and relevant transmission system operators (‘TSOs’). The requirements of this Regulation should not apply to existing transmission-connected demand facilities, existing transmission-connected distribution facilities, existing distribution systems and existing demand units that are or </w:t>
            </w:r>
            <w:proofErr w:type="gramStart"/>
            <w:r w:rsidRPr="008E4E18">
              <w:rPr>
                <w:rFonts w:ascii="inherit" w:eastAsia="Times New Roman" w:hAnsi="inherit" w:cs="Times New Roman"/>
                <w:sz w:val="24"/>
                <w:szCs w:val="24"/>
                <w:lang w:eastAsia="en-GB"/>
              </w:rPr>
              <w:t>can be used</w:t>
            </w:r>
            <w:proofErr w:type="gramEnd"/>
            <w:r w:rsidRPr="008E4E18">
              <w:rPr>
                <w:rFonts w:ascii="inherit" w:eastAsia="Times New Roman" w:hAnsi="inherit" w:cs="Times New Roman"/>
                <w:sz w:val="24"/>
                <w:szCs w:val="24"/>
                <w:lang w:eastAsia="en-GB"/>
              </w:rPr>
              <w:t xml:space="preserve"> by a demand facility or a closed distribution system to provide demand response services to relevant system operators and relevant TSOs. The requirements of this Regulation also should not apply to new or existing demand facilities connected at the distribution level unless they provide demand response services to relevant system operators and relevant TSOs. </w:t>
            </w:r>
            <w:proofErr w:type="gramStart"/>
            <w:r w:rsidRPr="008E4E18">
              <w:rPr>
                <w:rFonts w:ascii="inherit" w:eastAsia="Times New Roman" w:hAnsi="inherit" w:cs="Times New Roman"/>
                <w:sz w:val="24"/>
                <w:szCs w:val="24"/>
                <w:lang w:eastAsia="en-GB"/>
              </w:rPr>
              <w:t>However, the requirements of this Regulation should apply in case the relevant regulatory authority or Member State decides otherwise based on evolution of system requirements and a full cost-benefit analysis, or in case a substantial modernisation or replacement of equipment impacting the technical capabilities of an existing transmission-connected demand facility, an existing transmission-connected distribution facility, an existing distribution system, or an existing demand unit within a demand facility or a closed distribution system connected at a voltage level above 1 000 V has been performed.</w:t>
            </w:r>
            <w:proofErr w:type="gramEnd"/>
          </w:p>
        </w:tc>
      </w:tr>
    </w:tbl>
    <w:p w14:paraId="016F707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DC1CFFD" w14:textId="77777777" w:rsidTr="008E4E18">
        <w:tc>
          <w:tcPr>
            <w:tcW w:w="0" w:type="auto"/>
            <w:shd w:val="clear" w:color="auto" w:fill="auto"/>
            <w:hideMark/>
          </w:tcPr>
          <w:p w14:paraId="2B39F95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(8)</w:t>
            </w:r>
          </w:p>
        </w:tc>
        <w:tc>
          <w:tcPr>
            <w:tcW w:w="0" w:type="auto"/>
            <w:shd w:val="clear" w:color="auto" w:fill="auto"/>
            <w:hideMark/>
          </w:tcPr>
          <w:p w14:paraId="6A1E76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Demand response is an important instrument for increasing the flexibility of the internal energy market and for enabling optimal use of networks. It </w:t>
            </w:r>
            <w:proofErr w:type="gramStart"/>
            <w:r w:rsidRPr="008E4E18">
              <w:rPr>
                <w:rFonts w:ascii="inherit" w:eastAsia="Times New Roman" w:hAnsi="inherit" w:cs="Times New Roman"/>
                <w:sz w:val="24"/>
                <w:szCs w:val="24"/>
                <w:lang w:eastAsia="en-GB"/>
              </w:rPr>
              <w:t>should be based</w:t>
            </w:r>
            <w:proofErr w:type="gramEnd"/>
            <w:r w:rsidRPr="008E4E18">
              <w:rPr>
                <w:rFonts w:ascii="inherit" w:eastAsia="Times New Roman" w:hAnsi="inherit" w:cs="Times New Roman"/>
                <w:sz w:val="24"/>
                <w:szCs w:val="24"/>
                <w:lang w:eastAsia="en-GB"/>
              </w:rPr>
              <w:t xml:space="preserve"> on customers' actions or on their agreement for a third party to take action on their behalf. A demand facility owner or a closed distribution system operator (‘CDSO’) may offer demand response services to the market as well as to system operators for grid security. In the latter case, the demand facility owner or the closed distribution system operator should ensure that new demand units used to provide such services fulfil the requirements set out in this Regulation, either individually or commonly as part of demand aggregation through a third party. In this regard, third parties have a key role in bringing together demand response capacities and can have the responsibility and </w:t>
            </w:r>
            <w:r w:rsidRPr="008E4E18">
              <w:rPr>
                <w:rFonts w:ascii="inherit" w:eastAsia="Times New Roman" w:hAnsi="inherit" w:cs="Times New Roman"/>
                <w:sz w:val="24"/>
                <w:szCs w:val="24"/>
                <w:lang w:eastAsia="en-GB"/>
              </w:rPr>
              <w:lastRenderedPageBreak/>
              <w:t xml:space="preserve">obligation to ensure the reliability of those services, where </w:t>
            </w:r>
            <w:proofErr w:type="gramStart"/>
            <w:r w:rsidRPr="008E4E18">
              <w:rPr>
                <w:rFonts w:ascii="inherit" w:eastAsia="Times New Roman" w:hAnsi="inherit" w:cs="Times New Roman"/>
                <w:sz w:val="24"/>
                <w:szCs w:val="24"/>
                <w:lang w:eastAsia="en-GB"/>
              </w:rPr>
              <w:t>those responsibilities are delegated by the demand facility owner and the closed distribution system operator</w:t>
            </w:r>
            <w:proofErr w:type="gramEnd"/>
            <w:r w:rsidRPr="008E4E18">
              <w:rPr>
                <w:rFonts w:ascii="inherit" w:eastAsia="Times New Roman" w:hAnsi="inherit" w:cs="Times New Roman"/>
                <w:sz w:val="24"/>
                <w:szCs w:val="24"/>
                <w:lang w:eastAsia="en-GB"/>
              </w:rPr>
              <w:t>.</w:t>
            </w:r>
          </w:p>
        </w:tc>
      </w:tr>
    </w:tbl>
    <w:p w14:paraId="7F54EFC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125CA70" w14:textId="77777777" w:rsidTr="008E4E18">
        <w:tc>
          <w:tcPr>
            <w:tcW w:w="0" w:type="auto"/>
            <w:shd w:val="clear" w:color="auto" w:fill="auto"/>
            <w:hideMark/>
          </w:tcPr>
          <w:p w14:paraId="787FA1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(9)</w:t>
            </w:r>
          </w:p>
        </w:tc>
        <w:tc>
          <w:tcPr>
            <w:tcW w:w="0" w:type="auto"/>
            <w:shd w:val="clear" w:color="auto" w:fill="auto"/>
            <w:hideMark/>
          </w:tcPr>
          <w:p w14:paraId="536191D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requirements </w:t>
            </w:r>
            <w:proofErr w:type="gramStart"/>
            <w:r w:rsidRPr="008E4E18">
              <w:rPr>
                <w:rFonts w:ascii="inherit" w:eastAsia="Times New Roman" w:hAnsi="inherit" w:cs="Times New Roman"/>
                <w:sz w:val="24"/>
                <w:szCs w:val="24"/>
                <w:lang w:eastAsia="en-GB"/>
              </w:rPr>
              <w:t>should be based</w:t>
            </w:r>
            <w:proofErr w:type="gramEnd"/>
            <w:r w:rsidRPr="008E4E18">
              <w:rPr>
                <w:rFonts w:ascii="inherit" w:eastAsia="Times New Roman" w:hAnsi="inherit" w:cs="Times New Roman"/>
                <w:sz w:val="24"/>
                <w:szCs w:val="24"/>
                <w:lang w:eastAsia="en-GB"/>
              </w:rPr>
              <w:t xml:space="preserve"> on the principles of non-discrimination and transparency as well as on the principle of optimisation between the highest overall efficiency and lowest total cost for all involved parties. TSOs and distribution system operators (‘DSOs’) including CDSOs can take those elements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01D40DE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E630A96" w14:textId="77777777" w:rsidTr="008E4E18">
        <w:tc>
          <w:tcPr>
            <w:tcW w:w="0" w:type="auto"/>
            <w:shd w:val="clear" w:color="auto" w:fill="auto"/>
            <w:hideMark/>
          </w:tcPr>
          <w:p w14:paraId="3F25D0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(10)</w:t>
            </w:r>
          </w:p>
        </w:tc>
        <w:tc>
          <w:tcPr>
            <w:tcW w:w="0" w:type="auto"/>
            <w:shd w:val="clear" w:color="auto" w:fill="auto"/>
            <w:hideMark/>
          </w:tcPr>
          <w:p w14:paraId="28BE7A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applicable to a demand facility connected to a transmission system should set out the capabilities at their interfaces and the necessary automated responses and data exchange. These requirements aim at ensuring the operability of the transmission system, and the capacity to utilise the generation and demand response embedded in these networks over system operational ranges and critical events.</w:t>
            </w:r>
          </w:p>
        </w:tc>
      </w:tr>
    </w:tbl>
    <w:p w14:paraId="2899F3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9C3EB26" w14:textId="77777777" w:rsidTr="008E4E18">
        <w:tc>
          <w:tcPr>
            <w:tcW w:w="0" w:type="auto"/>
            <w:shd w:val="clear" w:color="auto" w:fill="auto"/>
            <w:hideMark/>
          </w:tcPr>
          <w:p w14:paraId="3518F1B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(11)</w:t>
            </w:r>
          </w:p>
        </w:tc>
        <w:tc>
          <w:tcPr>
            <w:tcW w:w="0" w:type="auto"/>
            <w:shd w:val="clear" w:color="auto" w:fill="auto"/>
            <w:hideMark/>
          </w:tcPr>
          <w:p w14:paraId="18FE2AF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applicable to a distribution system connected to a transmission system or another distribution system should set out the operational range of these systems and the necessary automated responses and data exchange. These requirements should ensure the effective development and operability of the transmission system, and the capacity to utilise the generation and demand response embedded in these networks over system operational ranges and critical events.</w:t>
            </w:r>
          </w:p>
        </w:tc>
      </w:tr>
    </w:tbl>
    <w:p w14:paraId="1C20F6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EA29874" w14:textId="77777777" w:rsidTr="008E4E18">
        <w:tc>
          <w:tcPr>
            <w:tcW w:w="0" w:type="auto"/>
            <w:shd w:val="clear" w:color="auto" w:fill="auto"/>
            <w:hideMark/>
          </w:tcPr>
          <w:p w14:paraId="3796F9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(12)</w:t>
            </w:r>
          </w:p>
        </w:tc>
        <w:tc>
          <w:tcPr>
            <w:tcW w:w="0" w:type="auto"/>
            <w:shd w:val="clear" w:color="auto" w:fill="auto"/>
            <w:hideMark/>
          </w:tcPr>
          <w:p w14:paraId="35EC205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applicable to a demand unit used by a demand facility or a closed distribution system to provide demand response services to relevant system operators and relevant TSOs should ensure the capacity to use the demand response over system operational ranges thereby minimising critical events.</w:t>
            </w:r>
          </w:p>
        </w:tc>
      </w:tr>
    </w:tbl>
    <w:p w14:paraId="7EBF7FF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4E1F77B0" w14:textId="77777777" w:rsidTr="008E4E18">
        <w:tc>
          <w:tcPr>
            <w:tcW w:w="0" w:type="auto"/>
            <w:shd w:val="clear" w:color="auto" w:fill="auto"/>
            <w:hideMark/>
          </w:tcPr>
          <w:p w14:paraId="139D212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(13)</w:t>
            </w:r>
          </w:p>
        </w:tc>
        <w:tc>
          <w:tcPr>
            <w:tcW w:w="0" w:type="auto"/>
            <w:shd w:val="clear" w:color="auto" w:fill="auto"/>
            <w:hideMark/>
          </w:tcPr>
          <w:p w14:paraId="0E0E1A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administrative burdens and costs associated with providing demand response </w:t>
            </w:r>
            <w:proofErr w:type="gramStart"/>
            <w:r w:rsidRPr="008E4E18">
              <w:rPr>
                <w:rFonts w:ascii="inherit" w:eastAsia="Times New Roman" w:hAnsi="inherit" w:cs="Times New Roman"/>
                <w:sz w:val="24"/>
                <w:szCs w:val="24"/>
                <w:lang w:eastAsia="en-GB"/>
              </w:rPr>
              <w:t>should be kept</w:t>
            </w:r>
            <w:proofErr w:type="gramEnd"/>
            <w:r w:rsidRPr="008E4E18">
              <w:rPr>
                <w:rFonts w:ascii="inherit" w:eastAsia="Times New Roman" w:hAnsi="inherit" w:cs="Times New Roman"/>
                <w:sz w:val="24"/>
                <w:szCs w:val="24"/>
                <w:lang w:eastAsia="en-GB"/>
              </w:rPr>
              <w:t xml:space="preserve"> within reasonable limits, in particular as regards domestic consumers, who will play an increasingly important role in the transition to low carbon society and their uptake should not be unnecessarily burdened with administrative tasks.</w:t>
            </w:r>
          </w:p>
        </w:tc>
      </w:tr>
    </w:tbl>
    <w:p w14:paraId="283F6A7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F87BF80" w14:textId="77777777" w:rsidTr="008E4E18">
        <w:tc>
          <w:tcPr>
            <w:tcW w:w="0" w:type="auto"/>
            <w:shd w:val="clear" w:color="auto" w:fill="auto"/>
            <w:hideMark/>
          </w:tcPr>
          <w:p w14:paraId="23E319D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(14)</w:t>
            </w:r>
          </w:p>
        </w:tc>
        <w:tc>
          <w:tcPr>
            <w:tcW w:w="0" w:type="auto"/>
            <w:shd w:val="clear" w:color="auto" w:fill="auto"/>
            <w:hideMark/>
          </w:tcPr>
          <w:p w14:paraId="5A6213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Due to its cross-border impact, this Regulation should aim at the same frequency- related requirements for all voltage levels, at least within a synchronous area. That is necessary because, within a synchronous area, a change in frequency in one Member State would immediately </w:t>
            </w:r>
            <w:proofErr w:type="gramStart"/>
            <w:r w:rsidRPr="008E4E18">
              <w:rPr>
                <w:rFonts w:ascii="inherit" w:eastAsia="Times New Roman" w:hAnsi="inherit" w:cs="Times New Roman"/>
                <w:sz w:val="24"/>
                <w:szCs w:val="24"/>
                <w:lang w:eastAsia="en-GB"/>
              </w:rPr>
              <w:t>impact</w:t>
            </w:r>
            <w:proofErr w:type="gramEnd"/>
            <w:r w:rsidRPr="008E4E18">
              <w:rPr>
                <w:rFonts w:ascii="inherit" w:eastAsia="Times New Roman" w:hAnsi="inherit" w:cs="Times New Roman"/>
                <w:sz w:val="24"/>
                <w:szCs w:val="24"/>
                <w:lang w:eastAsia="en-GB"/>
              </w:rPr>
              <w:t xml:space="preserve"> frequency and could damage equipment in all other Member States.</w:t>
            </w:r>
          </w:p>
        </w:tc>
      </w:tr>
    </w:tbl>
    <w:p w14:paraId="15CA9D3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6815D3B" w14:textId="77777777" w:rsidTr="008E4E18">
        <w:tc>
          <w:tcPr>
            <w:tcW w:w="0" w:type="auto"/>
            <w:shd w:val="clear" w:color="auto" w:fill="auto"/>
            <w:hideMark/>
          </w:tcPr>
          <w:p w14:paraId="18FF243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(15)</w:t>
            </w:r>
          </w:p>
        </w:tc>
        <w:tc>
          <w:tcPr>
            <w:tcW w:w="0" w:type="auto"/>
            <w:shd w:val="clear" w:color="auto" w:fill="auto"/>
            <w:hideMark/>
          </w:tcPr>
          <w:p w14:paraId="0F1D6A3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5BE28DA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3944744" w14:textId="77777777" w:rsidTr="008E4E18">
        <w:tc>
          <w:tcPr>
            <w:tcW w:w="0" w:type="auto"/>
            <w:shd w:val="clear" w:color="auto" w:fill="auto"/>
            <w:hideMark/>
          </w:tcPr>
          <w:p w14:paraId="1D621FC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(16)</w:t>
            </w:r>
          </w:p>
        </w:tc>
        <w:tc>
          <w:tcPr>
            <w:tcW w:w="0" w:type="auto"/>
            <w:shd w:val="clear" w:color="auto" w:fill="auto"/>
            <w:hideMark/>
          </w:tcPr>
          <w:p w14:paraId="58691D4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Appropriate and proportionate compliance testing </w:t>
            </w:r>
            <w:proofErr w:type="gramStart"/>
            <w:r w:rsidRPr="008E4E18">
              <w:rPr>
                <w:rFonts w:ascii="inherit" w:eastAsia="Times New Roman" w:hAnsi="inherit" w:cs="Times New Roman"/>
                <w:sz w:val="24"/>
                <w:szCs w:val="24"/>
                <w:lang w:eastAsia="en-GB"/>
              </w:rPr>
              <w:t>should be introduced</w:t>
            </w:r>
            <w:proofErr w:type="gramEnd"/>
            <w:r w:rsidRPr="008E4E18">
              <w:rPr>
                <w:rFonts w:ascii="inherit" w:eastAsia="Times New Roman" w:hAnsi="inherit" w:cs="Times New Roman"/>
                <w:sz w:val="24"/>
                <w:szCs w:val="24"/>
                <w:lang w:eastAsia="en-GB"/>
              </w:rPr>
              <w:t xml:space="preserve"> so that system operators can ensure operational security. In accordance with Article 37(1</w:t>
            </w:r>
            <w:proofErr w:type="gramStart"/>
            <w:r w:rsidRPr="008E4E18">
              <w:rPr>
                <w:rFonts w:ascii="inherit" w:eastAsia="Times New Roman" w:hAnsi="inherit" w:cs="Times New Roman"/>
                <w:sz w:val="24"/>
                <w:szCs w:val="24"/>
                <w:lang w:eastAsia="en-GB"/>
              </w:rPr>
              <w:t>)(</w:t>
            </w:r>
            <w:proofErr w:type="gramEnd"/>
            <w:r w:rsidRPr="008E4E18">
              <w:rPr>
                <w:rFonts w:ascii="inherit" w:eastAsia="Times New Roman" w:hAnsi="inherit" w:cs="Times New Roman"/>
                <w:sz w:val="24"/>
                <w:szCs w:val="24"/>
                <w:lang w:eastAsia="en-GB"/>
              </w:rPr>
              <w:t>b) of Directive 2009/72/EC, regulatory authorities are responsible for ensuring that system operators are compliant with this Regulation.</w:t>
            </w:r>
          </w:p>
        </w:tc>
      </w:tr>
    </w:tbl>
    <w:p w14:paraId="7A7ED0D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748227D" w14:textId="77777777" w:rsidTr="008E4E18">
        <w:tc>
          <w:tcPr>
            <w:tcW w:w="0" w:type="auto"/>
            <w:shd w:val="clear" w:color="auto" w:fill="auto"/>
            <w:hideMark/>
          </w:tcPr>
          <w:p w14:paraId="6E1DEF5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(17)</w:t>
            </w:r>
          </w:p>
        </w:tc>
        <w:tc>
          <w:tcPr>
            <w:tcW w:w="0" w:type="auto"/>
            <w:shd w:val="clear" w:color="auto" w:fill="auto"/>
            <w:hideMark/>
          </w:tcPr>
          <w:p w14:paraId="0D72C6F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w:t>
            </w:r>
            <w:proofErr w:type="gramStart"/>
            <w:r w:rsidRPr="008E4E18">
              <w:rPr>
                <w:rFonts w:ascii="inherit" w:eastAsia="Times New Roman" w:hAnsi="inherit" w:cs="Times New Roman"/>
                <w:sz w:val="24"/>
                <w:szCs w:val="24"/>
                <w:lang w:eastAsia="en-GB"/>
              </w:rPr>
              <w:t>should be taken</w:t>
            </w:r>
            <w:proofErr w:type="gramEnd"/>
            <w:r w:rsidRPr="008E4E18">
              <w:rPr>
                <w:rFonts w:ascii="inherit" w:eastAsia="Times New Roman" w:hAnsi="inherit" w:cs="Times New Roman"/>
                <w:sz w:val="24"/>
                <w:szCs w:val="24"/>
                <w:lang w:eastAsia="en-GB"/>
              </w:rPr>
              <w:t xml:space="preserve"> into particular consideration in the development of connection requirements.</w:t>
            </w:r>
          </w:p>
        </w:tc>
      </w:tr>
    </w:tbl>
    <w:p w14:paraId="755FDBB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8EC02DF" w14:textId="77777777" w:rsidTr="008E4E18">
        <w:tc>
          <w:tcPr>
            <w:tcW w:w="0" w:type="auto"/>
            <w:shd w:val="clear" w:color="auto" w:fill="auto"/>
            <w:hideMark/>
          </w:tcPr>
          <w:p w14:paraId="797BF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(18)</w:t>
            </w:r>
          </w:p>
        </w:tc>
        <w:tc>
          <w:tcPr>
            <w:tcW w:w="0" w:type="auto"/>
            <w:shd w:val="clear" w:color="auto" w:fill="auto"/>
            <w:hideMark/>
          </w:tcPr>
          <w:p w14:paraId="24BFB0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System operators should not specify technical requirements for equipment that hinder the free movement of goods in the internal market. Where system operators make technical specifications resulting in requirements for the placing on the market of equipment, the respective Member State should follow the procedure referred to in Articles 8 and 9 of Directive 98/34/EC of the European Parliament and of the Council</w:t>
            </w:r>
            <w:hyperlink r:id="rId12" w:anchor="ntr3-L_2016223EN.01001001-E0003"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3</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sz w:val="24"/>
                <w:szCs w:val="24"/>
                <w:lang w:eastAsia="en-GB"/>
              </w:rPr>
              <w:t>.</w:t>
            </w:r>
          </w:p>
        </w:tc>
      </w:tr>
    </w:tbl>
    <w:p w14:paraId="4137186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DAF5B27" w14:textId="77777777" w:rsidTr="008E4E18">
        <w:tc>
          <w:tcPr>
            <w:tcW w:w="0" w:type="auto"/>
            <w:shd w:val="clear" w:color="auto" w:fill="auto"/>
            <w:hideMark/>
          </w:tcPr>
          <w:p w14:paraId="79AFF6C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(19)</w:t>
            </w:r>
          </w:p>
        </w:tc>
        <w:tc>
          <w:tcPr>
            <w:tcW w:w="0" w:type="auto"/>
            <w:shd w:val="clear" w:color="auto" w:fill="auto"/>
            <w:hideMark/>
          </w:tcPr>
          <w:p w14:paraId="6E9AA4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transmission-connected demand facility, a transmission-connected distribution facility, a distribution system, or a demand unit used by a demand facility or a closed distribution system to provide demand response services to relevant system operators and relevant TSOs, might require operating conditions that are not in line with this Regulation.</w:t>
            </w:r>
            <w:proofErr w:type="gramEnd"/>
          </w:p>
        </w:tc>
      </w:tr>
    </w:tbl>
    <w:p w14:paraId="0B48B55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F87B116" w14:textId="77777777" w:rsidTr="008E4E18">
        <w:tc>
          <w:tcPr>
            <w:tcW w:w="0" w:type="auto"/>
            <w:shd w:val="clear" w:color="auto" w:fill="auto"/>
            <w:hideMark/>
          </w:tcPr>
          <w:p w14:paraId="7F60CF9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(20)</w:t>
            </w:r>
          </w:p>
        </w:tc>
        <w:tc>
          <w:tcPr>
            <w:tcW w:w="0" w:type="auto"/>
            <w:shd w:val="clear" w:color="auto" w:fill="auto"/>
            <w:hideMark/>
          </w:tcPr>
          <w:p w14:paraId="40080A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Subject to approval by the relevant regulatory authority, or other authority where applicable in a Member State, demand facility owners and relevant system operators should be allowed to propose derogations for certain classes of transmission-connected demand facilities, transmission-connected distribution facilities, distribution systems and demand units used by a demand facility or a closed distribution system to provide demand response services to relevant system operators and relevant TSOs.</w:t>
            </w:r>
            <w:proofErr w:type="gramEnd"/>
          </w:p>
        </w:tc>
      </w:tr>
    </w:tbl>
    <w:p w14:paraId="63A151A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68B17EF" w14:textId="77777777" w:rsidTr="008E4E18">
        <w:tc>
          <w:tcPr>
            <w:tcW w:w="0" w:type="auto"/>
            <w:shd w:val="clear" w:color="auto" w:fill="auto"/>
            <w:hideMark/>
          </w:tcPr>
          <w:p w14:paraId="3EC5C0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(21)</w:t>
            </w:r>
          </w:p>
        </w:tc>
        <w:tc>
          <w:tcPr>
            <w:tcW w:w="0" w:type="auto"/>
            <w:shd w:val="clear" w:color="auto" w:fill="auto"/>
            <w:hideMark/>
          </w:tcPr>
          <w:p w14:paraId="4370B98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According to Article 28 of Directive 2009/72/EC, Member States may provide for the classification of a </w:t>
            </w:r>
            <w:proofErr w:type="gramStart"/>
            <w:r w:rsidRPr="008E4E18">
              <w:rPr>
                <w:rFonts w:ascii="inherit" w:eastAsia="Times New Roman" w:hAnsi="inherit" w:cs="Times New Roman"/>
                <w:sz w:val="24"/>
                <w:szCs w:val="24"/>
                <w:lang w:eastAsia="en-GB"/>
              </w:rPr>
              <w:t>system which</w:t>
            </w:r>
            <w:proofErr w:type="gramEnd"/>
            <w:r w:rsidRPr="008E4E18">
              <w:rPr>
                <w:rFonts w:ascii="inherit" w:eastAsia="Times New Roman" w:hAnsi="inherit" w:cs="Times New Roman"/>
                <w:sz w:val="24"/>
                <w:szCs w:val="24"/>
                <w:lang w:eastAsia="en-GB"/>
              </w:rPr>
              <w:t xml:space="preserve"> distributes electricity as a closed distribution system in certain circumstances. The provisions of this Regulation should apply to closed distribution systems only where Member States have so provided according to Article 28 of Directive 2009/72/EC.</w:t>
            </w:r>
          </w:p>
        </w:tc>
      </w:tr>
    </w:tbl>
    <w:p w14:paraId="3122112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BFE16F1" w14:textId="77777777" w:rsidTr="008E4E18">
        <w:tc>
          <w:tcPr>
            <w:tcW w:w="0" w:type="auto"/>
            <w:shd w:val="clear" w:color="auto" w:fill="auto"/>
            <w:hideMark/>
          </w:tcPr>
          <w:p w14:paraId="02F7E8A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(22)</w:t>
            </w:r>
          </w:p>
        </w:tc>
        <w:tc>
          <w:tcPr>
            <w:tcW w:w="0" w:type="auto"/>
            <w:shd w:val="clear" w:color="auto" w:fill="auto"/>
            <w:hideMark/>
          </w:tcPr>
          <w:p w14:paraId="7BA4CA9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This Regulation has been adopted </w:t>
            </w:r>
            <w:proofErr w:type="gramStart"/>
            <w:r w:rsidRPr="008E4E18">
              <w:rPr>
                <w:rFonts w:ascii="inherit" w:eastAsia="Times New Roman" w:hAnsi="inherit" w:cs="Times New Roman"/>
                <w:sz w:val="24"/>
                <w:szCs w:val="24"/>
                <w:lang w:eastAsia="en-GB"/>
              </w:rPr>
              <w:t>on the basis of</w:t>
            </w:r>
            <w:proofErr w:type="gramEnd"/>
            <w:r w:rsidRPr="008E4E18">
              <w:rPr>
                <w:rFonts w:ascii="inherit" w:eastAsia="Times New Roman" w:hAnsi="inherit" w:cs="Times New Roman"/>
                <w:sz w:val="24"/>
                <w:szCs w:val="24"/>
                <w:lang w:eastAsia="en-GB"/>
              </w:rPr>
              <w:t xml:space="preserve"> Regulation (EC) No 714/2009 which it supplements and of which it forms an integral part. References to Regulation (EC) No 714/2009 in other legal acts </w:t>
            </w:r>
            <w:proofErr w:type="gramStart"/>
            <w:r w:rsidRPr="008E4E18">
              <w:rPr>
                <w:rFonts w:ascii="inherit" w:eastAsia="Times New Roman" w:hAnsi="inherit" w:cs="Times New Roman"/>
                <w:sz w:val="24"/>
                <w:szCs w:val="24"/>
                <w:lang w:eastAsia="en-GB"/>
              </w:rPr>
              <w:t>should be understood</w:t>
            </w:r>
            <w:proofErr w:type="gramEnd"/>
            <w:r w:rsidRPr="008E4E18">
              <w:rPr>
                <w:rFonts w:ascii="inherit" w:eastAsia="Times New Roman" w:hAnsi="inherit" w:cs="Times New Roman"/>
                <w:sz w:val="24"/>
                <w:szCs w:val="24"/>
                <w:lang w:eastAsia="en-GB"/>
              </w:rPr>
              <w:t xml:space="preserve"> as also referring to this Regulation.</w:t>
            </w:r>
          </w:p>
        </w:tc>
      </w:tr>
    </w:tbl>
    <w:p w14:paraId="5DC322F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FA30BBA" w14:textId="77777777" w:rsidTr="008E4E18">
        <w:tc>
          <w:tcPr>
            <w:tcW w:w="0" w:type="auto"/>
            <w:shd w:val="clear" w:color="auto" w:fill="auto"/>
            <w:hideMark/>
          </w:tcPr>
          <w:p w14:paraId="222080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(23)</w:t>
            </w:r>
          </w:p>
        </w:tc>
        <w:tc>
          <w:tcPr>
            <w:tcW w:w="0" w:type="auto"/>
            <w:shd w:val="clear" w:color="auto" w:fill="auto"/>
            <w:hideMark/>
          </w:tcPr>
          <w:p w14:paraId="53EC69C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1D05B1E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HAS ADOPTED THIS REGULATION:</w:t>
      </w:r>
    </w:p>
    <w:p w14:paraId="7E86511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w:t>
      </w:r>
    </w:p>
    <w:p w14:paraId="01E0DFD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2AF79C29"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w:t>
      </w:r>
    </w:p>
    <w:p w14:paraId="782EAA0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Subject matter</w:t>
      </w:r>
    </w:p>
    <w:p w14:paraId="313EF82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 xml:space="preserve">1.   This Regulation establishes a network </w:t>
      </w:r>
      <w:proofErr w:type="gramStart"/>
      <w:r w:rsidRPr="008E4E18">
        <w:rPr>
          <w:rFonts w:ascii="inherit" w:eastAsia="Times New Roman" w:hAnsi="inherit" w:cs="Times New Roman"/>
          <w:color w:val="000000"/>
          <w:sz w:val="24"/>
          <w:szCs w:val="24"/>
          <w:lang w:eastAsia="en-GB"/>
        </w:rPr>
        <w:t>code which</w:t>
      </w:r>
      <w:proofErr w:type="gramEnd"/>
      <w:r w:rsidRPr="008E4E18">
        <w:rPr>
          <w:rFonts w:ascii="inherit" w:eastAsia="Times New Roman" w:hAnsi="inherit" w:cs="Times New Roman"/>
          <w:color w:val="000000"/>
          <w:sz w:val="24"/>
          <w:szCs w:val="24"/>
          <w:lang w:eastAsia="en-GB"/>
        </w:rPr>
        <w:t xml:space="preserve"> lays down the requirements for grid connection of:</w:t>
      </w:r>
    </w:p>
    <w:tbl>
      <w:tblPr>
        <w:tblW w:w="5000" w:type="pct"/>
        <w:tblCellMar>
          <w:left w:w="0" w:type="dxa"/>
          <w:right w:w="0" w:type="dxa"/>
        </w:tblCellMar>
        <w:tblLook w:val="04A0" w:firstRow="1" w:lastRow="0" w:firstColumn="1" w:lastColumn="0" w:noHBand="0" w:noVBand="1"/>
      </w:tblPr>
      <w:tblGrid>
        <w:gridCol w:w="586"/>
        <w:gridCol w:w="8440"/>
      </w:tblGrid>
      <w:tr w:rsidR="008E4E18" w:rsidRPr="008E4E18" w14:paraId="137BF21D" w14:textId="77777777" w:rsidTr="008E4E18">
        <w:tc>
          <w:tcPr>
            <w:tcW w:w="0" w:type="auto"/>
            <w:shd w:val="clear" w:color="auto" w:fill="auto"/>
            <w:hideMark/>
          </w:tcPr>
          <w:p w14:paraId="57C225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E2F9B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facilities;</w:t>
            </w:r>
          </w:p>
        </w:tc>
      </w:tr>
    </w:tbl>
    <w:p w14:paraId="1504012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4"/>
        <w:gridCol w:w="8462"/>
      </w:tblGrid>
      <w:tr w:rsidR="008E4E18" w:rsidRPr="008E4E18" w14:paraId="2B570FDF" w14:textId="77777777" w:rsidTr="008E4E18">
        <w:tc>
          <w:tcPr>
            <w:tcW w:w="0" w:type="auto"/>
            <w:shd w:val="clear" w:color="auto" w:fill="auto"/>
            <w:hideMark/>
          </w:tcPr>
          <w:p w14:paraId="55ADEF7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CC98DF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distribution facilities;</w:t>
            </w:r>
          </w:p>
        </w:tc>
      </w:tr>
    </w:tbl>
    <w:p w14:paraId="4608B62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10"/>
        <w:gridCol w:w="8616"/>
      </w:tblGrid>
      <w:tr w:rsidR="008E4E18" w:rsidRPr="008E4E18" w14:paraId="78CDEE31" w14:textId="77777777" w:rsidTr="008E4E18">
        <w:tc>
          <w:tcPr>
            <w:tcW w:w="0" w:type="auto"/>
            <w:shd w:val="clear" w:color="auto" w:fill="auto"/>
            <w:hideMark/>
          </w:tcPr>
          <w:p w14:paraId="573FDA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7BB55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distribution systems, including closed distribution systems;</w:t>
            </w:r>
          </w:p>
        </w:tc>
      </w:tr>
    </w:tbl>
    <w:p w14:paraId="0F37C43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1FAFF0E" w14:textId="77777777" w:rsidTr="008E4E18">
        <w:tc>
          <w:tcPr>
            <w:tcW w:w="0" w:type="auto"/>
            <w:shd w:val="clear" w:color="auto" w:fill="auto"/>
            <w:hideMark/>
          </w:tcPr>
          <w:p w14:paraId="696E3E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4572D8F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demand</w:t>
            </w:r>
            <w:proofErr w:type="gramEnd"/>
            <w:r w:rsidRPr="008E4E18">
              <w:rPr>
                <w:rFonts w:ascii="inherit" w:eastAsia="Times New Roman" w:hAnsi="inherit" w:cs="Times New Roman"/>
                <w:sz w:val="24"/>
                <w:szCs w:val="24"/>
                <w:lang w:eastAsia="en-GB"/>
              </w:rPr>
              <w:t xml:space="preserve"> units, used by a demand facility or a closed distribution system to provide demand response services to relevant system operators and relevant TSOs.</w:t>
            </w:r>
          </w:p>
        </w:tc>
      </w:tr>
    </w:tbl>
    <w:p w14:paraId="7517AF2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This Regulation, therefore, helps to ensure fair conditions of competition in the internal electricity market, to ensure system security and the integration of renewable electricity sources, and to facilitate Union-wide trade in electricity.</w:t>
      </w:r>
    </w:p>
    <w:p w14:paraId="28A82B3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This Regulation also lays down the obligations for ensuring that system operators make appropriate use of the demand facilities' and distribution systems' capabilities in a transparent and non-discriminatory manner to provide a level playing field throughout the Union.</w:t>
      </w:r>
    </w:p>
    <w:p w14:paraId="568DA22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w:t>
      </w:r>
    </w:p>
    <w:p w14:paraId="1293C56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Definitions</w:t>
      </w:r>
    </w:p>
    <w:p w14:paraId="4A09FD6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13" w:anchor="ntr4-L_2016223EN.01001001-E0004"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4</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Regulation (EC) No 714/2009, Article 2 of Commission Regulation (EU) 2015/1222</w:t>
      </w:r>
      <w:hyperlink r:id="rId14" w:anchor="ntr5-L_2016223EN.01001001-E0005"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5</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Commission Regulation (EU) 2016/631</w:t>
      </w:r>
      <w:hyperlink r:id="rId15" w:anchor="ntr6-L_2016223EN.01001001-E0006"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6</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Commission Regulation (EU) No 543/2013</w:t>
      </w:r>
      <w:hyperlink r:id="rId16" w:anchor="ntr7-L_2016223EN.01001001-E0007"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7</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and Article 2 of Directive 2009/72/EC shall apply.</w:t>
      </w:r>
      <w:proofErr w:type="gramEnd"/>
    </w:p>
    <w:p w14:paraId="7C4C311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827285E" w14:textId="77777777" w:rsidTr="008E4E18">
        <w:tc>
          <w:tcPr>
            <w:tcW w:w="0" w:type="auto"/>
            <w:shd w:val="clear" w:color="auto" w:fill="auto"/>
            <w:hideMark/>
          </w:tcPr>
          <w:p w14:paraId="120407D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w:t>
            </w:r>
          </w:p>
        </w:tc>
        <w:tc>
          <w:tcPr>
            <w:tcW w:w="0" w:type="auto"/>
            <w:shd w:val="clear" w:color="auto" w:fill="auto"/>
            <w:hideMark/>
          </w:tcPr>
          <w:p w14:paraId="3FAC82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demand</w:t>
            </w:r>
            <w:proofErr w:type="gramEnd"/>
            <w:r w:rsidRPr="008E4E18">
              <w:rPr>
                <w:rFonts w:ascii="inherit" w:eastAsia="Times New Roman" w:hAnsi="inherit" w:cs="Times New Roman"/>
                <w:sz w:val="24"/>
                <w:szCs w:val="24"/>
                <w:lang w:eastAsia="en-GB"/>
              </w:rPr>
              <w:t xml:space="preserve"> facility’ means a facility which consumes electrical energy and is connected at one or more connection points to the transmission or distribution system. A distribution system and/or auxiliary supplies of a power generating module do no constitute a demand facility;</w:t>
            </w:r>
          </w:p>
        </w:tc>
      </w:tr>
    </w:tbl>
    <w:p w14:paraId="7144846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F443D46" w14:textId="77777777" w:rsidTr="008E4E18">
        <w:tc>
          <w:tcPr>
            <w:tcW w:w="0" w:type="auto"/>
            <w:shd w:val="clear" w:color="auto" w:fill="auto"/>
            <w:hideMark/>
          </w:tcPr>
          <w:p w14:paraId="6C9921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w:t>
            </w:r>
          </w:p>
        </w:tc>
        <w:tc>
          <w:tcPr>
            <w:tcW w:w="0" w:type="auto"/>
            <w:shd w:val="clear" w:color="auto" w:fill="auto"/>
            <w:hideMark/>
          </w:tcPr>
          <w:p w14:paraId="4998355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facility’ means a demand facility which has a connection point to a transmission system;</w:t>
            </w:r>
          </w:p>
        </w:tc>
      </w:tr>
    </w:tbl>
    <w:p w14:paraId="27EF966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86CE48B" w14:textId="77777777" w:rsidTr="008E4E18">
        <w:tc>
          <w:tcPr>
            <w:tcW w:w="0" w:type="auto"/>
            <w:shd w:val="clear" w:color="auto" w:fill="auto"/>
            <w:hideMark/>
          </w:tcPr>
          <w:p w14:paraId="2D68A2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(3)</w:t>
            </w:r>
          </w:p>
        </w:tc>
        <w:tc>
          <w:tcPr>
            <w:tcW w:w="0" w:type="auto"/>
            <w:shd w:val="clear" w:color="auto" w:fill="auto"/>
            <w:hideMark/>
          </w:tcPr>
          <w:p w14:paraId="2237F9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distribution facility’ means a distribution system connection or the electrical plant and equipment used at the connection to the transmission system;</w:t>
            </w:r>
          </w:p>
        </w:tc>
      </w:tr>
    </w:tbl>
    <w:p w14:paraId="6488984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DE4C2B1" w14:textId="77777777" w:rsidTr="008E4E18">
        <w:tc>
          <w:tcPr>
            <w:tcW w:w="0" w:type="auto"/>
            <w:shd w:val="clear" w:color="auto" w:fill="auto"/>
            <w:hideMark/>
          </w:tcPr>
          <w:p w14:paraId="674729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w:t>
            </w:r>
          </w:p>
        </w:tc>
        <w:tc>
          <w:tcPr>
            <w:tcW w:w="0" w:type="auto"/>
            <w:shd w:val="clear" w:color="auto" w:fill="auto"/>
            <w:hideMark/>
          </w:tcPr>
          <w:p w14:paraId="2FFD925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 means an indivisible set of installations containing equipment which can be actively controlled by a demand facility owner or by a CDSO, either individually or commonly as part of demand aggregation through a third party;</w:t>
            </w:r>
          </w:p>
        </w:tc>
      </w:tr>
    </w:tbl>
    <w:p w14:paraId="3C0DD00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34C5315" w14:textId="77777777" w:rsidTr="008E4E18">
        <w:tc>
          <w:tcPr>
            <w:tcW w:w="0" w:type="auto"/>
            <w:shd w:val="clear" w:color="auto" w:fill="auto"/>
            <w:hideMark/>
          </w:tcPr>
          <w:p w14:paraId="78F25A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(5)</w:t>
            </w:r>
          </w:p>
        </w:tc>
        <w:tc>
          <w:tcPr>
            <w:tcW w:w="0" w:type="auto"/>
            <w:shd w:val="clear" w:color="auto" w:fill="auto"/>
            <w:hideMark/>
          </w:tcPr>
          <w:p w14:paraId="047B8FE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‘closed distribution system’ means a distribution system classified pursuant to Article 28 of Directive 2009/72/EC as a closed distribution system by national regulatory authorities or by other competent authorities, where so provided by the Member State, which distributes electricity within a geographically confined industrial, commercial or shared services site and does not supply household customers, without prejudice to incidental use by a small number of households located within the area served by the system and with employment or similar associations with the owner of the system;</w:t>
            </w:r>
          </w:p>
        </w:tc>
      </w:tr>
    </w:tbl>
    <w:p w14:paraId="721C0F0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B648C59" w14:textId="77777777" w:rsidTr="008E4E18">
        <w:tc>
          <w:tcPr>
            <w:tcW w:w="0" w:type="auto"/>
            <w:shd w:val="clear" w:color="auto" w:fill="auto"/>
            <w:hideMark/>
          </w:tcPr>
          <w:p w14:paraId="3978E3B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(6)</w:t>
            </w:r>
          </w:p>
        </w:tc>
        <w:tc>
          <w:tcPr>
            <w:tcW w:w="0" w:type="auto"/>
            <w:shd w:val="clear" w:color="auto" w:fill="auto"/>
            <w:hideMark/>
          </w:tcPr>
          <w:p w14:paraId="6DC5E16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‘main demand equipment’ means at least one of the following equipment: motors, transformers, high voltage equipment at the connection point and at the process production plant;</w:t>
            </w:r>
          </w:p>
        </w:tc>
      </w:tr>
    </w:tbl>
    <w:p w14:paraId="3B69161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C5A3339" w14:textId="77777777" w:rsidTr="008E4E18">
        <w:tc>
          <w:tcPr>
            <w:tcW w:w="0" w:type="auto"/>
            <w:shd w:val="clear" w:color="auto" w:fill="auto"/>
            <w:hideMark/>
          </w:tcPr>
          <w:p w14:paraId="498034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(7)</w:t>
            </w:r>
          </w:p>
        </w:tc>
        <w:tc>
          <w:tcPr>
            <w:tcW w:w="0" w:type="auto"/>
            <w:shd w:val="clear" w:color="auto" w:fill="auto"/>
            <w:hideMark/>
          </w:tcPr>
          <w:p w14:paraId="566E30F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distribution system’ means a distribution system connected to a transmission system, including transmission-connected distribution facilities;</w:t>
            </w:r>
          </w:p>
        </w:tc>
      </w:tr>
    </w:tbl>
    <w:p w14:paraId="0B6BFF5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7A64EADD" w14:textId="77777777" w:rsidTr="008E4E18">
        <w:tc>
          <w:tcPr>
            <w:tcW w:w="0" w:type="auto"/>
            <w:shd w:val="clear" w:color="auto" w:fill="auto"/>
            <w:hideMark/>
          </w:tcPr>
          <w:p w14:paraId="492F09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(8)</w:t>
            </w:r>
          </w:p>
        </w:tc>
        <w:tc>
          <w:tcPr>
            <w:tcW w:w="0" w:type="auto"/>
            <w:shd w:val="clear" w:color="auto" w:fill="auto"/>
            <w:hideMark/>
          </w:tcPr>
          <w:p w14:paraId="2C880CE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‘maximum import capability’ means the maximum continuous active power that a transmission-connected demand facility or a transmission-connected distribution facility can consume from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0C93096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FEB71A2" w14:textId="77777777" w:rsidTr="008E4E18">
        <w:tc>
          <w:tcPr>
            <w:tcW w:w="0" w:type="auto"/>
            <w:shd w:val="clear" w:color="auto" w:fill="auto"/>
            <w:hideMark/>
          </w:tcPr>
          <w:p w14:paraId="7FDCD4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(9)</w:t>
            </w:r>
          </w:p>
        </w:tc>
        <w:tc>
          <w:tcPr>
            <w:tcW w:w="0" w:type="auto"/>
            <w:shd w:val="clear" w:color="auto" w:fill="auto"/>
            <w:hideMark/>
          </w:tcPr>
          <w:p w14:paraId="55E3D19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‘maximum export capability’ means the maximum continuous active power that a transmission-connected demand facility or a transmission-connected distribution facility, can feed into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2673120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4602CD3C" w14:textId="77777777" w:rsidTr="008E4E18">
        <w:tc>
          <w:tcPr>
            <w:tcW w:w="0" w:type="auto"/>
            <w:shd w:val="clear" w:color="auto" w:fill="auto"/>
            <w:hideMark/>
          </w:tcPr>
          <w:p w14:paraId="278800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(10)</w:t>
            </w:r>
          </w:p>
        </w:tc>
        <w:tc>
          <w:tcPr>
            <w:tcW w:w="0" w:type="auto"/>
            <w:shd w:val="clear" w:color="auto" w:fill="auto"/>
            <w:hideMark/>
          </w:tcPr>
          <w:p w14:paraId="278F783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‘low frequency demand disconnection’ means an action where demand is disconnected during a low frequency event in order to recover the balance between demand and generation and restore system frequency to acceptable limits;</w:t>
            </w:r>
          </w:p>
        </w:tc>
      </w:tr>
    </w:tbl>
    <w:p w14:paraId="7488640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C672B2D" w14:textId="77777777" w:rsidTr="008E4E18">
        <w:tc>
          <w:tcPr>
            <w:tcW w:w="0" w:type="auto"/>
            <w:shd w:val="clear" w:color="auto" w:fill="auto"/>
            <w:hideMark/>
          </w:tcPr>
          <w:p w14:paraId="2F72CD6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(11)</w:t>
            </w:r>
          </w:p>
        </w:tc>
        <w:tc>
          <w:tcPr>
            <w:tcW w:w="0" w:type="auto"/>
            <w:shd w:val="clear" w:color="auto" w:fill="auto"/>
            <w:hideMark/>
          </w:tcPr>
          <w:p w14:paraId="623E55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‘low voltage demand disconnection’ means a restoration action where demand is disconnected during a low voltage event in order to recover voltage to acceptable limits;</w:t>
            </w:r>
          </w:p>
        </w:tc>
      </w:tr>
    </w:tbl>
    <w:p w14:paraId="6CF0073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FC90D83" w14:textId="77777777" w:rsidTr="008E4E18">
        <w:tc>
          <w:tcPr>
            <w:tcW w:w="0" w:type="auto"/>
            <w:shd w:val="clear" w:color="auto" w:fill="auto"/>
            <w:hideMark/>
          </w:tcPr>
          <w:p w14:paraId="4F5250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(12)</w:t>
            </w:r>
          </w:p>
        </w:tc>
        <w:tc>
          <w:tcPr>
            <w:tcW w:w="0" w:type="auto"/>
            <w:shd w:val="clear" w:color="auto" w:fill="auto"/>
            <w:hideMark/>
          </w:tcPr>
          <w:p w14:paraId="23F597B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‘on load tap changer’ means a device for changing the tap of a winding, suitable for operation while the transformer is energised or on load;</w:t>
            </w:r>
          </w:p>
        </w:tc>
      </w:tr>
    </w:tbl>
    <w:p w14:paraId="7F18148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C48BB5F" w14:textId="77777777" w:rsidTr="008E4E18">
        <w:tc>
          <w:tcPr>
            <w:tcW w:w="0" w:type="auto"/>
            <w:shd w:val="clear" w:color="auto" w:fill="auto"/>
            <w:hideMark/>
          </w:tcPr>
          <w:p w14:paraId="59D7A8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(13)</w:t>
            </w:r>
          </w:p>
        </w:tc>
        <w:tc>
          <w:tcPr>
            <w:tcW w:w="0" w:type="auto"/>
            <w:shd w:val="clear" w:color="auto" w:fill="auto"/>
            <w:hideMark/>
          </w:tcPr>
          <w:p w14:paraId="4170B7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‘on load tap changer blocking’ means an action that blocks the on load tap changer during a low voltage event in order to stop transformers from further tapping and suppressing voltages in an area;</w:t>
            </w:r>
          </w:p>
        </w:tc>
      </w:tr>
    </w:tbl>
    <w:p w14:paraId="2D48FB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47"/>
        <w:gridCol w:w="8479"/>
      </w:tblGrid>
      <w:tr w:rsidR="008E4E18" w:rsidRPr="008E4E18" w14:paraId="2C04AB30" w14:textId="77777777" w:rsidTr="008E4E18">
        <w:tc>
          <w:tcPr>
            <w:tcW w:w="0" w:type="auto"/>
            <w:shd w:val="clear" w:color="auto" w:fill="auto"/>
            <w:hideMark/>
          </w:tcPr>
          <w:p w14:paraId="63DDF0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(14)</w:t>
            </w:r>
          </w:p>
        </w:tc>
        <w:tc>
          <w:tcPr>
            <w:tcW w:w="0" w:type="auto"/>
            <w:shd w:val="clear" w:color="auto" w:fill="auto"/>
            <w:hideMark/>
          </w:tcPr>
          <w:p w14:paraId="5467C53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‘control room’ means a relevant system operator's operation centre;</w:t>
            </w:r>
          </w:p>
        </w:tc>
      </w:tr>
    </w:tbl>
    <w:p w14:paraId="4A2827B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65FE018" w14:textId="77777777" w:rsidTr="008E4E18">
        <w:tc>
          <w:tcPr>
            <w:tcW w:w="0" w:type="auto"/>
            <w:shd w:val="clear" w:color="auto" w:fill="auto"/>
            <w:hideMark/>
          </w:tcPr>
          <w:p w14:paraId="0188FBD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(15)</w:t>
            </w:r>
          </w:p>
        </w:tc>
        <w:tc>
          <w:tcPr>
            <w:tcW w:w="0" w:type="auto"/>
            <w:shd w:val="clear" w:color="auto" w:fill="auto"/>
            <w:hideMark/>
          </w:tcPr>
          <w:p w14:paraId="7F33195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‘block loading’ means the maximum step active power loading of reconnected demand during system restoration after black-out;</w:t>
            </w:r>
          </w:p>
        </w:tc>
      </w:tr>
    </w:tbl>
    <w:p w14:paraId="0724D4A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A9AD612" w14:textId="77777777" w:rsidTr="008E4E18">
        <w:tc>
          <w:tcPr>
            <w:tcW w:w="0" w:type="auto"/>
            <w:shd w:val="clear" w:color="auto" w:fill="auto"/>
            <w:hideMark/>
          </w:tcPr>
          <w:p w14:paraId="2AFF06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(16)</w:t>
            </w:r>
          </w:p>
        </w:tc>
        <w:tc>
          <w:tcPr>
            <w:tcW w:w="0" w:type="auto"/>
            <w:shd w:val="clear" w:color="auto" w:fill="auto"/>
            <w:hideMark/>
          </w:tcPr>
          <w:p w14:paraId="1496071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active power control’ means demand within a demand facility or closed distribution system that is available for modulation by the relevant system operator or relevant TSO, which results in an active power modification;</w:t>
            </w:r>
          </w:p>
        </w:tc>
      </w:tr>
    </w:tbl>
    <w:p w14:paraId="01134CC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1268973" w14:textId="77777777" w:rsidTr="008E4E18">
        <w:tc>
          <w:tcPr>
            <w:tcW w:w="0" w:type="auto"/>
            <w:shd w:val="clear" w:color="auto" w:fill="auto"/>
            <w:hideMark/>
          </w:tcPr>
          <w:p w14:paraId="5C7538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(17)</w:t>
            </w:r>
          </w:p>
        </w:tc>
        <w:tc>
          <w:tcPr>
            <w:tcW w:w="0" w:type="auto"/>
            <w:shd w:val="clear" w:color="auto" w:fill="auto"/>
            <w:hideMark/>
          </w:tcPr>
          <w:p w14:paraId="180FCC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reactive power control’ means reactive power or reactive power compensation devices in a demand facility or closed distribution system that are available for modulation by the relevant system operator or relevant TSO;</w:t>
            </w:r>
          </w:p>
        </w:tc>
      </w:tr>
    </w:tbl>
    <w:p w14:paraId="2E73C6E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60F8B5B" w14:textId="77777777" w:rsidTr="008E4E18">
        <w:tc>
          <w:tcPr>
            <w:tcW w:w="0" w:type="auto"/>
            <w:shd w:val="clear" w:color="auto" w:fill="auto"/>
            <w:hideMark/>
          </w:tcPr>
          <w:p w14:paraId="2AA2B31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(18)</w:t>
            </w:r>
          </w:p>
        </w:tc>
        <w:tc>
          <w:tcPr>
            <w:tcW w:w="0" w:type="auto"/>
            <w:shd w:val="clear" w:color="auto" w:fill="auto"/>
            <w:hideMark/>
          </w:tcPr>
          <w:p w14:paraId="3EBD0FA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transmission constraint management’ means demand within a demand facility or closed distribution system that is available for modulation by the relevant system operator or relevant TSO to manage transmission constraints within the system;</w:t>
            </w:r>
          </w:p>
        </w:tc>
      </w:tr>
    </w:tbl>
    <w:p w14:paraId="4D6219A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9CD3797" w14:textId="77777777" w:rsidTr="008E4E18">
        <w:tc>
          <w:tcPr>
            <w:tcW w:w="0" w:type="auto"/>
            <w:shd w:val="clear" w:color="auto" w:fill="auto"/>
            <w:hideMark/>
          </w:tcPr>
          <w:p w14:paraId="477EA4E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(19)</w:t>
            </w:r>
          </w:p>
        </w:tc>
        <w:tc>
          <w:tcPr>
            <w:tcW w:w="0" w:type="auto"/>
            <w:shd w:val="clear" w:color="auto" w:fill="auto"/>
            <w:hideMark/>
          </w:tcPr>
          <w:p w14:paraId="608859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aggregation’ means a set of demand facilities or closed distribution systems which can operate as a single facility or closed distribution system for the purposes of offering one or more demand response services;</w:t>
            </w:r>
          </w:p>
        </w:tc>
      </w:tr>
    </w:tbl>
    <w:p w14:paraId="00DA7CF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0050736" w14:textId="77777777" w:rsidTr="008E4E18">
        <w:tc>
          <w:tcPr>
            <w:tcW w:w="0" w:type="auto"/>
            <w:shd w:val="clear" w:color="auto" w:fill="auto"/>
            <w:hideMark/>
          </w:tcPr>
          <w:p w14:paraId="58F8D2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(20)</w:t>
            </w:r>
          </w:p>
        </w:tc>
        <w:tc>
          <w:tcPr>
            <w:tcW w:w="0" w:type="auto"/>
            <w:shd w:val="clear" w:color="auto" w:fill="auto"/>
            <w:hideMark/>
          </w:tcPr>
          <w:p w14:paraId="5CBB7F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system frequency control’ means demand within a demand facility or closed distribution system that is available for reduction or increase in response to frequency fluctuations, made by an autonomous response from the demand facility or closed distribution system to diminish these fluctuations;</w:t>
            </w:r>
          </w:p>
        </w:tc>
      </w:tr>
    </w:tbl>
    <w:p w14:paraId="7BF26A0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83F0002" w14:textId="77777777" w:rsidTr="008E4E18">
        <w:tc>
          <w:tcPr>
            <w:tcW w:w="0" w:type="auto"/>
            <w:shd w:val="clear" w:color="auto" w:fill="auto"/>
            <w:hideMark/>
          </w:tcPr>
          <w:p w14:paraId="1DDA45F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(21)</w:t>
            </w:r>
          </w:p>
        </w:tc>
        <w:tc>
          <w:tcPr>
            <w:tcW w:w="0" w:type="auto"/>
            <w:shd w:val="clear" w:color="auto" w:fill="auto"/>
            <w:hideMark/>
          </w:tcPr>
          <w:p w14:paraId="59BBE4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very fast active power control’ means demand within a demand facility or closed distribution system that can be modulated very fast in response to a frequency deviation, which results in a very fast active power modification;</w:t>
            </w:r>
          </w:p>
        </w:tc>
      </w:tr>
    </w:tbl>
    <w:p w14:paraId="43F008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FAC52EC" w14:textId="77777777" w:rsidTr="008E4E18">
        <w:tc>
          <w:tcPr>
            <w:tcW w:w="0" w:type="auto"/>
            <w:shd w:val="clear" w:color="auto" w:fill="auto"/>
            <w:hideMark/>
          </w:tcPr>
          <w:p w14:paraId="6A80CE5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(22)</w:t>
            </w:r>
          </w:p>
        </w:tc>
        <w:tc>
          <w:tcPr>
            <w:tcW w:w="0" w:type="auto"/>
            <w:shd w:val="clear" w:color="auto" w:fill="auto"/>
            <w:hideMark/>
          </w:tcPr>
          <w:p w14:paraId="6A7899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‘demand response unit document’ (DRUD) means a document, issued either by the demand facility owner or the CDSO to the relevant system operator for demand units with demand response and connected at a voltage level above 1 000 V, which confirms the compliance of the demand unit with the technical requirements set out in this Regulation and provides the necessary data and statements, including a statement of compliance.</w:t>
            </w:r>
            <w:proofErr w:type="gramEnd"/>
          </w:p>
        </w:tc>
      </w:tr>
    </w:tbl>
    <w:p w14:paraId="00F5EFB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w:t>
      </w:r>
    </w:p>
    <w:p w14:paraId="75FB14D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Scope of application</w:t>
      </w:r>
    </w:p>
    <w:p w14:paraId="3C5BDE5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The connection requirements set out in this Regulation shall apply </w:t>
      </w:r>
      <w:proofErr w:type="gramStart"/>
      <w:r w:rsidRPr="008E4E18">
        <w:rPr>
          <w:rFonts w:ascii="inherit" w:eastAsia="Times New Roman" w:hAnsi="inherit" w:cs="Times New Roman"/>
          <w:color w:val="000000"/>
          <w:sz w:val="24"/>
          <w:szCs w:val="24"/>
          <w:lang w:eastAsia="en-GB"/>
        </w:rPr>
        <w:t>to</w:t>
      </w:r>
      <w:proofErr w:type="gramEnd"/>
      <w:r w:rsidRPr="008E4E18">
        <w:rPr>
          <w:rFonts w:ascii="inherit" w:eastAsia="Times New Roman" w:hAnsi="inherit" w:cs="Times New Roman"/>
          <w:color w:val="000000"/>
          <w:sz w:val="24"/>
          <w:szCs w:val="24"/>
          <w:lang w:eastAsia="en-GB"/>
        </w:rPr>
        <w:t>:</w:t>
      </w:r>
    </w:p>
    <w:tbl>
      <w:tblPr>
        <w:tblW w:w="5000" w:type="pct"/>
        <w:tblCellMar>
          <w:left w:w="0" w:type="dxa"/>
          <w:right w:w="0" w:type="dxa"/>
        </w:tblCellMar>
        <w:tblLook w:val="04A0" w:firstRow="1" w:lastRow="0" w:firstColumn="1" w:lastColumn="0" w:noHBand="0" w:noVBand="1"/>
      </w:tblPr>
      <w:tblGrid>
        <w:gridCol w:w="530"/>
        <w:gridCol w:w="8496"/>
      </w:tblGrid>
      <w:tr w:rsidR="008E4E18" w:rsidRPr="008E4E18" w14:paraId="44BD476A" w14:textId="77777777" w:rsidTr="008E4E18">
        <w:tc>
          <w:tcPr>
            <w:tcW w:w="0" w:type="auto"/>
            <w:shd w:val="clear" w:color="auto" w:fill="auto"/>
            <w:hideMark/>
          </w:tcPr>
          <w:p w14:paraId="2B6C96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FE30E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transmission-connected demand facilities;</w:t>
            </w:r>
          </w:p>
        </w:tc>
      </w:tr>
    </w:tbl>
    <w:p w14:paraId="2C698A5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14"/>
        <w:gridCol w:w="8512"/>
      </w:tblGrid>
      <w:tr w:rsidR="008E4E18" w:rsidRPr="008E4E18" w14:paraId="6441F072" w14:textId="77777777" w:rsidTr="008E4E18">
        <w:tc>
          <w:tcPr>
            <w:tcW w:w="0" w:type="auto"/>
            <w:shd w:val="clear" w:color="auto" w:fill="auto"/>
            <w:hideMark/>
          </w:tcPr>
          <w:p w14:paraId="67ED2D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104126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transmission-connected distribution facilities;</w:t>
            </w:r>
          </w:p>
        </w:tc>
      </w:tr>
    </w:tbl>
    <w:p w14:paraId="50B2441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6"/>
        <w:gridCol w:w="8670"/>
      </w:tblGrid>
      <w:tr w:rsidR="008E4E18" w:rsidRPr="008E4E18" w14:paraId="374FC3A2" w14:textId="77777777" w:rsidTr="008E4E18">
        <w:tc>
          <w:tcPr>
            <w:tcW w:w="0" w:type="auto"/>
            <w:shd w:val="clear" w:color="auto" w:fill="auto"/>
            <w:hideMark/>
          </w:tcPr>
          <w:p w14:paraId="61EC12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3894961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distribution systems, including new closed distribution systems;</w:t>
            </w:r>
          </w:p>
        </w:tc>
      </w:tr>
    </w:tbl>
    <w:p w14:paraId="0A10E3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BD222E8" w14:textId="77777777" w:rsidTr="008E4E18">
        <w:tc>
          <w:tcPr>
            <w:tcW w:w="0" w:type="auto"/>
            <w:shd w:val="clear" w:color="auto" w:fill="auto"/>
            <w:hideMark/>
          </w:tcPr>
          <w:p w14:paraId="44ED362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5B4331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new</w:t>
            </w:r>
            <w:proofErr w:type="gramEnd"/>
            <w:r w:rsidRPr="008E4E18">
              <w:rPr>
                <w:rFonts w:ascii="inherit" w:eastAsia="Times New Roman" w:hAnsi="inherit" w:cs="Times New Roman"/>
                <w:sz w:val="24"/>
                <w:szCs w:val="24"/>
                <w:lang w:eastAsia="en-GB"/>
              </w:rPr>
              <w:t xml:space="preserve"> demand units used by a demand facility or a closed distribution system to provide demand response services to relevant system operators and relevant TSOs.</w:t>
            </w:r>
          </w:p>
        </w:tc>
      </w:tr>
    </w:tbl>
    <w:p w14:paraId="0791E8D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The relevant system operator shall refuse to allow the connection of a new transmission-connected demand facility, a new transmission-connected distribution facility, or a new distribution system, which does not comply with the requirements set out in this Regulation and which is not covered by a derogation granted by the regulatory authority, or other authority where applicable in a Member State pursuant to Article 50.</w:t>
      </w:r>
      <w:proofErr w:type="gramEnd"/>
      <w:r w:rsidRPr="008E4E18">
        <w:rPr>
          <w:rFonts w:ascii="inherit" w:eastAsia="Times New Roman" w:hAnsi="inherit" w:cs="Times New Roman"/>
          <w:color w:val="000000"/>
          <w:sz w:val="24"/>
          <w:szCs w:val="24"/>
          <w:lang w:eastAsia="en-GB"/>
        </w:rPr>
        <w:t xml:space="preserve"> The relevant system operator shall communicate such refusal, by means of a reasoned statement in writing, to the demand facility owner, DSO, or CDSO and, unless specified otherwise by the regulatory authority, to the regulatory authority.</w:t>
      </w:r>
    </w:p>
    <w:p w14:paraId="039E295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Based on compliance monitoring in accordance with Title III, the relevant TSO shall refuse demand response services subject to Articles 27 to 30 from new demand units not fulfilling the requirements set out in this Regulation.</w:t>
      </w:r>
    </w:p>
    <w:p w14:paraId="65A3DE8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This Regulation shall not apply </w:t>
      </w:r>
      <w:proofErr w:type="gramStart"/>
      <w:r w:rsidRPr="008E4E18">
        <w:rPr>
          <w:rFonts w:ascii="inherit" w:eastAsia="Times New Roman" w:hAnsi="inherit" w:cs="Times New Roman"/>
          <w:color w:val="000000"/>
          <w:sz w:val="24"/>
          <w:szCs w:val="24"/>
          <w:lang w:eastAsia="en-GB"/>
        </w:rPr>
        <w:t>to</w:t>
      </w:r>
      <w:proofErr w:type="gramEnd"/>
      <w:r w:rsidRPr="008E4E18">
        <w:rPr>
          <w:rFonts w:ascii="inherit" w:eastAsia="Times New Roman" w:hAnsi="inherit" w:cs="Times New Roman"/>
          <w:color w:val="000000"/>
          <w:sz w:val="24"/>
          <w:szCs w:val="24"/>
          <w:lang w:eastAsia="en-GB"/>
        </w:rPr>
        <w:t>:</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44A1CCA" w14:textId="77777777" w:rsidTr="008E4E18">
        <w:tc>
          <w:tcPr>
            <w:tcW w:w="0" w:type="auto"/>
            <w:shd w:val="clear" w:color="auto" w:fill="auto"/>
            <w:hideMark/>
          </w:tcPr>
          <w:p w14:paraId="5A9C62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C88B9B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facilities and distribution systems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0A3F53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024F2D5" w14:textId="77777777" w:rsidTr="008E4E18">
        <w:tc>
          <w:tcPr>
            <w:tcW w:w="0" w:type="auto"/>
            <w:shd w:val="clear" w:color="auto" w:fill="auto"/>
            <w:hideMark/>
          </w:tcPr>
          <w:p w14:paraId="3A7D4CA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(b)</w:t>
            </w:r>
          </w:p>
        </w:tc>
        <w:tc>
          <w:tcPr>
            <w:tcW w:w="0" w:type="auto"/>
            <w:shd w:val="clear" w:color="auto" w:fill="auto"/>
            <w:hideMark/>
          </w:tcPr>
          <w:p w14:paraId="73F1D92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storage</w:t>
            </w:r>
            <w:proofErr w:type="gramEnd"/>
            <w:r w:rsidRPr="008E4E18">
              <w:rPr>
                <w:rFonts w:ascii="inherit" w:eastAsia="Times New Roman" w:hAnsi="inherit" w:cs="Times New Roman"/>
                <w:sz w:val="24"/>
                <w:szCs w:val="24"/>
                <w:lang w:eastAsia="en-GB"/>
              </w:rPr>
              <w:t xml:space="preserve"> devices except for pump-storage power generating modules in accordance with Article 5(2).</w:t>
            </w:r>
          </w:p>
        </w:tc>
      </w:tr>
    </w:tbl>
    <w:p w14:paraId="44848F7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In case of demand facilities or closed distribution systems with more than one demand unit, these demand units </w:t>
      </w:r>
      <w:proofErr w:type="gramStart"/>
      <w:r w:rsidRPr="008E4E18">
        <w:rPr>
          <w:rFonts w:ascii="inherit" w:eastAsia="Times New Roman" w:hAnsi="inherit" w:cs="Times New Roman"/>
          <w:color w:val="000000"/>
          <w:sz w:val="24"/>
          <w:szCs w:val="24"/>
          <w:lang w:eastAsia="en-GB"/>
        </w:rPr>
        <w:t>shall together be considered</w:t>
      </w:r>
      <w:proofErr w:type="gramEnd"/>
      <w:r w:rsidRPr="008E4E18">
        <w:rPr>
          <w:rFonts w:ascii="inherit" w:eastAsia="Times New Roman" w:hAnsi="inherit" w:cs="Times New Roman"/>
          <w:color w:val="000000"/>
          <w:sz w:val="24"/>
          <w:szCs w:val="24"/>
          <w:lang w:eastAsia="en-GB"/>
        </w:rPr>
        <w:t xml:space="preserve"> as one demand unit if they cannot be operated independently from each other or can reasonably be considered in a combined manner.</w:t>
      </w:r>
    </w:p>
    <w:p w14:paraId="2C7FFFD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w:t>
      </w:r>
    </w:p>
    <w:p w14:paraId="4587163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Application to existing transmission-connected demand facilities, existing transmission-connected distribution facilities, existing distribution systems and existing demand units used to provide demand response services</w:t>
      </w:r>
    </w:p>
    <w:p w14:paraId="6A6B91B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Existing transmission-connected demand facilities, existing transmission-connected distribution facilities, existing distribution systems and existing demand units that are or can be used by a demand facility or a closed distribution system to provide demand response services to a relevant system operator or relevant TSO,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32BD81F" w14:textId="77777777" w:rsidTr="008E4E18">
        <w:tc>
          <w:tcPr>
            <w:tcW w:w="0" w:type="auto"/>
            <w:shd w:val="clear" w:color="auto" w:fill="auto"/>
            <w:hideMark/>
          </w:tcPr>
          <w:p w14:paraId="3BC22E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3907B8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existing transmission-connected demand facility, an existing transmission-connected distribution facility, an existing distribution system, or an existing demand unit within a demand facility at a voltage level above 1 000 V or a closed distribution system connected at a voltage level above 1 000 V,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8E4E18" w:rsidRPr="008E4E18" w14:paraId="51EF9C5D" w14:textId="77777777">
              <w:tc>
                <w:tcPr>
                  <w:tcW w:w="0" w:type="auto"/>
                  <w:shd w:val="clear" w:color="auto" w:fill="auto"/>
                  <w:hideMark/>
                </w:tcPr>
                <w:p w14:paraId="78DF633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2CEE6D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facility owners, DSOs, or CDSOs who intend to undertake the modernisation of a plant or replacement of equipment impacting the technical capabilities of the transmission-connected demand facility, the transmission-connected distribution facility, the distribution system, or the demand unit shall notify their plans to the relevant system operator in advance;</w:t>
                  </w:r>
                </w:p>
              </w:tc>
            </w:tr>
          </w:tbl>
          <w:p w14:paraId="704E7971"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8E4E18" w:rsidRPr="008E4E18" w14:paraId="6EB161EF" w14:textId="77777777">
              <w:tc>
                <w:tcPr>
                  <w:tcW w:w="0" w:type="auto"/>
                  <w:shd w:val="clear" w:color="auto" w:fill="auto"/>
                  <w:hideMark/>
                </w:tcPr>
                <w:p w14:paraId="0D95E63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4AAD1FF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if the relevant system operator considers that the extent of the modernisation or replacement of equipment is such that a new connection agreement is required, the system operator shall notify the relevant regulatory authority or, where applicable, the Member State; and</w:t>
                  </w:r>
                </w:p>
              </w:tc>
            </w:tr>
          </w:tbl>
          <w:p w14:paraId="2607080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8E4E18" w:rsidRPr="008E4E18" w14:paraId="6178538E" w14:textId="77777777">
              <w:tc>
                <w:tcPr>
                  <w:tcW w:w="0" w:type="auto"/>
                  <w:shd w:val="clear" w:color="auto" w:fill="auto"/>
                  <w:hideMark/>
                </w:tcPr>
                <w:p w14:paraId="76CBFE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0AF483F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regulatory authority or, where applicable, the Member State shall decide if the existing connection agreement needs to be revised or a new connection agreement is required and which requirements of this Regulation shall apply; or</w:t>
                  </w:r>
                </w:p>
              </w:tc>
            </w:tr>
          </w:tbl>
          <w:p w14:paraId="602A55D6"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540EEDE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847D62A" w14:textId="77777777" w:rsidTr="008E4E18">
        <w:tc>
          <w:tcPr>
            <w:tcW w:w="0" w:type="auto"/>
            <w:shd w:val="clear" w:color="auto" w:fill="auto"/>
            <w:hideMark/>
          </w:tcPr>
          <w:p w14:paraId="5BC8E20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493E1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regulatory authority or, where applicable, a Member State decides to make an existing transmission-connected demand facility, an existing transmission-connected distribution facility, an existing distribution system, or an existing demand unit subject to all or some of the requirements of this Regulation, following a proposal from the relevant TSO in accordance with paragraphs 3, 4 and 5.</w:t>
            </w:r>
          </w:p>
        </w:tc>
      </w:tr>
    </w:tbl>
    <w:p w14:paraId="76F006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For the purposes of this Regulation, a transmission-connected demand facility, a transmission-connected distribution facility, a distribution system, or a demand unit that is, or can be, used by a demand facility or a closed distribution system to provide demand response services to a relevant system operator or relevant TSO, shall be considered as existing if:</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3E642F2" w14:textId="77777777" w:rsidTr="008E4E18">
        <w:tc>
          <w:tcPr>
            <w:tcW w:w="0" w:type="auto"/>
            <w:shd w:val="clear" w:color="auto" w:fill="auto"/>
            <w:hideMark/>
          </w:tcPr>
          <w:p w14:paraId="7137AA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(a)</w:t>
            </w:r>
          </w:p>
        </w:tc>
        <w:tc>
          <w:tcPr>
            <w:tcW w:w="0" w:type="auto"/>
            <w:shd w:val="clear" w:color="auto" w:fill="auto"/>
            <w:hideMark/>
          </w:tcPr>
          <w:p w14:paraId="7F97F6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it is already connected to the network on the date of entry into force of this Regulation; or</w:t>
            </w:r>
          </w:p>
        </w:tc>
      </w:tr>
    </w:tbl>
    <w:p w14:paraId="33A2FC7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27C7090" w14:textId="77777777" w:rsidTr="008E4E18">
        <w:tc>
          <w:tcPr>
            <w:tcW w:w="0" w:type="auto"/>
            <w:shd w:val="clear" w:color="auto" w:fill="auto"/>
            <w:hideMark/>
          </w:tcPr>
          <w:p w14:paraId="0EBCC7D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B4C203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demand facility owner, DSO, or CDSO has concluded a final and binding contract for the purchase of the main demand equipment or the demand unit by two years after the entry into force of the Regulation. The demand facility owner, DSO, or CDSO must notify the relevant system operator and relevant TSO of the conclusion of the contract within 30 months after the entry into force of the Regulation.</w:t>
            </w:r>
          </w:p>
        </w:tc>
      </w:tr>
    </w:tbl>
    <w:p w14:paraId="6AF71FF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notification submitted by the demand facility owner, DSO, or CDSO to the relevant system operator and the relevant TSO shall at least indicate the contract title, its date of signature and date of entry into force, and the specifications of the main demand equipment or the demand unit to be constructed, assembled or purchased.</w:t>
      </w:r>
    </w:p>
    <w:p w14:paraId="25918CB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A Member State may provide that in specified circumstances the regulatory authority may determine whether the transmission-connected demand facility, the transmission-connected distribution facility, the distribution system, or the demand unit is to </w:t>
      </w:r>
      <w:proofErr w:type="gramStart"/>
      <w:r w:rsidRPr="008E4E18">
        <w:rPr>
          <w:rFonts w:ascii="inherit" w:eastAsia="Times New Roman" w:hAnsi="inherit" w:cs="Times New Roman"/>
          <w:color w:val="000000"/>
          <w:sz w:val="24"/>
          <w:szCs w:val="24"/>
          <w:lang w:eastAsia="en-GB"/>
        </w:rPr>
        <w:t>be considered</w:t>
      </w:r>
      <w:proofErr w:type="gramEnd"/>
      <w:r w:rsidRPr="008E4E18">
        <w:rPr>
          <w:rFonts w:ascii="inherit" w:eastAsia="Times New Roman" w:hAnsi="inherit" w:cs="Times New Roman"/>
          <w:color w:val="000000"/>
          <w:sz w:val="24"/>
          <w:szCs w:val="24"/>
          <w:lang w:eastAsia="en-GB"/>
        </w:rPr>
        <w:t xml:space="preserve"> existing or new.</w:t>
      </w:r>
    </w:p>
    <w:p w14:paraId="5BD0F2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3.   Following a public consultation in accordance with Article 9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transmission-connected demand facilities, existing transmission-connected distribution facilities, existing distribution systems, or existing demand units used by a demand facility or a closed distribution system to provide demand response services to a relevant system operator or relevant TSO.</w:t>
      </w:r>
      <w:proofErr w:type="gramEnd"/>
    </w:p>
    <w:p w14:paraId="79E18EF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For that </w:t>
      </w:r>
      <w:proofErr w:type="gramStart"/>
      <w:r w:rsidRPr="008E4E18">
        <w:rPr>
          <w:rFonts w:ascii="inherit" w:eastAsia="Times New Roman" w:hAnsi="inherit" w:cs="Times New Roman"/>
          <w:color w:val="000000"/>
          <w:sz w:val="24"/>
          <w:szCs w:val="24"/>
          <w:lang w:eastAsia="en-GB"/>
        </w:rPr>
        <w:t>purpose</w:t>
      </w:r>
      <w:proofErr w:type="gramEnd"/>
      <w:r w:rsidRPr="008E4E18">
        <w:rPr>
          <w:rFonts w:ascii="inherit" w:eastAsia="Times New Roman" w:hAnsi="inherit" w:cs="Times New Roman"/>
          <w:color w:val="000000"/>
          <w:sz w:val="24"/>
          <w:szCs w:val="24"/>
          <w:lang w:eastAsia="en-GB"/>
        </w:rPr>
        <w:t xml:space="preserve"> a sound and transparent quantitative cost-benefit analysis shall be carried out, in accordance with Articles 48 and 49.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3BEE3C5F" w14:textId="77777777" w:rsidTr="008E4E18">
        <w:tc>
          <w:tcPr>
            <w:tcW w:w="0" w:type="auto"/>
            <w:shd w:val="clear" w:color="auto" w:fill="auto"/>
            <w:hideMark/>
          </w:tcPr>
          <w:p w14:paraId="5D36A22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3F869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costs, in regard to existing transmission-connected demand facilities, existing transmission-connected distribution facilities, existing distribution systems and existing demand units, of requiring compliance with this Regulation;</w:t>
            </w:r>
          </w:p>
        </w:tc>
      </w:tr>
    </w:tbl>
    <w:p w14:paraId="3D8ED57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BB6147C" w14:textId="77777777" w:rsidTr="008E4E18">
        <w:tc>
          <w:tcPr>
            <w:tcW w:w="0" w:type="auto"/>
            <w:shd w:val="clear" w:color="auto" w:fill="auto"/>
            <w:hideMark/>
          </w:tcPr>
          <w:p w14:paraId="2B9FFE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3F792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socioeconomic benefit resulting from applying the requirements set out in this Regulation; and</w:t>
            </w:r>
          </w:p>
        </w:tc>
      </w:tr>
    </w:tbl>
    <w:p w14:paraId="533C9CB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8E4E18" w:rsidRPr="008E4E18" w14:paraId="26FA5604" w14:textId="77777777" w:rsidTr="008E4E18">
        <w:tc>
          <w:tcPr>
            <w:tcW w:w="0" w:type="auto"/>
            <w:shd w:val="clear" w:color="auto" w:fill="auto"/>
            <w:hideMark/>
          </w:tcPr>
          <w:p w14:paraId="5754A66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58128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potential of alternative measures to achieve the required performance.</w:t>
            </w:r>
          </w:p>
        </w:tc>
      </w:tr>
    </w:tbl>
    <w:p w14:paraId="6CC2A9C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8E4E18" w:rsidRPr="008E4E18" w14:paraId="6B84B588" w14:textId="77777777" w:rsidTr="008E4E18">
        <w:tc>
          <w:tcPr>
            <w:tcW w:w="0" w:type="auto"/>
            <w:shd w:val="clear" w:color="auto" w:fill="auto"/>
            <w:hideMark/>
          </w:tcPr>
          <w:p w14:paraId="02F8E8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209C2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carry out a preliminary qualitative comparison of costs and benefits;</w:t>
            </w:r>
          </w:p>
        </w:tc>
      </w:tr>
    </w:tbl>
    <w:p w14:paraId="5D3503D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6500550" w14:textId="77777777" w:rsidTr="008E4E18">
        <w:tc>
          <w:tcPr>
            <w:tcW w:w="0" w:type="auto"/>
            <w:shd w:val="clear" w:color="auto" w:fill="auto"/>
            <w:hideMark/>
          </w:tcPr>
          <w:p w14:paraId="55E0217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271E4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obtain</w:t>
            </w:r>
            <w:proofErr w:type="gramEnd"/>
            <w:r w:rsidRPr="008E4E18">
              <w:rPr>
                <w:rFonts w:ascii="inherit" w:eastAsia="Times New Roman" w:hAnsi="inherit" w:cs="Times New Roman"/>
                <w:sz w:val="24"/>
                <w:szCs w:val="24"/>
                <w:lang w:eastAsia="en-GB"/>
              </w:rPr>
              <w:t xml:space="preserve"> approval from the relevant regulatory authority or, where applicable, the Member State.</w:t>
            </w:r>
          </w:p>
        </w:tc>
      </w:tr>
    </w:tbl>
    <w:p w14:paraId="36E88F6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transmission-connected demand facilities, existing transmission-connected distribution facilities, existing distribution systems, or existing demand units, within six months of receipt of the report and the recommendation of the relevant TSO in accordance with paragraph 4 of Article 48.</w:t>
      </w:r>
      <w:proofErr w:type="gramEnd"/>
      <w:r w:rsidRPr="008E4E18">
        <w:rPr>
          <w:rFonts w:ascii="inherit" w:eastAsia="Times New Roman" w:hAnsi="inherit" w:cs="Times New Roman"/>
          <w:color w:val="000000"/>
          <w:sz w:val="24"/>
          <w:szCs w:val="24"/>
          <w:lang w:eastAsia="en-GB"/>
        </w:rPr>
        <w:t xml:space="preserve"> The decision of the regulatory authority or, where applicable, the Member State shall be published.</w:t>
      </w:r>
    </w:p>
    <w:p w14:paraId="12D224E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6.   The relevant TSO shall take account of the legitimate expectations of demand facility owners, DSOs and CDSOs as part of the assessment of the application of this Regulation to existing transmission-connected demand facilities, existing transmission-connected distribution facilities, existing distribution systems, or existing demand units.</w:t>
      </w:r>
    </w:p>
    <w:p w14:paraId="22DDAA0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relevant TSO may assess the application of some or all of the provisions of this Regulation to existing transmission-connected demand facilities, existing transmission-connected distribution facilities, existing distribution systems, or existing demand units, every three years in accordance with the requirements and process set out in paragraphs 3 to 5.</w:t>
      </w:r>
    </w:p>
    <w:p w14:paraId="2CCF88C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w:t>
      </w:r>
    </w:p>
    <w:p w14:paraId="30C039A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Application to pump-storage power generating modules and industrial sites</w:t>
      </w:r>
    </w:p>
    <w:p w14:paraId="596F937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This Regulation shall not apply to pump-storage power generating modules that have both generating and pumping operation mode.</w:t>
      </w:r>
    </w:p>
    <w:p w14:paraId="2878AB4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Any pumping module within a pump-storage station that only provides pumping mode shall be subject to the requirements of this Regulation and </w:t>
      </w:r>
      <w:proofErr w:type="gramStart"/>
      <w:r w:rsidRPr="008E4E18">
        <w:rPr>
          <w:rFonts w:ascii="inherit" w:eastAsia="Times New Roman" w:hAnsi="inherit" w:cs="Times New Roman"/>
          <w:color w:val="000000"/>
          <w:sz w:val="24"/>
          <w:szCs w:val="24"/>
          <w:lang w:eastAsia="en-GB"/>
        </w:rPr>
        <w:t>shall be treated</w:t>
      </w:r>
      <w:proofErr w:type="gramEnd"/>
      <w:r w:rsidRPr="008E4E18">
        <w:rPr>
          <w:rFonts w:ascii="inherit" w:eastAsia="Times New Roman" w:hAnsi="inherit" w:cs="Times New Roman"/>
          <w:color w:val="000000"/>
          <w:sz w:val="24"/>
          <w:szCs w:val="24"/>
          <w:lang w:eastAsia="en-GB"/>
        </w:rPr>
        <w:t xml:space="preserve"> as a demand facility.</w:t>
      </w:r>
    </w:p>
    <w:p w14:paraId="38505A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3.   In the case of industrial sites with an embedded power generating module, the system operator of an industrial site, the demand facility owner, the power generating facility owner and the relevant system operator to whose system the industrial site is connected, may agree, in coordination with the relevant TSO, on conditions for disconnection of critical loads from the relevant system.</w:t>
      </w:r>
      <w:proofErr w:type="gramEnd"/>
      <w:r w:rsidRPr="008E4E18">
        <w:rPr>
          <w:rFonts w:ascii="inherit" w:eastAsia="Times New Roman" w:hAnsi="inherit" w:cs="Times New Roman"/>
          <w:color w:val="000000"/>
          <w:sz w:val="24"/>
          <w:szCs w:val="24"/>
          <w:lang w:eastAsia="en-GB"/>
        </w:rPr>
        <w:t xml:space="preserve"> The objective of the agreement shall be to secure production processes of the industrial site in case of disturbed conditions in the relevant system.</w:t>
      </w:r>
    </w:p>
    <w:p w14:paraId="7DACBCC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6</w:t>
      </w:r>
    </w:p>
    <w:p w14:paraId="66D4490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Regulatory aspects</w:t>
      </w:r>
    </w:p>
    <w:p w14:paraId="7901BCA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Requirements of general application to </w:t>
      </w:r>
      <w:proofErr w:type="gramStart"/>
      <w:r w:rsidRPr="008E4E18">
        <w:rPr>
          <w:rFonts w:ascii="inherit" w:eastAsia="Times New Roman" w:hAnsi="inherit" w:cs="Times New Roman"/>
          <w:color w:val="000000"/>
          <w:sz w:val="24"/>
          <w:szCs w:val="24"/>
          <w:lang w:eastAsia="en-GB"/>
        </w:rPr>
        <w:t>be established</w:t>
      </w:r>
      <w:proofErr w:type="gramEnd"/>
      <w:r w:rsidRPr="008E4E18">
        <w:rPr>
          <w:rFonts w:ascii="inherit" w:eastAsia="Times New Roman" w:hAnsi="inherit" w:cs="Times New Roman"/>
          <w:color w:val="000000"/>
          <w:sz w:val="24"/>
          <w:szCs w:val="24"/>
          <w:lang w:eastAsia="en-GB"/>
        </w:rPr>
        <w:t xml:space="preserve"> by relevant system operators or TSOs under this Regulation shall be subject to approval by the entity designated by the Member State and be published. The designated entity shall be the regulatory authority unless otherwise provided by the Member State.</w:t>
      </w:r>
    </w:p>
    <w:p w14:paraId="52AF0DD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For </w:t>
      </w:r>
      <w:proofErr w:type="gramStart"/>
      <w:r w:rsidRPr="008E4E18">
        <w:rPr>
          <w:rFonts w:ascii="inherit" w:eastAsia="Times New Roman" w:hAnsi="inherit" w:cs="Times New Roman"/>
          <w:color w:val="000000"/>
          <w:sz w:val="24"/>
          <w:szCs w:val="24"/>
          <w:lang w:eastAsia="en-GB"/>
        </w:rPr>
        <w:t>site specific</w:t>
      </w:r>
      <w:proofErr w:type="gramEnd"/>
      <w:r w:rsidRPr="008E4E18">
        <w:rPr>
          <w:rFonts w:ascii="inherit" w:eastAsia="Times New Roman" w:hAnsi="inherit" w:cs="Times New Roman"/>
          <w:color w:val="000000"/>
          <w:sz w:val="24"/>
          <w:szCs w:val="24"/>
          <w:lang w:eastAsia="en-GB"/>
        </w:rPr>
        <w:t xml:space="preserve"> requirements to be established by relevant system operators or TSOs under this Regulation, Member States may require approval by a designated entity.</w:t>
      </w:r>
    </w:p>
    <w:p w14:paraId="20B39DF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8E4E18" w:rsidRPr="008E4E18" w14:paraId="0D207D52" w14:textId="77777777" w:rsidTr="008E4E18">
        <w:tc>
          <w:tcPr>
            <w:tcW w:w="0" w:type="auto"/>
            <w:shd w:val="clear" w:color="auto" w:fill="auto"/>
            <w:hideMark/>
          </w:tcPr>
          <w:p w14:paraId="25BF0B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D255AF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apply the principles of proportionality and non-discrimination;</w:t>
            </w:r>
          </w:p>
        </w:tc>
      </w:tr>
    </w:tbl>
    <w:p w14:paraId="32746B5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8E4E18" w:rsidRPr="008E4E18" w14:paraId="1CA9A8B8" w14:textId="77777777" w:rsidTr="008E4E18">
        <w:tc>
          <w:tcPr>
            <w:tcW w:w="0" w:type="auto"/>
            <w:shd w:val="clear" w:color="auto" w:fill="auto"/>
            <w:hideMark/>
          </w:tcPr>
          <w:p w14:paraId="374787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E292C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ensure transparency;</w:t>
            </w:r>
          </w:p>
        </w:tc>
      </w:tr>
    </w:tbl>
    <w:p w14:paraId="33BA5D4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F357BC1" w14:textId="77777777" w:rsidTr="008E4E18">
        <w:tc>
          <w:tcPr>
            <w:tcW w:w="0" w:type="auto"/>
            <w:shd w:val="clear" w:color="auto" w:fill="auto"/>
            <w:hideMark/>
          </w:tcPr>
          <w:p w14:paraId="0F9A579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1F4F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21D97F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05A300C2" w14:textId="77777777" w:rsidTr="008E4E18">
        <w:tc>
          <w:tcPr>
            <w:tcW w:w="0" w:type="auto"/>
            <w:shd w:val="clear" w:color="auto" w:fill="auto"/>
            <w:hideMark/>
          </w:tcPr>
          <w:p w14:paraId="2FFAF4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49776D2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5960BD8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8E4E18" w:rsidRPr="008E4E18" w14:paraId="5670A2BB" w14:textId="77777777" w:rsidTr="008E4E18">
        <w:tc>
          <w:tcPr>
            <w:tcW w:w="0" w:type="auto"/>
            <w:shd w:val="clear" w:color="auto" w:fill="auto"/>
            <w:hideMark/>
          </w:tcPr>
          <w:p w14:paraId="6F5501C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B32C9B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consult with relevant DSOs and take account of potential impacts on their system;</w:t>
            </w:r>
          </w:p>
        </w:tc>
      </w:tr>
    </w:tbl>
    <w:p w14:paraId="3A1FBD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8E4E18" w:rsidRPr="008E4E18" w14:paraId="49BBE68D" w14:textId="77777777" w:rsidTr="008E4E18">
        <w:tc>
          <w:tcPr>
            <w:tcW w:w="0" w:type="auto"/>
            <w:shd w:val="clear" w:color="auto" w:fill="auto"/>
            <w:hideMark/>
          </w:tcPr>
          <w:p w14:paraId="6EB38C4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(f)</w:t>
            </w:r>
          </w:p>
        </w:tc>
        <w:tc>
          <w:tcPr>
            <w:tcW w:w="0" w:type="auto"/>
            <w:shd w:val="clear" w:color="auto" w:fill="auto"/>
            <w:hideMark/>
          </w:tcPr>
          <w:p w14:paraId="7918DB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take</w:t>
            </w:r>
            <w:proofErr w:type="gramEnd"/>
            <w:r w:rsidRPr="008E4E18">
              <w:rPr>
                <w:rFonts w:ascii="inherit" w:eastAsia="Times New Roman" w:hAnsi="inherit" w:cs="Times New Roman"/>
                <w:sz w:val="24"/>
                <w:szCs w:val="24"/>
                <w:lang w:eastAsia="en-GB"/>
              </w:rPr>
              <w:t xml:space="preserve"> into consideration agreed European standards and technical specifications.</w:t>
            </w:r>
          </w:p>
        </w:tc>
      </w:tr>
    </w:tbl>
    <w:p w14:paraId="48889C3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3BDEDB6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5.   Where this Regulation requires the relevant system operator, relevant TSO, demand facility owner, power generating facility owner, DSO and/or CDSO to seek agreement, they shall endeavour to do so within six months after </w:t>
      </w:r>
      <w:proofErr w:type="gramStart"/>
      <w:r w:rsidRPr="008E4E18">
        <w:rPr>
          <w:rFonts w:ascii="inherit" w:eastAsia="Times New Roman" w:hAnsi="inherit" w:cs="Times New Roman"/>
          <w:color w:val="000000"/>
          <w:sz w:val="24"/>
          <w:szCs w:val="24"/>
          <w:lang w:eastAsia="en-GB"/>
        </w:rPr>
        <w:t>a first proposal has been submitted by one party to the other parties</w:t>
      </w:r>
      <w:proofErr w:type="gramEnd"/>
      <w:r w:rsidRPr="008E4E18">
        <w:rPr>
          <w:rFonts w:ascii="inherit" w:eastAsia="Times New Roman" w:hAnsi="inherit" w:cs="Times New Roman"/>
          <w:color w:val="000000"/>
          <w:sz w:val="24"/>
          <w:szCs w:val="24"/>
          <w:lang w:eastAsia="en-GB"/>
        </w:rPr>
        <w:t xml:space="preserve">. If no agreement has been found within this </w:t>
      </w:r>
      <w:proofErr w:type="gramStart"/>
      <w:r w:rsidRPr="008E4E18">
        <w:rPr>
          <w:rFonts w:ascii="inherit" w:eastAsia="Times New Roman" w:hAnsi="inherit" w:cs="Times New Roman"/>
          <w:color w:val="000000"/>
          <w:sz w:val="24"/>
          <w:szCs w:val="24"/>
          <w:lang w:eastAsia="en-GB"/>
        </w:rPr>
        <w:t>time frame</w:t>
      </w:r>
      <w:proofErr w:type="gramEnd"/>
      <w:r w:rsidRPr="008E4E18">
        <w:rPr>
          <w:rFonts w:ascii="inherit" w:eastAsia="Times New Roman" w:hAnsi="inherit" w:cs="Times New Roman"/>
          <w:color w:val="000000"/>
          <w:sz w:val="24"/>
          <w:szCs w:val="24"/>
          <w:lang w:eastAsia="en-GB"/>
        </w:rPr>
        <w:t>, each party may request the relevant regulatory authority to issue a decision within six months.</w:t>
      </w:r>
    </w:p>
    <w:p w14:paraId="6F92DE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06C9CD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demand facility owners, DSOs, CDSOs, equipment manufacturers and other stakeholders based on the initially specified or agreed requirements or methodologies.</w:t>
      </w:r>
    </w:p>
    <w:p w14:paraId="11C9033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8.   Any party having a complaint against a relevant system operator or a TSO in relation to that relevant system operator's or TSO's obligations under this Regulation may refer the complaint to the regulatory authority which, acting as dispute settlement authority, shall issue a decision within two months after receipt of the complaint. That period </w:t>
      </w:r>
      <w:proofErr w:type="gramStart"/>
      <w:r w:rsidRPr="008E4E18">
        <w:rPr>
          <w:rFonts w:ascii="inherit" w:eastAsia="Times New Roman" w:hAnsi="inherit" w:cs="Times New Roman"/>
          <w:color w:val="000000"/>
          <w:sz w:val="24"/>
          <w:szCs w:val="24"/>
          <w:lang w:eastAsia="en-GB"/>
        </w:rPr>
        <w:t>may be extended</w:t>
      </w:r>
      <w:proofErr w:type="gramEnd"/>
      <w:r w:rsidRPr="008E4E18">
        <w:rPr>
          <w:rFonts w:ascii="inherit" w:eastAsia="Times New Roman" w:hAnsi="inherit" w:cs="Times New Roman"/>
          <w:color w:val="000000"/>
          <w:sz w:val="24"/>
          <w:szCs w:val="24"/>
          <w:lang w:eastAsia="en-GB"/>
        </w:rPr>
        <w:t xml:space="preserve"> by two months where additional information is sought by the regulatory authority. That extended period </w:t>
      </w:r>
      <w:proofErr w:type="gramStart"/>
      <w:r w:rsidRPr="008E4E18">
        <w:rPr>
          <w:rFonts w:ascii="inherit" w:eastAsia="Times New Roman" w:hAnsi="inherit" w:cs="Times New Roman"/>
          <w:color w:val="000000"/>
          <w:sz w:val="24"/>
          <w:szCs w:val="24"/>
          <w:lang w:eastAsia="en-GB"/>
        </w:rPr>
        <w:t>may be further extended</w:t>
      </w:r>
      <w:proofErr w:type="gramEnd"/>
      <w:r w:rsidRPr="008E4E18">
        <w:rPr>
          <w:rFonts w:ascii="inherit" w:eastAsia="Times New Roman" w:hAnsi="inherit" w:cs="Times New Roman"/>
          <w:color w:val="000000"/>
          <w:sz w:val="24"/>
          <w:szCs w:val="24"/>
          <w:lang w:eastAsia="en-GB"/>
        </w:rPr>
        <w:t xml:space="preserve"> with the agreement of the complainant. The regulatory authority's decision shall have binding effect unless and until overruled on appeal.</w:t>
      </w:r>
    </w:p>
    <w:p w14:paraId="678D80F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9.   Where the requirements under this Regulation are to </w:t>
      </w:r>
      <w:proofErr w:type="gramStart"/>
      <w:r w:rsidRPr="008E4E18">
        <w:rPr>
          <w:rFonts w:ascii="inherit" w:eastAsia="Times New Roman" w:hAnsi="inherit" w:cs="Times New Roman"/>
          <w:color w:val="000000"/>
          <w:sz w:val="24"/>
          <w:szCs w:val="24"/>
          <w:lang w:eastAsia="en-GB"/>
        </w:rPr>
        <w:t>be established</w:t>
      </w:r>
      <w:proofErr w:type="gramEnd"/>
      <w:r w:rsidRPr="008E4E18">
        <w:rPr>
          <w:rFonts w:ascii="inherit" w:eastAsia="Times New Roman" w:hAnsi="inherit" w:cs="Times New Roman"/>
          <w:color w:val="000000"/>
          <w:sz w:val="24"/>
          <w:szCs w:val="24"/>
          <w:lang w:eastAsia="en-GB"/>
        </w:rPr>
        <w:t xml:space="preserve"> by a relevant system operator that is not a TSO, Member States may provide that instead the TSO be responsible for establishing the relevant requirements.</w:t>
      </w:r>
    </w:p>
    <w:p w14:paraId="3A98723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7</w:t>
      </w:r>
    </w:p>
    <w:p w14:paraId="0562B1ED"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Multiple TSOs</w:t>
      </w:r>
    </w:p>
    <w:p w14:paraId="365093E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Where more than one TSO exists in a Member State, this Regulation shall apply to all those TSOs.</w:t>
      </w:r>
    </w:p>
    <w:p w14:paraId="4C48129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Member States may, under the national regulatory regime, provide that the responsibility of a TSO to comply with </w:t>
      </w:r>
      <w:proofErr w:type="gramStart"/>
      <w:r w:rsidRPr="008E4E18">
        <w:rPr>
          <w:rFonts w:ascii="inherit" w:eastAsia="Times New Roman" w:hAnsi="inherit" w:cs="Times New Roman"/>
          <w:color w:val="000000"/>
          <w:sz w:val="24"/>
          <w:szCs w:val="24"/>
          <w:lang w:eastAsia="en-GB"/>
        </w:rPr>
        <w:t>one or some</w:t>
      </w:r>
      <w:proofErr w:type="gramEnd"/>
      <w:r w:rsidRPr="008E4E18">
        <w:rPr>
          <w:rFonts w:ascii="inherit" w:eastAsia="Times New Roman" w:hAnsi="inherit" w:cs="Times New Roman"/>
          <w:color w:val="000000"/>
          <w:sz w:val="24"/>
          <w:szCs w:val="24"/>
          <w:lang w:eastAsia="en-GB"/>
        </w:rPr>
        <w:t xml:space="preserve"> or all obligations under this Regulation is assigned to one or more specific TSOs.</w:t>
      </w:r>
    </w:p>
    <w:p w14:paraId="03FCF6E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8</w:t>
      </w:r>
    </w:p>
    <w:p w14:paraId="1A97E40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Recovery of costs</w:t>
      </w:r>
    </w:p>
    <w:p w14:paraId="501426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 xml:space="preserve">1.   The costs borne by system operators subject to network tariff regulation and stemming from the obligations laid down in this Regulation shall be assessed by the </w:t>
      </w:r>
      <w:r w:rsidRPr="008E4E18">
        <w:rPr>
          <w:rFonts w:ascii="inherit" w:eastAsia="Times New Roman" w:hAnsi="inherit" w:cs="Times New Roman"/>
          <w:color w:val="000000"/>
          <w:sz w:val="24"/>
          <w:szCs w:val="24"/>
          <w:lang w:eastAsia="en-GB"/>
        </w:rPr>
        <w:lastRenderedPageBreak/>
        <w:t>relevant regulatory authorities</w:t>
      </w:r>
      <w:proofErr w:type="gramEnd"/>
      <w:r w:rsidRPr="008E4E18">
        <w:rPr>
          <w:rFonts w:ascii="inherit" w:eastAsia="Times New Roman" w:hAnsi="inherit" w:cs="Times New Roman"/>
          <w:color w:val="000000"/>
          <w:sz w:val="24"/>
          <w:szCs w:val="24"/>
          <w:lang w:eastAsia="en-GB"/>
        </w:rPr>
        <w:t xml:space="preserve">. Costs assessed as reasonable, efficient and proportionate </w:t>
      </w:r>
      <w:proofErr w:type="gramStart"/>
      <w:r w:rsidRPr="008E4E18">
        <w:rPr>
          <w:rFonts w:ascii="inherit" w:eastAsia="Times New Roman" w:hAnsi="inherit" w:cs="Times New Roman"/>
          <w:color w:val="000000"/>
          <w:sz w:val="24"/>
          <w:szCs w:val="24"/>
          <w:lang w:eastAsia="en-GB"/>
        </w:rPr>
        <w:t>shall be recovered</w:t>
      </w:r>
      <w:proofErr w:type="gramEnd"/>
      <w:r w:rsidRPr="008E4E18">
        <w:rPr>
          <w:rFonts w:ascii="inherit" w:eastAsia="Times New Roman" w:hAnsi="inherit" w:cs="Times New Roman"/>
          <w:color w:val="000000"/>
          <w:sz w:val="24"/>
          <w:szCs w:val="24"/>
          <w:lang w:eastAsia="en-GB"/>
        </w:rPr>
        <w:t xml:space="preserve"> through network tariffs or other appropriate mechanisms.</w:t>
      </w:r>
    </w:p>
    <w:p w14:paraId="301038E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If requested by the relevant regulatory authorities, system operators referred to in paragraph 1 </w:t>
      </w:r>
      <w:proofErr w:type="gramStart"/>
      <w:r w:rsidRPr="008E4E18">
        <w:rPr>
          <w:rFonts w:ascii="inherit" w:eastAsia="Times New Roman" w:hAnsi="inherit" w:cs="Times New Roman"/>
          <w:color w:val="000000"/>
          <w:sz w:val="24"/>
          <w:szCs w:val="24"/>
          <w:lang w:eastAsia="en-GB"/>
        </w:rPr>
        <w:t>shall, within three months of the request, provide</w:t>
      </w:r>
      <w:proofErr w:type="gramEnd"/>
      <w:r w:rsidRPr="008E4E18">
        <w:rPr>
          <w:rFonts w:ascii="inherit" w:eastAsia="Times New Roman" w:hAnsi="inherit" w:cs="Times New Roman"/>
          <w:color w:val="000000"/>
          <w:sz w:val="24"/>
          <w:szCs w:val="24"/>
          <w:lang w:eastAsia="en-GB"/>
        </w:rPr>
        <w:t xml:space="preserve"> the information necessary to facilitate assessment of the costs incurred.</w:t>
      </w:r>
    </w:p>
    <w:p w14:paraId="79644A4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9</w:t>
      </w:r>
    </w:p>
    <w:p w14:paraId="1781E3B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Public consultation</w:t>
      </w:r>
    </w:p>
    <w:p w14:paraId="6D0931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Relevant system operators and relevant TSOs shall carry out a consultation with stakeholders, including the competent authorities of each Member State 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B9B63D6" w14:textId="77777777" w:rsidTr="008E4E18">
        <w:tc>
          <w:tcPr>
            <w:tcW w:w="0" w:type="auto"/>
            <w:shd w:val="clear" w:color="auto" w:fill="auto"/>
            <w:hideMark/>
          </w:tcPr>
          <w:p w14:paraId="14BCF5C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02DE44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proposals to extend the applicability of this Regulation to existing transmission-connected demand facilities, existing transmission-connected distribution facilities, existing distribution systems and existing demand units in accordance with Article 4(3);</w:t>
            </w:r>
          </w:p>
        </w:tc>
      </w:tr>
    </w:tbl>
    <w:p w14:paraId="4352061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92"/>
        <w:gridCol w:w="8534"/>
      </w:tblGrid>
      <w:tr w:rsidR="008E4E18" w:rsidRPr="008E4E18" w14:paraId="662CFA83" w14:textId="77777777" w:rsidTr="008E4E18">
        <w:tc>
          <w:tcPr>
            <w:tcW w:w="0" w:type="auto"/>
            <w:shd w:val="clear" w:color="auto" w:fill="auto"/>
            <w:hideMark/>
          </w:tcPr>
          <w:p w14:paraId="3CC0C29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9F564E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report prepared in accordance with Article 48(3);</w:t>
            </w:r>
          </w:p>
        </w:tc>
      </w:tr>
    </w:tbl>
    <w:p w14:paraId="669352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8E4E18" w14:paraId="422EAC56" w14:textId="77777777" w:rsidTr="008E4E18">
        <w:tc>
          <w:tcPr>
            <w:tcW w:w="0" w:type="auto"/>
            <w:shd w:val="clear" w:color="auto" w:fill="auto"/>
            <w:hideMark/>
          </w:tcPr>
          <w:p w14:paraId="3CCEDD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72644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cost-benefit analysis undertaken in accordance with Article 53(2);</w:t>
            </w:r>
          </w:p>
        </w:tc>
      </w:tr>
    </w:tbl>
    <w:p w14:paraId="1396253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304BB48" w14:textId="77777777" w:rsidTr="008E4E18">
        <w:tc>
          <w:tcPr>
            <w:tcW w:w="0" w:type="auto"/>
            <w:shd w:val="clear" w:color="auto" w:fill="auto"/>
            <w:hideMark/>
          </w:tcPr>
          <w:p w14:paraId="021EEE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7B3425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requirements for demand units specified in accordance with Article 28(2)(c),(e),(f),(k) and (l) and Article 29(2)(c) to (e).</w:t>
            </w:r>
          </w:p>
        </w:tc>
      </w:tr>
    </w:tbl>
    <w:p w14:paraId="5791820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consultation shall last at least for a period of one month.</w:t>
      </w:r>
    </w:p>
    <w:p w14:paraId="04376F8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the report, the cost-benefit analysis, or the requirements for demand units, for approval by the regulatory authority, competent entity or, if applicable, the Member State. In all cases, a sound justification for including or not the view of the stakeholders shall be provided and published in a timely manner before, or simultaneously with, the publication of the proposal, the report, the cost-benefit analysis, or the requirements for demand units specified in accordance with Article 28 and Article 29.</w:t>
      </w:r>
    </w:p>
    <w:p w14:paraId="5DBEBEC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10</w:t>
      </w:r>
    </w:p>
    <w:p w14:paraId="79AA84C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Stakeholder involvement</w:t>
      </w:r>
    </w:p>
    <w:p w14:paraId="1DB3C87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The Agency for the Cooperation of Energy Regulators (the Agency), in close cooperation with the European Network of Transmission System Operators for Electricity (ENTSO for Electricity), shall organise stakeholder involvement, regarding the requirements for the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 and other aspects of the implementation of this Regulation.</w:t>
      </w:r>
      <w:proofErr w:type="gramEnd"/>
      <w:r w:rsidRPr="008E4E18">
        <w:rPr>
          <w:rFonts w:ascii="inherit" w:eastAsia="Times New Roman" w:hAnsi="inherit" w:cs="Times New Roman"/>
          <w:color w:val="000000"/>
          <w:sz w:val="24"/>
          <w:szCs w:val="24"/>
          <w:lang w:eastAsia="en-GB"/>
        </w:rPr>
        <w:t xml:space="preserve"> This shall include regular meetings with stakeholders to identify problems and propose improvements notably related to the requirements for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w:t>
      </w:r>
    </w:p>
    <w:p w14:paraId="151F3E4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11</w:t>
      </w:r>
    </w:p>
    <w:p w14:paraId="6AA5D01C"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lastRenderedPageBreak/>
        <w:t>Confidentiality obligations</w:t>
      </w:r>
    </w:p>
    <w:p w14:paraId="762DAE9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518FD0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1545D7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336011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Without prejudice to cases covered by national or Union law, regulatory authorities, entities, or persons who receive confidential information pursuant to this Regulation may use it only </w:t>
      </w:r>
      <w:proofErr w:type="gramStart"/>
      <w:r w:rsidRPr="008E4E18">
        <w:rPr>
          <w:rFonts w:ascii="inherit" w:eastAsia="Times New Roman" w:hAnsi="inherit" w:cs="Times New Roman"/>
          <w:color w:val="000000"/>
          <w:sz w:val="24"/>
          <w:szCs w:val="24"/>
          <w:lang w:eastAsia="en-GB"/>
        </w:rPr>
        <w:t>for the purpose of</w:t>
      </w:r>
      <w:proofErr w:type="gramEnd"/>
      <w:r w:rsidRPr="008E4E18">
        <w:rPr>
          <w:rFonts w:ascii="inherit" w:eastAsia="Times New Roman" w:hAnsi="inherit" w:cs="Times New Roman"/>
          <w:color w:val="000000"/>
          <w:sz w:val="24"/>
          <w:szCs w:val="24"/>
          <w:lang w:eastAsia="en-GB"/>
        </w:rPr>
        <w:t xml:space="preserve"> carrying out their duties under this Regulation.</w:t>
      </w:r>
    </w:p>
    <w:p w14:paraId="0793597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II</w:t>
      </w:r>
    </w:p>
    <w:p w14:paraId="3ADB08FC"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CONNECTION OF TRANSMISSION-CONNECTED DEMAND FACILITIES, TRANSMISSION-CONNECTED DISTRIBUTION FACILITIES AND DISTRIBUTION SYSTEMS</w:t>
      </w:r>
    </w:p>
    <w:p w14:paraId="7FF48994"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634EF16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requirements</w:t>
      </w:r>
    </w:p>
    <w:p w14:paraId="668F88A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12</w:t>
      </w:r>
    </w:p>
    <w:p w14:paraId="2B7979A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frequency requirements</w:t>
      </w:r>
    </w:p>
    <w:p w14:paraId="6E3BF9F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Transmission-connected demand facilities, transmission-connected distribution facilities and distribution systems shall be capable of remaining connected to the network and operating at the frequency ranges and </w:t>
      </w:r>
      <w:proofErr w:type="gramStart"/>
      <w:r w:rsidRPr="008E4E18">
        <w:rPr>
          <w:rFonts w:ascii="inherit" w:eastAsia="Times New Roman" w:hAnsi="inherit" w:cs="Times New Roman"/>
          <w:color w:val="000000"/>
          <w:sz w:val="24"/>
          <w:szCs w:val="24"/>
          <w:lang w:eastAsia="en-GB"/>
        </w:rPr>
        <w:t>time periods</w:t>
      </w:r>
      <w:proofErr w:type="gramEnd"/>
      <w:r w:rsidRPr="008E4E18">
        <w:rPr>
          <w:rFonts w:ascii="inherit" w:eastAsia="Times New Roman" w:hAnsi="inherit" w:cs="Times New Roman"/>
          <w:color w:val="000000"/>
          <w:sz w:val="24"/>
          <w:szCs w:val="24"/>
          <w:lang w:eastAsia="en-GB"/>
        </w:rPr>
        <w:t xml:space="preserve"> specified in Annex I.</w:t>
      </w:r>
    </w:p>
    <w:p w14:paraId="0DF168D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The transmission-connected demand facility owner or the DSO may agree with the relevant TSO on wider frequency ranges or longer minimum times for operation. If wider frequency ranges or longer minimum times for operation are technically feasible, the consent of the transmission-connected demand facility owner or DSO </w:t>
      </w:r>
      <w:proofErr w:type="gramStart"/>
      <w:r w:rsidRPr="008E4E18">
        <w:rPr>
          <w:rFonts w:ascii="inherit" w:eastAsia="Times New Roman" w:hAnsi="inherit" w:cs="Times New Roman"/>
          <w:color w:val="000000"/>
          <w:sz w:val="24"/>
          <w:szCs w:val="24"/>
          <w:lang w:eastAsia="en-GB"/>
        </w:rPr>
        <w:t>shall not be unreasonably withheld</w:t>
      </w:r>
      <w:proofErr w:type="gramEnd"/>
      <w:r w:rsidRPr="008E4E18">
        <w:rPr>
          <w:rFonts w:ascii="inherit" w:eastAsia="Times New Roman" w:hAnsi="inherit" w:cs="Times New Roman"/>
          <w:color w:val="000000"/>
          <w:sz w:val="24"/>
          <w:szCs w:val="24"/>
          <w:lang w:eastAsia="en-GB"/>
        </w:rPr>
        <w:t>.</w:t>
      </w:r>
    </w:p>
    <w:p w14:paraId="014F364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13</w:t>
      </w:r>
    </w:p>
    <w:p w14:paraId="56E3050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voltage requirements</w:t>
      </w:r>
    </w:p>
    <w:p w14:paraId="5E44F4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Transmission-connected demand facilities, transmission-connected distribution facilities and transmission-connected distribution systems shall be capable of remaining connected to the network and operating at the voltage ranges and </w:t>
      </w:r>
      <w:proofErr w:type="gramStart"/>
      <w:r w:rsidRPr="008E4E18">
        <w:rPr>
          <w:rFonts w:ascii="inherit" w:eastAsia="Times New Roman" w:hAnsi="inherit" w:cs="Times New Roman"/>
          <w:color w:val="000000"/>
          <w:sz w:val="24"/>
          <w:szCs w:val="24"/>
          <w:lang w:eastAsia="en-GB"/>
        </w:rPr>
        <w:t>time periods</w:t>
      </w:r>
      <w:proofErr w:type="gramEnd"/>
      <w:r w:rsidRPr="008E4E18">
        <w:rPr>
          <w:rFonts w:ascii="inherit" w:eastAsia="Times New Roman" w:hAnsi="inherit" w:cs="Times New Roman"/>
          <w:color w:val="000000"/>
          <w:sz w:val="24"/>
          <w:szCs w:val="24"/>
          <w:lang w:eastAsia="en-GB"/>
        </w:rPr>
        <w:t xml:space="preserve"> specified in Annex II.</w:t>
      </w:r>
    </w:p>
    <w:p w14:paraId="166B5DF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Equipment of distribution systems connected at the same voltage as the voltage of the connection point to the transmission system shall be capable of remaining connected to the network and operating at the voltage ranges and </w:t>
      </w:r>
      <w:proofErr w:type="gramStart"/>
      <w:r w:rsidRPr="008E4E18">
        <w:rPr>
          <w:rFonts w:ascii="inherit" w:eastAsia="Times New Roman" w:hAnsi="inherit" w:cs="Times New Roman"/>
          <w:color w:val="000000"/>
          <w:sz w:val="24"/>
          <w:szCs w:val="24"/>
          <w:lang w:eastAsia="en-GB"/>
        </w:rPr>
        <w:t>time periods</w:t>
      </w:r>
      <w:proofErr w:type="gramEnd"/>
      <w:r w:rsidRPr="008E4E18">
        <w:rPr>
          <w:rFonts w:ascii="inherit" w:eastAsia="Times New Roman" w:hAnsi="inherit" w:cs="Times New Roman"/>
          <w:color w:val="000000"/>
          <w:sz w:val="24"/>
          <w:szCs w:val="24"/>
          <w:lang w:eastAsia="en-GB"/>
        </w:rPr>
        <w:t xml:space="preserve"> specified in Annex II.</w:t>
      </w:r>
    </w:p>
    <w:p w14:paraId="300009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3.   The voltage range at the connection point shall be expressed by the voltage at the connection point related to reference 1 per unit (</w:t>
      </w:r>
      <w:proofErr w:type="spellStart"/>
      <w:proofErr w:type="gramStart"/>
      <w:r w:rsidRPr="008E4E18">
        <w:rPr>
          <w:rFonts w:ascii="inherit" w:eastAsia="Times New Roman" w:hAnsi="inherit" w:cs="Times New Roman"/>
          <w:color w:val="000000"/>
          <w:sz w:val="24"/>
          <w:szCs w:val="24"/>
          <w:lang w:eastAsia="en-GB"/>
        </w:rPr>
        <w:t>pu</w:t>
      </w:r>
      <w:proofErr w:type="spellEnd"/>
      <w:proofErr w:type="gramEnd"/>
      <w:r w:rsidRPr="008E4E18">
        <w:rPr>
          <w:rFonts w:ascii="inherit" w:eastAsia="Times New Roman" w:hAnsi="inherit" w:cs="Times New Roman"/>
          <w:color w:val="000000"/>
          <w:sz w:val="24"/>
          <w:szCs w:val="24"/>
          <w:lang w:eastAsia="en-GB"/>
        </w:rPr>
        <w:t xml:space="preserve">) voltage. For the 400 kV grid voltage level (or alternatively commonly referred to as 380 kV level),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 is 400 kV, for other grid voltage levels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voltage may differ for each system operator in the same synchronous area.</w:t>
      </w:r>
    </w:p>
    <w:p w14:paraId="0C7CEF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Where the voltage base for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values is from 300 kV to 400 kV included, the relevant TSO in Spain may require transmission-connected demand facilities, transmission-connected distribution facilities and transmission-connected distribution systems to remain connected in the voltage range between 1,05 pu-1,0875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for an unlimited period.</w:t>
      </w:r>
    </w:p>
    <w:p w14:paraId="30028E9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5.   Where the voltage base for </w:t>
      </w:r>
      <w:proofErr w:type="spellStart"/>
      <w:proofErr w:type="gramStart"/>
      <w:r w:rsidRPr="008E4E18">
        <w:rPr>
          <w:rFonts w:ascii="inherit" w:eastAsia="Times New Roman" w:hAnsi="inherit" w:cs="Times New Roman"/>
          <w:color w:val="000000"/>
          <w:sz w:val="24"/>
          <w:szCs w:val="24"/>
          <w:lang w:eastAsia="en-GB"/>
        </w:rPr>
        <w:t>pu</w:t>
      </w:r>
      <w:proofErr w:type="spellEnd"/>
      <w:proofErr w:type="gramEnd"/>
      <w:r w:rsidRPr="008E4E18">
        <w:rPr>
          <w:rFonts w:ascii="inherit" w:eastAsia="Times New Roman" w:hAnsi="inherit" w:cs="Times New Roman"/>
          <w:color w:val="000000"/>
          <w:sz w:val="24"/>
          <w:szCs w:val="24"/>
          <w:lang w:eastAsia="en-GB"/>
        </w:rPr>
        <w:t xml:space="preserve"> values is 400 kV, the relevant TSOs in the Baltic synchronous area may require transmission-connected demand facilities, transmission-connected distribution facilities and transmission-connected distribution systems to remain connected to the 400 kV network in the voltage ranges and for time periods that apply to the Continental Europe synchronous area.</w:t>
      </w:r>
    </w:p>
    <w:p w14:paraId="6D2433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6.   If required by the relevant TSO, a transmission-connected demand facility, a transmission-connected distribution facility, or a transmission-connected distribution system shall be capable of automatic disconnection at specified voltages. The terms and settings for automatic disconnection </w:t>
      </w:r>
      <w:proofErr w:type="gramStart"/>
      <w:r w:rsidRPr="008E4E18">
        <w:rPr>
          <w:rFonts w:ascii="inherit" w:eastAsia="Times New Roman" w:hAnsi="inherit" w:cs="Times New Roman"/>
          <w:color w:val="000000"/>
          <w:sz w:val="24"/>
          <w:szCs w:val="24"/>
          <w:lang w:eastAsia="en-GB"/>
        </w:rPr>
        <w:t>shall be agreed</w:t>
      </w:r>
      <w:proofErr w:type="gramEnd"/>
      <w:r w:rsidRPr="008E4E18">
        <w:rPr>
          <w:rFonts w:ascii="inherit" w:eastAsia="Times New Roman" w:hAnsi="inherit" w:cs="Times New Roman"/>
          <w:color w:val="000000"/>
          <w:sz w:val="24"/>
          <w:szCs w:val="24"/>
          <w:lang w:eastAsia="en-GB"/>
        </w:rPr>
        <w:t xml:space="preserve"> between the relevant TSO and the transmission-connected demand facility owner or the DSO.</w:t>
      </w:r>
    </w:p>
    <w:p w14:paraId="20DE8BD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7.   With regard to transmission-connected distribution systems with a voltage below 110 kV at the connection point,</w:t>
      </w:r>
      <w:proofErr w:type="gramEnd"/>
      <w:r w:rsidRPr="008E4E18">
        <w:rPr>
          <w:rFonts w:ascii="inherit" w:eastAsia="Times New Roman" w:hAnsi="inherit" w:cs="Times New Roman"/>
          <w:color w:val="000000"/>
          <w:sz w:val="24"/>
          <w:szCs w:val="24"/>
          <w:lang w:eastAsia="en-GB"/>
        </w:rPr>
        <w:t xml:space="preserve"> the relevant TSO shall specify the voltage range at the connection point that the distribution systems connected to that transmission system shall be designed to withstand. DSOs shall design the capability of their equipment, connected at the same voltage as the voltage of the connection point to the transmission system, to comply with this voltage range.</w:t>
      </w:r>
    </w:p>
    <w:p w14:paraId="14A7D92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14</w:t>
      </w:r>
    </w:p>
    <w:p w14:paraId="064368E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Short-circuit requirements</w:t>
      </w:r>
    </w:p>
    <w:p w14:paraId="631CC37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Based on the rated short-circuit withstand capability of its transmission network elements, the relevant TSO shall specify the maximum short-circuit current at the connection point that the transmission-connected demand facility or the transmission-connected distribution system shall be capable of withstanding.</w:t>
      </w:r>
    </w:p>
    <w:p w14:paraId="618423C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The relevant TSO shall deliver to the transmission-connected demand facility owner or the transmission-connected distribution system operator an estimate of the minimum and maximum short-circuit currents to </w:t>
      </w:r>
      <w:proofErr w:type="gramStart"/>
      <w:r w:rsidRPr="008E4E18">
        <w:rPr>
          <w:rFonts w:ascii="inherit" w:eastAsia="Times New Roman" w:hAnsi="inherit" w:cs="Times New Roman"/>
          <w:color w:val="000000"/>
          <w:sz w:val="24"/>
          <w:szCs w:val="24"/>
          <w:lang w:eastAsia="en-GB"/>
        </w:rPr>
        <w:t>be expected</w:t>
      </w:r>
      <w:proofErr w:type="gramEnd"/>
      <w:r w:rsidRPr="008E4E18">
        <w:rPr>
          <w:rFonts w:ascii="inherit" w:eastAsia="Times New Roman" w:hAnsi="inherit" w:cs="Times New Roman"/>
          <w:color w:val="000000"/>
          <w:sz w:val="24"/>
          <w:szCs w:val="24"/>
          <w:lang w:eastAsia="en-GB"/>
        </w:rPr>
        <w:t xml:space="preserve"> at the connection point as an equivalent of the network.</w:t>
      </w:r>
    </w:p>
    <w:p w14:paraId="255E01F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3.   After an unplanned event, the relevant TSO shall inform the affected transmission-connected demand facility owner or the affected transmission-connected distribution system operator as soon as possible and no later than one week after the unplanned event, of the changes above a threshold for the maximum short-circuit current that the affected transmission-connected demand facility or the affected transmission-connected distribution system shall be able to withstand from the relevant TSO's network in accordance with paragraph 1.</w:t>
      </w:r>
      <w:proofErr w:type="gramEnd"/>
    </w:p>
    <w:p w14:paraId="227ECED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 xml:space="preserve">4.   The threshold set in paragraph 3 shall </w:t>
      </w:r>
      <w:proofErr w:type="gramStart"/>
      <w:r w:rsidRPr="008E4E18">
        <w:rPr>
          <w:rFonts w:ascii="inherit" w:eastAsia="Times New Roman" w:hAnsi="inherit" w:cs="Times New Roman"/>
          <w:color w:val="000000"/>
          <w:sz w:val="24"/>
          <w:szCs w:val="24"/>
          <w:lang w:eastAsia="en-GB"/>
        </w:rPr>
        <w:t>either be specified</w:t>
      </w:r>
      <w:proofErr w:type="gramEnd"/>
      <w:r w:rsidRPr="008E4E18">
        <w:rPr>
          <w:rFonts w:ascii="inherit" w:eastAsia="Times New Roman" w:hAnsi="inherit" w:cs="Times New Roman"/>
          <w:color w:val="000000"/>
          <w:sz w:val="24"/>
          <w:szCs w:val="24"/>
          <w:lang w:eastAsia="en-GB"/>
        </w:rPr>
        <w:t xml:space="preserve"> by the transmission-connected demand facility owner for its facility, or by the transmission-connected distribution system operator for its network.</w:t>
      </w:r>
    </w:p>
    <w:p w14:paraId="75D264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5.   Before a planned event, the relevant TSO shall inform the affected transmission-connected demand facility owner or the affected transmission-connected distribution system operator, as soon as possible and no later than one week before the planned event, of the changes above a threshold for the maximum short-circuit current that the affected transmission-connected demand facility or the affected transmission-connected distribution system shall be able to withstand from the relevant TSO's network, in accordance with paragraph 1.</w:t>
      </w:r>
      <w:proofErr w:type="gramEnd"/>
    </w:p>
    <w:p w14:paraId="2370E92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6.   The threshold set in paragraph 5 shall </w:t>
      </w:r>
      <w:proofErr w:type="gramStart"/>
      <w:r w:rsidRPr="008E4E18">
        <w:rPr>
          <w:rFonts w:ascii="inherit" w:eastAsia="Times New Roman" w:hAnsi="inherit" w:cs="Times New Roman"/>
          <w:color w:val="000000"/>
          <w:sz w:val="24"/>
          <w:szCs w:val="24"/>
          <w:lang w:eastAsia="en-GB"/>
        </w:rPr>
        <w:t>either be specified</w:t>
      </w:r>
      <w:proofErr w:type="gramEnd"/>
      <w:r w:rsidRPr="008E4E18">
        <w:rPr>
          <w:rFonts w:ascii="inherit" w:eastAsia="Times New Roman" w:hAnsi="inherit" w:cs="Times New Roman"/>
          <w:color w:val="000000"/>
          <w:sz w:val="24"/>
          <w:szCs w:val="24"/>
          <w:lang w:eastAsia="en-GB"/>
        </w:rPr>
        <w:t xml:space="preserve"> by the transmission-connected demand facility owner for its facility, or by the transmission-connected distribution system operator for its network.</w:t>
      </w:r>
    </w:p>
    <w:p w14:paraId="3DAC71B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7.   The relevant TSO shall request information from a transmission-connected demand facility owner or a transmission-connected distribution system operator concerning the contribution in terms of short-circuit current from that facility or network. As a minimum, the equivalent modules of the network </w:t>
      </w:r>
      <w:proofErr w:type="gramStart"/>
      <w:r w:rsidRPr="008E4E18">
        <w:rPr>
          <w:rFonts w:ascii="inherit" w:eastAsia="Times New Roman" w:hAnsi="inherit" w:cs="Times New Roman"/>
          <w:color w:val="000000"/>
          <w:sz w:val="24"/>
          <w:szCs w:val="24"/>
          <w:lang w:eastAsia="en-GB"/>
        </w:rPr>
        <w:t>shall be delivered and demonstrated for zero, positive and negative sequences</w:t>
      </w:r>
      <w:proofErr w:type="gramEnd"/>
      <w:r w:rsidRPr="008E4E18">
        <w:rPr>
          <w:rFonts w:ascii="inherit" w:eastAsia="Times New Roman" w:hAnsi="inherit" w:cs="Times New Roman"/>
          <w:color w:val="000000"/>
          <w:sz w:val="24"/>
          <w:szCs w:val="24"/>
          <w:lang w:eastAsia="en-GB"/>
        </w:rPr>
        <w:t>.</w:t>
      </w:r>
    </w:p>
    <w:p w14:paraId="1B93C52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After an unplanned event, the transmission-connected demand facility owner or the transmission-connected distribution system operator shall inform the relevant TSO, as soon as possible and no later than one week after the unplanned event, of the changes in short-circuit contribution above the threshold set by the relevant TSO.</w:t>
      </w:r>
    </w:p>
    <w:p w14:paraId="0EFE9E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Before a planned event, the transmission-connected demand facility owner or the transmission-connected distribution system operator shall inform the relevant TSO, as soon as possible and no later than one week before the planned event, of the changes in short-circuit contribution above the threshold set by the relevant TSO.</w:t>
      </w:r>
    </w:p>
    <w:p w14:paraId="5900D22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15</w:t>
      </w:r>
    </w:p>
    <w:p w14:paraId="0F8BD03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Reactive power requirements</w:t>
      </w:r>
    </w:p>
    <w:p w14:paraId="01BF3C2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and transmission-connected distribution systems shall be capable of maintaining their steady-state operation at their connection point within a reactive power range specified by the relevant TSO, according to the following conditions: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0BF7654" w14:textId="77777777" w:rsidTr="008E4E18">
        <w:tc>
          <w:tcPr>
            <w:tcW w:w="0" w:type="auto"/>
            <w:shd w:val="clear" w:color="auto" w:fill="auto"/>
            <w:hideMark/>
          </w:tcPr>
          <w:p w14:paraId="20734EC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2A2F5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for transmission-connected demand facilities, the actual reactive power range specified by the relevant TSO for importing and exporting reactive power shall not be wider than 48 percent of the larger of the maximum import capacity or maximum export capacity (0,9 power factor import or export of active power), except in situations where either technical or financial system benefits are demonstrated, for transmission-connected demand facilities, by the transmission-connected demand facility owner and accepted by the relevant TSO;</w:t>
            </w:r>
          </w:p>
        </w:tc>
      </w:tr>
    </w:tbl>
    <w:p w14:paraId="0C2B5A3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18B23C3" w14:textId="77777777" w:rsidTr="008E4E18">
        <w:tc>
          <w:tcPr>
            <w:tcW w:w="0" w:type="auto"/>
            <w:shd w:val="clear" w:color="auto" w:fill="auto"/>
            <w:hideMark/>
          </w:tcPr>
          <w:p w14:paraId="76300D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C7B14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for transmission-connected distribution systems, the actual reactive power range specified by the relevant TSO for importing and exporting reactive power shall not be wider than:</w:t>
            </w:r>
          </w:p>
          <w:tbl>
            <w:tblPr>
              <w:tblW w:w="5000" w:type="pct"/>
              <w:tblCellMar>
                <w:left w:w="0" w:type="dxa"/>
                <w:right w:w="0" w:type="dxa"/>
              </w:tblCellMar>
              <w:tblLook w:val="04A0" w:firstRow="1" w:lastRow="0" w:firstColumn="1" w:lastColumn="0" w:noHBand="0" w:noVBand="1"/>
            </w:tblPr>
            <w:tblGrid>
              <w:gridCol w:w="250"/>
              <w:gridCol w:w="8461"/>
            </w:tblGrid>
            <w:tr w:rsidR="008E4E18" w:rsidRPr="008E4E18" w14:paraId="4A64B888" w14:textId="77777777">
              <w:tc>
                <w:tcPr>
                  <w:tcW w:w="0" w:type="auto"/>
                  <w:shd w:val="clear" w:color="auto" w:fill="auto"/>
                  <w:hideMark/>
                </w:tcPr>
                <w:p w14:paraId="08C858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08E4BE4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48 percent (i.e. 0,9 power factor) of the larger of the maximum import capability or maximum export capability during reactive power import (consumption); and</w:t>
                  </w:r>
                </w:p>
              </w:tc>
            </w:tr>
          </w:tbl>
          <w:p w14:paraId="1508143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8E4E18" w:rsidRPr="008E4E18" w14:paraId="0A2BE69F" w14:textId="77777777">
              <w:tc>
                <w:tcPr>
                  <w:tcW w:w="0" w:type="auto"/>
                  <w:shd w:val="clear" w:color="auto" w:fill="auto"/>
                  <w:hideMark/>
                </w:tcPr>
                <w:p w14:paraId="71FC87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(ii)</w:t>
                  </w:r>
                </w:p>
              </w:tc>
              <w:tc>
                <w:tcPr>
                  <w:tcW w:w="0" w:type="auto"/>
                  <w:shd w:val="clear" w:color="auto" w:fill="auto"/>
                  <w:hideMark/>
                </w:tcPr>
                <w:p w14:paraId="7FF58C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48 percent (i.e. 0,9 power factor) of the larger of the maximum import capability or maximum export capability during reactive power export (production);</w:t>
                  </w:r>
                </w:p>
              </w:tc>
            </w:tr>
          </w:tbl>
          <w:p w14:paraId="513B0DB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except in situations where either technical or financial system benefits are proved by the relevant TSO and the transmission-connected distribution system operator through joint analysis;</w:t>
            </w:r>
          </w:p>
        </w:tc>
      </w:tr>
    </w:tbl>
    <w:p w14:paraId="31E7E5B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92B47D6" w14:textId="77777777" w:rsidTr="008E4E18">
        <w:tc>
          <w:tcPr>
            <w:tcW w:w="0" w:type="auto"/>
            <w:shd w:val="clear" w:color="auto" w:fill="auto"/>
            <w:hideMark/>
          </w:tcPr>
          <w:p w14:paraId="2863F98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680F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and the transmission-connected distribution system operator shall agree on the scope of the analysis, which shall address the possible solutions, and determine the optimal solution for reactive power exchange between their systems, taking adequately into consideration the specific system characteristics, variable structure of power exchange, bidirectional flows and the reactive power capabilities in the distribution system;</w:t>
            </w:r>
          </w:p>
        </w:tc>
      </w:tr>
    </w:tbl>
    <w:p w14:paraId="2C6F9BC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7170BEB" w14:textId="77777777" w:rsidTr="008E4E18">
        <w:tc>
          <w:tcPr>
            <w:tcW w:w="0" w:type="auto"/>
            <w:shd w:val="clear" w:color="auto" w:fill="auto"/>
            <w:hideMark/>
          </w:tcPr>
          <w:p w14:paraId="50B732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F09D4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establish the use of metrics other than power factor in order to set out equivalent reactive power capability ranges;</w:t>
            </w:r>
          </w:p>
        </w:tc>
      </w:tr>
    </w:tbl>
    <w:p w14:paraId="2A31233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3"/>
        <w:gridCol w:w="8713"/>
      </w:tblGrid>
      <w:tr w:rsidR="008E4E18" w:rsidRPr="008E4E18" w14:paraId="28065029" w14:textId="77777777" w:rsidTr="008E4E18">
        <w:tc>
          <w:tcPr>
            <w:tcW w:w="0" w:type="auto"/>
            <w:shd w:val="clear" w:color="auto" w:fill="auto"/>
            <w:hideMark/>
          </w:tcPr>
          <w:p w14:paraId="3A21D8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3F7935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reactive power range requirement values shall be met at the connection point;</w:t>
            </w:r>
          </w:p>
        </w:tc>
      </w:tr>
    </w:tbl>
    <w:p w14:paraId="153DF48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2E84BE4E" w14:textId="77777777" w:rsidTr="008E4E18">
        <w:tc>
          <w:tcPr>
            <w:tcW w:w="0" w:type="auto"/>
            <w:shd w:val="clear" w:color="auto" w:fill="auto"/>
            <w:hideMark/>
          </w:tcPr>
          <w:p w14:paraId="04DA013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3A6E24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by</w:t>
            </w:r>
            <w:proofErr w:type="gramEnd"/>
            <w:r w:rsidRPr="008E4E18">
              <w:rPr>
                <w:rFonts w:ascii="inherit" w:eastAsia="Times New Roman" w:hAnsi="inherit" w:cs="Times New Roman"/>
                <w:sz w:val="24"/>
                <w:szCs w:val="24"/>
                <w:lang w:eastAsia="en-GB"/>
              </w:rPr>
              <w:t xml:space="preserve"> way of derogation from point (e), where a connection point is shared between a power generating module and a demand facility, equivalent requirements shall be met at the point defined in relevant agreements or national law.</w:t>
            </w:r>
          </w:p>
        </w:tc>
      </w:tr>
    </w:tbl>
    <w:p w14:paraId="3585870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The relevant TSO may require that transmission-connected distribution systems have the capability at the connection point to not export reactive power (at reference 1 </w:t>
      </w:r>
      <w:proofErr w:type="spellStart"/>
      <w:proofErr w:type="gramStart"/>
      <w:r w:rsidRPr="008E4E18">
        <w:rPr>
          <w:rFonts w:ascii="inherit" w:eastAsia="Times New Roman" w:hAnsi="inherit" w:cs="Times New Roman"/>
          <w:color w:val="000000"/>
          <w:sz w:val="24"/>
          <w:szCs w:val="24"/>
          <w:lang w:eastAsia="en-GB"/>
        </w:rPr>
        <w:t>pu</w:t>
      </w:r>
      <w:proofErr w:type="spellEnd"/>
      <w:proofErr w:type="gramEnd"/>
      <w:r w:rsidRPr="008E4E18">
        <w:rPr>
          <w:rFonts w:ascii="inherit" w:eastAsia="Times New Roman" w:hAnsi="inherit" w:cs="Times New Roman"/>
          <w:color w:val="000000"/>
          <w:sz w:val="24"/>
          <w:szCs w:val="24"/>
          <w:lang w:eastAsia="en-GB"/>
        </w:rPr>
        <w:t xml:space="preserve"> voltage) at an active power flow of less than 25 % of the maximum import capability. Where applicable, Member States may require the relevant TSO to justify its request through a joint analysis with the transmission-connected distribution system operator. If this requirement is not justified based on the joint analysis, the relevant TSO and the transmission-connected distribution system operator shall agree on necessary requirements according to the outcomes of a joint analysis.</w:t>
      </w:r>
    </w:p>
    <w:p w14:paraId="5E9A2FC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Without prejudice to point (b) of paragraph 1, the relevant TSO may require the transmission-connected distribution system to actively control the exchange of reactive power at the connection point for the benefit of the entire system. The relevant TSO and the transmission-connected distribution system operator shall agree on a method to carry out this control, to ensure the justified level of security of supply for both parties. The justification shall include a roadmap in which the steps and the timeline for fulfilling the requirement </w:t>
      </w:r>
      <w:proofErr w:type="gramStart"/>
      <w:r w:rsidRPr="008E4E18">
        <w:rPr>
          <w:rFonts w:ascii="inherit" w:eastAsia="Times New Roman" w:hAnsi="inherit" w:cs="Times New Roman"/>
          <w:color w:val="000000"/>
          <w:sz w:val="24"/>
          <w:szCs w:val="24"/>
          <w:lang w:eastAsia="en-GB"/>
        </w:rPr>
        <w:t>are specified</w:t>
      </w:r>
      <w:proofErr w:type="gramEnd"/>
      <w:r w:rsidRPr="008E4E18">
        <w:rPr>
          <w:rFonts w:ascii="inherit" w:eastAsia="Times New Roman" w:hAnsi="inherit" w:cs="Times New Roman"/>
          <w:color w:val="000000"/>
          <w:sz w:val="24"/>
          <w:szCs w:val="24"/>
          <w:lang w:eastAsia="en-GB"/>
        </w:rPr>
        <w:t>.</w:t>
      </w:r>
    </w:p>
    <w:p w14:paraId="5C28828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In accordance with paragraph 3, the transmission-connected distribution system operator may require the relevant TSO to consider its transmission-connected distribution system for reactive power management.</w:t>
      </w:r>
    </w:p>
    <w:p w14:paraId="1924FBB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16</w:t>
      </w:r>
    </w:p>
    <w:p w14:paraId="3ADA7B6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Protection requirements</w:t>
      </w:r>
    </w:p>
    <w:p w14:paraId="6ABD981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The relevant TSO shall specify the devices and settings required to protect the transmission network in accordance with the characteristics of the transmission-connected demand facility or the transmission-connected distribution system. The relevant TSO and the transmission-connected demand facility owner or the transmission-connected distribution system operator shall agree on protection schemes and settings </w:t>
      </w:r>
      <w:r w:rsidRPr="008E4E18">
        <w:rPr>
          <w:rFonts w:ascii="inherit" w:eastAsia="Times New Roman" w:hAnsi="inherit" w:cs="Times New Roman"/>
          <w:color w:val="000000"/>
          <w:sz w:val="24"/>
          <w:szCs w:val="24"/>
          <w:lang w:eastAsia="en-GB"/>
        </w:rPr>
        <w:lastRenderedPageBreak/>
        <w:t>relevant for the transmission-connected demand facility or the transmission-connected distribution system.</w:t>
      </w:r>
    </w:p>
    <w:p w14:paraId="068019C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Electrical protection of the transmission-connected demand facility or the transmission-connected distribution system shall take precedence over operational controls while respecting system security, health and safety of staff and the public.</w:t>
      </w:r>
    </w:p>
    <w:p w14:paraId="7B6A7B7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Protection scheme devices may cover the following elements:</w:t>
      </w:r>
    </w:p>
    <w:tbl>
      <w:tblPr>
        <w:tblW w:w="5000" w:type="pct"/>
        <w:tblCellMar>
          <w:left w:w="0" w:type="dxa"/>
          <w:right w:w="0" w:type="dxa"/>
        </w:tblCellMar>
        <w:tblLook w:val="04A0" w:firstRow="1" w:lastRow="0" w:firstColumn="1" w:lastColumn="0" w:noHBand="0" w:noVBand="1"/>
      </w:tblPr>
      <w:tblGrid>
        <w:gridCol w:w="711"/>
        <w:gridCol w:w="8315"/>
      </w:tblGrid>
      <w:tr w:rsidR="008E4E18" w:rsidRPr="008E4E18" w14:paraId="2F88996B" w14:textId="77777777" w:rsidTr="008E4E18">
        <w:tc>
          <w:tcPr>
            <w:tcW w:w="0" w:type="auto"/>
            <w:shd w:val="clear" w:color="auto" w:fill="auto"/>
            <w:hideMark/>
          </w:tcPr>
          <w:p w14:paraId="3F0FE5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FE000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external and internal short circuit;</w:t>
            </w:r>
          </w:p>
        </w:tc>
      </w:tr>
    </w:tbl>
    <w:p w14:paraId="26725A0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8E4E18" w14:paraId="1CE5B1DD" w14:textId="77777777" w:rsidTr="008E4E18">
        <w:tc>
          <w:tcPr>
            <w:tcW w:w="0" w:type="auto"/>
            <w:shd w:val="clear" w:color="auto" w:fill="auto"/>
            <w:hideMark/>
          </w:tcPr>
          <w:p w14:paraId="0BF506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1F41C1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over- and under-voltage at the connection point to the transmission system;</w:t>
            </w:r>
          </w:p>
        </w:tc>
      </w:tr>
    </w:tbl>
    <w:p w14:paraId="32E51E2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1"/>
        <w:gridCol w:w="8185"/>
      </w:tblGrid>
      <w:tr w:rsidR="008E4E18" w:rsidRPr="008E4E18" w14:paraId="3905ABCA" w14:textId="77777777" w:rsidTr="008E4E18">
        <w:tc>
          <w:tcPr>
            <w:tcW w:w="0" w:type="auto"/>
            <w:shd w:val="clear" w:color="auto" w:fill="auto"/>
            <w:hideMark/>
          </w:tcPr>
          <w:p w14:paraId="1AC2F1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3B95B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over- and under-frequency;</w:t>
            </w:r>
          </w:p>
        </w:tc>
      </w:tr>
    </w:tbl>
    <w:p w14:paraId="299C25F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8E4E18" w:rsidRPr="008E4E18" w14:paraId="7F3C7903" w14:textId="77777777" w:rsidTr="008E4E18">
        <w:tc>
          <w:tcPr>
            <w:tcW w:w="0" w:type="auto"/>
            <w:shd w:val="clear" w:color="auto" w:fill="auto"/>
            <w:hideMark/>
          </w:tcPr>
          <w:p w14:paraId="66688C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53DA78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circuit protection;</w:t>
            </w:r>
          </w:p>
        </w:tc>
      </w:tr>
    </w:tbl>
    <w:p w14:paraId="4DFB76A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7"/>
        <w:gridCol w:w="8179"/>
      </w:tblGrid>
      <w:tr w:rsidR="008E4E18" w:rsidRPr="008E4E18" w14:paraId="26E46DE3" w14:textId="77777777" w:rsidTr="008E4E18">
        <w:tc>
          <w:tcPr>
            <w:tcW w:w="0" w:type="auto"/>
            <w:shd w:val="clear" w:color="auto" w:fill="auto"/>
            <w:hideMark/>
          </w:tcPr>
          <w:p w14:paraId="4304BE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80019A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unit transformer protection;</w:t>
            </w:r>
          </w:p>
        </w:tc>
      </w:tr>
    </w:tbl>
    <w:p w14:paraId="245877F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8"/>
        <w:gridCol w:w="8638"/>
      </w:tblGrid>
      <w:tr w:rsidR="008E4E18" w:rsidRPr="008E4E18" w14:paraId="44155219" w14:textId="77777777" w:rsidTr="008E4E18">
        <w:tc>
          <w:tcPr>
            <w:tcW w:w="0" w:type="auto"/>
            <w:shd w:val="clear" w:color="auto" w:fill="auto"/>
            <w:hideMark/>
          </w:tcPr>
          <w:p w14:paraId="70FF9B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190A88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back-up</w:t>
            </w:r>
            <w:proofErr w:type="gramEnd"/>
            <w:r w:rsidRPr="008E4E18">
              <w:rPr>
                <w:rFonts w:ascii="inherit" w:eastAsia="Times New Roman" w:hAnsi="inherit" w:cs="Times New Roman"/>
                <w:sz w:val="24"/>
                <w:szCs w:val="24"/>
                <w:lang w:eastAsia="en-GB"/>
              </w:rPr>
              <w:t xml:space="preserve"> against protection and switchgear malfunction.</w:t>
            </w:r>
          </w:p>
        </w:tc>
      </w:tr>
    </w:tbl>
    <w:p w14:paraId="00FB69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TSO and the transmission-connected demand facility owner or the transmission-connected distribution system operator shall agree on any changes to the protection schemes relevant for the transmission-connected demand facility or the transmission-connected distribution system, and on the arrangements for the protection schemes of the transmission-connected demand facility or the transmission-connected distribution system.</w:t>
      </w:r>
    </w:p>
    <w:p w14:paraId="4808DE2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17</w:t>
      </w:r>
    </w:p>
    <w:p w14:paraId="173F70A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Control requirements</w:t>
      </w:r>
    </w:p>
    <w:p w14:paraId="77D1D75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TSO and the transmission-connected demand facility owner or the transmission-connected distribution system operator shall agree on the schemes and settings of the different control devices of the transmission-connected demand facility or the transmission-connected distribution system relevant for system security.</w:t>
      </w:r>
    </w:p>
    <w:p w14:paraId="483E02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agreement shall cover at least the following elements:</w:t>
      </w:r>
    </w:p>
    <w:tbl>
      <w:tblPr>
        <w:tblW w:w="5000" w:type="pct"/>
        <w:tblCellMar>
          <w:left w:w="0" w:type="dxa"/>
          <w:right w:w="0" w:type="dxa"/>
        </w:tblCellMar>
        <w:tblLook w:val="04A0" w:firstRow="1" w:lastRow="0" w:firstColumn="1" w:lastColumn="0" w:noHBand="0" w:noVBand="1"/>
      </w:tblPr>
      <w:tblGrid>
        <w:gridCol w:w="814"/>
        <w:gridCol w:w="8212"/>
      </w:tblGrid>
      <w:tr w:rsidR="008E4E18" w:rsidRPr="008E4E18" w14:paraId="2AD1046C" w14:textId="77777777" w:rsidTr="008E4E18">
        <w:tc>
          <w:tcPr>
            <w:tcW w:w="0" w:type="auto"/>
            <w:shd w:val="clear" w:color="auto" w:fill="auto"/>
            <w:hideMark/>
          </w:tcPr>
          <w:p w14:paraId="0DF9DFB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6078D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isolated (network) operation;</w:t>
            </w:r>
          </w:p>
        </w:tc>
      </w:tr>
    </w:tbl>
    <w:p w14:paraId="2FA3802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034"/>
        <w:gridCol w:w="7992"/>
      </w:tblGrid>
      <w:tr w:rsidR="008E4E18" w:rsidRPr="008E4E18" w14:paraId="7FF75D48" w14:textId="77777777" w:rsidTr="008E4E18">
        <w:tc>
          <w:tcPr>
            <w:tcW w:w="0" w:type="auto"/>
            <w:shd w:val="clear" w:color="auto" w:fill="auto"/>
            <w:hideMark/>
          </w:tcPr>
          <w:p w14:paraId="2E77EE4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9FCBD4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damping of oscillations;</w:t>
            </w:r>
          </w:p>
        </w:tc>
      </w:tr>
    </w:tbl>
    <w:p w14:paraId="4FC28E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5"/>
        <w:gridCol w:w="8461"/>
      </w:tblGrid>
      <w:tr w:rsidR="008E4E18" w:rsidRPr="008E4E18" w14:paraId="4FF4FEF6" w14:textId="77777777" w:rsidTr="008E4E18">
        <w:tc>
          <w:tcPr>
            <w:tcW w:w="0" w:type="auto"/>
            <w:shd w:val="clear" w:color="auto" w:fill="auto"/>
            <w:hideMark/>
          </w:tcPr>
          <w:p w14:paraId="75DB6A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D9B756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disturbances to the transmission network;</w:t>
            </w:r>
          </w:p>
        </w:tc>
      </w:tr>
    </w:tbl>
    <w:p w14:paraId="04E602E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5"/>
        <w:gridCol w:w="8681"/>
      </w:tblGrid>
      <w:tr w:rsidR="008E4E18" w:rsidRPr="008E4E18" w14:paraId="45D3650C" w14:textId="77777777" w:rsidTr="008E4E18">
        <w:tc>
          <w:tcPr>
            <w:tcW w:w="0" w:type="auto"/>
            <w:shd w:val="clear" w:color="auto" w:fill="auto"/>
            <w:hideMark/>
          </w:tcPr>
          <w:p w14:paraId="070A221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2ACAEC2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automatic switching to emergency supply and restoration to normal topology;</w:t>
            </w:r>
          </w:p>
        </w:tc>
      </w:tr>
    </w:tbl>
    <w:p w14:paraId="59D84A0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8"/>
        <w:gridCol w:w="8578"/>
      </w:tblGrid>
      <w:tr w:rsidR="008E4E18" w:rsidRPr="008E4E18" w14:paraId="1A18A3E9" w14:textId="77777777" w:rsidTr="008E4E18">
        <w:tc>
          <w:tcPr>
            <w:tcW w:w="0" w:type="auto"/>
            <w:shd w:val="clear" w:color="auto" w:fill="auto"/>
            <w:hideMark/>
          </w:tcPr>
          <w:p w14:paraId="599C27F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56B5DE2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automatic</w:t>
            </w:r>
            <w:proofErr w:type="gramEnd"/>
            <w:r w:rsidRPr="008E4E18">
              <w:rPr>
                <w:rFonts w:ascii="inherit" w:eastAsia="Times New Roman" w:hAnsi="inherit" w:cs="Times New Roman"/>
                <w:sz w:val="24"/>
                <w:szCs w:val="24"/>
                <w:lang w:eastAsia="en-GB"/>
              </w:rPr>
              <w:t xml:space="preserve"> circuit-breaker re-closure (on 1-phase faults).</w:t>
            </w:r>
          </w:p>
        </w:tc>
      </w:tr>
    </w:tbl>
    <w:p w14:paraId="3E54F36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TSO and the transmission-connected demand facility owner or the transmission-connected distribution system operator shall agree on any changes to the schemes and settings of the different control devices of the transmission-connected demand facility or the transmission-connected distribution system relevant for system security.</w:t>
      </w:r>
    </w:p>
    <w:p w14:paraId="5C0A23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 regard to priority ranking of protection and control, the transmission-connected demand facility owner or the transmission-connected distribution system operator shall set the protection and control devices of its transmission-connected demand facility or its transmission-connected distribution system respectively, in compliance with the following priority ranking, organised in decreasing order of importance:</w:t>
      </w:r>
    </w:p>
    <w:tbl>
      <w:tblPr>
        <w:tblW w:w="5000" w:type="pct"/>
        <w:tblCellMar>
          <w:left w:w="0" w:type="dxa"/>
          <w:right w:w="0" w:type="dxa"/>
        </w:tblCellMar>
        <w:tblLook w:val="04A0" w:firstRow="1" w:lastRow="0" w:firstColumn="1" w:lastColumn="0" w:noHBand="0" w:noVBand="1"/>
      </w:tblPr>
      <w:tblGrid>
        <w:gridCol w:w="724"/>
        <w:gridCol w:w="8302"/>
      </w:tblGrid>
      <w:tr w:rsidR="008E4E18" w:rsidRPr="008E4E18" w14:paraId="3689A715" w14:textId="77777777" w:rsidTr="008E4E18">
        <w:tc>
          <w:tcPr>
            <w:tcW w:w="0" w:type="auto"/>
            <w:shd w:val="clear" w:color="auto" w:fill="auto"/>
            <w:hideMark/>
          </w:tcPr>
          <w:p w14:paraId="0C07E10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(a)</w:t>
            </w:r>
          </w:p>
        </w:tc>
        <w:tc>
          <w:tcPr>
            <w:tcW w:w="0" w:type="auto"/>
            <w:shd w:val="clear" w:color="auto" w:fill="auto"/>
            <w:hideMark/>
          </w:tcPr>
          <w:p w14:paraId="25512F2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 network protection;</w:t>
            </w:r>
          </w:p>
        </w:tc>
      </w:tr>
    </w:tbl>
    <w:p w14:paraId="59DB9CE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0989B3F" w14:textId="77777777" w:rsidTr="008E4E18">
        <w:tc>
          <w:tcPr>
            <w:tcW w:w="0" w:type="auto"/>
            <w:shd w:val="clear" w:color="auto" w:fill="auto"/>
            <w:hideMark/>
          </w:tcPr>
          <w:p w14:paraId="591F46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FE71EE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facility or transmission-connected distribution system protection;</w:t>
            </w:r>
          </w:p>
        </w:tc>
      </w:tr>
    </w:tbl>
    <w:p w14:paraId="79887CE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8"/>
        <w:gridCol w:w="8498"/>
      </w:tblGrid>
      <w:tr w:rsidR="008E4E18" w:rsidRPr="008E4E18" w14:paraId="66387A1F" w14:textId="77777777" w:rsidTr="008E4E18">
        <w:tc>
          <w:tcPr>
            <w:tcW w:w="0" w:type="auto"/>
            <w:shd w:val="clear" w:color="auto" w:fill="auto"/>
            <w:hideMark/>
          </w:tcPr>
          <w:p w14:paraId="042B980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7745D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frequency control (active power adjustment);</w:t>
            </w:r>
          </w:p>
        </w:tc>
      </w:tr>
    </w:tbl>
    <w:p w14:paraId="1FB1DD8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322"/>
        <w:gridCol w:w="7704"/>
      </w:tblGrid>
      <w:tr w:rsidR="008E4E18" w:rsidRPr="008E4E18" w14:paraId="13ECA2C5" w14:textId="77777777" w:rsidTr="008E4E18">
        <w:tc>
          <w:tcPr>
            <w:tcW w:w="0" w:type="auto"/>
            <w:shd w:val="clear" w:color="auto" w:fill="auto"/>
            <w:hideMark/>
          </w:tcPr>
          <w:p w14:paraId="058CCE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05E0962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power</w:t>
            </w:r>
            <w:proofErr w:type="gramEnd"/>
            <w:r w:rsidRPr="008E4E18">
              <w:rPr>
                <w:rFonts w:ascii="inherit" w:eastAsia="Times New Roman" w:hAnsi="inherit" w:cs="Times New Roman"/>
                <w:sz w:val="24"/>
                <w:szCs w:val="24"/>
                <w:lang w:eastAsia="en-GB"/>
              </w:rPr>
              <w:t xml:space="preserve"> restriction.</w:t>
            </w:r>
          </w:p>
        </w:tc>
      </w:tr>
    </w:tbl>
    <w:p w14:paraId="782D222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18</w:t>
      </w:r>
    </w:p>
    <w:p w14:paraId="7685048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Information exchange</w:t>
      </w:r>
    </w:p>
    <w:p w14:paraId="680C2D6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shall be equipped according to the standards specified by the relevant TSO in order to exchange information between the relevant TSO and the transmission-connected demand facility with the specified time stamping. The relevant TSO shall make the specified standards publicly available.</w:t>
      </w:r>
    </w:p>
    <w:p w14:paraId="36377BD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Transmission-connected distribution system shall be equipped according to the standards specified by the relevant TSO in order to exchange information between the relevant TSO and the transmission-connected distribution system with the specified time stamping. The relevant TSO shall make the specified standards publicly available.</w:t>
      </w:r>
    </w:p>
    <w:p w14:paraId="0997181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TSO shall specify the information exchange standards. The relevant TSO shall make publicly available the precise list of data required.</w:t>
      </w:r>
    </w:p>
    <w:p w14:paraId="0483DF2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19</w:t>
      </w:r>
    </w:p>
    <w:p w14:paraId="5215C3B9"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Demand disconnection and demand reconnection</w:t>
      </w:r>
    </w:p>
    <w:p w14:paraId="28026C2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All transmission-connected demand facilities and transmission-connected distribution systems shall fulfil the following requirements related to low frequency demand disconnection functional capabilities: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54F7396" w14:textId="77777777" w:rsidTr="008E4E18">
        <w:tc>
          <w:tcPr>
            <w:tcW w:w="0" w:type="auto"/>
            <w:shd w:val="clear" w:color="auto" w:fill="auto"/>
            <w:hideMark/>
          </w:tcPr>
          <w:p w14:paraId="7FFB9C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2AC413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each transmission-connected distribution system operator and, where specified by the TSO, transmission-connected demand facility owner, shall provide capabilities that enable automatic ‘low frequency’ disconnection of a specified proportion of their demand. The relevant TSO may specify a disconnection trigger based on a combination of low frequency and rate-of-change-of-frequency;</w:t>
            </w:r>
          </w:p>
        </w:tc>
      </w:tr>
    </w:tbl>
    <w:p w14:paraId="641224C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280A5D0" w14:textId="77777777" w:rsidTr="008E4E18">
        <w:tc>
          <w:tcPr>
            <w:tcW w:w="0" w:type="auto"/>
            <w:shd w:val="clear" w:color="auto" w:fill="auto"/>
            <w:hideMark/>
          </w:tcPr>
          <w:p w14:paraId="27198D4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A4CE1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frequency demand disconnection functional capabilities shall allow for disconnecting demand in stages for a range of operational frequencies;</w:t>
            </w:r>
          </w:p>
        </w:tc>
      </w:tr>
    </w:tbl>
    <w:p w14:paraId="6C65D2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BBA5E97" w14:textId="77777777" w:rsidTr="008E4E18">
        <w:tc>
          <w:tcPr>
            <w:tcW w:w="0" w:type="auto"/>
            <w:shd w:val="clear" w:color="auto" w:fill="auto"/>
            <w:hideMark/>
          </w:tcPr>
          <w:p w14:paraId="194C9C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B2C57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frequency demand disconnection functional capabilities shall allow for operation from a nominal Alternating Current (‘AC’) input to be specified by the relevant system operator, and shall meet the following requirements:</w:t>
            </w:r>
          </w:p>
          <w:tbl>
            <w:tblPr>
              <w:tblW w:w="5000" w:type="pct"/>
              <w:tblCellMar>
                <w:left w:w="0" w:type="dxa"/>
                <w:right w:w="0" w:type="dxa"/>
              </w:tblCellMar>
              <w:tblLook w:val="04A0" w:firstRow="1" w:lastRow="0" w:firstColumn="1" w:lastColumn="0" w:noHBand="0" w:noVBand="1"/>
            </w:tblPr>
            <w:tblGrid>
              <w:gridCol w:w="278"/>
              <w:gridCol w:w="8458"/>
            </w:tblGrid>
            <w:tr w:rsidR="008E4E18" w:rsidRPr="008E4E18" w14:paraId="0AC5C916" w14:textId="77777777">
              <w:tc>
                <w:tcPr>
                  <w:tcW w:w="0" w:type="auto"/>
                  <w:shd w:val="clear" w:color="auto" w:fill="auto"/>
                  <w:hideMark/>
                </w:tcPr>
                <w:p w14:paraId="5F12C2B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6DC3C7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frequency range: at least between 47-50 Hz, adjustable in steps of 0,05 Hz;</w:t>
                  </w:r>
                </w:p>
              </w:tc>
            </w:tr>
          </w:tbl>
          <w:p w14:paraId="60BFFE7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9"/>
              <w:gridCol w:w="8397"/>
            </w:tblGrid>
            <w:tr w:rsidR="008E4E18" w:rsidRPr="008E4E18" w14:paraId="047A01BA" w14:textId="77777777">
              <w:tc>
                <w:tcPr>
                  <w:tcW w:w="0" w:type="auto"/>
                  <w:shd w:val="clear" w:color="auto" w:fill="auto"/>
                  <w:hideMark/>
                </w:tcPr>
                <w:p w14:paraId="40924B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476B8F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operating time: no more than 150 </w:t>
                  </w:r>
                  <w:proofErr w:type="spellStart"/>
                  <w:r w:rsidRPr="008E4E18">
                    <w:rPr>
                      <w:rFonts w:ascii="inherit" w:eastAsia="Times New Roman" w:hAnsi="inherit" w:cs="Times New Roman"/>
                      <w:sz w:val="24"/>
                      <w:szCs w:val="24"/>
                      <w:lang w:eastAsia="en-GB"/>
                    </w:rPr>
                    <w:t>ms</w:t>
                  </w:r>
                  <w:proofErr w:type="spellEnd"/>
                  <w:r w:rsidRPr="008E4E18">
                    <w:rPr>
                      <w:rFonts w:ascii="inherit" w:eastAsia="Times New Roman" w:hAnsi="inherit" w:cs="Times New Roman"/>
                      <w:sz w:val="24"/>
                      <w:szCs w:val="24"/>
                      <w:lang w:eastAsia="en-GB"/>
                    </w:rPr>
                    <w:t xml:space="preserve"> after triggering the frequency setpoint;</w:t>
                  </w:r>
                </w:p>
              </w:tc>
            </w:tr>
          </w:tbl>
          <w:p w14:paraId="57A0EF25"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8E4E18" w:rsidRPr="008E4E18" w14:paraId="0A2B8968" w14:textId="77777777">
              <w:tc>
                <w:tcPr>
                  <w:tcW w:w="0" w:type="auto"/>
                  <w:shd w:val="clear" w:color="auto" w:fill="auto"/>
                  <w:hideMark/>
                </w:tcPr>
                <w:p w14:paraId="54034F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1E10EB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voltage lock-out: blocking of the functional capability shall be possible when the voltage is within a range of 30 to 90 % of reference 1 </w:t>
                  </w:r>
                  <w:proofErr w:type="spellStart"/>
                  <w:r w:rsidRPr="008E4E18">
                    <w:rPr>
                      <w:rFonts w:ascii="inherit" w:eastAsia="Times New Roman" w:hAnsi="inherit" w:cs="Times New Roman"/>
                      <w:sz w:val="24"/>
                      <w:szCs w:val="24"/>
                      <w:lang w:eastAsia="en-GB"/>
                    </w:rPr>
                    <w:t>pu</w:t>
                  </w:r>
                  <w:proofErr w:type="spellEnd"/>
                  <w:r w:rsidRPr="008E4E18">
                    <w:rPr>
                      <w:rFonts w:ascii="inherit" w:eastAsia="Times New Roman" w:hAnsi="inherit" w:cs="Times New Roman"/>
                      <w:sz w:val="24"/>
                      <w:szCs w:val="24"/>
                      <w:lang w:eastAsia="en-GB"/>
                    </w:rPr>
                    <w:t xml:space="preserve"> voltage;</w:t>
                  </w:r>
                </w:p>
              </w:tc>
            </w:tr>
          </w:tbl>
          <w:p w14:paraId="43430411"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1"/>
              <w:gridCol w:w="8315"/>
            </w:tblGrid>
            <w:tr w:rsidR="008E4E18" w:rsidRPr="008E4E18" w14:paraId="217B7764" w14:textId="77777777">
              <w:tc>
                <w:tcPr>
                  <w:tcW w:w="0" w:type="auto"/>
                  <w:shd w:val="clear" w:color="auto" w:fill="auto"/>
                  <w:hideMark/>
                </w:tcPr>
                <w:p w14:paraId="7CFFDD3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7ED7378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provide the direction of active power flow at the point of disconnection;</w:t>
                  </w:r>
                </w:p>
              </w:tc>
            </w:tr>
          </w:tbl>
          <w:p w14:paraId="189FF658"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7CBB1C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0D5FDD63" w14:textId="77777777" w:rsidTr="008E4E18">
        <w:tc>
          <w:tcPr>
            <w:tcW w:w="0" w:type="auto"/>
            <w:shd w:val="clear" w:color="auto" w:fill="auto"/>
            <w:hideMark/>
          </w:tcPr>
          <w:p w14:paraId="6C7000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FDD71B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AC voltage supply used in providing low frequency demand disconnection functional capabilities, shall be provided from the network at the frequency signal </w:t>
            </w:r>
            <w:r w:rsidRPr="008E4E18">
              <w:rPr>
                <w:rFonts w:ascii="inherit" w:eastAsia="Times New Roman" w:hAnsi="inherit" w:cs="Times New Roman"/>
                <w:sz w:val="24"/>
                <w:szCs w:val="24"/>
                <w:lang w:eastAsia="en-GB"/>
              </w:rPr>
              <w:lastRenderedPageBreak/>
              <w:t>measuring point, as used in providing functional capabilities in accordance with paragraph 1(c), so that the frequency of the low frequency demand disconnection functional capabilities supply voltage is the same as the one of the network.</w:t>
            </w:r>
          </w:p>
        </w:tc>
      </w:tr>
    </w:tbl>
    <w:p w14:paraId="31BCCE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2.   With regard to low voltage demand disconnection functional capabilities,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FD223D8" w14:textId="77777777" w:rsidTr="008E4E18">
        <w:tc>
          <w:tcPr>
            <w:tcW w:w="0" w:type="auto"/>
            <w:shd w:val="clear" w:color="auto" w:fill="auto"/>
            <w:hideMark/>
          </w:tcPr>
          <w:p w14:paraId="3338725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787CD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specify, in coordination with the transmission-connected distribution system operators, low voltage demand disconnection functional capabilities for the transmission-connected distribution facilities;</w:t>
            </w:r>
          </w:p>
        </w:tc>
      </w:tr>
    </w:tbl>
    <w:p w14:paraId="4BB5F12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8417537" w14:textId="77777777" w:rsidTr="008E4E18">
        <w:tc>
          <w:tcPr>
            <w:tcW w:w="0" w:type="auto"/>
            <w:shd w:val="clear" w:color="auto" w:fill="auto"/>
            <w:hideMark/>
          </w:tcPr>
          <w:p w14:paraId="1DF2582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52C1C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specify, in coordination with the transmission-connected demand facility owners, low voltage demand disconnection functional capabilities for the transmission-connected demand facilities;</w:t>
            </w:r>
          </w:p>
        </w:tc>
      </w:tr>
    </w:tbl>
    <w:p w14:paraId="423A7F7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B0A632A" w14:textId="77777777" w:rsidTr="008E4E18">
        <w:tc>
          <w:tcPr>
            <w:tcW w:w="0" w:type="auto"/>
            <w:shd w:val="clear" w:color="auto" w:fill="auto"/>
            <w:hideMark/>
          </w:tcPr>
          <w:p w14:paraId="5939E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5FC4B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based on the TSO's assessment concerning system security, the implementation of on load tap changer blocking and low voltage demand disconnection shall be binding for the transmission-connected distribution system operators;</w:t>
            </w:r>
          </w:p>
        </w:tc>
      </w:tr>
    </w:tbl>
    <w:p w14:paraId="388B356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E35349F" w14:textId="77777777" w:rsidTr="008E4E18">
        <w:tc>
          <w:tcPr>
            <w:tcW w:w="0" w:type="auto"/>
            <w:shd w:val="clear" w:color="auto" w:fill="auto"/>
            <w:hideMark/>
          </w:tcPr>
          <w:p w14:paraId="4F8D510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B6AE0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if the relevant TSO decides to implement a low voltage demand disconnection functional capability, the equipment for both on load tap changer blocking and low voltage demand disconnection shall be installed in coordination with the relevant TSO;</w:t>
            </w:r>
          </w:p>
        </w:tc>
      </w:tr>
    </w:tbl>
    <w:p w14:paraId="6A30A8F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9D022E0" w14:textId="77777777" w:rsidTr="008E4E18">
        <w:tc>
          <w:tcPr>
            <w:tcW w:w="0" w:type="auto"/>
            <w:shd w:val="clear" w:color="auto" w:fill="auto"/>
            <w:hideMark/>
          </w:tcPr>
          <w:p w14:paraId="67CF6A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1B2C9EA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method for low voltage demand disconnection shall be implemented by relay or control room initiation;</w:t>
            </w:r>
          </w:p>
        </w:tc>
      </w:tr>
    </w:tbl>
    <w:p w14:paraId="60D69E8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598ED1BE" w14:textId="77777777" w:rsidTr="008E4E18">
        <w:tc>
          <w:tcPr>
            <w:tcW w:w="0" w:type="auto"/>
            <w:shd w:val="clear" w:color="auto" w:fill="auto"/>
            <w:hideMark/>
          </w:tcPr>
          <w:p w14:paraId="248D636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5F2A907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voltage demand disconnection functional capabilities shall have the following features:</w:t>
            </w:r>
          </w:p>
          <w:tbl>
            <w:tblPr>
              <w:tblW w:w="5000" w:type="pct"/>
              <w:tblCellMar>
                <w:left w:w="0" w:type="dxa"/>
                <w:right w:w="0" w:type="dxa"/>
              </w:tblCellMar>
              <w:tblLook w:val="04A0" w:firstRow="1" w:lastRow="0" w:firstColumn="1" w:lastColumn="0" w:noHBand="0" w:noVBand="1"/>
            </w:tblPr>
            <w:tblGrid>
              <w:gridCol w:w="250"/>
              <w:gridCol w:w="8520"/>
            </w:tblGrid>
            <w:tr w:rsidR="008E4E18" w:rsidRPr="008E4E18" w14:paraId="51481146" w14:textId="77777777">
              <w:tc>
                <w:tcPr>
                  <w:tcW w:w="0" w:type="auto"/>
                  <w:shd w:val="clear" w:color="auto" w:fill="auto"/>
                  <w:hideMark/>
                </w:tcPr>
                <w:p w14:paraId="7EF5650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2732573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voltage demand disconnection functional capability shall monitor the voltage by measuring all three phases;</w:t>
                  </w:r>
                </w:p>
              </w:tc>
            </w:tr>
          </w:tbl>
          <w:p w14:paraId="54CB8AC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53"/>
            </w:tblGrid>
            <w:tr w:rsidR="008E4E18" w:rsidRPr="008E4E18" w14:paraId="5D4AFA96" w14:textId="77777777">
              <w:tc>
                <w:tcPr>
                  <w:tcW w:w="0" w:type="auto"/>
                  <w:shd w:val="clear" w:color="auto" w:fill="auto"/>
                  <w:hideMark/>
                </w:tcPr>
                <w:p w14:paraId="1F98317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2CAF54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blocking</w:t>
                  </w:r>
                  <w:proofErr w:type="gramEnd"/>
                  <w:r w:rsidRPr="008E4E18">
                    <w:rPr>
                      <w:rFonts w:ascii="inherit" w:eastAsia="Times New Roman" w:hAnsi="inherit" w:cs="Times New Roman"/>
                      <w:sz w:val="24"/>
                      <w:szCs w:val="24"/>
                      <w:lang w:eastAsia="en-GB"/>
                    </w:rPr>
                    <w:t xml:space="preserve"> of the relays' operation shall be based on direction of either active power or reactive power flow.</w:t>
                  </w:r>
                </w:p>
              </w:tc>
            </w:tr>
          </w:tbl>
          <w:p w14:paraId="207C3F2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5711506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blocking of on load tap changers,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B705FBA" w14:textId="77777777" w:rsidTr="008E4E18">
        <w:tc>
          <w:tcPr>
            <w:tcW w:w="0" w:type="auto"/>
            <w:shd w:val="clear" w:color="auto" w:fill="auto"/>
            <w:hideMark/>
          </w:tcPr>
          <w:p w14:paraId="4E47166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832443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if required by the relevant TSO, the transformer at the transmission-connected distribution facility shall be capable of automatic or manual on load tap changer blocking;</w:t>
            </w:r>
          </w:p>
        </w:tc>
      </w:tr>
    </w:tbl>
    <w:p w14:paraId="011549A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117F10A" w14:textId="77777777" w:rsidTr="008E4E18">
        <w:tc>
          <w:tcPr>
            <w:tcW w:w="0" w:type="auto"/>
            <w:shd w:val="clear" w:color="auto" w:fill="auto"/>
            <w:hideMark/>
          </w:tcPr>
          <w:p w14:paraId="28B822E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B20B6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relevant TSO shall specify the automatic on load tap changer blocking functional capability.</w:t>
            </w:r>
          </w:p>
        </w:tc>
      </w:tr>
    </w:tbl>
    <w:p w14:paraId="3E8703E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All transmission-connected demand facilities and transmission-connected distribution systems shall fulfil the following requirements related to disconnection or reconnection of a transmission-connected demand facility or a transmission-connected distribution system:</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4C063A7" w14:textId="77777777" w:rsidTr="008E4E18">
        <w:tc>
          <w:tcPr>
            <w:tcW w:w="0" w:type="auto"/>
            <w:shd w:val="clear" w:color="auto" w:fill="auto"/>
            <w:hideMark/>
          </w:tcPr>
          <w:p w14:paraId="5CAE2EC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14665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with</w:t>
            </w:r>
            <w:proofErr w:type="gramEnd"/>
            <w:r w:rsidRPr="008E4E18">
              <w:rPr>
                <w:rFonts w:ascii="inherit" w:eastAsia="Times New Roman" w:hAnsi="inherit" w:cs="Times New Roman"/>
                <w:sz w:val="24"/>
                <w:szCs w:val="24"/>
                <w:lang w:eastAsia="en-GB"/>
              </w:rPr>
              <w:t xml:space="preserve"> regard to the capability of reconnection after a disconnection, the relevant TSO shall specify the conditions under which a transmission-connected demand facility or a transmission-connected distribution system is entitled to reconnect to the transmission system. Installation of automatic reconnection systems shall be subject to prior authorisation by the relevant TSO;</w:t>
            </w:r>
          </w:p>
        </w:tc>
      </w:tr>
    </w:tbl>
    <w:p w14:paraId="03BBC68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4B0E31C" w14:textId="77777777" w:rsidTr="008E4E18">
        <w:tc>
          <w:tcPr>
            <w:tcW w:w="0" w:type="auto"/>
            <w:shd w:val="clear" w:color="auto" w:fill="auto"/>
            <w:hideMark/>
          </w:tcPr>
          <w:p w14:paraId="55BAE5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(b)</w:t>
            </w:r>
          </w:p>
        </w:tc>
        <w:tc>
          <w:tcPr>
            <w:tcW w:w="0" w:type="auto"/>
            <w:shd w:val="clear" w:color="auto" w:fill="auto"/>
            <w:hideMark/>
          </w:tcPr>
          <w:p w14:paraId="7DF9D6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with</w:t>
            </w:r>
            <w:proofErr w:type="gramEnd"/>
            <w:r w:rsidRPr="008E4E18">
              <w:rPr>
                <w:rFonts w:ascii="inherit" w:eastAsia="Times New Roman" w:hAnsi="inherit" w:cs="Times New Roman"/>
                <w:sz w:val="24"/>
                <w:szCs w:val="24"/>
                <w:lang w:eastAsia="en-GB"/>
              </w:rPr>
              <w:t xml:space="preserve"> regard to reconnection of a transmission-connected demand facility or a transmission-connected distribution system, the transmission-connected demand facility or the transmission-connected distribution system shall be capable of synchronisation for frequencies within the ranges set out in Article 12. The relevant TSO and the transmission-connected demand facility owner or the transmission-connected distribution system operator shall agree on the settings of synchronisation devices prior to connection of the transmission-connected demand facility or the transmission-connected distribution system, including voltage, frequency, phase angle range and deviation of voltage and frequency;</w:t>
            </w:r>
          </w:p>
        </w:tc>
      </w:tr>
    </w:tbl>
    <w:p w14:paraId="4105952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5865D9F" w14:textId="77777777" w:rsidTr="008E4E18">
        <w:tc>
          <w:tcPr>
            <w:tcW w:w="0" w:type="auto"/>
            <w:shd w:val="clear" w:color="auto" w:fill="auto"/>
            <w:hideMark/>
          </w:tcPr>
          <w:p w14:paraId="0E377C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01B19AA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a</w:t>
            </w:r>
            <w:proofErr w:type="gramEnd"/>
            <w:r w:rsidRPr="008E4E18">
              <w:rPr>
                <w:rFonts w:ascii="inherit" w:eastAsia="Times New Roman" w:hAnsi="inherit" w:cs="Times New Roman"/>
                <w:sz w:val="24"/>
                <w:szCs w:val="24"/>
                <w:lang w:eastAsia="en-GB"/>
              </w:rPr>
              <w:t xml:space="preserve"> transmission-connected demand facility or a transmission-connected distribution facility shall be capable of being remotely disconnected from the transmission system when required by the relevant TSO. If required, the automated disconnection equipment for reconfiguration of the system in preparation for block loading </w:t>
            </w:r>
            <w:proofErr w:type="gramStart"/>
            <w:r w:rsidRPr="008E4E18">
              <w:rPr>
                <w:rFonts w:ascii="inherit" w:eastAsia="Times New Roman" w:hAnsi="inherit" w:cs="Times New Roman"/>
                <w:sz w:val="24"/>
                <w:szCs w:val="24"/>
                <w:lang w:eastAsia="en-GB"/>
              </w:rPr>
              <w:t>shall be specified</w:t>
            </w:r>
            <w:proofErr w:type="gramEnd"/>
            <w:r w:rsidRPr="008E4E18">
              <w:rPr>
                <w:rFonts w:ascii="inherit" w:eastAsia="Times New Roman" w:hAnsi="inherit" w:cs="Times New Roman"/>
                <w:sz w:val="24"/>
                <w:szCs w:val="24"/>
                <w:lang w:eastAsia="en-GB"/>
              </w:rPr>
              <w:t xml:space="preserve"> by the relevant TSO. The relevant TSO shall specify the time required for remote disconnection.</w:t>
            </w:r>
          </w:p>
        </w:tc>
      </w:tr>
    </w:tbl>
    <w:p w14:paraId="5EC260A6"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20</w:t>
      </w:r>
    </w:p>
    <w:p w14:paraId="6202A083"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Power quality</w:t>
      </w:r>
    </w:p>
    <w:p w14:paraId="19D4A42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Transmission-connected demand facility owners and transmission-connected distribution system operators shall ensure that their connection to the network does not result in a determined level of distortion or fluctuation of the supply voltage on the network, at the connection point. The level of distortion shall not exceed that allocated to them by the relevant TSO. TSOs shall coordinate their power quality requirements with the requirements of adjacent TSOs.</w:t>
      </w:r>
    </w:p>
    <w:p w14:paraId="0DA90DA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21</w:t>
      </w:r>
    </w:p>
    <w:p w14:paraId="297CC78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Simulation models</w:t>
      </w:r>
    </w:p>
    <w:p w14:paraId="33008C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and transmission-connected distribution systems shall fulfil the requirements set out in paragraphs 3 and 4 related to the simulation models or equivalent information.</w:t>
      </w:r>
    </w:p>
    <w:p w14:paraId="37120C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Each TSO may require simulation models or equivalent information showing the behaviour of the transmission-connected demand facility, or the transmission-connected distribution system, or both, in steady and dynamic states.</w:t>
      </w:r>
    </w:p>
    <w:p w14:paraId="4A6EF2F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Each TSO shall specify the content and format of those simulation models or equivalent information. The content and format shall include:</w:t>
      </w:r>
    </w:p>
    <w:tbl>
      <w:tblPr>
        <w:tblW w:w="5000" w:type="pct"/>
        <w:tblCellMar>
          <w:left w:w="0" w:type="dxa"/>
          <w:right w:w="0" w:type="dxa"/>
        </w:tblCellMar>
        <w:tblLook w:val="04A0" w:firstRow="1" w:lastRow="0" w:firstColumn="1" w:lastColumn="0" w:noHBand="0" w:noVBand="1"/>
      </w:tblPr>
      <w:tblGrid>
        <w:gridCol w:w="455"/>
        <w:gridCol w:w="8571"/>
      </w:tblGrid>
      <w:tr w:rsidR="008E4E18" w:rsidRPr="008E4E18" w14:paraId="753B7526" w14:textId="77777777" w:rsidTr="008E4E18">
        <w:tc>
          <w:tcPr>
            <w:tcW w:w="0" w:type="auto"/>
            <w:shd w:val="clear" w:color="auto" w:fill="auto"/>
            <w:hideMark/>
          </w:tcPr>
          <w:p w14:paraId="1D6CA7E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C723A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steady and dynamic states, including 50 Hz component;</w:t>
            </w:r>
          </w:p>
        </w:tc>
      </w:tr>
    </w:tbl>
    <w:p w14:paraId="050A309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25"/>
        <w:gridCol w:w="8601"/>
      </w:tblGrid>
      <w:tr w:rsidR="008E4E18" w:rsidRPr="008E4E18" w14:paraId="0E9C2E32" w14:textId="77777777" w:rsidTr="008E4E18">
        <w:tc>
          <w:tcPr>
            <w:tcW w:w="0" w:type="auto"/>
            <w:shd w:val="clear" w:color="auto" w:fill="auto"/>
            <w:hideMark/>
          </w:tcPr>
          <w:p w14:paraId="72F7A9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232B6D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electromagnetic transient simulations at the connection point;</w:t>
            </w:r>
          </w:p>
        </w:tc>
      </w:tr>
    </w:tbl>
    <w:p w14:paraId="18A4E57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83"/>
        <w:gridCol w:w="8243"/>
      </w:tblGrid>
      <w:tr w:rsidR="008E4E18" w:rsidRPr="008E4E18" w14:paraId="62E4CBEC" w14:textId="77777777" w:rsidTr="008E4E18">
        <w:tc>
          <w:tcPr>
            <w:tcW w:w="0" w:type="auto"/>
            <w:shd w:val="clear" w:color="auto" w:fill="auto"/>
            <w:hideMark/>
          </w:tcPr>
          <w:p w14:paraId="0903F4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7B481C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structure</w:t>
            </w:r>
            <w:proofErr w:type="gramEnd"/>
            <w:r w:rsidRPr="008E4E18">
              <w:rPr>
                <w:rFonts w:ascii="inherit" w:eastAsia="Times New Roman" w:hAnsi="inherit" w:cs="Times New Roman"/>
                <w:sz w:val="24"/>
                <w:szCs w:val="24"/>
                <w:lang w:eastAsia="en-GB"/>
              </w:rPr>
              <w:t xml:space="preserve"> and block diagrams.</w:t>
            </w:r>
          </w:p>
        </w:tc>
      </w:tr>
    </w:tbl>
    <w:p w14:paraId="7E7001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For the purpose of dynamic simulations, the simulation model or equivalent information referred to in paragraph 3(a) shall contain the following sub-models or equivalent information:</w:t>
      </w:r>
    </w:p>
    <w:tbl>
      <w:tblPr>
        <w:tblW w:w="5000" w:type="pct"/>
        <w:tblCellMar>
          <w:left w:w="0" w:type="dxa"/>
          <w:right w:w="0" w:type="dxa"/>
        </w:tblCellMar>
        <w:tblLook w:val="04A0" w:firstRow="1" w:lastRow="0" w:firstColumn="1" w:lastColumn="0" w:noHBand="0" w:noVBand="1"/>
      </w:tblPr>
      <w:tblGrid>
        <w:gridCol w:w="1492"/>
        <w:gridCol w:w="7534"/>
      </w:tblGrid>
      <w:tr w:rsidR="008E4E18" w:rsidRPr="008E4E18" w14:paraId="5B7E4308" w14:textId="77777777" w:rsidTr="008E4E18">
        <w:tc>
          <w:tcPr>
            <w:tcW w:w="0" w:type="auto"/>
            <w:shd w:val="clear" w:color="auto" w:fill="auto"/>
            <w:hideMark/>
          </w:tcPr>
          <w:p w14:paraId="2A08236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5438CD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power control;</w:t>
            </w:r>
          </w:p>
        </w:tc>
      </w:tr>
    </w:tbl>
    <w:p w14:paraId="15DE75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482"/>
        <w:gridCol w:w="7544"/>
      </w:tblGrid>
      <w:tr w:rsidR="008E4E18" w:rsidRPr="008E4E18" w14:paraId="3CD1F697" w14:textId="77777777" w:rsidTr="008E4E18">
        <w:tc>
          <w:tcPr>
            <w:tcW w:w="0" w:type="auto"/>
            <w:shd w:val="clear" w:color="auto" w:fill="auto"/>
            <w:hideMark/>
          </w:tcPr>
          <w:p w14:paraId="1251894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D0C52D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voltage control;</w:t>
            </w:r>
          </w:p>
        </w:tc>
      </w:tr>
    </w:tbl>
    <w:p w14:paraId="5DEDD07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050910C7" w14:textId="77777777" w:rsidTr="008E4E18">
        <w:tc>
          <w:tcPr>
            <w:tcW w:w="0" w:type="auto"/>
            <w:shd w:val="clear" w:color="auto" w:fill="auto"/>
            <w:hideMark/>
          </w:tcPr>
          <w:p w14:paraId="0762C4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(c)</w:t>
            </w:r>
          </w:p>
        </w:tc>
        <w:tc>
          <w:tcPr>
            <w:tcW w:w="0" w:type="auto"/>
            <w:shd w:val="clear" w:color="auto" w:fill="auto"/>
            <w:hideMark/>
          </w:tcPr>
          <w:p w14:paraId="731B9A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facility and transmission-connected distribution system protection models;</w:t>
            </w:r>
          </w:p>
        </w:tc>
      </w:tr>
    </w:tbl>
    <w:p w14:paraId="47D54B9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52E34E0" w14:textId="77777777" w:rsidTr="008E4E18">
        <w:tc>
          <w:tcPr>
            <w:tcW w:w="0" w:type="auto"/>
            <w:shd w:val="clear" w:color="auto" w:fill="auto"/>
            <w:hideMark/>
          </w:tcPr>
          <w:p w14:paraId="5CC149D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E3A14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different types of demand, that is to say electro technical characteristics of the demand; and</w:t>
            </w:r>
          </w:p>
        </w:tc>
      </w:tr>
    </w:tbl>
    <w:p w14:paraId="28AF2D5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263"/>
        <w:gridCol w:w="7763"/>
      </w:tblGrid>
      <w:tr w:rsidR="008E4E18" w:rsidRPr="008E4E18" w14:paraId="23142407" w14:textId="77777777" w:rsidTr="008E4E18">
        <w:tc>
          <w:tcPr>
            <w:tcW w:w="0" w:type="auto"/>
            <w:shd w:val="clear" w:color="auto" w:fill="auto"/>
            <w:hideMark/>
          </w:tcPr>
          <w:p w14:paraId="636B7D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DAB637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converter</w:t>
            </w:r>
            <w:proofErr w:type="gramEnd"/>
            <w:r w:rsidRPr="008E4E18">
              <w:rPr>
                <w:rFonts w:ascii="inherit" w:eastAsia="Times New Roman" w:hAnsi="inherit" w:cs="Times New Roman"/>
                <w:sz w:val="24"/>
                <w:szCs w:val="24"/>
                <w:lang w:eastAsia="en-GB"/>
              </w:rPr>
              <w:t xml:space="preserve"> models.</w:t>
            </w:r>
          </w:p>
        </w:tc>
      </w:tr>
    </w:tbl>
    <w:p w14:paraId="56B6D8D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Each relevant system operator or relevant TSO shall specify the requirements of the performance of the recordings of transmission-connected demand facilities or transmission-connected distribution facilities, or both, in order to compare the response of the model with these recordings.</w:t>
      </w:r>
    </w:p>
    <w:p w14:paraId="3FA88D36"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403E2ECD"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Operational notification procedure</w:t>
      </w:r>
    </w:p>
    <w:p w14:paraId="2C9654A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22</w:t>
      </w:r>
    </w:p>
    <w:p w14:paraId="1E3B4166"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6248A3A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the connection of each new transmission-connected demand facility, each new transmission-connected distribution facility and each new transmission-connected distribution system, shall comprise:</w:t>
      </w:r>
    </w:p>
    <w:tbl>
      <w:tblPr>
        <w:tblW w:w="5000" w:type="pct"/>
        <w:tblCellMar>
          <w:left w:w="0" w:type="dxa"/>
          <w:right w:w="0" w:type="dxa"/>
        </w:tblCellMar>
        <w:tblLook w:val="04A0" w:firstRow="1" w:lastRow="0" w:firstColumn="1" w:lastColumn="0" w:noHBand="0" w:noVBand="1"/>
      </w:tblPr>
      <w:tblGrid>
        <w:gridCol w:w="531"/>
        <w:gridCol w:w="8495"/>
      </w:tblGrid>
      <w:tr w:rsidR="008E4E18" w:rsidRPr="008E4E18" w14:paraId="21E0C6A2" w14:textId="77777777" w:rsidTr="008E4E18">
        <w:tc>
          <w:tcPr>
            <w:tcW w:w="0" w:type="auto"/>
            <w:shd w:val="clear" w:color="auto" w:fill="auto"/>
            <w:hideMark/>
          </w:tcPr>
          <w:p w14:paraId="17BAD69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5C857E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energisation operational notification (EON);</w:t>
            </w:r>
          </w:p>
        </w:tc>
      </w:tr>
    </w:tbl>
    <w:p w14:paraId="4730F19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4"/>
        <w:gridCol w:w="8402"/>
      </w:tblGrid>
      <w:tr w:rsidR="008E4E18" w:rsidRPr="008E4E18" w14:paraId="75D63E61" w14:textId="77777777" w:rsidTr="008E4E18">
        <w:tc>
          <w:tcPr>
            <w:tcW w:w="0" w:type="auto"/>
            <w:shd w:val="clear" w:color="auto" w:fill="auto"/>
            <w:hideMark/>
          </w:tcPr>
          <w:p w14:paraId="3BB2202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B8845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interim operational notification (ION);</w:t>
            </w:r>
          </w:p>
        </w:tc>
      </w:tr>
    </w:tbl>
    <w:p w14:paraId="3724190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35"/>
        <w:gridCol w:w="8391"/>
      </w:tblGrid>
      <w:tr w:rsidR="008E4E18" w:rsidRPr="008E4E18" w14:paraId="308354CE" w14:textId="77777777" w:rsidTr="008E4E18">
        <w:tc>
          <w:tcPr>
            <w:tcW w:w="0" w:type="auto"/>
            <w:shd w:val="clear" w:color="auto" w:fill="auto"/>
            <w:hideMark/>
          </w:tcPr>
          <w:p w14:paraId="7EE1233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11EB7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a</w:t>
            </w:r>
            <w:proofErr w:type="gramEnd"/>
            <w:r w:rsidRPr="008E4E18">
              <w:rPr>
                <w:rFonts w:ascii="inherit" w:eastAsia="Times New Roman" w:hAnsi="inherit" w:cs="Times New Roman"/>
                <w:sz w:val="24"/>
                <w:szCs w:val="24"/>
                <w:lang w:eastAsia="en-GB"/>
              </w:rPr>
              <w:t xml:space="preserve"> final operational notification (FON).</w:t>
            </w:r>
          </w:p>
        </w:tc>
      </w:tr>
    </w:tbl>
    <w:p w14:paraId="3959202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2.   Each transmission-connected demand facility owner or transmission-connected distribution system operator to which one or more of the requirements in Title II apply shall demonstrate to the relevant TSO that it has complied with the requirements set out in Title II of this Regulation by completing successfully the operational notification procedure for connection of each transmission-connected demand facility, each transmission-connected distribution facility and each transmission-connected distribution system described in Articles 23 to 26.</w:t>
      </w:r>
      <w:proofErr w:type="gramEnd"/>
    </w:p>
    <w:p w14:paraId="2B325BC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TSO shall specify and make publicly available further details concerning the operational notification procedure.</w:t>
      </w:r>
    </w:p>
    <w:p w14:paraId="45F8515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23</w:t>
      </w:r>
    </w:p>
    <w:p w14:paraId="625635B9"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Energisation operational notification</w:t>
      </w:r>
    </w:p>
    <w:p w14:paraId="2057EB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An EON shall entitle the transmission-connected demand facility owner or transmission-connected distribution system operator to energise its internal network and auxiliaries by using the grid connection that </w:t>
      </w:r>
      <w:proofErr w:type="gramStart"/>
      <w:r w:rsidRPr="008E4E18">
        <w:rPr>
          <w:rFonts w:ascii="inherit" w:eastAsia="Times New Roman" w:hAnsi="inherit" w:cs="Times New Roman"/>
          <w:color w:val="000000"/>
          <w:sz w:val="24"/>
          <w:szCs w:val="24"/>
          <w:lang w:eastAsia="en-GB"/>
        </w:rPr>
        <w:t>is specified</w:t>
      </w:r>
      <w:proofErr w:type="gramEnd"/>
      <w:r w:rsidRPr="008E4E18">
        <w:rPr>
          <w:rFonts w:ascii="inherit" w:eastAsia="Times New Roman" w:hAnsi="inherit" w:cs="Times New Roman"/>
          <w:color w:val="000000"/>
          <w:sz w:val="24"/>
          <w:szCs w:val="24"/>
          <w:lang w:eastAsia="en-GB"/>
        </w:rPr>
        <w:t xml:space="preserve"> for the connection point.</w:t>
      </w:r>
    </w:p>
    <w:p w14:paraId="67EC99C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An EON </w:t>
      </w:r>
      <w:proofErr w:type="gramStart"/>
      <w:r w:rsidRPr="008E4E18">
        <w:rPr>
          <w:rFonts w:ascii="inherit" w:eastAsia="Times New Roman" w:hAnsi="inherit" w:cs="Times New Roman"/>
          <w:color w:val="000000"/>
          <w:sz w:val="24"/>
          <w:szCs w:val="24"/>
          <w:lang w:eastAsia="en-GB"/>
        </w:rPr>
        <w:t>shall be issued</w:t>
      </w:r>
      <w:proofErr w:type="gramEnd"/>
      <w:r w:rsidRPr="008E4E18">
        <w:rPr>
          <w:rFonts w:ascii="inherit" w:eastAsia="Times New Roman" w:hAnsi="inherit" w:cs="Times New Roman"/>
          <w:color w:val="000000"/>
          <w:sz w:val="24"/>
          <w:szCs w:val="24"/>
          <w:lang w:eastAsia="en-GB"/>
        </w:rPr>
        <w:t xml:space="preserve"> by the relevant TSO, subject to completion of preparations including agreement on the protection and control settings relevant to the connection point between the relevant TSO and the transmission-connected demand facility owner or transmission-connected distribution system operator.</w:t>
      </w:r>
    </w:p>
    <w:p w14:paraId="7AD58A4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lastRenderedPageBreak/>
        <w:t>Article 24</w:t>
      </w:r>
    </w:p>
    <w:p w14:paraId="6D272EE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Interim operational notification</w:t>
      </w:r>
    </w:p>
    <w:p w14:paraId="133EE4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An ION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 for a limited </w:t>
      </w:r>
      <w:proofErr w:type="gramStart"/>
      <w:r w:rsidRPr="008E4E18">
        <w:rPr>
          <w:rFonts w:ascii="inherit" w:eastAsia="Times New Roman" w:hAnsi="inherit" w:cs="Times New Roman"/>
          <w:color w:val="000000"/>
          <w:sz w:val="24"/>
          <w:szCs w:val="24"/>
          <w:lang w:eastAsia="en-GB"/>
        </w:rPr>
        <w:t>period of time</w:t>
      </w:r>
      <w:proofErr w:type="gramEnd"/>
      <w:r w:rsidRPr="008E4E18">
        <w:rPr>
          <w:rFonts w:ascii="inherit" w:eastAsia="Times New Roman" w:hAnsi="inherit" w:cs="Times New Roman"/>
          <w:color w:val="000000"/>
          <w:sz w:val="24"/>
          <w:szCs w:val="24"/>
          <w:lang w:eastAsia="en-GB"/>
        </w:rPr>
        <w:t>.</w:t>
      </w:r>
    </w:p>
    <w:p w14:paraId="6ECA3B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An ION </w:t>
      </w:r>
      <w:proofErr w:type="gramStart"/>
      <w:r w:rsidRPr="008E4E18">
        <w:rPr>
          <w:rFonts w:ascii="inherit" w:eastAsia="Times New Roman" w:hAnsi="inherit" w:cs="Times New Roman"/>
          <w:color w:val="000000"/>
          <w:sz w:val="24"/>
          <w:szCs w:val="24"/>
          <w:lang w:eastAsia="en-GB"/>
        </w:rPr>
        <w:t>shall be issued</w:t>
      </w:r>
      <w:proofErr w:type="gramEnd"/>
      <w:r w:rsidRPr="008E4E18">
        <w:rPr>
          <w:rFonts w:ascii="inherit" w:eastAsia="Times New Roman" w:hAnsi="inherit" w:cs="Times New Roman"/>
          <w:color w:val="000000"/>
          <w:sz w:val="24"/>
          <w:szCs w:val="24"/>
          <w:lang w:eastAsia="en-GB"/>
        </w:rPr>
        <w:t xml:space="preserve"> by the relevant TSO, subject to completion of the data and study review process as required by this Article.</w:t>
      </w:r>
    </w:p>
    <w:p w14:paraId="5F6B373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the data and study review, the relevant TSO shall have the right to request that the transmission-connected demand facility owner or transmission-connected distribution system operator provide the following:</w:t>
      </w:r>
    </w:p>
    <w:tbl>
      <w:tblPr>
        <w:tblW w:w="5000" w:type="pct"/>
        <w:tblCellMar>
          <w:left w:w="0" w:type="dxa"/>
          <w:right w:w="0" w:type="dxa"/>
        </w:tblCellMar>
        <w:tblLook w:val="04A0" w:firstRow="1" w:lastRow="0" w:firstColumn="1" w:lastColumn="0" w:noHBand="0" w:noVBand="1"/>
      </w:tblPr>
      <w:tblGrid>
        <w:gridCol w:w="660"/>
        <w:gridCol w:w="8366"/>
      </w:tblGrid>
      <w:tr w:rsidR="008E4E18" w:rsidRPr="008E4E18" w14:paraId="2C055472" w14:textId="77777777" w:rsidTr="008E4E18">
        <w:tc>
          <w:tcPr>
            <w:tcW w:w="0" w:type="auto"/>
            <w:shd w:val="clear" w:color="auto" w:fill="auto"/>
            <w:hideMark/>
          </w:tcPr>
          <w:p w14:paraId="2F3213B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F2B526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itemised statement of compliance;</w:t>
            </w:r>
          </w:p>
        </w:tc>
      </w:tr>
    </w:tbl>
    <w:p w14:paraId="63856C2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5B14809B" w14:textId="77777777" w:rsidTr="008E4E18">
        <w:tc>
          <w:tcPr>
            <w:tcW w:w="0" w:type="auto"/>
            <w:shd w:val="clear" w:color="auto" w:fill="auto"/>
            <w:hideMark/>
          </w:tcPr>
          <w:p w14:paraId="1092429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610BC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detailed technical data of the transmission-connected demand facility, the transmission-connected distribution facility or the transmission-connected distribution system relevant to the grid connection as specified by the relevant TSO;</w:t>
            </w:r>
          </w:p>
        </w:tc>
      </w:tr>
    </w:tbl>
    <w:p w14:paraId="3C96A1B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61228531" w14:textId="77777777" w:rsidTr="008E4E18">
        <w:tc>
          <w:tcPr>
            <w:tcW w:w="0" w:type="auto"/>
            <w:shd w:val="clear" w:color="auto" w:fill="auto"/>
            <w:hideMark/>
          </w:tcPr>
          <w:p w14:paraId="79C6901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191CA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equipment certificates issued by an authorised certifier in respect of transmission-connected demand facilities, transmission-connected distribution facilities and transmission-connected distribution systems, where these are relied upon as part of the evidence of compliance;</w:t>
            </w:r>
          </w:p>
        </w:tc>
      </w:tr>
    </w:tbl>
    <w:p w14:paraId="045C914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6"/>
        <w:gridCol w:w="8640"/>
      </w:tblGrid>
      <w:tr w:rsidR="008E4E18" w:rsidRPr="008E4E18" w14:paraId="12590059" w14:textId="77777777" w:rsidTr="008E4E18">
        <w:tc>
          <w:tcPr>
            <w:tcW w:w="0" w:type="auto"/>
            <w:shd w:val="clear" w:color="auto" w:fill="auto"/>
            <w:hideMark/>
          </w:tcPr>
          <w:p w14:paraId="6E3D26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3AE8DC5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simulation models, as specified in Article 21 and required by the TSO;</w:t>
            </w:r>
          </w:p>
        </w:tc>
      </w:tr>
    </w:tbl>
    <w:p w14:paraId="7B6EFF8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4CB18D0" w14:textId="77777777" w:rsidTr="008E4E18">
        <w:tc>
          <w:tcPr>
            <w:tcW w:w="0" w:type="auto"/>
            <w:shd w:val="clear" w:color="auto" w:fill="auto"/>
            <w:hideMark/>
          </w:tcPr>
          <w:p w14:paraId="6C4E4D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1303687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studies demonstrating expected steady-state and dynamic performance as required in Articles 43, 46 and 47;</w:t>
            </w:r>
          </w:p>
        </w:tc>
      </w:tr>
    </w:tbl>
    <w:p w14:paraId="7E83A1E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70394C11" w14:textId="77777777" w:rsidTr="008E4E18">
        <w:tc>
          <w:tcPr>
            <w:tcW w:w="0" w:type="auto"/>
            <w:shd w:val="clear" w:color="auto" w:fill="auto"/>
            <w:hideMark/>
          </w:tcPr>
          <w:p w14:paraId="1AE6F98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2A007F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details</w:t>
            </w:r>
            <w:proofErr w:type="gramEnd"/>
            <w:r w:rsidRPr="008E4E18">
              <w:rPr>
                <w:rFonts w:ascii="inherit" w:eastAsia="Times New Roman" w:hAnsi="inherit" w:cs="Times New Roman"/>
                <w:sz w:val="24"/>
                <w:szCs w:val="24"/>
                <w:lang w:eastAsia="en-GB"/>
              </w:rPr>
              <w:t xml:space="preserve"> of intended practical method of completing compliance tests according to Chapter 2 of Title IV.</w:t>
            </w:r>
          </w:p>
        </w:tc>
      </w:tr>
    </w:tbl>
    <w:p w14:paraId="61280A4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The maximum period during which the transmission-connected demand facility owner or transmission-connected distribution system operator may maintain ION status shall be 24 months. The relevant TSO is entitled to specify a shorter ION validity period. An extension of the ION </w:t>
      </w:r>
      <w:proofErr w:type="gramStart"/>
      <w:r w:rsidRPr="008E4E18">
        <w:rPr>
          <w:rFonts w:ascii="inherit" w:eastAsia="Times New Roman" w:hAnsi="inherit" w:cs="Times New Roman"/>
          <w:color w:val="000000"/>
          <w:sz w:val="24"/>
          <w:szCs w:val="24"/>
          <w:lang w:eastAsia="en-GB"/>
        </w:rPr>
        <w:t>shall be granted</w:t>
      </w:r>
      <w:proofErr w:type="gramEnd"/>
      <w:r w:rsidRPr="008E4E18">
        <w:rPr>
          <w:rFonts w:ascii="inherit" w:eastAsia="Times New Roman" w:hAnsi="inherit" w:cs="Times New Roman"/>
          <w:color w:val="000000"/>
          <w:sz w:val="24"/>
          <w:szCs w:val="24"/>
          <w:lang w:eastAsia="en-GB"/>
        </w:rPr>
        <w:t xml:space="preserve"> only if the transmission-connected demand facility owner or transmission-connected distribution system operator has made substantial progress towards full compliance. Outstanding issues </w:t>
      </w:r>
      <w:proofErr w:type="gramStart"/>
      <w:r w:rsidRPr="008E4E18">
        <w:rPr>
          <w:rFonts w:ascii="inherit" w:eastAsia="Times New Roman" w:hAnsi="inherit" w:cs="Times New Roman"/>
          <w:color w:val="000000"/>
          <w:sz w:val="24"/>
          <w:szCs w:val="24"/>
          <w:lang w:eastAsia="en-GB"/>
        </w:rPr>
        <w:t>shall be clearly identified</w:t>
      </w:r>
      <w:proofErr w:type="gramEnd"/>
      <w:r w:rsidRPr="008E4E18">
        <w:rPr>
          <w:rFonts w:ascii="inherit" w:eastAsia="Times New Roman" w:hAnsi="inherit" w:cs="Times New Roman"/>
          <w:color w:val="000000"/>
          <w:sz w:val="24"/>
          <w:szCs w:val="24"/>
          <w:lang w:eastAsia="en-GB"/>
        </w:rPr>
        <w:t xml:space="preserve"> at the time of requesting extension.</w:t>
      </w:r>
    </w:p>
    <w:p w14:paraId="581E56F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5.   An extension of the period during which the transmission-connected demand facility owner or transmission-connected distribution system operator may maintain ION status, beyond the period established in paragraph 4, may be granted if a request for a derogation is made to the relevant TSO before the expiry of that period in accordance with the derogation procedure laid down in Article 50.</w:t>
      </w:r>
      <w:proofErr w:type="gramEnd"/>
    </w:p>
    <w:p w14:paraId="1EFB75D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25</w:t>
      </w:r>
    </w:p>
    <w:p w14:paraId="2FE545E0"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Final operational notification</w:t>
      </w:r>
    </w:p>
    <w:p w14:paraId="09B66AC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 FON shall entitle the transmission-connected demand facility owner or transmission-connected distribution system operator to operate the transmission-</w:t>
      </w:r>
      <w:r w:rsidRPr="008E4E18">
        <w:rPr>
          <w:rFonts w:ascii="inherit" w:eastAsia="Times New Roman" w:hAnsi="inherit" w:cs="Times New Roman"/>
          <w:color w:val="000000"/>
          <w:sz w:val="24"/>
          <w:szCs w:val="24"/>
          <w:lang w:eastAsia="en-GB"/>
        </w:rPr>
        <w:lastRenderedPageBreak/>
        <w:t>connected demand facility, the transmission-connected distribution facility or the transmission-connected distribution system by using the grid connection.</w:t>
      </w:r>
    </w:p>
    <w:p w14:paraId="362A59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A FON </w:t>
      </w:r>
      <w:proofErr w:type="gramStart"/>
      <w:r w:rsidRPr="008E4E18">
        <w:rPr>
          <w:rFonts w:ascii="inherit" w:eastAsia="Times New Roman" w:hAnsi="inherit" w:cs="Times New Roman"/>
          <w:color w:val="000000"/>
          <w:sz w:val="24"/>
          <w:szCs w:val="24"/>
          <w:lang w:eastAsia="en-GB"/>
        </w:rPr>
        <w:t>shall be issued</w:t>
      </w:r>
      <w:proofErr w:type="gramEnd"/>
      <w:r w:rsidRPr="008E4E18">
        <w:rPr>
          <w:rFonts w:ascii="inherit" w:eastAsia="Times New Roman" w:hAnsi="inherit" w:cs="Times New Roman"/>
          <w:color w:val="000000"/>
          <w:sz w:val="24"/>
          <w:szCs w:val="24"/>
          <w:lang w:eastAsia="en-GB"/>
        </w:rPr>
        <w:t xml:space="preserve"> by the relevant TSO, upon prior removal of all incompatibilities identified for the purposes of the ION status and subject to the completion of the data and study review process as required by this Article.</w:t>
      </w:r>
    </w:p>
    <w:p w14:paraId="11C34E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For the purposes of the data and study review, the transmission-connected demand facility owner or transmission-connected distribution system operator must submit the following to the relevant TSO:</w:t>
      </w:r>
    </w:p>
    <w:tbl>
      <w:tblPr>
        <w:tblW w:w="5000" w:type="pct"/>
        <w:tblCellMar>
          <w:left w:w="0" w:type="dxa"/>
          <w:right w:w="0" w:type="dxa"/>
        </w:tblCellMar>
        <w:tblLook w:val="04A0" w:firstRow="1" w:lastRow="0" w:firstColumn="1" w:lastColumn="0" w:noHBand="0" w:noVBand="1"/>
      </w:tblPr>
      <w:tblGrid>
        <w:gridCol w:w="597"/>
        <w:gridCol w:w="8429"/>
      </w:tblGrid>
      <w:tr w:rsidR="008E4E18" w:rsidRPr="008E4E18" w14:paraId="5DD472B8" w14:textId="77777777" w:rsidTr="008E4E18">
        <w:tc>
          <w:tcPr>
            <w:tcW w:w="0" w:type="auto"/>
            <w:shd w:val="clear" w:color="auto" w:fill="auto"/>
            <w:hideMark/>
          </w:tcPr>
          <w:p w14:paraId="0CA8A16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C45D3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itemised statement of compliance; and</w:t>
            </w:r>
          </w:p>
        </w:tc>
      </w:tr>
    </w:tbl>
    <w:p w14:paraId="3A41F5A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18988C2" w14:textId="77777777" w:rsidTr="008E4E18">
        <w:tc>
          <w:tcPr>
            <w:tcW w:w="0" w:type="auto"/>
            <w:shd w:val="clear" w:color="auto" w:fill="auto"/>
            <w:hideMark/>
          </w:tcPr>
          <w:p w14:paraId="0F78F3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E2F24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an</w:t>
            </w:r>
            <w:proofErr w:type="gramEnd"/>
            <w:r w:rsidRPr="008E4E18">
              <w:rPr>
                <w:rFonts w:ascii="inherit" w:eastAsia="Times New Roman" w:hAnsi="inherit" w:cs="Times New Roman"/>
                <w:sz w:val="24"/>
                <w:szCs w:val="24"/>
                <w:lang w:eastAsia="en-GB"/>
              </w:rPr>
              <w:t xml:space="preserve"> update of the applicable technical data, simulation models and studies as referred to in points (b), (d) and (e) of Article 24(3), including the use of actual measured values during testing.</w:t>
            </w:r>
          </w:p>
        </w:tc>
      </w:tr>
    </w:tbl>
    <w:p w14:paraId="74506F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If incompatibility </w:t>
      </w:r>
      <w:proofErr w:type="gramStart"/>
      <w:r w:rsidRPr="008E4E18">
        <w:rPr>
          <w:rFonts w:ascii="inherit" w:eastAsia="Times New Roman" w:hAnsi="inherit" w:cs="Times New Roman"/>
          <w:color w:val="000000"/>
          <w:sz w:val="24"/>
          <w:szCs w:val="24"/>
          <w:lang w:eastAsia="en-GB"/>
        </w:rPr>
        <w:t>is identified</w:t>
      </w:r>
      <w:proofErr w:type="gramEnd"/>
      <w:r w:rsidRPr="008E4E18">
        <w:rPr>
          <w:rFonts w:ascii="inherit" w:eastAsia="Times New Roman" w:hAnsi="inherit" w:cs="Times New Roman"/>
          <w:color w:val="000000"/>
          <w:sz w:val="24"/>
          <w:szCs w:val="24"/>
          <w:lang w:eastAsia="en-GB"/>
        </w:rPr>
        <w:t xml:space="preserve"> in connection with the issuing of the FON, a derogation may be granted upon a request made to the relevant TSO, in accordance with the derogation procedure described in Chapter 2 of Title V. A FON </w:t>
      </w:r>
      <w:proofErr w:type="gramStart"/>
      <w:r w:rsidRPr="008E4E18">
        <w:rPr>
          <w:rFonts w:ascii="inherit" w:eastAsia="Times New Roman" w:hAnsi="inherit" w:cs="Times New Roman"/>
          <w:color w:val="000000"/>
          <w:sz w:val="24"/>
          <w:szCs w:val="24"/>
          <w:lang w:eastAsia="en-GB"/>
        </w:rPr>
        <w:t>shall be issued</w:t>
      </w:r>
      <w:proofErr w:type="gramEnd"/>
      <w:r w:rsidRPr="008E4E18">
        <w:rPr>
          <w:rFonts w:ascii="inherit" w:eastAsia="Times New Roman" w:hAnsi="inherit" w:cs="Times New Roman"/>
          <w:color w:val="000000"/>
          <w:sz w:val="24"/>
          <w:szCs w:val="24"/>
          <w:lang w:eastAsia="en-GB"/>
        </w:rPr>
        <w:t xml:space="preserve"> by the relevant TSO if the transmission-connected demand facility, the transmission-connected distribution facility, or the transmission-connected distribution system complies with the provisions of the derogation.</w:t>
      </w:r>
    </w:p>
    <w:p w14:paraId="4CE4296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Where a request for a derogation is rejected, the relevant TSO shall have the right to refuse to allow the operation of the transmission-connected demand facility, the transmission-connected distribution facility, or the transmission-connected distribution system until the transmission-connected demand facility owner or transmission-connected distribution system operator and the relevant TSO resolve the incompatibility and the relevant TSO considers that the transmission-connected demand facility, the transmission-connected distribution facility, or the transmission-connected distribution system complies with the provisions of this Regulation.</w:t>
      </w:r>
      <w:proofErr w:type="gramEnd"/>
    </w:p>
    <w:p w14:paraId="68142F3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If the relevant TSO and the transmission-connected demand facility owner or transmission-connected distribution system operator do not resolve the incompatibility within a reasonable </w:t>
      </w:r>
      <w:proofErr w:type="gramStart"/>
      <w:r w:rsidRPr="008E4E18">
        <w:rPr>
          <w:rFonts w:ascii="inherit" w:eastAsia="Times New Roman" w:hAnsi="inherit" w:cs="Times New Roman"/>
          <w:color w:val="000000"/>
          <w:sz w:val="24"/>
          <w:szCs w:val="24"/>
          <w:lang w:eastAsia="en-GB"/>
        </w:rPr>
        <w:t>time frame</w:t>
      </w:r>
      <w:proofErr w:type="gramEnd"/>
      <w:r w:rsidRPr="008E4E18">
        <w:rPr>
          <w:rFonts w:ascii="inherit" w:eastAsia="Times New Roman" w:hAnsi="inherit" w:cs="Times New Roman"/>
          <w:color w:val="000000"/>
          <w:sz w:val="24"/>
          <w:szCs w:val="24"/>
          <w:lang w:eastAsia="en-GB"/>
        </w:rPr>
        <w:t>, but in any case not later than six months after the notification of the rejection of the request for a derogation, each party may refer the issue for decision to the regulatory authority.</w:t>
      </w:r>
    </w:p>
    <w:p w14:paraId="6963A3D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26</w:t>
      </w:r>
    </w:p>
    <w:p w14:paraId="2E9294E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Limited operational notification</w:t>
      </w:r>
    </w:p>
    <w:p w14:paraId="486640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Transmission-connected demand facility owners or transmission-connected distribution system operators to whom a FON has been </w:t>
      </w:r>
      <w:proofErr w:type="gramStart"/>
      <w:r w:rsidRPr="008E4E18">
        <w:rPr>
          <w:rFonts w:ascii="inherit" w:eastAsia="Times New Roman" w:hAnsi="inherit" w:cs="Times New Roman"/>
          <w:color w:val="000000"/>
          <w:sz w:val="24"/>
          <w:szCs w:val="24"/>
          <w:lang w:eastAsia="en-GB"/>
        </w:rPr>
        <w:t>granted,</w:t>
      </w:r>
      <w:proofErr w:type="gramEnd"/>
      <w:r w:rsidRPr="008E4E18">
        <w:rPr>
          <w:rFonts w:ascii="inherit" w:eastAsia="Times New Roman" w:hAnsi="inherit" w:cs="Times New Roman"/>
          <w:color w:val="000000"/>
          <w:sz w:val="24"/>
          <w:szCs w:val="24"/>
          <w:lang w:eastAsia="en-GB"/>
        </w:rPr>
        <w:t xml:space="preserve"> shall inform the relevant TSO, no later than 24 hours after the incident has occurred, of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3D91EEC" w14:textId="77777777" w:rsidTr="008E4E18">
        <w:tc>
          <w:tcPr>
            <w:tcW w:w="0" w:type="auto"/>
            <w:shd w:val="clear" w:color="auto" w:fill="auto"/>
            <w:hideMark/>
          </w:tcPr>
          <w:p w14:paraId="15CBE4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A0A9A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0B84009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8E4E18" w:rsidRPr="008E4E18" w14:paraId="0EA86901" w14:textId="77777777" w:rsidTr="008E4E18">
        <w:tc>
          <w:tcPr>
            <w:tcW w:w="0" w:type="auto"/>
            <w:shd w:val="clear" w:color="auto" w:fill="auto"/>
            <w:hideMark/>
          </w:tcPr>
          <w:p w14:paraId="6216F4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5A038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equipment</w:t>
            </w:r>
            <w:proofErr w:type="gramEnd"/>
            <w:r w:rsidRPr="008E4E18">
              <w:rPr>
                <w:rFonts w:ascii="inherit" w:eastAsia="Times New Roman" w:hAnsi="inherit" w:cs="Times New Roman"/>
                <w:sz w:val="24"/>
                <w:szCs w:val="24"/>
                <w:lang w:eastAsia="en-GB"/>
              </w:rPr>
              <w:t xml:space="preserve"> failure leading to non-compliance with some relevant requirements.</w:t>
            </w:r>
          </w:p>
        </w:tc>
      </w:tr>
    </w:tbl>
    <w:p w14:paraId="6DD104E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A longer </w:t>
      </w:r>
      <w:proofErr w:type="gramStart"/>
      <w:r w:rsidRPr="008E4E18">
        <w:rPr>
          <w:rFonts w:ascii="inherit" w:eastAsia="Times New Roman" w:hAnsi="inherit" w:cs="Times New Roman"/>
          <w:color w:val="000000"/>
          <w:sz w:val="24"/>
          <w:szCs w:val="24"/>
          <w:lang w:eastAsia="en-GB"/>
        </w:rPr>
        <w:t>time period</w:t>
      </w:r>
      <w:proofErr w:type="gramEnd"/>
      <w:r w:rsidRPr="008E4E18">
        <w:rPr>
          <w:rFonts w:ascii="inherit" w:eastAsia="Times New Roman" w:hAnsi="inherit" w:cs="Times New Roman"/>
          <w:color w:val="000000"/>
          <w:sz w:val="24"/>
          <w:szCs w:val="24"/>
          <w:lang w:eastAsia="en-GB"/>
        </w:rPr>
        <w:t xml:space="preserve"> to inform the relevant TSO can be agreed with the transmission-connected demand facility owner or transmission-connected distribution system operator depending on the nature of the changes.</w:t>
      </w:r>
    </w:p>
    <w:p w14:paraId="06B6254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2.   The transmission-connected demand facility owner or transmission-connected distribution system operator shall apply to the relevant TSO for a limited operational notification (LON), if the transmission-connected demand facility owner or transmission-connected distribution system operator expects the circumstances described in paragraph 1 to persist for more than three months.</w:t>
      </w:r>
    </w:p>
    <w:p w14:paraId="14C1DFE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A LON shall be issued by the relevant TSO and shall contain the following </w:t>
      </w:r>
      <w:proofErr w:type="gramStart"/>
      <w:r w:rsidRPr="008E4E18">
        <w:rPr>
          <w:rFonts w:ascii="inherit" w:eastAsia="Times New Roman" w:hAnsi="inherit" w:cs="Times New Roman"/>
          <w:color w:val="000000"/>
          <w:sz w:val="24"/>
          <w:szCs w:val="24"/>
          <w:lang w:eastAsia="en-GB"/>
        </w:rPr>
        <w:t>information which</w:t>
      </w:r>
      <w:proofErr w:type="gramEnd"/>
      <w:r w:rsidRPr="008E4E18">
        <w:rPr>
          <w:rFonts w:ascii="inherit" w:eastAsia="Times New Roman" w:hAnsi="inherit" w:cs="Times New Roman"/>
          <w:color w:val="000000"/>
          <w:sz w:val="24"/>
          <w:szCs w:val="24"/>
          <w:lang w:eastAsia="en-GB"/>
        </w:rPr>
        <w:t xml:space="preserve">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BC741BF" w14:textId="77777777" w:rsidTr="008E4E18">
        <w:tc>
          <w:tcPr>
            <w:tcW w:w="0" w:type="auto"/>
            <w:shd w:val="clear" w:color="auto" w:fill="auto"/>
            <w:hideMark/>
          </w:tcPr>
          <w:p w14:paraId="6CB76E1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4076C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unresolved issues justifying the granting of the LON;</w:t>
            </w:r>
          </w:p>
        </w:tc>
      </w:tr>
    </w:tbl>
    <w:p w14:paraId="66321EF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33"/>
        <w:gridCol w:w="8593"/>
      </w:tblGrid>
      <w:tr w:rsidR="008E4E18" w:rsidRPr="008E4E18" w14:paraId="0233A276" w14:textId="77777777" w:rsidTr="008E4E18">
        <w:tc>
          <w:tcPr>
            <w:tcW w:w="0" w:type="auto"/>
            <w:shd w:val="clear" w:color="auto" w:fill="auto"/>
            <w:hideMark/>
          </w:tcPr>
          <w:p w14:paraId="2BDBD1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B05379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responsibilities and timescales for expected solution; and</w:t>
            </w:r>
          </w:p>
        </w:tc>
      </w:tr>
    </w:tbl>
    <w:p w14:paraId="11EC383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69846676" w14:textId="77777777" w:rsidTr="008E4E18">
        <w:tc>
          <w:tcPr>
            <w:tcW w:w="0" w:type="auto"/>
            <w:shd w:val="clear" w:color="auto" w:fill="auto"/>
            <w:hideMark/>
          </w:tcPr>
          <w:p w14:paraId="2E35B4C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D643C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a</w:t>
            </w:r>
            <w:proofErr w:type="gramEnd"/>
            <w:r w:rsidRPr="008E4E18">
              <w:rPr>
                <w:rFonts w:ascii="inherit" w:eastAsia="Times New Roman" w:hAnsi="inherit" w:cs="Times New Roman"/>
                <w:sz w:val="24"/>
                <w:szCs w:val="24"/>
                <w:lang w:eastAsia="en-GB"/>
              </w:rPr>
              <w:t xml:space="preserve"> maximum period of validity which shall not exceed 12 months. The initial period granted </w:t>
            </w:r>
            <w:proofErr w:type="gramStart"/>
            <w:r w:rsidRPr="008E4E18">
              <w:rPr>
                <w:rFonts w:ascii="inherit" w:eastAsia="Times New Roman" w:hAnsi="inherit" w:cs="Times New Roman"/>
                <w:sz w:val="24"/>
                <w:szCs w:val="24"/>
                <w:lang w:eastAsia="en-GB"/>
              </w:rPr>
              <w:t>may</w:t>
            </w:r>
            <w:proofErr w:type="gramEnd"/>
            <w:r w:rsidRPr="008E4E18">
              <w:rPr>
                <w:rFonts w:ascii="inherit" w:eastAsia="Times New Roman" w:hAnsi="inherit" w:cs="Times New Roman"/>
                <w:sz w:val="24"/>
                <w:szCs w:val="24"/>
                <w:lang w:eastAsia="en-GB"/>
              </w:rPr>
              <w:t xml:space="preserve"> be shorter with the possibility of an extension if evidence is submitted to the satisfaction of the relevant TSO demonstrating that substantial progress has been made towards achieving full compliance.</w:t>
            </w:r>
          </w:p>
        </w:tc>
      </w:tr>
    </w:tbl>
    <w:p w14:paraId="175BB1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The FON </w:t>
      </w:r>
      <w:proofErr w:type="gramStart"/>
      <w:r w:rsidRPr="008E4E18">
        <w:rPr>
          <w:rFonts w:ascii="inherit" w:eastAsia="Times New Roman" w:hAnsi="inherit" w:cs="Times New Roman"/>
          <w:color w:val="000000"/>
          <w:sz w:val="24"/>
          <w:szCs w:val="24"/>
          <w:lang w:eastAsia="en-GB"/>
        </w:rPr>
        <w:t>shall be suspended</w:t>
      </w:r>
      <w:proofErr w:type="gramEnd"/>
      <w:r w:rsidRPr="008E4E18">
        <w:rPr>
          <w:rFonts w:ascii="inherit" w:eastAsia="Times New Roman" w:hAnsi="inherit" w:cs="Times New Roman"/>
          <w:color w:val="000000"/>
          <w:sz w:val="24"/>
          <w:szCs w:val="24"/>
          <w:lang w:eastAsia="en-GB"/>
        </w:rPr>
        <w:t xml:space="preserve"> during the period of validity of the LON with regard to the items for which the LON has been issued.</w:t>
      </w:r>
    </w:p>
    <w:p w14:paraId="33BC40D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5.   A further extension of the period of validity of the LON </w:t>
      </w:r>
      <w:proofErr w:type="gramStart"/>
      <w:r w:rsidRPr="008E4E18">
        <w:rPr>
          <w:rFonts w:ascii="inherit" w:eastAsia="Times New Roman" w:hAnsi="inherit" w:cs="Times New Roman"/>
          <w:color w:val="000000"/>
          <w:sz w:val="24"/>
          <w:szCs w:val="24"/>
          <w:lang w:eastAsia="en-GB"/>
        </w:rPr>
        <w:t>may be granted</w:t>
      </w:r>
      <w:proofErr w:type="gramEnd"/>
      <w:r w:rsidRPr="008E4E18">
        <w:rPr>
          <w:rFonts w:ascii="inherit" w:eastAsia="Times New Roman" w:hAnsi="inherit" w:cs="Times New Roman"/>
          <w:color w:val="000000"/>
          <w:sz w:val="24"/>
          <w:szCs w:val="24"/>
          <w:lang w:eastAsia="en-GB"/>
        </w:rPr>
        <w:t xml:space="preserve"> upon a request for a derogation made to the relevant TSO before the expiry of that period, in accordance with the derogation procedure described in Chapter 2 of Title V.</w:t>
      </w:r>
    </w:p>
    <w:p w14:paraId="58116AA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relevant TSO shall have the right to refuse to allow the operation of the transmission-connected demand facility, the transmission-connected distribution facility, or the transmission-connected distribution system once the LON is no longer valid. In such cases, the FON shall automatically become invalid.</w:t>
      </w:r>
    </w:p>
    <w:p w14:paraId="2F345E2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7.   If the relevant TSO does not grant an extension of the period of validity of the LON in accordance with paragraph 5 or if it refuses to allow the operation of the transmission-connected demand facility, the transmission-connected distribution facility, or the transmission-connected distribution system once the LON is no longer valid in accordance with paragraph 6, the transmission-connected demand facility owner or transmission-connected distribution system operator may refer the issue for decision to the regulatory authority within six months after the notification of the decision of the relevant TSO.</w:t>
      </w:r>
      <w:proofErr w:type="gramEnd"/>
    </w:p>
    <w:p w14:paraId="070C084F"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III</w:t>
      </w:r>
    </w:p>
    <w:p w14:paraId="73A77CE3"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CONNECTION OF DEMAND UNITS USED BY A DEMAND FACILITY OR A CLOSED DISTRIBUTION SYSTEM TO PROVIDE DEMAND RESPONSE SERVICES TO SYSTEM OPERATORS</w:t>
      </w:r>
    </w:p>
    <w:p w14:paraId="7B6F0786"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6D8091A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requirements</w:t>
      </w:r>
    </w:p>
    <w:p w14:paraId="78604B6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27</w:t>
      </w:r>
    </w:p>
    <w:p w14:paraId="213A380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5184AE5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response services provided to system operators shall be distinguished based on the following categories:</w:t>
      </w:r>
    </w:p>
    <w:tbl>
      <w:tblPr>
        <w:tblW w:w="5000" w:type="pct"/>
        <w:tblCellMar>
          <w:left w:w="0" w:type="dxa"/>
          <w:right w:w="0" w:type="dxa"/>
        </w:tblCellMar>
        <w:tblLook w:val="04A0" w:firstRow="1" w:lastRow="0" w:firstColumn="1" w:lastColumn="0" w:noHBand="0" w:noVBand="1"/>
      </w:tblPr>
      <w:tblGrid>
        <w:gridCol w:w="422"/>
        <w:gridCol w:w="8604"/>
      </w:tblGrid>
      <w:tr w:rsidR="008E4E18" w:rsidRPr="008E4E18" w14:paraId="3F29A057" w14:textId="77777777" w:rsidTr="008E4E18">
        <w:tc>
          <w:tcPr>
            <w:tcW w:w="0" w:type="auto"/>
            <w:shd w:val="clear" w:color="auto" w:fill="auto"/>
            <w:hideMark/>
          </w:tcPr>
          <w:p w14:paraId="6A20860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(a)</w:t>
            </w:r>
          </w:p>
        </w:tc>
        <w:tc>
          <w:tcPr>
            <w:tcW w:w="0" w:type="auto"/>
            <w:shd w:val="clear" w:color="auto" w:fill="auto"/>
            <w:hideMark/>
          </w:tcPr>
          <w:p w14:paraId="7CC3DA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remotely controlled:</w:t>
            </w:r>
          </w:p>
          <w:tbl>
            <w:tblPr>
              <w:tblW w:w="5000" w:type="pct"/>
              <w:tblCellMar>
                <w:left w:w="0" w:type="dxa"/>
                <w:right w:w="0" w:type="dxa"/>
              </w:tblCellMar>
              <w:tblLook w:val="04A0" w:firstRow="1" w:lastRow="0" w:firstColumn="1" w:lastColumn="0" w:noHBand="0" w:noVBand="1"/>
            </w:tblPr>
            <w:tblGrid>
              <w:gridCol w:w="500"/>
              <w:gridCol w:w="8104"/>
            </w:tblGrid>
            <w:tr w:rsidR="008E4E18" w:rsidRPr="008E4E18" w14:paraId="4005E3B2" w14:textId="77777777">
              <w:tc>
                <w:tcPr>
                  <w:tcW w:w="0" w:type="auto"/>
                  <w:shd w:val="clear" w:color="auto" w:fill="auto"/>
                  <w:hideMark/>
                </w:tcPr>
                <w:p w14:paraId="00A1127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3E4D8C2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active power control;</w:t>
                  </w:r>
                </w:p>
              </w:tc>
            </w:tr>
          </w:tbl>
          <w:p w14:paraId="3CFD05D2"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010"/>
            </w:tblGrid>
            <w:tr w:rsidR="008E4E18" w:rsidRPr="008E4E18" w14:paraId="1894BDA1" w14:textId="77777777">
              <w:tc>
                <w:tcPr>
                  <w:tcW w:w="0" w:type="auto"/>
                  <w:shd w:val="clear" w:color="auto" w:fill="auto"/>
                  <w:hideMark/>
                </w:tcPr>
                <w:p w14:paraId="51D5212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7866BE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reactive power control;</w:t>
                  </w:r>
                </w:p>
              </w:tc>
            </w:tr>
          </w:tbl>
          <w:p w14:paraId="1D3B8E0D"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39"/>
              <w:gridCol w:w="8065"/>
            </w:tblGrid>
            <w:tr w:rsidR="008E4E18" w:rsidRPr="008E4E18" w14:paraId="658412A7" w14:textId="77777777">
              <w:tc>
                <w:tcPr>
                  <w:tcW w:w="0" w:type="auto"/>
                  <w:shd w:val="clear" w:color="auto" w:fill="auto"/>
                  <w:hideMark/>
                </w:tcPr>
                <w:p w14:paraId="10C543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7ACB54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demand</w:t>
                  </w:r>
                  <w:proofErr w:type="gramEnd"/>
                  <w:r w:rsidRPr="008E4E18">
                    <w:rPr>
                      <w:rFonts w:ascii="inherit" w:eastAsia="Times New Roman" w:hAnsi="inherit" w:cs="Times New Roman"/>
                      <w:sz w:val="24"/>
                      <w:szCs w:val="24"/>
                      <w:lang w:eastAsia="en-GB"/>
                    </w:rPr>
                    <w:t xml:space="preserve"> response transmission constraint management.</w:t>
                  </w:r>
                </w:p>
              </w:tc>
            </w:tr>
          </w:tbl>
          <w:p w14:paraId="16CC857C"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3AF90F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7"/>
        <w:gridCol w:w="8519"/>
      </w:tblGrid>
      <w:tr w:rsidR="008E4E18" w:rsidRPr="008E4E18" w14:paraId="66BFC6ED" w14:textId="77777777" w:rsidTr="008E4E18">
        <w:tc>
          <w:tcPr>
            <w:tcW w:w="0" w:type="auto"/>
            <w:shd w:val="clear" w:color="auto" w:fill="auto"/>
            <w:hideMark/>
          </w:tcPr>
          <w:p w14:paraId="7FD7A9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F806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autonomously controlled:</w:t>
            </w:r>
          </w:p>
          <w:tbl>
            <w:tblPr>
              <w:tblW w:w="5000" w:type="pct"/>
              <w:tblCellMar>
                <w:left w:w="0" w:type="dxa"/>
                <w:right w:w="0" w:type="dxa"/>
              </w:tblCellMar>
              <w:tblLook w:val="04A0" w:firstRow="1" w:lastRow="0" w:firstColumn="1" w:lastColumn="0" w:noHBand="0" w:noVBand="1"/>
            </w:tblPr>
            <w:tblGrid>
              <w:gridCol w:w="445"/>
              <w:gridCol w:w="8074"/>
            </w:tblGrid>
            <w:tr w:rsidR="008E4E18" w:rsidRPr="008E4E18" w14:paraId="5CE49E47" w14:textId="77777777">
              <w:tc>
                <w:tcPr>
                  <w:tcW w:w="0" w:type="auto"/>
                  <w:shd w:val="clear" w:color="auto" w:fill="auto"/>
                  <w:hideMark/>
                </w:tcPr>
                <w:p w14:paraId="4CFC1D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7F0E26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system frequency control;</w:t>
                  </w:r>
                </w:p>
              </w:tc>
            </w:tr>
          </w:tbl>
          <w:p w14:paraId="4998E7A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0"/>
              <w:gridCol w:w="8009"/>
            </w:tblGrid>
            <w:tr w:rsidR="008E4E18" w:rsidRPr="008E4E18" w14:paraId="209F28B7" w14:textId="77777777">
              <w:tc>
                <w:tcPr>
                  <w:tcW w:w="0" w:type="auto"/>
                  <w:shd w:val="clear" w:color="auto" w:fill="auto"/>
                  <w:hideMark/>
                </w:tcPr>
                <w:p w14:paraId="09FCC8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41A637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demand</w:t>
                  </w:r>
                  <w:proofErr w:type="gramEnd"/>
                  <w:r w:rsidRPr="008E4E18">
                    <w:rPr>
                      <w:rFonts w:ascii="inherit" w:eastAsia="Times New Roman" w:hAnsi="inherit" w:cs="Times New Roman"/>
                      <w:sz w:val="24"/>
                      <w:szCs w:val="24"/>
                      <w:lang w:eastAsia="en-GB"/>
                    </w:rPr>
                    <w:t xml:space="preserve"> response very fast active power control.</w:t>
                  </w:r>
                </w:p>
              </w:tc>
            </w:tr>
          </w:tbl>
          <w:p w14:paraId="14E9C1E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63F6B6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Demand facilities and closed distribution systems may provide demand response services to relevant system operators and relevant TSOs. Demand response services can include, jointly or separately, upward or downward modification of demand.</w:t>
      </w:r>
    </w:p>
    <w:p w14:paraId="2A08518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categories referred to in paragraph 1 are not exclusive and this Regulation does not prevent other categories from being developed. This Regulation does not apply to demand response services provided to other entities than relevant system operators or relevant TSOs.</w:t>
      </w:r>
    </w:p>
    <w:p w14:paraId="1C2D1664"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28</w:t>
      </w:r>
    </w:p>
    <w:p w14:paraId="08C0CC7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Specific provisions for demand units with demand response active power control, reactive power control and transmission constraint management</w:t>
      </w:r>
    </w:p>
    <w:p w14:paraId="05779B43" w14:textId="2312324F" w:rsidR="008477AE" w:rsidRDefault="008E4E18" w:rsidP="008E4E18">
      <w:pPr>
        <w:shd w:val="clear" w:color="auto" w:fill="FFFFFF"/>
        <w:spacing w:before="120" w:after="0" w:line="240" w:lineRule="auto"/>
        <w:jc w:val="both"/>
        <w:rPr>
          <w:ins w:id="1" w:author="Autho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t>
      </w:r>
      <w:ins w:id="2" w:author="Author">
        <w:r w:rsidR="008477AE" w:rsidRPr="008477AE">
          <w:rPr>
            <w:rFonts w:ascii="inherit" w:eastAsia="Times New Roman" w:hAnsi="inherit" w:cs="Times New Roman"/>
            <w:color w:val="000000"/>
            <w:sz w:val="24"/>
            <w:szCs w:val="24"/>
            <w:lang w:eastAsia="en-GB"/>
          </w:rPr>
          <w:t xml:space="preserve">Unified hard- and software requirements for active/reactive power control </w:t>
        </w:r>
        <w:proofErr w:type="gramStart"/>
        <w:r w:rsidR="008477AE" w:rsidRPr="008477AE">
          <w:rPr>
            <w:rFonts w:ascii="inherit" w:eastAsia="Times New Roman" w:hAnsi="inherit" w:cs="Times New Roman"/>
            <w:color w:val="000000"/>
            <w:sz w:val="24"/>
            <w:szCs w:val="24"/>
            <w:lang w:eastAsia="en-GB"/>
          </w:rPr>
          <w:t>shall be formulated</w:t>
        </w:r>
        <w:proofErr w:type="gramEnd"/>
        <w:r w:rsidR="008477AE" w:rsidRPr="008477AE">
          <w:rPr>
            <w:rFonts w:ascii="inherit" w:eastAsia="Times New Roman" w:hAnsi="inherit" w:cs="Times New Roman"/>
            <w:color w:val="000000"/>
            <w:sz w:val="24"/>
            <w:szCs w:val="24"/>
            <w:lang w:eastAsia="en-GB"/>
          </w:rPr>
          <w:t xml:space="preserve"> in the DCC NC.</w:t>
        </w:r>
      </w:ins>
    </w:p>
    <w:p w14:paraId="6770349D" w14:textId="3968D31C"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Demand facilities and closed distribution systems may offer demand response active power control, demand response reactive power control, or demand response transmission constraint management to relevant system operators and relevant TSOs.</w:t>
      </w:r>
    </w:p>
    <w:p w14:paraId="569F46E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Demand units with demand response active power control, demand response reactive power control, or demand response transmission constraint management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2C50974" w14:textId="77777777" w:rsidTr="008E4E18">
        <w:tc>
          <w:tcPr>
            <w:tcW w:w="0" w:type="auto"/>
            <w:shd w:val="clear" w:color="auto" w:fill="auto"/>
            <w:hideMark/>
          </w:tcPr>
          <w:p w14:paraId="376FB38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3482BC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2C08608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55E930B4" w14:textId="77777777" w:rsidTr="008E4E18">
        <w:tc>
          <w:tcPr>
            <w:tcW w:w="0" w:type="auto"/>
            <w:shd w:val="clear" w:color="auto" w:fill="auto"/>
            <w:hideMark/>
          </w:tcPr>
          <w:p w14:paraId="586C46D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CE7064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6DFE51D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16F9B29" w14:textId="77777777" w:rsidTr="008E4E18">
        <w:tc>
          <w:tcPr>
            <w:tcW w:w="0" w:type="auto"/>
            <w:shd w:val="clear" w:color="auto" w:fill="auto"/>
            <w:hideMark/>
          </w:tcPr>
          <w:p w14:paraId="509686E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39C18DF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be</w:t>
            </w:r>
            <w:proofErr w:type="gramEnd"/>
            <w:r w:rsidRPr="008E4E18">
              <w:rPr>
                <w:rFonts w:ascii="inherit" w:eastAsia="Times New Roman" w:hAnsi="inherit" w:cs="Times New Roman"/>
                <w:sz w:val="24"/>
                <w:szCs w:val="24"/>
                <w:lang w:eastAsia="en-GB"/>
              </w:rPr>
              <w:t xml:space="preserv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41A065B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C61E128" w14:textId="77777777" w:rsidTr="008E4E18">
        <w:tc>
          <w:tcPr>
            <w:tcW w:w="0" w:type="auto"/>
            <w:shd w:val="clear" w:color="auto" w:fill="auto"/>
            <w:hideMark/>
          </w:tcPr>
          <w:p w14:paraId="416ACD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395DBE7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controlling power consumption from the network in a range equal to the range contracted, directly or indirectly through a third party, by the relevant TSO;</w:t>
            </w:r>
          </w:p>
        </w:tc>
      </w:tr>
    </w:tbl>
    <w:p w14:paraId="32079F4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1ABB93A" w14:textId="77777777" w:rsidTr="008E4E18">
        <w:tc>
          <w:tcPr>
            <w:tcW w:w="0" w:type="auto"/>
            <w:shd w:val="clear" w:color="auto" w:fill="auto"/>
            <w:hideMark/>
          </w:tcPr>
          <w:p w14:paraId="69759E1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603F9108" w14:textId="29FA0C1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be</w:t>
            </w:r>
            <w:proofErr w:type="gramEnd"/>
            <w:r w:rsidRPr="008E4E18">
              <w:rPr>
                <w:rFonts w:ascii="inherit" w:eastAsia="Times New Roman" w:hAnsi="inherit" w:cs="Times New Roman"/>
                <w:sz w:val="24"/>
                <w:szCs w:val="24"/>
                <w:lang w:eastAsia="en-GB"/>
              </w:rPr>
              <w:t xml:space="preserve"> equipped to receive instructions, directly or indirectly through a third party, from the relevant system operator or the relevant TSO to modify their demand and to </w:t>
            </w:r>
            <w:r w:rsidRPr="008E4E18">
              <w:rPr>
                <w:rFonts w:ascii="inherit" w:eastAsia="Times New Roman" w:hAnsi="inherit" w:cs="Times New Roman"/>
                <w:sz w:val="24"/>
                <w:szCs w:val="24"/>
                <w:lang w:eastAsia="en-GB"/>
              </w:rPr>
              <w:lastRenderedPageBreak/>
              <w:t xml:space="preserve">transfer the necessary information. The relevant system operator shall make publicly available the technical specifications approved to enable this transfer of information. </w:t>
            </w:r>
            <w:ins w:id="3" w:author="Author">
              <w:r w:rsidR="008477AE" w:rsidRPr="008477AE">
                <w:rPr>
                  <w:rFonts w:ascii="inherit" w:eastAsia="Times New Roman" w:hAnsi="inherit" w:cs="Times New Roman"/>
                  <w:sz w:val="24"/>
                  <w:szCs w:val="24"/>
                  <w:lang w:eastAsia="en-GB"/>
                </w:rPr>
                <w:t xml:space="preserve">In accordance with </w:t>
              </w:r>
              <w:proofErr w:type="spellStart"/>
              <w:r w:rsidR="008477AE" w:rsidRPr="008477AE">
                <w:rPr>
                  <w:rFonts w:ascii="inherit" w:eastAsia="Times New Roman" w:hAnsi="inherit" w:cs="Times New Roman"/>
                  <w:sz w:val="24"/>
                  <w:szCs w:val="24"/>
                  <w:lang w:eastAsia="en-GB"/>
                </w:rPr>
                <w:t>Arcticle</w:t>
              </w:r>
              <w:proofErr w:type="spellEnd"/>
              <w:r w:rsidR="008477AE" w:rsidRPr="008477AE">
                <w:rPr>
                  <w:rFonts w:ascii="inherit" w:eastAsia="Times New Roman" w:hAnsi="inherit" w:cs="Times New Roman"/>
                  <w:sz w:val="24"/>
                  <w:szCs w:val="24"/>
                  <w:lang w:eastAsia="en-GB"/>
                </w:rPr>
                <w:t xml:space="preserve"> 9, a demand facility only has to </w:t>
              </w:r>
              <w:proofErr w:type="spellStart"/>
              <w:r w:rsidR="008477AE" w:rsidRPr="008477AE">
                <w:rPr>
                  <w:rFonts w:ascii="inherit" w:eastAsia="Times New Roman" w:hAnsi="inherit" w:cs="Times New Roman"/>
                  <w:sz w:val="24"/>
                  <w:szCs w:val="24"/>
                  <w:lang w:eastAsia="en-GB"/>
                </w:rPr>
                <w:t>fulfill</w:t>
              </w:r>
              <w:proofErr w:type="spellEnd"/>
              <w:r w:rsidR="008477AE" w:rsidRPr="008477AE">
                <w:rPr>
                  <w:rFonts w:ascii="inherit" w:eastAsia="Times New Roman" w:hAnsi="inherit" w:cs="Times New Roman"/>
                  <w:sz w:val="24"/>
                  <w:szCs w:val="24"/>
                  <w:lang w:eastAsia="en-GB"/>
                </w:rPr>
                <w:t xml:space="preserve"> the publicly available requirements at the respective date</w:t>
              </w:r>
              <w:r w:rsidR="008477AE">
                <w:rPr>
                  <w:rFonts w:ascii="inherit" w:eastAsia="Times New Roman" w:hAnsi="inherit" w:cs="Times New Roman"/>
                  <w:sz w:val="24"/>
                  <w:szCs w:val="24"/>
                  <w:lang w:eastAsia="en-GB"/>
                </w:rPr>
                <w:t xml:space="preserve">. </w:t>
              </w:r>
            </w:ins>
            <w:r w:rsidRPr="008E4E18">
              <w:rPr>
                <w:rFonts w:ascii="inherit" w:eastAsia="Times New Roman" w:hAnsi="inherit" w:cs="Times New Roman"/>
                <w:sz w:val="24"/>
                <w:szCs w:val="24"/>
                <w:lang w:eastAsia="en-GB"/>
              </w:rPr>
              <w:t>For demand units connected at a voltage level below 110 kV, these specifications shall, prior to approval in accordance with Article 6, be subject to consultation with the relevant stakeholders in accordance with Article 9(1);</w:t>
            </w:r>
          </w:p>
        </w:tc>
      </w:tr>
    </w:tbl>
    <w:p w14:paraId="33ED86F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69AF6158" w14:textId="77777777" w:rsidTr="008E4E18">
        <w:tc>
          <w:tcPr>
            <w:tcW w:w="0" w:type="auto"/>
            <w:shd w:val="clear" w:color="auto" w:fill="auto"/>
            <w:hideMark/>
          </w:tcPr>
          <w:p w14:paraId="3A5F81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7CFBF9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be</w:t>
            </w:r>
            <w:proofErr w:type="gramEnd"/>
            <w:r w:rsidRPr="008E4E18">
              <w:rPr>
                <w:rFonts w:ascii="inherit" w:eastAsia="Times New Roman" w:hAnsi="inherit" w:cs="Times New Roman"/>
                <w:sz w:val="24"/>
                <w:szCs w:val="24"/>
                <w:lang w:eastAsia="en-GB"/>
              </w:rPr>
              <w:t xml:space="preserve"> capable of adjusting its power consumption within a time period specified by the relevant system operator or the relevant TSO. For demand units connected at a voltage level below 110 kV, these specifications shall, prior to approval in accordance with Article 6, be subject to consultation with the relevant stakeholders in accordance with Article 9(1);</w:t>
            </w:r>
          </w:p>
        </w:tc>
      </w:tr>
    </w:tbl>
    <w:p w14:paraId="083656F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14:paraId="3F8F0171" w14:textId="77777777" w:rsidTr="008E4E18">
        <w:tc>
          <w:tcPr>
            <w:tcW w:w="0" w:type="auto"/>
            <w:shd w:val="clear" w:color="auto" w:fill="auto"/>
            <w:hideMark/>
          </w:tcPr>
          <w:p w14:paraId="27B428F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(g)</w:t>
            </w:r>
          </w:p>
        </w:tc>
        <w:tc>
          <w:tcPr>
            <w:tcW w:w="0" w:type="auto"/>
            <w:shd w:val="clear" w:color="auto" w:fill="auto"/>
            <w:hideMark/>
          </w:tcPr>
          <w:p w14:paraId="459350C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full execution of an instruction issued by the relevant system operator or the relevant TSO to modify its power consumption to the limits of the electrical protection safeguards, unless a contractually agreed method is in place with the relevant system operator or relevant TSO for the replacement of their contribution (including aggregated demand facilities' contribution through a third party);</w:t>
            </w:r>
          </w:p>
        </w:tc>
      </w:tr>
    </w:tbl>
    <w:p w14:paraId="6C371E6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14:paraId="29FD8485" w14:textId="77777777" w:rsidTr="008E4E18">
        <w:tc>
          <w:tcPr>
            <w:tcW w:w="0" w:type="auto"/>
            <w:shd w:val="clear" w:color="auto" w:fill="auto"/>
            <w:hideMark/>
          </w:tcPr>
          <w:p w14:paraId="1995FA6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(h)</w:t>
            </w:r>
          </w:p>
        </w:tc>
        <w:tc>
          <w:tcPr>
            <w:tcW w:w="0" w:type="auto"/>
            <w:shd w:val="clear" w:color="auto" w:fill="auto"/>
            <w:hideMark/>
          </w:tcPr>
          <w:p w14:paraId="29B543F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once a modification to power consumption has taken place and for the duration of the requested modification, only modify the demand used to provide the service if required by the relevant system operator or relevant TSO to the limits of the electrical protection safeguards, unless a contractually agreed method is in place with the relevant system operator or relevant TSO for the replacement of their contribution (including aggregated demand facilities' contribution through a third party).</w:t>
            </w:r>
            <w:proofErr w:type="gramEnd"/>
            <w:r w:rsidRPr="008E4E18">
              <w:rPr>
                <w:rFonts w:ascii="inherit" w:eastAsia="Times New Roman" w:hAnsi="inherit" w:cs="Times New Roman"/>
                <w:sz w:val="24"/>
                <w:szCs w:val="24"/>
                <w:lang w:eastAsia="en-GB"/>
              </w:rPr>
              <w:t xml:space="preserve"> Instructions to modify power consumption may have immediate or delayed effects;</w:t>
            </w:r>
          </w:p>
        </w:tc>
      </w:tr>
    </w:tbl>
    <w:p w14:paraId="7DD1ACB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0"/>
        <w:gridCol w:w="8776"/>
      </w:tblGrid>
      <w:tr w:rsidR="008E4E18" w:rsidRPr="008E4E18" w14:paraId="73D49EAF" w14:textId="77777777" w:rsidTr="008E4E18">
        <w:tc>
          <w:tcPr>
            <w:tcW w:w="0" w:type="auto"/>
            <w:shd w:val="clear" w:color="auto" w:fill="auto"/>
            <w:hideMark/>
          </w:tcPr>
          <w:p w14:paraId="6FDBF6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64999AC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notify</w:t>
            </w:r>
            <w:proofErr w:type="gramEnd"/>
            <w:r w:rsidRPr="008E4E18">
              <w:rPr>
                <w:rFonts w:ascii="inherit" w:eastAsia="Times New Roman" w:hAnsi="inherit" w:cs="Times New Roman"/>
                <w:sz w:val="24"/>
                <w:szCs w:val="24"/>
                <w:lang w:eastAsia="en-GB"/>
              </w:rPr>
              <w:t xml:space="preserve"> the relevant system operator or relevant TSO of the modification of demand response capacity. The relevant system operator or relevant TSO shall specify the modalities of the notification;</w:t>
            </w:r>
          </w:p>
        </w:tc>
      </w:tr>
    </w:tbl>
    <w:p w14:paraId="3ED8953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8"/>
        <w:gridCol w:w="8778"/>
      </w:tblGrid>
      <w:tr w:rsidR="008E4E18" w:rsidRPr="008E4E18" w14:paraId="5DC579AD" w14:textId="77777777" w:rsidTr="008E4E18">
        <w:tc>
          <w:tcPr>
            <w:tcW w:w="0" w:type="auto"/>
            <w:shd w:val="clear" w:color="auto" w:fill="auto"/>
            <w:hideMark/>
          </w:tcPr>
          <w:p w14:paraId="15E1195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(j)</w:t>
            </w:r>
          </w:p>
        </w:tc>
        <w:tc>
          <w:tcPr>
            <w:tcW w:w="0" w:type="auto"/>
            <w:shd w:val="clear" w:color="auto" w:fill="auto"/>
            <w:hideMark/>
          </w:tcPr>
          <w:p w14:paraId="7796584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where the relevant system operator or the relevant TSO, directly or indirectly through a third party, command the modification of the power consumption, enable the modification of a part of its demand in response to an instruction by the relevant system operator or the relevant TSO, within the limits agreed with the demand facility owner or the CDSO and according to the demand unit settings;</w:t>
            </w:r>
          </w:p>
        </w:tc>
      </w:tr>
    </w:tbl>
    <w:p w14:paraId="7BD9D29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0"/>
        <w:gridCol w:w="8716"/>
      </w:tblGrid>
      <w:tr w:rsidR="008E4E18" w:rsidRPr="008E4E18" w14:paraId="3F574429" w14:textId="77777777" w:rsidTr="008E4E18">
        <w:tc>
          <w:tcPr>
            <w:tcW w:w="0" w:type="auto"/>
            <w:shd w:val="clear" w:color="auto" w:fill="auto"/>
            <w:hideMark/>
          </w:tcPr>
          <w:p w14:paraId="6E71B9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(k)</w:t>
            </w:r>
          </w:p>
        </w:tc>
        <w:tc>
          <w:tcPr>
            <w:tcW w:w="0" w:type="auto"/>
            <w:shd w:val="clear" w:color="auto" w:fill="auto"/>
            <w:hideMark/>
          </w:tcPr>
          <w:p w14:paraId="1BD46C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have</w:t>
            </w:r>
            <w:proofErr w:type="gramEnd"/>
            <w:r w:rsidRPr="008E4E18">
              <w:rPr>
                <w:rFonts w:ascii="inherit" w:eastAsia="Times New Roman" w:hAnsi="inherit" w:cs="Times New Roman"/>
                <w:sz w:val="24"/>
                <w:szCs w:val="24"/>
                <w:lang w:eastAsia="en-GB"/>
              </w:rPr>
              <w:t xml:space="preserve"> the withstand capability to not disconnect from the system due to the rate-of-change-of-frequency up to a value specified by the relevant TSO. With regard to this withstand capability, the value of rate-of-change-of-frequency shall be calculated over a 500 </w:t>
            </w:r>
            <w:proofErr w:type="spellStart"/>
            <w:r w:rsidRPr="008E4E18">
              <w:rPr>
                <w:rFonts w:ascii="inherit" w:eastAsia="Times New Roman" w:hAnsi="inherit" w:cs="Times New Roman"/>
                <w:sz w:val="24"/>
                <w:szCs w:val="24"/>
                <w:lang w:eastAsia="en-GB"/>
              </w:rPr>
              <w:t>ms</w:t>
            </w:r>
            <w:proofErr w:type="spellEnd"/>
            <w:r w:rsidRPr="008E4E18">
              <w:rPr>
                <w:rFonts w:ascii="inherit" w:eastAsia="Times New Roman" w:hAnsi="inherit" w:cs="Times New Roman"/>
                <w:sz w:val="24"/>
                <w:szCs w:val="24"/>
                <w:lang w:eastAsia="en-GB"/>
              </w:rPr>
              <w:t xml:space="preserve"> </w:t>
            </w:r>
            <w:proofErr w:type="gramStart"/>
            <w:r w:rsidRPr="008E4E18">
              <w:rPr>
                <w:rFonts w:ascii="inherit" w:eastAsia="Times New Roman" w:hAnsi="inherit" w:cs="Times New Roman"/>
                <w:sz w:val="24"/>
                <w:szCs w:val="24"/>
                <w:lang w:eastAsia="en-GB"/>
              </w:rPr>
              <w:t>time frame</w:t>
            </w:r>
            <w:proofErr w:type="gramEnd"/>
            <w:r w:rsidRPr="008E4E18">
              <w:rPr>
                <w:rFonts w:ascii="inherit" w:eastAsia="Times New Roman" w:hAnsi="inherit" w:cs="Times New Roman"/>
                <w:sz w:val="24"/>
                <w:szCs w:val="24"/>
                <w:lang w:eastAsia="en-GB"/>
              </w:rPr>
              <w:t>. For demand units connected at a voltage level below 110 kV, these specifications shall, prior to approval in accordance with Article 6, be subject to consultation with the relevant stakeholders in accordance with Article 9(1);</w:t>
            </w:r>
          </w:p>
        </w:tc>
      </w:tr>
    </w:tbl>
    <w:p w14:paraId="11DEA82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9"/>
        <w:gridCol w:w="8777"/>
      </w:tblGrid>
      <w:tr w:rsidR="008E4E18" w:rsidRPr="008E4E18" w14:paraId="7B156CAE" w14:textId="77777777" w:rsidTr="008E4E18">
        <w:tc>
          <w:tcPr>
            <w:tcW w:w="0" w:type="auto"/>
            <w:shd w:val="clear" w:color="auto" w:fill="auto"/>
            <w:hideMark/>
          </w:tcPr>
          <w:p w14:paraId="25E65A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w:t>
            </w:r>
          </w:p>
        </w:tc>
        <w:tc>
          <w:tcPr>
            <w:tcW w:w="0" w:type="auto"/>
            <w:shd w:val="clear" w:color="auto" w:fill="auto"/>
            <w:hideMark/>
          </w:tcPr>
          <w:p w14:paraId="111F5BE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where modification to the power consumption is specified via frequency or voltage control, or both, and via pre-alert signal sent by the relevant system operator or the relevant TSO, be equipped to receive, directly or indirectly through a third party, the instructions from the relevant system operator or the relevant TSO, to measure the frequency or voltage value, or both, to command the demand trip and to transfer the information.</w:t>
            </w:r>
            <w:proofErr w:type="gramEnd"/>
            <w:r w:rsidRPr="008E4E18">
              <w:rPr>
                <w:rFonts w:ascii="inherit" w:eastAsia="Times New Roman" w:hAnsi="inherit" w:cs="Times New Roman"/>
                <w:sz w:val="24"/>
                <w:szCs w:val="24"/>
                <w:lang w:eastAsia="en-GB"/>
              </w:rPr>
              <w:t xml:space="preserve"> The relevant system operator shall specify and publish the technical specifications approved to enable this transfer of information. For demand units connected at a voltage level below 110 kV, these specifications </w:t>
            </w:r>
            <w:proofErr w:type="gramStart"/>
            <w:r w:rsidRPr="008E4E18">
              <w:rPr>
                <w:rFonts w:ascii="inherit" w:eastAsia="Times New Roman" w:hAnsi="inherit" w:cs="Times New Roman"/>
                <w:sz w:val="24"/>
                <w:szCs w:val="24"/>
                <w:lang w:eastAsia="en-GB"/>
              </w:rPr>
              <w:t xml:space="preserve">shall, prior to approval </w:t>
            </w:r>
            <w:r w:rsidRPr="008E4E18">
              <w:rPr>
                <w:rFonts w:ascii="inherit" w:eastAsia="Times New Roman" w:hAnsi="inherit" w:cs="Times New Roman"/>
                <w:sz w:val="24"/>
                <w:szCs w:val="24"/>
                <w:lang w:eastAsia="en-GB"/>
              </w:rPr>
              <w:lastRenderedPageBreak/>
              <w:t>in accordance with Article 6, be</w:t>
            </w:r>
            <w:proofErr w:type="gramEnd"/>
            <w:r w:rsidRPr="008E4E18">
              <w:rPr>
                <w:rFonts w:ascii="inherit" w:eastAsia="Times New Roman" w:hAnsi="inherit" w:cs="Times New Roman"/>
                <w:sz w:val="24"/>
                <w:szCs w:val="24"/>
                <w:lang w:eastAsia="en-GB"/>
              </w:rPr>
              <w:t xml:space="preserve"> subject to consultation with the relevant stakeholders in accordance with Article 9(1).</w:t>
            </w:r>
          </w:p>
        </w:tc>
      </w:tr>
    </w:tbl>
    <w:p w14:paraId="7FF73F2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lastRenderedPageBreak/>
        <w:t>3.   For voltage control with disconnection or reconnection of static compensation facilities, each transmission-connected demand facility or transmission-connected closed distribution system shall be able to connect or disconnect its static compensation facilities, directly or indirectly, either individually or commonly as part of demand aggregation through a third party, in response to an instruction transmitted by the relevant TSO, or in the conditions set forth in the contract between the relevant TSO and the demand facility owner or the CDSO.</w:t>
      </w:r>
      <w:proofErr w:type="gramEnd"/>
    </w:p>
    <w:p w14:paraId="4B3EA365"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29</w:t>
      </w:r>
    </w:p>
    <w:p w14:paraId="3D0F26A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 xml:space="preserve">Specific provisions for demand units with </w:t>
      </w:r>
      <w:proofErr w:type="gramStart"/>
      <w:r w:rsidRPr="008E4E18">
        <w:rPr>
          <w:rFonts w:ascii="inherit" w:eastAsia="Times New Roman" w:hAnsi="inherit" w:cs="Times New Roman"/>
          <w:b/>
          <w:bCs/>
          <w:color w:val="000000"/>
          <w:sz w:val="24"/>
          <w:szCs w:val="24"/>
          <w:lang w:eastAsia="en-GB"/>
        </w:rPr>
        <w:t>demand response system frequency</w:t>
      </w:r>
      <w:proofErr w:type="gramEnd"/>
      <w:r w:rsidRPr="008E4E18">
        <w:rPr>
          <w:rFonts w:ascii="inherit" w:eastAsia="Times New Roman" w:hAnsi="inherit" w:cs="Times New Roman"/>
          <w:b/>
          <w:bCs/>
          <w:color w:val="000000"/>
          <w:sz w:val="24"/>
          <w:szCs w:val="24"/>
          <w:lang w:eastAsia="en-GB"/>
        </w:rPr>
        <w:t xml:space="preserve"> control</w:t>
      </w:r>
    </w:p>
    <w:p w14:paraId="094A505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facilities and closed distribution systems may offer demand response system frequency control to relevant system operators and relevant TSOs.</w:t>
      </w:r>
    </w:p>
    <w:p w14:paraId="02F8457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Demand units with demand response system frequency control shall </w:t>
      </w:r>
      <w:proofErr w:type="gramStart"/>
      <w:r w:rsidRPr="008E4E18">
        <w:rPr>
          <w:rFonts w:ascii="inherit" w:eastAsia="Times New Roman" w:hAnsi="inherit" w:cs="Times New Roman"/>
          <w:color w:val="000000"/>
          <w:sz w:val="24"/>
          <w:szCs w:val="24"/>
          <w:lang w:eastAsia="en-GB"/>
        </w:rPr>
        <w:t>comply with the following requirements, either</w:t>
      </w:r>
      <w:proofErr w:type="gramEnd"/>
      <w:r w:rsidRPr="008E4E18">
        <w:rPr>
          <w:rFonts w:ascii="inherit" w:eastAsia="Times New Roman" w:hAnsi="inherit" w:cs="Times New Roman"/>
          <w:color w:val="000000"/>
          <w:sz w:val="24"/>
          <w:szCs w:val="24"/>
          <w:lang w:eastAsia="en-GB"/>
        </w:rPr>
        <w:t xml:space="preserve">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7801ACFE" w14:textId="77777777" w:rsidTr="008E4E18">
        <w:tc>
          <w:tcPr>
            <w:tcW w:w="0" w:type="auto"/>
            <w:shd w:val="clear" w:color="auto" w:fill="auto"/>
            <w:hideMark/>
          </w:tcPr>
          <w:p w14:paraId="098D9A6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86865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7356924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A321068" w14:textId="77777777" w:rsidTr="008E4E18">
        <w:tc>
          <w:tcPr>
            <w:tcW w:w="0" w:type="auto"/>
            <w:shd w:val="clear" w:color="auto" w:fill="auto"/>
            <w:hideMark/>
          </w:tcPr>
          <w:p w14:paraId="5B36BC1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DDA491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0DAC299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6A79618" w14:textId="77777777" w:rsidTr="008E4E18">
        <w:tc>
          <w:tcPr>
            <w:tcW w:w="0" w:type="auto"/>
            <w:shd w:val="clear" w:color="auto" w:fill="auto"/>
            <w:hideMark/>
          </w:tcPr>
          <w:p w14:paraId="20C46E7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ACE47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be</w:t>
            </w:r>
            <w:proofErr w:type="gramEnd"/>
            <w:r w:rsidRPr="008E4E18">
              <w:rPr>
                <w:rFonts w:ascii="inherit" w:eastAsia="Times New Roman" w:hAnsi="inherit" w:cs="Times New Roman"/>
                <w:sz w:val="24"/>
                <w:szCs w:val="24"/>
                <w:lang w:eastAsia="en-GB"/>
              </w:rPr>
              <w:t xml:space="preserv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2635E20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332DF22" w14:textId="77777777" w:rsidTr="008E4E18">
        <w:tc>
          <w:tcPr>
            <w:tcW w:w="0" w:type="auto"/>
            <w:shd w:val="clear" w:color="auto" w:fill="auto"/>
            <w:hideMark/>
          </w:tcPr>
          <w:p w14:paraId="7C2CC8B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5D1CC15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be</w:t>
            </w:r>
            <w:proofErr w:type="gramEnd"/>
            <w:r w:rsidRPr="008E4E18">
              <w:rPr>
                <w:rFonts w:ascii="inherit" w:eastAsia="Times New Roman" w:hAnsi="inherit" w:cs="Times New Roman"/>
                <w:sz w:val="24"/>
                <w:szCs w:val="24"/>
                <w:lang w:eastAsia="en-GB"/>
              </w:rPr>
              <w:t xml:space="preserve"> equipped with a control system that is insensitive within a dead band around the nominal system frequency of 50,00 Hz, of a width to be specified by the relevant TSO in consultation with the TSOs in the synchronous area. For demand units connected at a voltage level below 110 kV, these specifications shall, prior to approval in accordance with Article 6, be subject to consultation with the relevant stakeholders in accordance with Article 9(1);</w:t>
            </w:r>
          </w:p>
        </w:tc>
      </w:tr>
    </w:tbl>
    <w:p w14:paraId="41A6E6B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4327E93" w14:textId="77777777" w:rsidTr="008E4E18">
        <w:tc>
          <w:tcPr>
            <w:tcW w:w="0" w:type="auto"/>
            <w:shd w:val="clear" w:color="auto" w:fill="auto"/>
            <w:hideMark/>
          </w:tcPr>
          <w:p w14:paraId="3AEE636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666968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be</w:t>
            </w:r>
            <w:proofErr w:type="gramEnd"/>
            <w:r w:rsidRPr="008E4E18">
              <w:rPr>
                <w:rFonts w:ascii="inherit" w:eastAsia="Times New Roman" w:hAnsi="inherit" w:cs="Times New Roman"/>
                <w:sz w:val="24"/>
                <w:szCs w:val="24"/>
                <w:lang w:eastAsia="en-GB"/>
              </w:rPr>
              <w:t xml:space="preserve"> capable of, upon return to frequency within the dead band specified in paragraph 2(d), initiating a random time delay of up to 5 minutes before resuming normal operation.</w:t>
            </w:r>
          </w:p>
          <w:p w14:paraId="74D8D66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maximum frequency deviation from nominal value of 50</w:t>
            </w:r>
            <w:proofErr w:type="gramStart"/>
            <w:r w:rsidRPr="008E4E18">
              <w:rPr>
                <w:rFonts w:ascii="inherit" w:eastAsia="Times New Roman" w:hAnsi="inherit" w:cs="Times New Roman"/>
                <w:sz w:val="24"/>
                <w:szCs w:val="24"/>
                <w:lang w:eastAsia="en-GB"/>
              </w:rPr>
              <w:t>,00</w:t>
            </w:r>
            <w:proofErr w:type="gramEnd"/>
            <w:r w:rsidRPr="008E4E18">
              <w:rPr>
                <w:rFonts w:ascii="inherit" w:eastAsia="Times New Roman" w:hAnsi="inherit" w:cs="Times New Roman"/>
                <w:sz w:val="24"/>
                <w:szCs w:val="24"/>
                <w:lang w:eastAsia="en-GB"/>
              </w:rPr>
              <w:t xml:space="preserve"> Hz to respond to shall be specified by the relevant TSO in coordination with the TSOs in the synchronous area. For demand units connected at a voltage level below 110 kV, these specifications </w:t>
            </w:r>
            <w:proofErr w:type="gramStart"/>
            <w:r w:rsidRPr="008E4E18">
              <w:rPr>
                <w:rFonts w:ascii="inherit" w:eastAsia="Times New Roman" w:hAnsi="inherit" w:cs="Times New Roman"/>
                <w:sz w:val="24"/>
                <w:szCs w:val="24"/>
                <w:lang w:eastAsia="en-GB"/>
              </w:rPr>
              <w:t>shall, prior to approval in accordance with Article 6, be</w:t>
            </w:r>
            <w:proofErr w:type="gramEnd"/>
            <w:r w:rsidRPr="008E4E18">
              <w:rPr>
                <w:rFonts w:ascii="inherit" w:eastAsia="Times New Roman" w:hAnsi="inherit" w:cs="Times New Roman"/>
                <w:sz w:val="24"/>
                <w:szCs w:val="24"/>
                <w:lang w:eastAsia="en-GB"/>
              </w:rPr>
              <w:t xml:space="preserve"> subject to consultation with the relevant stakeholders in accordance with Article 9(1).</w:t>
            </w:r>
          </w:p>
          <w:p w14:paraId="3DA6D47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shall be increased or decreased for a system frequency above or below the dead band of nominal (50,00 Hz) respectively;</w:t>
            </w:r>
          </w:p>
        </w:tc>
      </w:tr>
    </w:tbl>
    <w:p w14:paraId="602EABF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39A0AC96" w14:textId="77777777" w:rsidTr="008E4E18">
        <w:tc>
          <w:tcPr>
            <w:tcW w:w="0" w:type="auto"/>
            <w:shd w:val="clear" w:color="auto" w:fill="auto"/>
            <w:hideMark/>
          </w:tcPr>
          <w:p w14:paraId="7987DF0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(f)</w:t>
            </w:r>
          </w:p>
        </w:tc>
        <w:tc>
          <w:tcPr>
            <w:tcW w:w="0" w:type="auto"/>
            <w:shd w:val="clear" w:color="auto" w:fill="auto"/>
            <w:hideMark/>
          </w:tcPr>
          <w:p w14:paraId="6C84B1A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be</w:t>
            </w:r>
            <w:proofErr w:type="gramEnd"/>
            <w:r w:rsidRPr="008E4E18">
              <w:rPr>
                <w:rFonts w:ascii="inherit" w:eastAsia="Times New Roman" w:hAnsi="inherit" w:cs="Times New Roman"/>
                <w:sz w:val="24"/>
                <w:szCs w:val="24"/>
                <w:lang w:eastAsia="en-GB"/>
              </w:rPr>
              <w:t xml:space="preserve"> equipped with a controller that measures the actual system frequency. Measurements shall be updated at least every 0,2 seconds;</w:t>
            </w:r>
          </w:p>
        </w:tc>
      </w:tr>
    </w:tbl>
    <w:p w14:paraId="6409CAA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14:paraId="2C87E5DA" w14:textId="77777777" w:rsidTr="008E4E18">
        <w:tc>
          <w:tcPr>
            <w:tcW w:w="0" w:type="auto"/>
            <w:shd w:val="clear" w:color="auto" w:fill="auto"/>
            <w:hideMark/>
          </w:tcPr>
          <w:p w14:paraId="66AFA86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(g)</w:t>
            </w:r>
          </w:p>
        </w:tc>
        <w:tc>
          <w:tcPr>
            <w:tcW w:w="0" w:type="auto"/>
            <w:shd w:val="clear" w:color="auto" w:fill="auto"/>
            <w:hideMark/>
          </w:tcPr>
          <w:p w14:paraId="4C2942AD" w14:textId="77777777" w:rsidR="008477AE" w:rsidRDefault="008E4E18" w:rsidP="008E4E18">
            <w:pPr>
              <w:spacing w:before="120" w:after="0" w:line="240" w:lineRule="auto"/>
              <w:jc w:val="both"/>
              <w:rPr>
                <w:ins w:id="4" w:author="Autho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be</w:t>
            </w:r>
            <w:proofErr w:type="gramEnd"/>
            <w:r w:rsidRPr="008E4E18">
              <w:rPr>
                <w:rFonts w:ascii="inherit" w:eastAsia="Times New Roman" w:hAnsi="inherit" w:cs="Times New Roman"/>
                <w:sz w:val="24"/>
                <w:szCs w:val="24"/>
                <w:lang w:eastAsia="en-GB"/>
              </w:rPr>
              <w:t xml:space="preserve"> able to detect a change in system frequency of 0,01 Hz, in order to give overall linear proportional system response, with regard to the demand response system frequency control's sensitivity and accuracy of the frequency measurement and the consequent modification of the demand. The demand unit shall be capable of a rapid detection and response to changes in system frequency, to </w:t>
            </w:r>
            <w:proofErr w:type="gramStart"/>
            <w:r w:rsidRPr="008E4E18">
              <w:rPr>
                <w:rFonts w:ascii="inherit" w:eastAsia="Times New Roman" w:hAnsi="inherit" w:cs="Times New Roman"/>
                <w:sz w:val="24"/>
                <w:szCs w:val="24"/>
                <w:lang w:eastAsia="en-GB"/>
              </w:rPr>
              <w:t>be specified</w:t>
            </w:r>
            <w:proofErr w:type="gramEnd"/>
            <w:r w:rsidRPr="008E4E18">
              <w:rPr>
                <w:rFonts w:ascii="inherit" w:eastAsia="Times New Roman" w:hAnsi="inherit" w:cs="Times New Roman"/>
                <w:sz w:val="24"/>
                <w:szCs w:val="24"/>
                <w:lang w:eastAsia="en-GB"/>
              </w:rPr>
              <w:t xml:space="preserve"> by the relevant TSO in coordination with the TSOs in the synchronous area. An offset in the steady-state measurement of frequency shall be acceptable up to 0</w:t>
            </w:r>
            <w:proofErr w:type="gramStart"/>
            <w:r w:rsidRPr="008E4E18">
              <w:rPr>
                <w:rFonts w:ascii="inherit" w:eastAsia="Times New Roman" w:hAnsi="inherit" w:cs="Times New Roman"/>
                <w:sz w:val="24"/>
                <w:szCs w:val="24"/>
                <w:lang w:eastAsia="en-GB"/>
              </w:rPr>
              <w:t>,05</w:t>
            </w:r>
            <w:proofErr w:type="gramEnd"/>
            <w:r w:rsidRPr="008E4E18">
              <w:rPr>
                <w:rFonts w:ascii="inherit" w:eastAsia="Times New Roman" w:hAnsi="inherit" w:cs="Times New Roman"/>
                <w:sz w:val="24"/>
                <w:szCs w:val="24"/>
                <w:lang w:eastAsia="en-GB"/>
              </w:rPr>
              <w:t> Hz.</w:t>
            </w:r>
          </w:p>
          <w:p w14:paraId="175DE707" w14:textId="77777777" w:rsidR="008477AE" w:rsidRDefault="008477AE" w:rsidP="008E4E18">
            <w:pPr>
              <w:spacing w:before="120" w:after="0" w:line="240" w:lineRule="auto"/>
              <w:jc w:val="both"/>
              <w:rPr>
                <w:ins w:id="5" w:author="Author"/>
                <w:rFonts w:ascii="inherit" w:eastAsia="Times New Roman" w:hAnsi="inherit" w:cs="Times New Roman"/>
                <w:sz w:val="24"/>
                <w:szCs w:val="24"/>
                <w:lang w:eastAsia="en-GB"/>
              </w:rPr>
            </w:pPr>
          </w:p>
          <w:p w14:paraId="7BDB70EB" w14:textId="3C576269" w:rsidR="008477AE" w:rsidRPr="008E4E18" w:rsidRDefault="008477AE" w:rsidP="008E4E18">
            <w:pPr>
              <w:spacing w:before="120" w:after="0" w:line="240" w:lineRule="auto"/>
              <w:jc w:val="both"/>
              <w:rPr>
                <w:rFonts w:ascii="inherit" w:eastAsia="Times New Roman" w:hAnsi="inherit" w:cs="Times New Roman"/>
                <w:sz w:val="24"/>
                <w:szCs w:val="24"/>
                <w:lang w:eastAsia="en-GB"/>
              </w:rPr>
            </w:pPr>
            <w:ins w:id="6" w:author="Author">
              <w:r>
                <w:rPr>
                  <w:rFonts w:ascii="inherit" w:eastAsia="Times New Roman" w:hAnsi="inherit" w:cs="Times New Roman"/>
                  <w:sz w:val="24"/>
                  <w:szCs w:val="24"/>
                  <w:lang w:eastAsia="en-GB"/>
                </w:rPr>
                <w:t xml:space="preserve">3. </w:t>
              </w:r>
              <w:r w:rsidRPr="008477AE">
                <w:rPr>
                  <w:rFonts w:ascii="inherit" w:eastAsia="Times New Roman" w:hAnsi="inherit" w:cs="Times New Roman"/>
                  <w:sz w:val="24"/>
                  <w:szCs w:val="24"/>
                  <w:lang w:eastAsia="en-GB"/>
                </w:rPr>
                <w:t xml:space="preserve">Small demand units with flexibility capabilities, e.g. storages, heat pumps and electric vehicles, may offer their fast demand response to the overall system. </w:t>
              </w:r>
              <w:proofErr w:type="gramStart"/>
              <w:r w:rsidRPr="008477AE">
                <w:rPr>
                  <w:rFonts w:ascii="inherit" w:eastAsia="Times New Roman" w:hAnsi="inherit" w:cs="Times New Roman"/>
                  <w:sz w:val="24"/>
                  <w:szCs w:val="24"/>
                  <w:lang w:eastAsia="en-GB"/>
                </w:rPr>
                <w:t>Maximum reaction times and measurement precision should be made public by the manufacturer and no external certification or notification</w:t>
              </w:r>
              <w:proofErr w:type="gramEnd"/>
              <w:r w:rsidRPr="008477AE">
                <w:rPr>
                  <w:rFonts w:ascii="inherit" w:eastAsia="Times New Roman" w:hAnsi="inherit" w:cs="Times New Roman"/>
                  <w:sz w:val="24"/>
                  <w:szCs w:val="24"/>
                  <w:lang w:eastAsia="en-GB"/>
                </w:rPr>
                <w:t xml:space="preserve"> to system operators (SO) needed. A single self-declaration of the offered capabilities shall be sufficient for all European system operators.</w:t>
              </w:r>
            </w:ins>
          </w:p>
        </w:tc>
      </w:tr>
    </w:tbl>
    <w:p w14:paraId="7489A70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30</w:t>
      </w:r>
    </w:p>
    <w:p w14:paraId="5FDA62CE"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Specific provisions for demand units with demand response very fast active power control</w:t>
      </w:r>
    </w:p>
    <w:p w14:paraId="580D64F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TSO in coordination with the relevant system operator may agree with a demand facility owner or a CDSO (including, but not restricted to, through a third party) on a contract for the delivery of demand response very fast active power control.</w:t>
      </w:r>
    </w:p>
    <w:p w14:paraId="14E6E8F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If the agreement referred to in paragraph 1 takes place, the contract referred to in paragraph 1 shall specify: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4E5AEF9" w14:textId="77777777" w:rsidTr="008E4E18">
        <w:tc>
          <w:tcPr>
            <w:tcW w:w="0" w:type="auto"/>
            <w:shd w:val="clear" w:color="auto" w:fill="auto"/>
            <w:hideMark/>
          </w:tcPr>
          <w:p w14:paraId="79841D0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C5A727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change of active power related to a measure such as the rate-of-change-of-frequency for that portion of its demand;</w:t>
            </w:r>
          </w:p>
        </w:tc>
      </w:tr>
    </w:tbl>
    <w:p w14:paraId="4A7650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5DDC1E4" w14:textId="77777777" w:rsidTr="008E4E18">
        <w:tc>
          <w:tcPr>
            <w:tcW w:w="0" w:type="auto"/>
            <w:shd w:val="clear" w:color="auto" w:fill="auto"/>
            <w:hideMark/>
          </w:tcPr>
          <w:p w14:paraId="37F4D0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5FC29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operating principle of this control system and the associated performance parameters;</w:t>
            </w:r>
          </w:p>
        </w:tc>
      </w:tr>
    </w:tbl>
    <w:p w14:paraId="57644F2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37DF7ACD" w14:textId="77777777" w:rsidTr="008E4E18">
        <w:tc>
          <w:tcPr>
            <w:tcW w:w="0" w:type="auto"/>
            <w:shd w:val="clear" w:color="auto" w:fill="auto"/>
            <w:hideMark/>
          </w:tcPr>
          <w:p w14:paraId="3E3D40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EDE0E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response time for very fast active power control, which shall not be longer than 2 seconds.</w:t>
            </w:r>
          </w:p>
        </w:tc>
      </w:tr>
    </w:tbl>
    <w:p w14:paraId="1376E1B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52BD0743"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Operational notification procedure</w:t>
      </w:r>
    </w:p>
    <w:p w14:paraId="38CC6584"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31</w:t>
      </w:r>
    </w:p>
    <w:p w14:paraId="145F3A1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2443721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The operational notification procedure for demand units used by a demand facility or a closed distribution system to provide demand response to system operators </w:t>
      </w:r>
      <w:proofErr w:type="gramStart"/>
      <w:r w:rsidRPr="008E4E18">
        <w:rPr>
          <w:rFonts w:ascii="inherit" w:eastAsia="Times New Roman" w:hAnsi="inherit" w:cs="Times New Roman"/>
          <w:color w:val="000000"/>
          <w:sz w:val="24"/>
          <w:szCs w:val="24"/>
          <w:lang w:eastAsia="en-GB"/>
        </w:rPr>
        <w:t>shall be distinguished</w:t>
      </w:r>
      <w:proofErr w:type="gramEnd"/>
      <w:r w:rsidRPr="008E4E18">
        <w:rPr>
          <w:rFonts w:ascii="inherit" w:eastAsia="Times New Roman" w:hAnsi="inherit" w:cs="Times New Roman"/>
          <w:color w:val="000000"/>
          <w:sz w:val="24"/>
          <w:szCs w:val="24"/>
          <w:lang w:eastAsia="en-GB"/>
        </w:rPr>
        <w:t xml:space="preserve"> between: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800F3A9" w14:textId="77777777" w:rsidTr="008E4E18">
        <w:tc>
          <w:tcPr>
            <w:tcW w:w="0" w:type="auto"/>
            <w:shd w:val="clear" w:color="auto" w:fill="auto"/>
            <w:hideMark/>
          </w:tcPr>
          <w:p w14:paraId="4A7CED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5AA0E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units within a demand facility or a closed distribution system connected at a voltage level of or below 1 000 V;</w:t>
            </w:r>
          </w:p>
        </w:tc>
      </w:tr>
    </w:tbl>
    <w:p w14:paraId="37906FD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1ABE4D0" w14:textId="77777777" w:rsidTr="008E4E18">
        <w:tc>
          <w:tcPr>
            <w:tcW w:w="0" w:type="auto"/>
            <w:shd w:val="clear" w:color="auto" w:fill="auto"/>
            <w:hideMark/>
          </w:tcPr>
          <w:p w14:paraId="3B1E5B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(b)</w:t>
            </w:r>
          </w:p>
        </w:tc>
        <w:tc>
          <w:tcPr>
            <w:tcW w:w="0" w:type="auto"/>
            <w:shd w:val="clear" w:color="auto" w:fill="auto"/>
            <w:hideMark/>
          </w:tcPr>
          <w:p w14:paraId="1699B4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units within a demand facility or a closed distribution system connected at a voltage level above 1 000 V.</w:t>
            </w:r>
          </w:p>
        </w:tc>
      </w:tr>
    </w:tbl>
    <w:p w14:paraId="5A75B4E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Each demand facility owner or CDSO, providing demand response to a relevant system operator or a relevant TSO, shall confirm to the relevant system operator, or relevant TSO, directly or indirectly through a third party, its ability to satisfy the technical design and operational requirements as referred to in Chapter 1 of Title III of this Regulation.</w:t>
      </w:r>
    </w:p>
    <w:p w14:paraId="70AA351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The demand facility owner or the CDSO shall notify, directly or indirectly, through a third party, the relevant system operator or relevant TSO, in advance of any decision to cease offering demand response services and/or about the permanent removal of the demand unit with demand response. This information </w:t>
      </w:r>
      <w:proofErr w:type="gramStart"/>
      <w:r w:rsidRPr="008E4E18">
        <w:rPr>
          <w:rFonts w:ascii="inherit" w:eastAsia="Times New Roman" w:hAnsi="inherit" w:cs="Times New Roman"/>
          <w:color w:val="000000"/>
          <w:sz w:val="24"/>
          <w:szCs w:val="24"/>
          <w:lang w:eastAsia="en-GB"/>
        </w:rPr>
        <w:t>may be aggregated</w:t>
      </w:r>
      <w:proofErr w:type="gramEnd"/>
      <w:r w:rsidRPr="008E4E18">
        <w:rPr>
          <w:rFonts w:ascii="inherit" w:eastAsia="Times New Roman" w:hAnsi="inherit" w:cs="Times New Roman"/>
          <w:color w:val="000000"/>
          <w:sz w:val="24"/>
          <w:szCs w:val="24"/>
          <w:lang w:eastAsia="en-GB"/>
        </w:rPr>
        <w:t xml:space="preserve"> as specified by the relevant system operator or relevant TSO.</w:t>
      </w:r>
    </w:p>
    <w:p w14:paraId="4CC2D8F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shall specify and make publicly available further details concerning the operational notification procedure.</w:t>
      </w:r>
    </w:p>
    <w:p w14:paraId="6A0B600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32</w:t>
      </w:r>
    </w:p>
    <w:p w14:paraId="516F47D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Procedures for demand units within a demand facility or a closed distribution system connected at a voltage level of or below 1 000 V</w:t>
      </w:r>
    </w:p>
    <w:p w14:paraId="352369B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a demand unit within a demand facility or a closed distribution system connected at a voltage level of or below 1 000 V shall comprise an installation document.</w:t>
      </w:r>
    </w:p>
    <w:p w14:paraId="2A9B087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2.   The installation document template shall be provided by the relevant system operator</w:t>
      </w:r>
      <w:proofErr w:type="gramEnd"/>
      <w:r w:rsidRPr="008E4E18">
        <w:rPr>
          <w:rFonts w:ascii="inherit" w:eastAsia="Times New Roman" w:hAnsi="inherit" w:cs="Times New Roman"/>
          <w:color w:val="000000"/>
          <w:sz w:val="24"/>
          <w:szCs w:val="24"/>
          <w:lang w:eastAsia="en-GB"/>
        </w:rPr>
        <w:t>, and the contents agreed with the relevant TSO, either directly or indirectly through a third party.</w:t>
      </w:r>
    </w:p>
    <w:p w14:paraId="18A1850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Based on an installation document, the demand facility owner or the CDSO shall submit information, directly or indirectly through a third party, to the relevant system operator or relevant TSO. The date of this submission shall be prior to the offer in the market of the capacity of the demand response by the demand unit. The requirements set in the installation document shall differentiate between different types of connections and between the different categories of demand response services.</w:t>
      </w:r>
    </w:p>
    <w:p w14:paraId="0779C47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For subsequent demand units with demand response, separate installation documents </w:t>
      </w:r>
      <w:proofErr w:type="gramStart"/>
      <w:r w:rsidRPr="008E4E18">
        <w:rPr>
          <w:rFonts w:ascii="inherit" w:eastAsia="Times New Roman" w:hAnsi="inherit" w:cs="Times New Roman"/>
          <w:color w:val="000000"/>
          <w:sz w:val="24"/>
          <w:szCs w:val="24"/>
          <w:lang w:eastAsia="en-GB"/>
        </w:rPr>
        <w:t>shall be provided</w:t>
      </w:r>
      <w:proofErr w:type="gramEnd"/>
      <w:r w:rsidRPr="008E4E18">
        <w:rPr>
          <w:rFonts w:ascii="inherit" w:eastAsia="Times New Roman" w:hAnsi="inherit" w:cs="Times New Roman"/>
          <w:color w:val="000000"/>
          <w:sz w:val="24"/>
          <w:szCs w:val="24"/>
          <w:lang w:eastAsia="en-GB"/>
        </w:rPr>
        <w:t>.</w:t>
      </w:r>
    </w:p>
    <w:p w14:paraId="657328C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5.   The content of the installation document of individual demand units may be aggregated by the relevant system operator or relevant TSO</w:t>
      </w:r>
      <w:proofErr w:type="gramEnd"/>
      <w:r w:rsidRPr="008E4E18">
        <w:rPr>
          <w:rFonts w:ascii="inherit" w:eastAsia="Times New Roman" w:hAnsi="inherit" w:cs="Times New Roman"/>
          <w:color w:val="000000"/>
          <w:sz w:val="24"/>
          <w:szCs w:val="24"/>
          <w:lang w:eastAsia="en-GB"/>
        </w:rPr>
        <w:t>.</w:t>
      </w:r>
    </w:p>
    <w:p w14:paraId="0DEF42F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installation document shall contain the following items: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C0A538F" w14:textId="77777777" w:rsidTr="008E4E18">
        <w:tc>
          <w:tcPr>
            <w:tcW w:w="0" w:type="auto"/>
            <w:shd w:val="clear" w:color="auto" w:fill="auto"/>
            <w:hideMark/>
          </w:tcPr>
          <w:p w14:paraId="2EE7CE5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DE3178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location at which the demand unit with demand response is connected to the network;</w:t>
            </w:r>
          </w:p>
        </w:tc>
      </w:tr>
    </w:tbl>
    <w:p w14:paraId="133473A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2"/>
        <w:gridCol w:w="8624"/>
      </w:tblGrid>
      <w:tr w:rsidR="008E4E18" w:rsidRPr="008E4E18" w14:paraId="4B9F92BA" w14:textId="77777777" w:rsidTr="008E4E18">
        <w:tc>
          <w:tcPr>
            <w:tcW w:w="0" w:type="auto"/>
            <w:shd w:val="clear" w:color="auto" w:fill="auto"/>
            <w:hideMark/>
          </w:tcPr>
          <w:p w14:paraId="5E45E4A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A618E5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maximum capacity of the demand response installation in kW;</w:t>
            </w:r>
          </w:p>
        </w:tc>
      </w:tr>
    </w:tbl>
    <w:p w14:paraId="43CCB69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3"/>
        <w:gridCol w:w="8403"/>
      </w:tblGrid>
      <w:tr w:rsidR="008E4E18" w:rsidRPr="008E4E18" w14:paraId="696881FA" w14:textId="77777777" w:rsidTr="008E4E18">
        <w:tc>
          <w:tcPr>
            <w:tcW w:w="0" w:type="auto"/>
            <w:shd w:val="clear" w:color="auto" w:fill="auto"/>
            <w:hideMark/>
          </w:tcPr>
          <w:p w14:paraId="1F85DAE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D2CC4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type of demand response services;</w:t>
            </w:r>
          </w:p>
        </w:tc>
      </w:tr>
    </w:tbl>
    <w:p w14:paraId="694F3A6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7F5D6A5E" w14:textId="77777777" w:rsidTr="008E4E18">
        <w:tc>
          <w:tcPr>
            <w:tcW w:w="0" w:type="auto"/>
            <w:shd w:val="clear" w:color="auto" w:fill="auto"/>
            <w:hideMark/>
          </w:tcPr>
          <w:p w14:paraId="1F80281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28E7CF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unit certificate and the equipment certificate as relevant for the demand response service, or if not available, equivalent information;</w:t>
            </w:r>
          </w:p>
        </w:tc>
      </w:tr>
    </w:tbl>
    <w:p w14:paraId="3DC6996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8B55217" w14:textId="77777777" w:rsidTr="008E4E18">
        <w:tc>
          <w:tcPr>
            <w:tcW w:w="0" w:type="auto"/>
            <w:shd w:val="clear" w:color="auto" w:fill="auto"/>
            <w:hideMark/>
          </w:tcPr>
          <w:p w14:paraId="06F7C4A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(e)</w:t>
            </w:r>
          </w:p>
        </w:tc>
        <w:tc>
          <w:tcPr>
            <w:tcW w:w="0" w:type="auto"/>
            <w:shd w:val="clear" w:color="auto" w:fill="auto"/>
            <w:hideMark/>
          </w:tcPr>
          <w:p w14:paraId="1B4BD9B3" w14:textId="77777777" w:rsidR="008E4E18" w:rsidRDefault="008E4E18" w:rsidP="008E4E18">
            <w:pPr>
              <w:spacing w:before="120" w:after="0" w:line="240" w:lineRule="auto"/>
              <w:jc w:val="both"/>
              <w:rPr>
                <w:ins w:id="7" w:author="Autho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contact details of the demand facility owner, the closed distribution system operator or the third party aggregating the demand units from the demand facility or the closed distribution system.</w:t>
            </w:r>
          </w:p>
          <w:p w14:paraId="6A3F47E0" w14:textId="2AB8238E" w:rsidR="008477AE" w:rsidRPr="008E4E18" w:rsidRDefault="008477AE" w:rsidP="008E4E18">
            <w:pPr>
              <w:spacing w:before="120" w:after="0" w:line="240" w:lineRule="auto"/>
              <w:jc w:val="both"/>
              <w:rPr>
                <w:rFonts w:ascii="inherit" w:eastAsia="Times New Roman" w:hAnsi="inherit" w:cs="Times New Roman"/>
                <w:sz w:val="24"/>
                <w:szCs w:val="24"/>
                <w:lang w:eastAsia="en-GB"/>
              </w:rPr>
            </w:pPr>
            <w:ins w:id="8" w:author="Author">
              <w:r>
                <w:rPr>
                  <w:rFonts w:ascii="inherit" w:eastAsia="Times New Roman" w:hAnsi="inherit" w:cs="Times New Roman"/>
                  <w:sz w:val="24"/>
                  <w:szCs w:val="24"/>
                  <w:lang w:eastAsia="en-GB"/>
                </w:rPr>
                <w:t>(f)</w:t>
              </w:r>
              <w:r>
                <w:t xml:space="preserve"> </w:t>
              </w:r>
              <w:r w:rsidRPr="008477AE">
                <w:rPr>
                  <w:rFonts w:ascii="inherit" w:eastAsia="Times New Roman" w:hAnsi="inherit" w:cs="Times New Roman"/>
                  <w:sz w:val="24"/>
                  <w:szCs w:val="24"/>
                  <w:lang w:eastAsia="en-GB"/>
                </w:rPr>
                <w:t>The TSO shall offer simplified procedures for low power demand facilities (&lt;12kW).</w:t>
              </w:r>
            </w:ins>
          </w:p>
        </w:tc>
      </w:tr>
    </w:tbl>
    <w:p w14:paraId="7F1AFD8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33</w:t>
      </w:r>
    </w:p>
    <w:p w14:paraId="497D986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Procedures for demand units within a demand facility or a closed distribution system connected at a voltage level above 1 000 V</w:t>
      </w:r>
    </w:p>
    <w:p w14:paraId="724BCE2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The operational notification procedure for a demand unit within a demand facility or a closed distribution system connected at a voltage level above 1 000 V shall comprise a DRUD. The relevant system operator, in coordination with the relevant TSO, shall specify the content required for the DRUD. The content of the DRUD shall require a statement of </w:t>
      </w:r>
      <w:proofErr w:type="gramStart"/>
      <w:r w:rsidRPr="008E4E18">
        <w:rPr>
          <w:rFonts w:ascii="inherit" w:eastAsia="Times New Roman" w:hAnsi="inherit" w:cs="Times New Roman"/>
          <w:color w:val="000000"/>
          <w:sz w:val="24"/>
          <w:szCs w:val="24"/>
          <w:lang w:eastAsia="en-GB"/>
        </w:rPr>
        <w:t>compliance which</w:t>
      </w:r>
      <w:proofErr w:type="gramEnd"/>
      <w:r w:rsidRPr="008E4E18">
        <w:rPr>
          <w:rFonts w:ascii="inherit" w:eastAsia="Times New Roman" w:hAnsi="inherit" w:cs="Times New Roman"/>
          <w:color w:val="000000"/>
          <w:sz w:val="24"/>
          <w:szCs w:val="24"/>
          <w:lang w:eastAsia="en-GB"/>
        </w:rPr>
        <w:t xml:space="preserve">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Subsequent demand units with demand response shall provide separate DRUDs.</w:t>
      </w:r>
    </w:p>
    <w:p w14:paraId="613187B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Based on the DRUD, the relevant system operator shall issue a FON to the demand facility owner or CDSO.</w:t>
      </w:r>
    </w:p>
    <w:p w14:paraId="44312D02"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IV</w:t>
      </w:r>
    </w:p>
    <w:p w14:paraId="2D988D4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w:t>
      </w:r>
    </w:p>
    <w:p w14:paraId="5070B7AE"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0F4374B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provisions</w:t>
      </w:r>
    </w:p>
    <w:p w14:paraId="29E1568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34</w:t>
      </w:r>
    </w:p>
    <w:p w14:paraId="44C1BF9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Responsibility of the demand facility owner, the distribution system operator and the closed distribution system operator</w:t>
      </w:r>
    </w:p>
    <w:p w14:paraId="57E05E1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facility owners and DSOs shall ensure that their transmission-connected demand facilities, transmission-connected distribution facilities, or distribution systems comply with the requirements provided for in this Regulation. A demand facility owner or a CDSO providing demand response services to relevant system operators and relevant TSOs shall ensure that the demand unit complies with the requirements provided for in this Regulation.</w:t>
      </w:r>
    </w:p>
    <w:p w14:paraId="5587A9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2.   Where the requirements of this Regulation are applicable to demand units used by a demand facility or a closed distribution system to provide demand response services to relevant system operators and relevant TSOs, the demand facility owner or the CDSO may totally or partially delegate to third parties tasks such as communicating with the relevant system operator or relevant TSO and gathering the documentation from the demand facility owner, the DSO or the CDSO evidencing compliance.</w:t>
      </w:r>
      <w:proofErr w:type="gramEnd"/>
    </w:p>
    <w:p w14:paraId="5085003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 xml:space="preserve">Third parties </w:t>
      </w:r>
      <w:proofErr w:type="gramStart"/>
      <w:r w:rsidRPr="008E4E18">
        <w:rPr>
          <w:rFonts w:ascii="inherit" w:eastAsia="Times New Roman" w:hAnsi="inherit" w:cs="Times New Roman"/>
          <w:color w:val="000000"/>
          <w:sz w:val="24"/>
          <w:szCs w:val="24"/>
          <w:lang w:eastAsia="en-GB"/>
        </w:rPr>
        <w:t>shall be treated</w:t>
      </w:r>
      <w:proofErr w:type="gramEnd"/>
      <w:r w:rsidRPr="008E4E18">
        <w:rPr>
          <w:rFonts w:ascii="inherit" w:eastAsia="Times New Roman" w:hAnsi="inherit" w:cs="Times New Roman"/>
          <w:color w:val="000000"/>
          <w:sz w:val="24"/>
          <w:szCs w:val="24"/>
          <w:lang w:eastAsia="en-GB"/>
        </w:rPr>
        <w:t xml:space="preserve"> as single users with the right to compile relevant documentation and demonstrate compliance of their aggregated demand facilities or aggregated closed distribution systems with the provisions of this Regulation. Demand facilities and closed distribution systems providing demand response services to relevant system operators and relevant TSOs may act collectively through third parties.</w:t>
      </w:r>
    </w:p>
    <w:p w14:paraId="19669B9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Where obligations </w:t>
      </w:r>
      <w:proofErr w:type="gramStart"/>
      <w:r w:rsidRPr="008E4E18">
        <w:rPr>
          <w:rFonts w:ascii="inherit" w:eastAsia="Times New Roman" w:hAnsi="inherit" w:cs="Times New Roman"/>
          <w:color w:val="000000"/>
          <w:sz w:val="24"/>
          <w:szCs w:val="24"/>
          <w:lang w:eastAsia="en-GB"/>
        </w:rPr>
        <w:t>are fulfilled</w:t>
      </w:r>
      <w:proofErr w:type="gramEnd"/>
      <w:r w:rsidRPr="008E4E18">
        <w:rPr>
          <w:rFonts w:ascii="inherit" w:eastAsia="Times New Roman" w:hAnsi="inherit" w:cs="Times New Roman"/>
          <w:color w:val="000000"/>
          <w:sz w:val="24"/>
          <w:szCs w:val="24"/>
          <w:lang w:eastAsia="en-GB"/>
        </w:rPr>
        <w:t xml:space="preserve"> through third parties, third parties shall only be required to inform the relevant system operator of changes to the total services being offered, taking account of location specific services.</w:t>
      </w:r>
    </w:p>
    <w:p w14:paraId="106CE17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Where the requirements </w:t>
      </w:r>
      <w:proofErr w:type="gramStart"/>
      <w:r w:rsidRPr="008E4E18">
        <w:rPr>
          <w:rFonts w:ascii="inherit" w:eastAsia="Times New Roman" w:hAnsi="inherit" w:cs="Times New Roman"/>
          <w:color w:val="000000"/>
          <w:sz w:val="24"/>
          <w:szCs w:val="24"/>
          <w:lang w:eastAsia="en-GB"/>
        </w:rPr>
        <w:t>are specified</w:t>
      </w:r>
      <w:proofErr w:type="gramEnd"/>
      <w:r w:rsidRPr="008E4E18">
        <w:rPr>
          <w:rFonts w:ascii="inherit" w:eastAsia="Times New Roman" w:hAnsi="inherit" w:cs="Times New Roman"/>
          <w:color w:val="000000"/>
          <w:sz w:val="24"/>
          <w:szCs w:val="24"/>
          <w:lang w:eastAsia="en-GB"/>
        </w:rPr>
        <w:t xml:space="preserve"> by the relevant TSO, or are for the purpose of the operation of the relevant TSO's system, alternative tests or requirements for test result acceptance for these requirements may be agreed with the relevant TSO.</w:t>
      </w:r>
    </w:p>
    <w:p w14:paraId="3C12E06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5.   Any intention to modify the technical capabilities of the transmission-connected demand facility, the transmission-connected distribution facility, the distribution system, or the demand unit, which has impact on compliance with the requirements provided for in Chapters 2 to 4 of Title IV, shall be notified to the relevant system operator, directly or indirectly through a third party, prior to pursuing such modification, within the time frame provided by the relevant system operator.</w:t>
      </w:r>
      <w:proofErr w:type="gramEnd"/>
    </w:p>
    <w:p w14:paraId="3B38D75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6.   Any operational incidents or failures of the transmission-connected demand facility, the transmission-connected distribution facility, the distribution system or the demand unit, which have an impact on compliance with the requirements provided for in Chapters 2 to 4 of Title IV, shall be notified to the relevant system operator, directly or indirectly through a third party, as soon as possible after the occurrence of such an incident.</w:t>
      </w:r>
      <w:proofErr w:type="gramEnd"/>
    </w:p>
    <w:p w14:paraId="0EAB113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7.   Any planned test schedules and procedures to verify compliance of the transmission-connected demand facility, the transmission-connected distribution facility, the distribution system, or the demand unit, with the requirements of this Regulation, shall be notified to the relevant system operator within the time frame specified by the relevant system operator and approved by the relevant system operator prior to their commencement.</w:t>
      </w:r>
      <w:proofErr w:type="gramEnd"/>
    </w:p>
    <w:p w14:paraId="53BFF2D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relevant system operator may participate in such tests and may record the performance of the transmission-connected demand facility, the transmission-connected distribution facility, the distribution system, and the demand unit.</w:t>
      </w:r>
    </w:p>
    <w:p w14:paraId="05D44B7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35</w:t>
      </w:r>
    </w:p>
    <w:p w14:paraId="3C5F1B5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Tasks of the relevant system operator</w:t>
      </w:r>
    </w:p>
    <w:p w14:paraId="27A9E5E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The relevant system operator shall assess the compliance of a transmission-connected demand facility, a transmission-connected distribution facility, a distribution system, or a demand unit, with the requirements of this Regulation throughout the lifetime of the transmission-connected demand facility, the transmission-connected distribution facility, the distribution system, or the demand unit. The demand facility owner, the DSO or the CDSO </w:t>
      </w:r>
      <w:proofErr w:type="gramStart"/>
      <w:r w:rsidRPr="008E4E18">
        <w:rPr>
          <w:rFonts w:ascii="inherit" w:eastAsia="Times New Roman" w:hAnsi="inherit" w:cs="Times New Roman"/>
          <w:color w:val="000000"/>
          <w:sz w:val="24"/>
          <w:szCs w:val="24"/>
          <w:lang w:eastAsia="en-GB"/>
        </w:rPr>
        <w:t>shall be informed</w:t>
      </w:r>
      <w:proofErr w:type="gramEnd"/>
      <w:r w:rsidRPr="008E4E18">
        <w:rPr>
          <w:rFonts w:ascii="inherit" w:eastAsia="Times New Roman" w:hAnsi="inherit" w:cs="Times New Roman"/>
          <w:color w:val="000000"/>
          <w:sz w:val="24"/>
          <w:szCs w:val="24"/>
          <w:lang w:eastAsia="en-GB"/>
        </w:rPr>
        <w:t xml:space="preserve"> of the outcome of this assessment.</w:t>
      </w:r>
    </w:p>
    <w:p w14:paraId="3BE49E7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The compliance of a demand unit used by a demand facility or a closed distribution system to provide demand response services to relevant TSOs, </w:t>
      </w:r>
      <w:proofErr w:type="gramStart"/>
      <w:r w:rsidRPr="008E4E18">
        <w:rPr>
          <w:rFonts w:ascii="inherit" w:eastAsia="Times New Roman" w:hAnsi="inherit" w:cs="Times New Roman"/>
          <w:color w:val="000000"/>
          <w:sz w:val="24"/>
          <w:szCs w:val="24"/>
          <w:lang w:eastAsia="en-GB"/>
        </w:rPr>
        <w:t>shall be jointly assessed by the relevant TSO and the relevant system operator, and if applicable in coordination with the third party involved in demand aggregation</w:t>
      </w:r>
      <w:proofErr w:type="gramEnd"/>
      <w:r w:rsidRPr="008E4E18">
        <w:rPr>
          <w:rFonts w:ascii="inherit" w:eastAsia="Times New Roman" w:hAnsi="inherit" w:cs="Times New Roman"/>
          <w:color w:val="000000"/>
          <w:sz w:val="24"/>
          <w:szCs w:val="24"/>
          <w:lang w:eastAsia="en-GB"/>
        </w:rPr>
        <w:t>.</w:t>
      </w:r>
    </w:p>
    <w:p w14:paraId="4C9FF7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lastRenderedPageBreak/>
        <w:t>2.   The relevant system operator shall have the right to request that the demand facility owner, the DSO or the CDSO carries out compliance tests and simulations according to a repeat plan or general scheme or after any failure, modification or replacement of any equipment that may have an impact on the compliance of the transmission-connected demand facility, the transmission-connected distribution facility, the distribution system, or the demand unit with the requirements of this Regulation.</w:t>
      </w:r>
      <w:proofErr w:type="gramEnd"/>
    </w:p>
    <w:p w14:paraId="2FF137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The demand facility owner, the DSO or the CDSO </w:t>
      </w:r>
      <w:proofErr w:type="gramStart"/>
      <w:r w:rsidRPr="008E4E18">
        <w:rPr>
          <w:rFonts w:ascii="inherit" w:eastAsia="Times New Roman" w:hAnsi="inherit" w:cs="Times New Roman"/>
          <w:color w:val="000000"/>
          <w:sz w:val="24"/>
          <w:szCs w:val="24"/>
          <w:lang w:eastAsia="en-GB"/>
        </w:rPr>
        <w:t>shall be informed</w:t>
      </w:r>
      <w:proofErr w:type="gramEnd"/>
      <w:r w:rsidRPr="008E4E18">
        <w:rPr>
          <w:rFonts w:ascii="inherit" w:eastAsia="Times New Roman" w:hAnsi="inherit" w:cs="Times New Roman"/>
          <w:color w:val="000000"/>
          <w:sz w:val="24"/>
          <w:szCs w:val="24"/>
          <w:lang w:eastAsia="en-GB"/>
        </w:rPr>
        <w:t xml:space="preserve"> of the outcome of those compliance tests and simulations.</w:t>
      </w:r>
    </w:p>
    <w:p w14:paraId="53F5A6C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The relevant system operator shall make publicly available the list of information and documents to </w:t>
      </w:r>
      <w:proofErr w:type="gramStart"/>
      <w:r w:rsidRPr="008E4E18">
        <w:rPr>
          <w:rFonts w:ascii="inherit" w:eastAsia="Times New Roman" w:hAnsi="inherit" w:cs="Times New Roman"/>
          <w:color w:val="000000"/>
          <w:sz w:val="24"/>
          <w:szCs w:val="24"/>
          <w:lang w:eastAsia="en-GB"/>
        </w:rPr>
        <w:t>be provided</w:t>
      </w:r>
      <w:proofErr w:type="gramEnd"/>
      <w:r w:rsidRPr="008E4E18">
        <w:rPr>
          <w:rFonts w:ascii="inherit" w:eastAsia="Times New Roman" w:hAnsi="inherit" w:cs="Times New Roman"/>
          <w:color w:val="000000"/>
          <w:sz w:val="24"/>
          <w:szCs w:val="24"/>
          <w:lang w:eastAsia="en-GB"/>
        </w:rPr>
        <w:t xml:space="preserve"> as well as the requirements to be fulfilled by the demand facility owner, the DSO or the CDSO in the frame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D147E40" w14:textId="77777777" w:rsidTr="008E4E18">
        <w:tc>
          <w:tcPr>
            <w:tcW w:w="0" w:type="auto"/>
            <w:shd w:val="clear" w:color="auto" w:fill="auto"/>
            <w:hideMark/>
          </w:tcPr>
          <w:p w14:paraId="120B35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316CF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 documentation and certificates to be provided by the demand facility owner, the DSO or the CDSO;</w:t>
            </w:r>
          </w:p>
        </w:tc>
      </w:tr>
    </w:tbl>
    <w:p w14:paraId="063C3A9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75C0095" w14:textId="77777777" w:rsidTr="008E4E18">
        <w:tc>
          <w:tcPr>
            <w:tcW w:w="0" w:type="auto"/>
            <w:shd w:val="clear" w:color="auto" w:fill="auto"/>
            <w:hideMark/>
          </w:tcPr>
          <w:p w14:paraId="4FA158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BDE39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details of the technical data required from the transmission-connected demand facility, the transmission-connected distribution facility, the distribution system, or the demand unit, with relevance to the grid connection or operation;</w:t>
            </w:r>
          </w:p>
        </w:tc>
      </w:tr>
    </w:tbl>
    <w:p w14:paraId="3F8F13E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8E4E18" w:rsidRPr="008E4E18" w14:paraId="778DDAF4" w14:textId="77777777" w:rsidTr="008E4E18">
        <w:tc>
          <w:tcPr>
            <w:tcW w:w="0" w:type="auto"/>
            <w:shd w:val="clear" w:color="auto" w:fill="auto"/>
            <w:hideMark/>
          </w:tcPr>
          <w:p w14:paraId="6EFB01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E7FCAA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requirements for models for steady-state and dynamic system studies;</w:t>
            </w:r>
          </w:p>
        </w:tc>
      </w:tr>
    </w:tbl>
    <w:p w14:paraId="1815B9A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8E4E18" w:rsidRPr="008E4E18" w14:paraId="713040E0" w14:textId="77777777" w:rsidTr="008E4E18">
        <w:tc>
          <w:tcPr>
            <w:tcW w:w="0" w:type="auto"/>
            <w:shd w:val="clear" w:color="auto" w:fill="auto"/>
            <w:hideMark/>
          </w:tcPr>
          <w:p w14:paraId="147F1A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6B171F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timeline for the provision of system data required to perform the studies;</w:t>
            </w:r>
          </w:p>
        </w:tc>
      </w:tr>
    </w:tbl>
    <w:p w14:paraId="6335CEB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FE475AC" w14:textId="77777777" w:rsidTr="008E4E18">
        <w:tc>
          <w:tcPr>
            <w:tcW w:w="0" w:type="auto"/>
            <w:shd w:val="clear" w:color="auto" w:fill="auto"/>
            <w:hideMark/>
          </w:tcPr>
          <w:p w14:paraId="2248B16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59CB861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studies by the demand facility owner, the DSO or the CDSO for demonstrating expected steady-state and dynamic performance referring to the requirements set forth in Articles 43, 44 and 45;</w:t>
            </w:r>
          </w:p>
        </w:tc>
      </w:tr>
    </w:tbl>
    <w:p w14:paraId="2A834CB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69"/>
        <w:gridCol w:w="8757"/>
      </w:tblGrid>
      <w:tr w:rsidR="008E4E18" w:rsidRPr="008E4E18" w14:paraId="4A54F367" w14:textId="77777777" w:rsidTr="008E4E18">
        <w:tc>
          <w:tcPr>
            <w:tcW w:w="0" w:type="auto"/>
            <w:shd w:val="clear" w:color="auto" w:fill="auto"/>
            <w:hideMark/>
          </w:tcPr>
          <w:p w14:paraId="0A2294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6B983C7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conditions and procedures including scope for registering equipment certificates;</w:t>
            </w:r>
          </w:p>
        </w:tc>
      </w:tr>
    </w:tbl>
    <w:p w14:paraId="380AA39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14:paraId="00647135" w14:textId="77777777" w:rsidTr="008E4E18">
        <w:tc>
          <w:tcPr>
            <w:tcW w:w="0" w:type="auto"/>
            <w:shd w:val="clear" w:color="auto" w:fill="auto"/>
            <w:hideMark/>
          </w:tcPr>
          <w:p w14:paraId="0B32A44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(g)</w:t>
            </w:r>
          </w:p>
        </w:tc>
        <w:tc>
          <w:tcPr>
            <w:tcW w:w="0" w:type="auto"/>
            <w:shd w:val="clear" w:color="auto" w:fill="auto"/>
            <w:hideMark/>
          </w:tcPr>
          <w:p w14:paraId="30D5427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conditions</w:t>
            </w:r>
            <w:proofErr w:type="gramEnd"/>
            <w:r w:rsidRPr="008E4E18">
              <w:rPr>
                <w:rFonts w:ascii="inherit" w:eastAsia="Times New Roman" w:hAnsi="inherit" w:cs="Times New Roman"/>
                <w:sz w:val="24"/>
                <w:szCs w:val="24"/>
                <w:lang w:eastAsia="en-GB"/>
              </w:rPr>
              <w:t xml:space="preserve"> and procedures for the use of relevant equipment certificates issued by an authorised certifier by the demand facility owner, the DSO or the CDSO.</w:t>
            </w:r>
          </w:p>
        </w:tc>
      </w:tr>
    </w:tbl>
    <w:p w14:paraId="2857AF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shall make public the allocation of responsibilities to the demand facility owner, the DSO or the CDSO and to the system operator for compliance testing, simulation and monitoring.</w:t>
      </w:r>
    </w:p>
    <w:p w14:paraId="46FF67F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5.   The relevant system operator </w:t>
      </w:r>
      <w:proofErr w:type="gramStart"/>
      <w:r w:rsidRPr="008E4E18">
        <w:rPr>
          <w:rFonts w:ascii="inherit" w:eastAsia="Times New Roman" w:hAnsi="inherit" w:cs="Times New Roman"/>
          <w:color w:val="000000"/>
          <w:sz w:val="24"/>
          <w:szCs w:val="24"/>
          <w:lang w:eastAsia="en-GB"/>
        </w:rPr>
        <w:t>may totally or partially delegate</w:t>
      </w:r>
      <w:proofErr w:type="gramEnd"/>
      <w:r w:rsidRPr="008E4E18">
        <w:rPr>
          <w:rFonts w:ascii="inherit" w:eastAsia="Times New Roman" w:hAnsi="inherit" w:cs="Times New Roman"/>
          <w:color w:val="000000"/>
          <w:sz w:val="24"/>
          <w:szCs w:val="24"/>
          <w:lang w:eastAsia="en-GB"/>
        </w:rPr>
        <w:t xml:space="preserve"> the performance of its compliance monitoring to third parties. In such cases, the relevant system operator shall continue ensuring compliance with Article 11, including entering into confidentiality commitments with the assignee.</w:t>
      </w:r>
    </w:p>
    <w:p w14:paraId="4F4474E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6.   If compliance tests or simulations </w:t>
      </w:r>
      <w:proofErr w:type="gramStart"/>
      <w:r w:rsidRPr="008E4E18">
        <w:rPr>
          <w:rFonts w:ascii="inherit" w:eastAsia="Times New Roman" w:hAnsi="inherit" w:cs="Times New Roman"/>
          <w:color w:val="000000"/>
          <w:sz w:val="24"/>
          <w:szCs w:val="24"/>
          <w:lang w:eastAsia="en-GB"/>
        </w:rPr>
        <w:t>cannot be carried out</w:t>
      </w:r>
      <w:proofErr w:type="gramEnd"/>
      <w:r w:rsidRPr="008E4E18">
        <w:rPr>
          <w:rFonts w:ascii="inherit" w:eastAsia="Times New Roman" w:hAnsi="inherit" w:cs="Times New Roman"/>
          <w:color w:val="000000"/>
          <w:sz w:val="24"/>
          <w:szCs w:val="24"/>
          <w:lang w:eastAsia="en-GB"/>
        </w:rPr>
        <w:t xml:space="preserve"> as agreed between the relevant system operator and the demand facility owner, the DSO or the CDSO due to reasons attributable to the relevant system operator, then the relevant system operator shall not unreasonably withhold the operational notification referred to in Title II and Title III.</w:t>
      </w:r>
    </w:p>
    <w:p w14:paraId="10468E27"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7DC830C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Compliance testing</w:t>
      </w:r>
    </w:p>
    <w:p w14:paraId="04042E7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36</w:t>
      </w:r>
    </w:p>
    <w:p w14:paraId="2F785657"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lastRenderedPageBreak/>
        <w:t>Common provisions for compliance testing</w:t>
      </w:r>
    </w:p>
    <w:p w14:paraId="369514C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Testing of the performance of a transmission-connected demand facility, a transmission-connected distribution facility, or a demand unit with demand response active power control, demand response reactive power control or </w:t>
      </w:r>
      <w:proofErr w:type="gramStart"/>
      <w:r w:rsidRPr="008E4E18">
        <w:rPr>
          <w:rFonts w:ascii="inherit" w:eastAsia="Times New Roman" w:hAnsi="inherit" w:cs="Times New Roman"/>
          <w:color w:val="000000"/>
          <w:sz w:val="24"/>
          <w:szCs w:val="24"/>
          <w:lang w:eastAsia="en-GB"/>
        </w:rPr>
        <w:t>demand response transmission constraint management</w:t>
      </w:r>
      <w:proofErr w:type="gramEnd"/>
      <w:r w:rsidRPr="008E4E18">
        <w:rPr>
          <w:rFonts w:ascii="inherit" w:eastAsia="Times New Roman" w:hAnsi="inherit" w:cs="Times New Roman"/>
          <w:color w:val="000000"/>
          <w:sz w:val="24"/>
          <w:szCs w:val="24"/>
          <w:lang w:eastAsia="en-GB"/>
        </w:rPr>
        <w:t>, shall aim at demonstrating that the requirements of this Regulation have been complied with.</w:t>
      </w:r>
    </w:p>
    <w:p w14:paraId="104B19F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79B4D68" w14:textId="77777777" w:rsidTr="008E4E18">
        <w:tc>
          <w:tcPr>
            <w:tcW w:w="0" w:type="auto"/>
            <w:shd w:val="clear" w:color="auto" w:fill="auto"/>
            <w:hideMark/>
          </w:tcPr>
          <w:p w14:paraId="2C2F11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4CD009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allow the demand facility owner, the DSO or the CDSO to carry out an alternative set of tests, provided that those tests are efficient and suffice to demonstrate that a demand facility or a distribution system complies with the requirements of this Regulation; and</w:t>
            </w:r>
          </w:p>
        </w:tc>
      </w:tr>
    </w:tbl>
    <w:p w14:paraId="4BF5785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F5B4949" w14:textId="77777777" w:rsidTr="008E4E18">
        <w:tc>
          <w:tcPr>
            <w:tcW w:w="0" w:type="auto"/>
            <w:shd w:val="clear" w:color="auto" w:fill="auto"/>
            <w:hideMark/>
          </w:tcPr>
          <w:p w14:paraId="231712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724F1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require</w:t>
            </w:r>
            <w:proofErr w:type="gramEnd"/>
            <w:r w:rsidRPr="008E4E18">
              <w:rPr>
                <w:rFonts w:ascii="inherit" w:eastAsia="Times New Roman" w:hAnsi="inherit" w:cs="Times New Roman"/>
                <w:sz w:val="24"/>
                <w:szCs w:val="24"/>
                <w:lang w:eastAsia="en-GB"/>
              </w:rPr>
              <w:t xml:space="preserve"> the demand facility owner, the DSO or the CDSO to carry out additional or alternative sets of tests in those cases where the information supplied to the relevant system operator in relation to compliance testing under the provisions of Articles 37 to 41, is not sufficient to demonstrate compliance with the requirements of this Regulation.</w:t>
            </w:r>
          </w:p>
        </w:tc>
      </w:tr>
    </w:tbl>
    <w:p w14:paraId="1C175CF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The demand facility owner, the DSO or the CDSO is responsible for carrying out the tests in accordance with the conditions laid down in Chapter 2 of Title IV. The relevant system operator shall cooperate and </w:t>
      </w:r>
      <w:proofErr w:type="gramStart"/>
      <w:r w:rsidRPr="008E4E18">
        <w:rPr>
          <w:rFonts w:ascii="inherit" w:eastAsia="Times New Roman" w:hAnsi="inherit" w:cs="Times New Roman"/>
          <w:color w:val="000000"/>
          <w:sz w:val="24"/>
          <w:szCs w:val="24"/>
          <w:lang w:eastAsia="en-GB"/>
        </w:rPr>
        <w:t>not unduly</w:t>
      </w:r>
      <w:proofErr w:type="gramEnd"/>
      <w:r w:rsidRPr="008E4E18">
        <w:rPr>
          <w:rFonts w:ascii="inherit" w:eastAsia="Times New Roman" w:hAnsi="inherit" w:cs="Times New Roman"/>
          <w:color w:val="000000"/>
          <w:sz w:val="24"/>
          <w:szCs w:val="24"/>
          <w:lang w:eastAsia="en-GB"/>
        </w:rPr>
        <w:t xml:space="preserve"> delay the performance of the tests.</w:t>
      </w:r>
    </w:p>
    <w:p w14:paraId="475776A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The relevant system operator may </w:t>
      </w:r>
      <w:proofErr w:type="gramStart"/>
      <w:r w:rsidRPr="008E4E18">
        <w:rPr>
          <w:rFonts w:ascii="inherit" w:eastAsia="Times New Roman" w:hAnsi="inherit" w:cs="Times New Roman"/>
          <w:color w:val="000000"/>
          <w:sz w:val="24"/>
          <w:szCs w:val="24"/>
          <w:lang w:eastAsia="en-GB"/>
        </w:rPr>
        <w:t>participate in the compliance testing either</w:t>
      </w:r>
      <w:proofErr w:type="gramEnd"/>
      <w:r w:rsidRPr="008E4E18">
        <w:rPr>
          <w:rFonts w:ascii="inherit" w:eastAsia="Times New Roman" w:hAnsi="inherit" w:cs="Times New Roman"/>
          <w:color w:val="000000"/>
          <w:sz w:val="24"/>
          <w:szCs w:val="24"/>
          <w:lang w:eastAsia="en-GB"/>
        </w:rPr>
        <w:t xml:space="preserve"> on site or remotely from the system operator's control room. For that purpose, the demand facility owner, the DSO or the CDSO shall provide the monitoring equipment necessary to record all relevant test signals and measurements as well as ensure that the necessary representatives of the demand facility owner, the DSO or the CDSO are available on site for the entire testing period. Signals specified by the relevant system operator </w:t>
      </w:r>
      <w:proofErr w:type="gramStart"/>
      <w:r w:rsidRPr="008E4E18">
        <w:rPr>
          <w:rFonts w:ascii="inherit" w:eastAsia="Times New Roman" w:hAnsi="inherit" w:cs="Times New Roman"/>
          <w:color w:val="000000"/>
          <w:sz w:val="24"/>
          <w:szCs w:val="24"/>
          <w:lang w:eastAsia="en-GB"/>
        </w:rPr>
        <w:t>shall be provided</w:t>
      </w:r>
      <w:proofErr w:type="gramEnd"/>
      <w:r w:rsidRPr="008E4E18">
        <w:rPr>
          <w:rFonts w:ascii="inherit" w:eastAsia="Times New Roman" w:hAnsi="inherit" w:cs="Times New Roman"/>
          <w:color w:val="000000"/>
          <w:sz w:val="24"/>
          <w:szCs w:val="24"/>
          <w:lang w:eastAsia="en-GB"/>
        </w:rPr>
        <w:t xml:space="preserve"> if, for selected tests, the system operator wishes to use its own equipment to record performance. The relevant system operator has sole discretion to decide about its participation.</w:t>
      </w:r>
    </w:p>
    <w:p w14:paraId="016EF015"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37</w:t>
      </w:r>
    </w:p>
    <w:p w14:paraId="17FD173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disconnection and reconnection of transmission-connected distribution facilities</w:t>
      </w:r>
    </w:p>
    <w:p w14:paraId="636F8A2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transmission-connected distribution facilities shall comply with the requirements for disconnection and reconnection referred in Article 19 and shall be subject to the following compliance tests.</w:t>
      </w:r>
    </w:p>
    <w:p w14:paraId="491471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With regard to testing of the capability of reconnection after an incidental disconnection due to a network disturbance, reconnection </w:t>
      </w:r>
      <w:proofErr w:type="gramStart"/>
      <w:r w:rsidRPr="008E4E18">
        <w:rPr>
          <w:rFonts w:ascii="inherit" w:eastAsia="Times New Roman" w:hAnsi="inherit" w:cs="Times New Roman"/>
          <w:color w:val="000000"/>
          <w:sz w:val="24"/>
          <w:szCs w:val="24"/>
          <w:lang w:eastAsia="en-GB"/>
        </w:rPr>
        <w:t>shall be achieved</w:t>
      </w:r>
      <w:proofErr w:type="gramEnd"/>
      <w:r w:rsidRPr="008E4E18">
        <w:rPr>
          <w:rFonts w:ascii="inherit" w:eastAsia="Times New Roman" w:hAnsi="inherit" w:cs="Times New Roman"/>
          <w:color w:val="000000"/>
          <w:sz w:val="24"/>
          <w:szCs w:val="24"/>
          <w:lang w:eastAsia="en-GB"/>
        </w:rPr>
        <w:t xml:space="preserve"> through a reconnection procedure, preferably by automation, authorised by the relevant TSO.</w:t>
      </w:r>
    </w:p>
    <w:p w14:paraId="3040A36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With regard to the synchronisation test, the technical synchronisation capabilities of the transmission-connected distribution facility </w:t>
      </w:r>
      <w:proofErr w:type="gramStart"/>
      <w:r w:rsidRPr="008E4E18">
        <w:rPr>
          <w:rFonts w:ascii="inherit" w:eastAsia="Times New Roman" w:hAnsi="inherit" w:cs="Times New Roman"/>
          <w:color w:val="000000"/>
          <w:sz w:val="24"/>
          <w:szCs w:val="24"/>
          <w:lang w:eastAsia="en-GB"/>
        </w:rPr>
        <w:t>shall be demonstrated</w:t>
      </w:r>
      <w:proofErr w:type="gramEnd"/>
      <w:r w:rsidRPr="008E4E18">
        <w:rPr>
          <w:rFonts w:ascii="inherit" w:eastAsia="Times New Roman" w:hAnsi="inherit" w:cs="Times New Roman"/>
          <w:color w:val="000000"/>
          <w:sz w:val="24"/>
          <w:szCs w:val="24"/>
          <w:lang w:eastAsia="en-GB"/>
        </w:rPr>
        <w:t>. This test shall verify the settings of the synchronisation devices. This test shall cover the following matters: voltage, frequency, phase angle range, deviation of voltage and frequency.</w:t>
      </w:r>
    </w:p>
    <w:p w14:paraId="3ACAB2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 xml:space="preserve">4.   With regard to the remote disconnection test, the transmission-connected distribution facility's technical capability for remote disconnection at the connection point or points from the transmission system when required by the relevant TSO and within the time specified by the relevant TSO </w:t>
      </w:r>
      <w:proofErr w:type="gramStart"/>
      <w:r w:rsidRPr="008E4E18">
        <w:rPr>
          <w:rFonts w:ascii="inherit" w:eastAsia="Times New Roman" w:hAnsi="inherit" w:cs="Times New Roman"/>
          <w:color w:val="000000"/>
          <w:sz w:val="24"/>
          <w:szCs w:val="24"/>
          <w:lang w:eastAsia="en-GB"/>
        </w:rPr>
        <w:t>shall be demonstrated</w:t>
      </w:r>
      <w:proofErr w:type="gramEnd"/>
      <w:r w:rsidRPr="008E4E18">
        <w:rPr>
          <w:rFonts w:ascii="inherit" w:eastAsia="Times New Roman" w:hAnsi="inherit" w:cs="Times New Roman"/>
          <w:color w:val="000000"/>
          <w:sz w:val="24"/>
          <w:szCs w:val="24"/>
          <w:lang w:eastAsia="en-GB"/>
        </w:rPr>
        <w:t>.</w:t>
      </w:r>
    </w:p>
    <w:p w14:paraId="0D25A57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5.   With regard to the low frequency demand disconnection test, the transmission-connected distribution facility's technical capability of low frequency demand disconnection of a percentage of demand to be </w:t>
      </w:r>
      <w:proofErr w:type="gramStart"/>
      <w:r w:rsidRPr="008E4E18">
        <w:rPr>
          <w:rFonts w:ascii="inherit" w:eastAsia="Times New Roman" w:hAnsi="inherit" w:cs="Times New Roman"/>
          <w:color w:val="000000"/>
          <w:sz w:val="24"/>
          <w:szCs w:val="24"/>
          <w:lang w:eastAsia="en-GB"/>
        </w:rPr>
        <w:t>specified</w:t>
      </w:r>
      <w:proofErr w:type="gramEnd"/>
      <w:r w:rsidRPr="008E4E18">
        <w:rPr>
          <w:rFonts w:ascii="inherit" w:eastAsia="Times New Roman" w:hAnsi="inherit" w:cs="Times New Roman"/>
          <w:color w:val="000000"/>
          <w:sz w:val="24"/>
          <w:szCs w:val="24"/>
          <w:lang w:eastAsia="en-GB"/>
        </w:rPr>
        <w:t xml:space="preserve"> by the relevant TSO, in coordination with adjacent TSOs, where equipped as provided for in Article 19, shall be demonstrated.</w:t>
      </w:r>
    </w:p>
    <w:p w14:paraId="784A442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6.   With regard to the low frequency demand disconnection relays test, the transmission-connected distribution facility's technical capability to operate from a nominal AC supply input </w:t>
      </w:r>
      <w:proofErr w:type="gramStart"/>
      <w:r w:rsidRPr="008E4E18">
        <w:rPr>
          <w:rFonts w:ascii="inherit" w:eastAsia="Times New Roman" w:hAnsi="inherit" w:cs="Times New Roman"/>
          <w:color w:val="000000"/>
          <w:sz w:val="24"/>
          <w:szCs w:val="24"/>
          <w:lang w:eastAsia="en-GB"/>
        </w:rPr>
        <w:t>shall be demonstrated</w:t>
      </w:r>
      <w:proofErr w:type="gramEnd"/>
      <w:r w:rsidRPr="008E4E18">
        <w:rPr>
          <w:rFonts w:ascii="inherit" w:eastAsia="Times New Roman" w:hAnsi="inherit" w:cs="Times New Roman"/>
          <w:color w:val="000000"/>
          <w:sz w:val="24"/>
          <w:szCs w:val="24"/>
          <w:lang w:eastAsia="en-GB"/>
        </w:rPr>
        <w:t xml:space="preserve"> in accordance with Article 19(1) and (2). This AC supply input </w:t>
      </w:r>
      <w:proofErr w:type="gramStart"/>
      <w:r w:rsidRPr="008E4E18">
        <w:rPr>
          <w:rFonts w:ascii="inherit" w:eastAsia="Times New Roman" w:hAnsi="inherit" w:cs="Times New Roman"/>
          <w:color w:val="000000"/>
          <w:sz w:val="24"/>
          <w:szCs w:val="24"/>
          <w:lang w:eastAsia="en-GB"/>
        </w:rPr>
        <w:t>shall be specified</w:t>
      </w:r>
      <w:proofErr w:type="gramEnd"/>
      <w:r w:rsidRPr="008E4E18">
        <w:rPr>
          <w:rFonts w:ascii="inherit" w:eastAsia="Times New Roman" w:hAnsi="inherit" w:cs="Times New Roman"/>
          <w:color w:val="000000"/>
          <w:sz w:val="24"/>
          <w:szCs w:val="24"/>
          <w:lang w:eastAsia="en-GB"/>
        </w:rPr>
        <w:t xml:space="preserve"> by the relevant TSO.</w:t>
      </w:r>
    </w:p>
    <w:p w14:paraId="5425C8F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7.   With regard to the low </w:t>
      </w:r>
      <w:proofErr w:type="gramStart"/>
      <w:r w:rsidRPr="008E4E18">
        <w:rPr>
          <w:rFonts w:ascii="inherit" w:eastAsia="Times New Roman" w:hAnsi="inherit" w:cs="Times New Roman"/>
          <w:color w:val="000000"/>
          <w:sz w:val="24"/>
          <w:szCs w:val="24"/>
          <w:lang w:eastAsia="en-GB"/>
        </w:rPr>
        <w:t>voltage demand disconnection test</w:t>
      </w:r>
      <w:proofErr w:type="gramEnd"/>
      <w:r w:rsidRPr="008E4E18">
        <w:rPr>
          <w:rFonts w:ascii="inherit" w:eastAsia="Times New Roman" w:hAnsi="inherit" w:cs="Times New Roman"/>
          <w:color w:val="000000"/>
          <w:sz w:val="24"/>
          <w:szCs w:val="24"/>
          <w:lang w:eastAsia="en-GB"/>
        </w:rPr>
        <w:t>, the transmission-connected distribution facility's technical capability to operate in a single action with on load tap changer blocking in Article 19(3) shall be demonstrated in accordance with Article 19(2).</w:t>
      </w:r>
    </w:p>
    <w:p w14:paraId="489C618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8.   An equipment certificate </w:t>
      </w:r>
      <w:proofErr w:type="gramStart"/>
      <w:r w:rsidRPr="008E4E18">
        <w:rPr>
          <w:rFonts w:ascii="inherit" w:eastAsia="Times New Roman" w:hAnsi="inherit" w:cs="Times New Roman"/>
          <w:color w:val="000000"/>
          <w:sz w:val="24"/>
          <w:szCs w:val="24"/>
          <w:lang w:eastAsia="en-GB"/>
        </w:rPr>
        <w:t>may be used</w:t>
      </w:r>
      <w:proofErr w:type="gramEnd"/>
      <w:r w:rsidRPr="008E4E18">
        <w:rPr>
          <w:rFonts w:ascii="inherit" w:eastAsia="Times New Roman" w:hAnsi="inherit" w:cs="Times New Roman"/>
          <w:color w:val="000000"/>
          <w:sz w:val="24"/>
          <w:szCs w:val="24"/>
          <w:lang w:eastAsia="en-GB"/>
        </w:rPr>
        <w:t xml:space="preserve"> instead of part of the tests provided for in paragraph 1, on the condition that it is provided to the relevant TSO.</w:t>
      </w:r>
    </w:p>
    <w:p w14:paraId="3257880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38</w:t>
      </w:r>
    </w:p>
    <w:p w14:paraId="6309A57E"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information exchange of transmission-connected distribution facilities</w:t>
      </w:r>
    </w:p>
    <w:p w14:paraId="041EBA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With regard to information exchange between the relevant TSO and the transmission-connected distribution system operator in real time or periodically, the transmission-connected distribution facility's technical capability to comply with the information exchange standard established pursuant to Article 18(3) </w:t>
      </w:r>
      <w:proofErr w:type="gramStart"/>
      <w:r w:rsidRPr="008E4E18">
        <w:rPr>
          <w:rFonts w:ascii="inherit" w:eastAsia="Times New Roman" w:hAnsi="inherit" w:cs="Times New Roman"/>
          <w:color w:val="000000"/>
          <w:sz w:val="24"/>
          <w:szCs w:val="24"/>
          <w:lang w:eastAsia="en-GB"/>
        </w:rPr>
        <w:t>shall be demonstrated</w:t>
      </w:r>
      <w:proofErr w:type="gramEnd"/>
      <w:r w:rsidRPr="008E4E18">
        <w:rPr>
          <w:rFonts w:ascii="inherit" w:eastAsia="Times New Roman" w:hAnsi="inherit" w:cs="Times New Roman"/>
          <w:color w:val="000000"/>
          <w:sz w:val="24"/>
          <w:szCs w:val="24"/>
          <w:lang w:eastAsia="en-GB"/>
        </w:rPr>
        <w:t>.</w:t>
      </w:r>
    </w:p>
    <w:p w14:paraId="29F01C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An equipment certificate </w:t>
      </w:r>
      <w:proofErr w:type="gramStart"/>
      <w:r w:rsidRPr="008E4E18">
        <w:rPr>
          <w:rFonts w:ascii="inherit" w:eastAsia="Times New Roman" w:hAnsi="inherit" w:cs="Times New Roman"/>
          <w:color w:val="000000"/>
          <w:sz w:val="24"/>
          <w:szCs w:val="24"/>
          <w:lang w:eastAsia="en-GB"/>
        </w:rPr>
        <w:t>may be used</w:t>
      </w:r>
      <w:proofErr w:type="gramEnd"/>
      <w:r w:rsidRPr="008E4E18">
        <w:rPr>
          <w:rFonts w:ascii="inherit" w:eastAsia="Times New Roman" w:hAnsi="inherit" w:cs="Times New Roman"/>
          <w:color w:val="000000"/>
          <w:sz w:val="24"/>
          <w:szCs w:val="24"/>
          <w:lang w:eastAsia="en-GB"/>
        </w:rPr>
        <w:t xml:space="preserve"> instead of part of the tests provided for in paragraph 1, on the condition that it is provided to the relevant TSO.</w:t>
      </w:r>
    </w:p>
    <w:p w14:paraId="7B792A7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39</w:t>
      </w:r>
    </w:p>
    <w:p w14:paraId="725F78FD"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disconnection and reconnection of transmission-connected demand facilities</w:t>
      </w:r>
    </w:p>
    <w:p w14:paraId="53B166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transmission-connected demand facilities shall comply with the requirements for disconnection and reconnection referred to in Article 19 and shall be subject to the following compliance tests.</w:t>
      </w:r>
    </w:p>
    <w:p w14:paraId="57BD539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With regard to testing of the capability of reconnection after an incidental disconnection due to a network disturbance, reconnection </w:t>
      </w:r>
      <w:proofErr w:type="gramStart"/>
      <w:r w:rsidRPr="008E4E18">
        <w:rPr>
          <w:rFonts w:ascii="inherit" w:eastAsia="Times New Roman" w:hAnsi="inherit" w:cs="Times New Roman"/>
          <w:color w:val="000000"/>
          <w:sz w:val="24"/>
          <w:szCs w:val="24"/>
          <w:lang w:eastAsia="en-GB"/>
        </w:rPr>
        <w:t>shall be achieved</w:t>
      </w:r>
      <w:proofErr w:type="gramEnd"/>
      <w:r w:rsidRPr="008E4E18">
        <w:rPr>
          <w:rFonts w:ascii="inherit" w:eastAsia="Times New Roman" w:hAnsi="inherit" w:cs="Times New Roman"/>
          <w:color w:val="000000"/>
          <w:sz w:val="24"/>
          <w:szCs w:val="24"/>
          <w:lang w:eastAsia="en-GB"/>
        </w:rPr>
        <w:t xml:space="preserve"> through a reconnection procedure, preferably by automation, authorised by the relevant TSO.</w:t>
      </w:r>
    </w:p>
    <w:p w14:paraId="153D9A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With regard to the synchronisation test, the technical synchronisation capabilities of the transmission-connected demand facility </w:t>
      </w:r>
      <w:proofErr w:type="gramStart"/>
      <w:r w:rsidRPr="008E4E18">
        <w:rPr>
          <w:rFonts w:ascii="inherit" w:eastAsia="Times New Roman" w:hAnsi="inherit" w:cs="Times New Roman"/>
          <w:color w:val="000000"/>
          <w:sz w:val="24"/>
          <w:szCs w:val="24"/>
          <w:lang w:eastAsia="en-GB"/>
        </w:rPr>
        <w:t>shall be demonstrated</w:t>
      </w:r>
      <w:proofErr w:type="gramEnd"/>
      <w:r w:rsidRPr="008E4E18">
        <w:rPr>
          <w:rFonts w:ascii="inherit" w:eastAsia="Times New Roman" w:hAnsi="inherit" w:cs="Times New Roman"/>
          <w:color w:val="000000"/>
          <w:sz w:val="24"/>
          <w:szCs w:val="24"/>
          <w:lang w:eastAsia="en-GB"/>
        </w:rPr>
        <w:t>. This test shall verify the settings of the synchronisation devices. This test shall cover the following matters: voltage, frequency, phase angle range, deviation of voltage and frequency.</w:t>
      </w:r>
    </w:p>
    <w:p w14:paraId="775E2DD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 xml:space="preserve">4.   With regard to the remote disconnection test, the transmission-connected demand facility's technical capability for remote disconnection at the connection point or points from the transmission system when required by the relevant TSO and within the time specified by the relevant TSO </w:t>
      </w:r>
      <w:proofErr w:type="gramStart"/>
      <w:r w:rsidRPr="008E4E18">
        <w:rPr>
          <w:rFonts w:ascii="inherit" w:eastAsia="Times New Roman" w:hAnsi="inherit" w:cs="Times New Roman"/>
          <w:color w:val="000000"/>
          <w:sz w:val="24"/>
          <w:szCs w:val="24"/>
          <w:lang w:eastAsia="en-GB"/>
        </w:rPr>
        <w:t>shall be demonstrated</w:t>
      </w:r>
      <w:proofErr w:type="gramEnd"/>
      <w:r w:rsidRPr="008E4E18">
        <w:rPr>
          <w:rFonts w:ascii="inherit" w:eastAsia="Times New Roman" w:hAnsi="inherit" w:cs="Times New Roman"/>
          <w:color w:val="000000"/>
          <w:sz w:val="24"/>
          <w:szCs w:val="24"/>
          <w:lang w:eastAsia="en-GB"/>
        </w:rPr>
        <w:t>.</w:t>
      </w:r>
    </w:p>
    <w:p w14:paraId="73119A8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5.   With regard to the low frequency demand disconnection relays test, the transmission-connected demand facility's technical capability to operate from a nominal AC input </w:t>
      </w:r>
      <w:proofErr w:type="gramStart"/>
      <w:r w:rsidRPr="008E4E18">
        <w:rPr>
          <w:rFonts w:ascii="inherit" w:eastAsia="Times New Roman" w:hAnsi="inherit" w:cs="Times New Roman"/>
          <w:color w:val="000000"/>
          <w:sz w:val="24"/>
          <w:szCs w:val="24"/>
          <w:lang w:eastAsia="en-GB"/>
        </w:rPr>
        <w:t>shall be demonstrated</w:t>
      </w:r>
      <w:proofErr w:type="gramEnd"/>
      <w:r w:rsidRPr="008E4E18">
        <w:rPr>
          <w:rFonts w:ascii="inherit" w:eastAsia="Times New Roman" w:hAnsi="inherit" w:cs="Times New Roman"/>
          <w:color w:val="000000"/>
          <w:sz w:val="24"/>
          <w:szCs w:val="24"/>
          <w:lang w:eastAsia="en-GB"/>
        </w:rPr>
        <w:t xml:space="preserve"> in accordance with Article 19(1) and (2). This AC supply input </w:t>
      </w:r>
      <w:proofErr w:type="gramStart"/>
      <w:r w:rsidRPr="008E4E18">
        <w:rPr>
          <w:rFonts w:ascii="inherit" w:eastAsia="Times New Roman" w:hAnsi="inherit" w:cs="Times New Roman"/>
          <w:color w:val="000000"/>
          <w:sz w:val="24"/>
          <w:szCs w:val="24"/>
          <w:lang w:eastAsia="en-GB"/>
        </w:rPr>
        <w:t>shall be specified</w:t>
      </w:r>
      <w:proofErr w:type="gramEnd"/>
      <w:r w:rsidRPr="008E4E18">
        <w:rPr>
          <w:rFonts w:ascii="inherit" w:eastAsia="Times New Roman" w:hAnsi="inherit" w:cs="Times New Roman"/>
          <w:color w:val="000000"/>
          <w:sz w:val="24"/>
          <w:szCs w:val="24"/>
          <w:lang w:eastAsia="en-GB"/>
        </w:rPr>
        <w:t xml:space="preserve"> by the relevant TSO.</w:t>
      </w:r>
    </w:p>
    <w:p w14:paraId="0561E59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6.   With regard to the low </w:t>
      </w:r>
      <w:proofErr w:type="gramStart"/>
      <w:r w:rsidRPr="008E4E18">
        <w:rPr>
          <w:rFonts w:ascii="inherit" w:eastAsia="Times New Roman" w:hAnsi="inherit" w:cs="Times New Roman"/>
          <w:color w:val="000000"/>
          <w:sz w:val="24"/>
          <w:szCs w:val="24"/>
          <w:lang w:eastAsia="en-GB"/>
        </w:rPr>
        <w:t>voltage demand disconnection test</w:t>
      </w:r>
      <w:proofErr w:type="gramEnd"/>
      <w:r w:rsidRPr="008E4E18">
        <w:rPr>
          <w:rFonts w:ascii="inherit" w:eastAsia="Times New Roman" w:hAnsi="inherit" w:cs="Times New Roman"/>
          <w:color w:val="000000"/>
          <w:sz w:val="24"/>
          <w:szCs w:val="24"/>
          <w:lang w:eastAsia="en-GB"/>
        </w:rPr>
        <w:t>, the transmission-connected demand facility's technical capability to operate in a single action with on load tap changer blocking in Article 19(3) shall be demonstrated in accordance with Article 19(2).</w:t>
      </w:r>
    </w:p>
    <w:p w14:paraId="17B2974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7.   An equipment certificate </w:t>
      </w:r>
      <w:proofErr w:type="gramStart"/>
      <w:r w:rsidRPr="008E4E18">
        <w:rPr>
          <w:rFonts w:ascii="inherit" w:eastAsia="Times New Roman" w:hAnsi="inherit" w:cs="Times New Roman"/>
          <w:color w:val="000000"/>
          <w:sz w:val="24"/>
          <w:szCs w:val="24"/>
          <w:lang w:eastAsia="en-GB"/>
        </w:rPr>
        <w:t>may be used</w:t>
      </w:r>
      <w:proofErr w:type="gramEnd"/>
      <w:r w:rsidRPr="008E4E18">
        <w:rPr>
          <w:rFonts w:ascii="inherit" w:eastAsia="Times New Roman" w:hAnsi="inherit" w:cs="Times New Roman"/>
          <w:color w:val="000000"/>
          <w:sz w:val="24"/>
          <w:szCs w:val="24"/>
          <w:lang w:eastAsia="en-GB"/>
        </w:rPr>
        <w:t xml:space="preserve"> instead of part of the tests provided for in paragraph 1, on the condition that it is provided to the relevant TSO.</w:t>
      </w:r>
    </w:p>
    <w:p w14:paraId="396206B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40</w:t>
      </w:r>
    </w:p>
    <w:p w14:paraId="00A93DE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information exchange of transmission-connected demand facilities</w:t>
      </w:r>
    </w:p>
    <w:p w14:paraId="77B7A39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With regard to information exchange between the relevant TSO and the transmission-connected demand facility owner in real time or periodically, the transmission-connected demand facility's technical capability to comply with the information exchange standard established pursuant to Article 18(3) </w:t>
      </w:r>
      <w:proofErr w:type="gramStart"/>
      <w:r w:rsidRPr="008E4E18">
        <w:rPr>
          <w:rFonts w:ascii="inherit" w:eastAsia="Times New Roman" w:hAnsi="inherit" w:cs="Times New Roman"/>
          <w:color w:val="000000"/>
          <w:sz w:val="24"/>
          <w:szCs w:val="24"/>
          <w:lang w:eastAsia="en-GB"/>
        </w:rPr>
        <w:t>shall be demonstrated</w:t>
      </w:r>
      <w:proofErr w:type="gramEnd"/>
      <w:r w:rsidRPr="008E4E18">
        <w:rPr>
          <w:rFonts w:ascii="inherit" w:eastAsia="Times New Roman" w:hAnsi="inherit" w:cs="Times New Roman"/>
          <w:color w:val="000000"/>
          <w:sz w:val="24"/>
          <w:szCs w:val="24"/>
          <w:lang w:eastAsia="en-GB"/>
        </w:rPr>
        <w:t>.</w:t>
      </w:r>
    </w:p>
    <w:p w14:paraId="5B0B192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An equipment certificate </w:t>
      </w:r>
      <w:proofErr w:type="gramStart"/>
      <w:r w:rsidRPr="008E4E18">
        <w:rPr>
          <w:rFonts w:ascii="inherit" w:eastAsia="Times New Roman" w:hAnsi="inherit" w:cs="Times New Roman"/>
          <w:color w:val="000000"/>
          <w:sz w:val="24"/>
          <w:szCs w:val="24"/>
          <w:lang w:eastAsia="en-GB"/>
        </w:rPr>
        <w:t>may be used</w:t>
      </w:r>
      <w:proofErr w:type="gramEnd"/>
      <w:r w:rsidRPr="008E4E18">
        <w:rPr>
          <w:rFonts w:ascii="inherit" w:eastAsia="Times New Roman" w:hAnsi="inherit" w:cs="Times New Roman"/>
          <w:color w:val="000000"/>
          <w:sz w:val="24"/>
          <w:szCs w:val="24"/>
          <w:lang w:eastAsia="en-GB"/>
        </w:rPr>
        <w:t xml:space="preserve"> instead of part of the tests provided for in paragraph 1, on the condition that it is provided to the relevant TSO.</w:t>
      </w:r>
    </w:p>
    <w:p w14:paraId="53D05E4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41</w:t>
      </w:r>
    </w:p>
    <w:p w14:paraId="7BBCDE3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demand units with demand response active power control, reactive power control and transmission constraint management</w:t>
      </w:r>
    </w:p>
    <w:p w14:paraId="17A5044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the demand modification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CFAB48C" w14:textId="77777777" w:rsidTr="008E4E18">
        <w:tc>
          <w:tcPr>
            <w:tcW w:w="0" w:type="auto"/>
            <w:shd w:val="clear" w:color="auto" w:fill="auto"/>
            <w:hideMark/>
          </w:tcPr>
          <w:p w14:paraId="30A2B33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CC357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technical capability of the demand unit used by a demand facility or a closed distribution system to provide demand response active power control, demand response reactive power control or demand response transmission constraint management to modify its power consumption, after receiving an instruction from the relevant system operator or relevant TSO, within the range, duration and time frame previously agreed and established in accordance with Article 28, shall be demonstrated, either individually or collectively as part of demand aggregation through a third party;</w:t>
            </w:r>
          </w:p>
        </w:tc>
      </w:tr>
    </w:tbl>
    <w:p w14:paraId="58ED0FC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DE12062" w14:textId="77777777" w:rsidTr="008E4E18">
        <w:tc>
          <w:tcPr>
            <w:tcW w:w="0" w:type="auto"/>
            <w:shd w:val="clear" w:color="auto" w:fill="auto"/>
            <w:hideMark/>
          </w:tcPr>
          <w:p w14:paraId="1983835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55160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carried out either by an instruction or alternatively by simulating the receipt of an instruction from the relevant system operator or relevant TSO and adjusting the power demand of the demand facility or the closed distribution system;</w:t>
            </w:r>
          </w:p>
        </w:tc>
      </w:tr>
    </w:tbl>
    <w:p w14:paraId="40A4465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353CAAF7" w14:textId="77777777" w:rsidTr="008E4E18">
        <w:tc>
          <w:tcPr>
            <w:tcW w:w="0" w:type="auto"/>
            <w:shd w:val="clear" w:color="auto" w:fill="auto"/>
            <w:hideMark/>
          </w:tcPr>
          <w:p w14:paraId="792C33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CF0D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7377A79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A6BCF05" w14:textId="77777777" w:rsidTr="008E4E18">
        <w:tc>
          <w:tcPr>
            <w:tcW w:w="0" w:type="auto"/>
            <w:shd w:val="clear" w:color="auto" w:fill="auto"/>
            <w:hideMark/>
          </w:tcPr>
          <w:p w14:paraId="506507D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(d)</w:t>
            </w:r>
          </w:p>
        </w:tc>
        <w:tc>
          <w:tcPr>
            <w:tcW w:w="0" w:type="auto"/>
            <w:shd w:val="clear" w:color="auto" w:fill="auto"/>
            <w:hideMark/>
          </w:tcPr>
          <w:p w14:paraId="4EEBE2E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an</w:t>
            </w:r>
            <w:proofErr w:type="gramEnd"/>
            <w:r w:rsidRPr="008E4E18">
              <w:rPr>
                <w:rFonts w:ascii="inherit" w:eastAsia="Times New Roman" w:hAnsi="inherit" w:cs="Times New Roman"/>
                <w:sz w:val="24"/>
                <w:szCs w:val="24"/>
                <w:lang w:eastAsia="en-GB"/>
              </w:rPr>
              <w:t xml:space="preserve"> equipment certificate may be used instead of part of the tests provided for in paragraph 1(b), on the condition that it is provided to the relevant system operator or relevant TSO.</w:t>
            </w:r>
          </w:p>
        </w:tc>
      </w:tr>
    </w:tbl>
    <w:p w14:paraId="24F1C1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the disconnection or reconnection of static compensation facilities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FF1DC10" w14:textId="77777777" w:rsidTr="008E4E18">
        <w:tc>
          <w:tcPr>
            <w:tcW w:w="0" w:type="auto"/>
            <w:shd w:val="clear" w:color="auto" w:fill="auto"/>
            <w:hideMark/>
          </w:tcPr>
          <w:p w14:paraId="69902E5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B4F656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technical capability of the demand unit used by a demand facility owner or closed distribution system operator to provide demand response active power control, demand response reactive power control or demand response transmission constraint management to disconnect or reconnect, or both, its static compensation facility when receiving an instruction from the relevant system operator or relevant TSO, in the time frame expected in accordance with Article 28, shall be demonstrated, either individually or collectively as part of demand aggregation through a third party;</w:t>
            </w:r>
          </w:p>
        </w:tc>
      </w:tr>
    </w:tbl>
    <w:p w14:paraId="4C941B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A9F22E1" w14:textId="77777777" w:rsidTr="008E4E18">
        <w:tc>
          <w:tcPr>
            <w:tcW w:w="0" w:type="auto"/>
            <w:shd w:val="clear" w:color="auto" w:fill="auto"/>
            <w:hideMark/>
          </w:tcPr>
          <w:p w14:paraId="68FA12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CAE6D2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carried out by simulating the receipt of an instruction from the relevant system operator or relevant TSO and subsequently disconnecting the static compensation facility, and by simulating the receipt of an instruction from the relevant system operator or relevant TSO and subsequently reconnecting the facility;</w:t>
            </w:r>
          </w:p>
        </w:tc>
      </w:tr>
    </w:tbl>
    <w:p w14:paraId="3609C8D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5151768" w14:textId="77777777" w:rsidTr="008E4E18">
        <w:tc>
          <w:tcPr>
            <w:tcW w:w="0" w:type="auto"/>
            <w:shd w:val="clear" w:color="auto" w:fill="auto"/>
            <w:hideMark/>
          </w:tcPr>
          <w:p w14:paraId="30699A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E56DAC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552FD35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CHAPTER 3</w:t>
      </w:r>
    </w:p>
    <w:p w14:paraId="26CA786F"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Compliance simulation</w:t>
      </w:r>
    </w:p>
    <w:p w14:paraId="407B020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8E4E18">
        <w:rPr>
          <w:rFonts w:ascii="inherit" w:eastAsia="Times New Roman" w:hAnsi="inherit" w:cs="Times New Roman"/>
          <w:i/>
          <w:iCs/>
          <w:color w:val="000000"/>
          <w:sz w:val="24"/>
          <w:szCs w:val="24"/>
          <w:lang w:val="fr-FR" w:eastAsia="en-GB"/>
        </w:rPr>
        <w:t>Article 42</w:t>
      </w:r>
    </w:p>
    <w:p w14:paraId="4A09C03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color w:val="000000"/>
          <w:sz w:val="24"/>
          <w:szCs w:val="24"/>
          <w:lang w:val="fr-FR" w:eastAsia="en-GB"/>
        </w:rPr>
        <w:t>Common provisions on compliance simulations</w:t>
      </w:r>
    </w:p>
    <w:p w14:paraId="73204A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Simulation of the performance of a transmission-connected demand facility, a transmission-connected distribution facility, or a demand unit with demand response very fast active power control within a demand facility or a closed distribution system shall result in demonstrating whether the requirements of this Regulation have been fulfilled or not.</w:t>
      </w:r>
    </w:p>
    <w:p w14:paraId="38CF9F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Simulations </w:t>
      </w:r>
      <w:proofErr w:type="gramStart"/>
      <w:r w:rsidRPr="008E4E18">
        <w:rPr>
          <w:rFonts w:ascii="inherit" w:eastAsia="Times New Roman" w:hAnsi="inherit" w:cs="Times New Roman"/>
          <w:color w:val="000000"/>
          <w:sz w:val="24"/>
          <w:szCs w:val="24"/>
          <w:lang w:eastAsia="en-GB"/>
        </w:rPr>
        <w:t>shall be run</w:t>
      </w:r>
      <w:proofErr w:type="gramEnd"/>
      <w:r w:rsidRPr="008E4E18">
        <w:rPr>
          <w:rFonts w:ascii="inherit" w:eastAsia="Times New Roman" w:hAnsi="inherit" w:cs="Times New Roman"/>
          <w:color w:val="000000"/>
          <w:sz w:val="24"/>
          <w:szCs w:val="24"/>
          <w:lang w:eastAsia="en-GB"/>
        </w:rPr>
        <w:t xml:space="preserve"> in the following circumstances:</w:t>
      </w:r>
    </w:p>
    <w:tbl>
      <w:tblPr>
        <w:tblW w:w="5000" w:type="pct"/>
        <w:tblCellMar>
          <w:left w:w="0" w:type="dxa"/>
          <w:right w:w="0" w:type="dxa"/>
        </w:tblCellMar>
        <w:tblLook w:val="04A0" w:firstRow="1" w:lastRow="0" w:firstColumn="1" w:lastColumn="0" w:noHBand="0" w:noVBand="1"/>
      </w:tblPr>
      <w:tblGrid>
        <w:gridCol w:w="442"/>
        <w:gridCol w:w="8584"/>
      </w:tblGrid>
      <w:tr w:rsidR="008E4E18" w:rsidRPr="008E4E18" w14:paraId="6CFB4EBF" w14:textId="77777777" w:rsidTr="008E4E18">
        <w:tc>
          <w:tcPr>
            <w:tcW w:w="0" w:type="auto"/>
            <w:shd w:val="clear" w:color="auto" w:fill="auto"/>
            <w:hideMark/>
          </w:tcPr>
          <w:p w14:paraId="102113D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002F8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new connection to the transmission system is required;</w:t>
            </w:r>
          </w:p>
        </w:tc>
      </w:tr>
    </w:tbl>
    <w:p w14:paraId="0008F3D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9D1D8AD" w14:textId="77777777" w:rsidTr="008E4E18">
        <w:tc>
          <w:tcPr>
            <w:tcW w:w="0" w:type="auto"/>
            <w:shd w:val="clear" w:color="auto" w:fill="auto"/>
            <w:hideMark/>
          </w:tcPr>
          <w:p w14:paraId="728056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08357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new demand unit used by a demand facility or a closed distribution system to provide demand response very fast active power control to a relevant TSO has been contracted in accordance with Article 30;</w:t>
            </w:r>
          </w:p>
        </w:tc>
      </w:tr>
    </w:tbl>
    <w:p w14:paraId="52721EB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8"/>
        <w:gridCol w:w="8718"/>
      </w:tblGrid>
      <w:tr w:rsidR="008E4E18" w:rsidRPr="008E4E18" w14:paraId="1E282E9C" w14:textId="77777777" w:rsidTr="008E4E18">
        <w:tc>
          <w:tcPr>
            <w:tcW w:w="0" w:type="auto"/>
            <w:shd w:val="clear" w:color="auto" w:fill="auto"/>
            <w:hideMark/>
          </w:tcPr>
          <w:p w14:paraId="7F104E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AD15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further development, replacement or modernisation of equipment takes place;</w:t>
            </w:r>
          </w:p>
        </w:tc>
      </w:tr>
    </w:tbl>
    <w:p w14:paraId="0690D19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0C3E26B" w14:textId="77777777" w:rsidTr="008E4E18">
        <w:tc>
          <w:tcPr>
            <w:tcW w:w="0" w:type="auto"/>
            <w:shd w:val="clear" w:color="auto" w:fill="auto"/>
            <w:hideMark/>
          </w:tcPr>
          <w:p w14:paraId="7CC478A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85645E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alleged</w:t>
            </w:r>
            <w:proofErr w:type="gramEnd"/>
            <w:r w:rsidRPr="008E4E18">
              <w:rPr>
                <w:rFonts w:ascii="inherit" w:eastAsia="Times New Roman" w:hAnsi="inherit" w:cs="Times New Roman"/>
                <w:sz w:val="24"/>
                <w:szCs w:val="24"/>
                <w:lang w:eastAsia="en-GB"/>
              </w:rPr>
              <w:t xml:space="preserve"> incompliance by the relevant system operator with the requirements of this Regulation.</w:t>
            </w:r>
          </w:p>
        </w:tc>
      </w:tr>
    </w:tbl>
    <w:p w14:paraId="35D1EB4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Notwithstanding the minimum requirements for compliance simulation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2425BE9" w14:textId="77777777" w:rsidTr="008E4E18">
        <w:tc>
          <w:tcPr>
            <w:tcW w:w="0" w:type="auto"/>
            <w:shd w:val="clear" w:color="auto" w:fill="auto"/>
            <w:hideMark/>
          </w:tcPr>
          <w:p w14:paraId="513AE1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AF9F53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allow the demand facility owner, the DSO or the CDSO to carry out an alternative set of simulations, provided that those simulations are efficient and suffice to demonstrate </w:t>
            </w:r>
            <w:r w:rsidRPr="008E4E18">
              <w:rPr>
                <w:rFonts w:ascii="inherit" w:eastAsia="Times New Roman" w:hAnsi="inherit" w:cs="Times New Roman"/>
                <w:sz w:val="24"/>
                <w:szCs w:val="24"/>
                <w:lang w:eastAsia="en-GB"/>
              </w:rPr>
              <w:lastRenderedPageBreak/>
              <w:t>that a demand facility or a distribution system complies with the requirements of this Regulation or with national legislation; and</w:t>
            </w:r>
          </w:p>
        </w:tc>
      </w:tr>
    </w:tbl>
    <w:p w14:paraId="06CCD4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40E1AF41" w14:textId="77777777" w:rsidTr="008E4E18">
        <w:tc>
          <w:tcPr>
            <w:tcW w:w="0" w:type="auto"/>
            <w:shd w:val="clear" w:color="auto" w:fill="auto"/>
            <w:hideMark/>
          </w:tcPr>
          <w:p w14:paraId="7AF9AC4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753B2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require</w:t>
            </w:r>
            <w:proofErr w:type="gramEnd"/>
            <w:r w:rsidRPr="008E4E18">
              <w:rPr>
                <w:rFonts w:ascii="inherit" w:eastAsia="Times New Roman" w:hAnsi="inherit" w:cs="Times New Roman"/>
                <w:sz w:val="24"/>
                <w:szCs w:val="24"/>
                <w:lang w:eastAsia="en-GB"/>
              </w:rPr>
              <w:t xml:space="preserve"> the demand facility owner, the DSO or the CDSO to carry out additional or alternative sets of simulations in those cases where the information supplied to the relevant system operator in relation to compliance simulation under the provisions of Articles 43, 44 and 45, is not sufficient to demonstrate compliance with the requirements of this Regulation.</w:t>
            </w:r>
          </w:p>
        </w:tc>
      </w:tr>
    </w:tbl>
    <w:p w14:paraId="2D0D1BF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transmission-connected demand facility owner or the transmission-connected distribution system operator shall provide a report with the simulation results for each individual transmission-connected demand facility or transmission-connected distribution facility. The transmission-connected demand facility owner or the transmission-connected distribution system operator shall produce and provide a validated simulation model for a given transmission-connected demand facility or transmission-connected distribution facility. The scope of the simulation models is set out in Article 21(1) and (2).</w:t>
      </w:r>
    </w:p>
    <w:p w14:paraId="6AF7AEC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relevant system operator shall have the right to check that a demand facility or a distribution system complies with the requirements of this Regulation by carrying out its own compliance simulations based on the provided simulation reports, simulation models and compliance test measurements.</w:t>
      </w:r>
    </w:p>
    <w:p w14:paraId="3AF8B10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relevant system operator shall provide the demand facility owner, the DSO or the CDSO with technical data and a simulation model of the network, to the extent necessary to carry out the requested simulations in accordance with Articles 43, 44 and 45.</w:t>
      </w:r>
    </w:p>
    <w:p w14:paraId="71AD38B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43</w:t>
      </w:r>
    </w:p>
    <w:p w14:paraId="1D664530"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simulations for transmission-connected distribution facilities</w:t>
      </w:r>
    </w:p>
    <w:p w14:paraId="777901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the reactive power capability simulation of a transmission-connected distribution facility: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60D789E" w14:textId="77777777" w:rsidTr="008E4E18">
        <w:tc>
          <w:tcPr>
            <w:tcW w:w="0" w:type="auto"/>
            <w:shd w:val="clear" w:color="auto" w:fill="auto"/>
            <w:hideMark/>
          </w:tcPr>
          <w:p w14:paraId="783F4F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FD9EA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steady-state load flow simulation model of the network of the transmission-connected distribution system shall be used in order to calculate the reactive power exchange under different load and generation conditions;</w:t>
            </w:r>
          </w:p>
        </w:tc>
      </w:tr>
    </w:tbl>
    <w:p w14:paraId="5DD929F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EBA4CCA" w14:textId="77777777" w:rsidTr="008E4E18">
        <w:tc>
          <w:tcPr>
            <w:tcW w:w="0" w:type="auto"/>
            <w:shd w:val="clear" w:color="auto" w:fill="auto"/>
            <w:hideMark/>
          </w:tcPr>
          <w:p w14:paraId="6F2B465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A3643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combination of steady-state minimum and maximum load and generation conditions resulting in the lowest and highest reactive power exchange shall be part of the simulations;</w:t>
            </w:r>
          </w:p>
        </w:tc>
      </w:tr>
    </w:tbl>
    <w:p w14:paraId="0C20A84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EA52869" w14:textId="77777777" w:rsidTr="008E4E18">
        <w:tc>
          <w:tcPr>
            <w:tcW w:w="0" w:type="auto"/>
            <w:shd w:val="clear" w:color="auto" w:fill="auto"/>
            <w:hideMark/>
          </w:tcPr>
          <w:p w14:paraId="5BE40C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6B0FB4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calculating</w:t>
            </w:r>
            <w:proofErr w:type="gramEnd"/>
            <w:r w:rsidRPr="008E4E18">
              <w:rPr>
                <w:rFonts w:ascii="inherit" w:eastAsia="Times New Roman" w:hAnsi="inherit" w:cs="Times New Roman"/>
                <w:sz w:val="24"/>
                <w:szCs w:val="24"/>
                <w:lang w:eastAsia="en-GB"/>
              </w:rPr>
              <w:t xml:space="preserve"> the reactive power export at an active power flow of less than 25 % of the maximum import capability at the connection point shall be part of the simulations in accordance with Article 15.</w:t>
            </w:r>
          </w:p>
        </w:tc>
      </w:tr>
    </w:tbl>
    <w:p w14:paraId="010C3EE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TSO may specify the method for compliance simulation of the active control of reactive power set out in Article 15(3).</w:t>
      </w:r>
    </w:p>
    <w:p w14:paraId="4DD505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The simulation </w:t>
      </w:r>
      <w:proofErr w:type="gramStart"/>
      <w:r w:rsidRPr="008E4E18">
        <w:rPr>
          <w:rFonts w:ascii="inherit" w:eastAsia="Times New Roman" w:hAnsi="inherit" w:cs="Times New Roman"/>
          <w:color w:val="000000"/>
          <w:sz w:val="24"/>
          <w:szCs w:val="24"/>
          <w:lang w:eastAsia="en-GB"/>
        </w:rPr>
        <w:t>shall be deemed</w:t>
      </w:r>
      <w:proofErr w:type="gramEnd"/>
      <w:r w:rsidRPr="008E4E18">
        <w:rPr>
          <w:rFonts w:ascii="inherit" w:eastAsia="Times New Roman" w:hAnsi="inherit" w:cs="Times New Roman"/>
          <w:color w:val="000000"/>
          <w:sz w:val="24"/>
          <w:szCs w:val="24"/>
          <w:lang w:eastAsia="en-GB"/>
        </w:rPr>
        <w:t xml:space="preserve"> passed if the results demonstrate compliance with the requirements set out in Article 15.</w:t>
      </w:r>
    </w:p>
    <w:p w14:paraId="003EB9B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44</w:t>
      </w:r>
    </w:p>
    <w:p w14:paraId="0168460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simulations for transmission-connected demand facilities</w:t>
      </w:r>
    </w:p>
    <w:p w14:paraId="18524CA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1.   With regard to the reactive power capability simulation of a transmission-connected demand facility without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70CED16" w14:textId="77777777" w:rsidTr="008E4E18">
        <w:tc>
          <w:tcPr>
            <w:tcW w:w="0" w:type="auto"/>
            <w:shd w:val="clear" w:color="auto" w:fill="auto"/>
            <w:hideMark/>
          </w:tcPr>
          <w:p w14:paraId="2852DA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DA3916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demand facility without onsite generation's reactive power capability at the connection point shall be demonstrated;</w:t>
            </w:r>
          </w:p>
        </w:tc>
      </w:tr>
    </w:tbl>
    <w:p w14:paraId="25F03D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488D99B4" w14:textId="77777777" w:rsidTr="008E4E18">
        <w:tc>
          <w:tcPr>
            <w:tcW w:w="0" w:type="auto"/>
            <w:shd w:val="clear" w:color="auto" w:fill="auto"/>
            <w:hideMark/>
          </w:tcPr>
          <w:p w14:paraId="0C6DC5A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A43DD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a</w:t>
            </w:r>
            <w:proofErr w:type="gramEnd"/>
            <w:r w:rsidRPr="008E4E18">
              <w:rPr>
                <w:rFonts w:ascii="inherit" w:eastAsia="Times New Roman" w:hAnsi="inherit" w:cs="Times New Roman"/>
                <w:sz w:val="24"/>
                <w:szCs w:val="24"/>
                <w:lang w:eastAsia="en-GB"/>
              </w:rPr>
              <w:t xml:space="preserve"> load flow simulation model of the transmission-connected demand facility shall be used to calculate the reactive power exchange under different load conditions. Minimum and maximum load conditions resulting in the lowest and highest reactive power exchange at the connection point shall be part of the simulations;</w:t>
            </w:r>
          </w:p>
        </w:tc>
      </w:tr>
    </w:tbl>
    <w:p w14:paraId="7B4E7A3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4554D28" w14:textId="77777777" w:rsidTr="008E4E18">
        <w:tc>
          <w:tcPr>
            <w:tcW w:w="0" w:type="auto"/>
            <w:shd w:val="clear" w:color="auto" w:fill="auto"/>
            <w:hideMark/>
          </w:tcPr>
          <w:p w14:paraId="0CB3521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66038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simulation shall be deemed passed if the results demonstrate compliance with the requirements set out in Article 15(1) and (2).</w:t>
            </w:r>
          </w:p>
        </w:tc>
      </w:tr>
    </w:tbl>
    <w:p w14:paraId="177DE03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the reactive power capability simulation of a transmission-connected demand facility with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987929B" w14:textId="77777777" w:rsidTr="008E4E18">
        <w:tc>
          <w:tcPr>
            <w:tcW w:w="0" w:type="auto"/>
            <w:shd w:val="clear" w:color="auto" w:fill="auto"/>
            <w:hideMark/>
          </w:tcPr>
          <w:p w14:paraId="530F21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687F9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and under different generation conditions;</w:t>
            </w:r>
          </w:p>
        </w:tc>
      </w:tr>
    </w:tbl>
    <w:p w14:paraId="5110095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F7E6A0D" w14:textId="77777777" w:rsidTr="008E4E18">
        <w:tc>
          <w:tcPr>
            <w:tcW w:w="0" w:type="auto"/>
            <w:shd w:val="clear" w:color="auto" w:fill="auto"/>
            <w:hideMark/>
          </w:tcPr>
          <w:p w14:paraId="6F424D6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DA149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combination of minimum and maximum load and generation conditions resulting in the lowest and highest reactive power capability at the connection point shall be part of the simulations;</w:t>
            </w:r>
          </w:p>
        </w:tc>
      </w:tr>
    </w:tbl>
    <w:p w14:paraId="7FB7350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262E4F24" w14:textId="77777777" w:rsidTr="008E4E18">
        <w:tc>
          <w:tcPr>
            <w:tcW w:w="0" w:type="auto"/>
            <w:shd w:val="clear" w:color="auto" w:fill="auto"/>
            <w:hideMark/>
          </w:tcPr>
          <w:p w14:paraId="3279881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B667F4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simulation shall be deemed passed if the results demonstrate compliance with the requirements set out in Article 15(1) and (2).</w:t>
            </w:r>
          </w:p>
        </w:tc>
      </w:tr>
    </w:tbl>
    <w:p w14:paraId="599EEB5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45</w:t>
      </w:r>
    </w:p>
    <w:p w14:paraId="40B6A16D"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simulations for demand units with demand response very fast active power control</w:t>
      </w:r>
    </w:p>
    <w:p w14:paraId="395B970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model of the demand unit used by a demand facility owner or a closed distribution system operator to provide demand response very fast active power control shall demonstrate the technical capability of the demand unit to provide very fast active power control to a low frequency event in the conditions set out in Article 30.</w:t>
      </w:r>
    </w:p>
    <w:p w14:paraId="09BCFB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The simulation shall be deemed passed </w:t>
      </w:r>
      <w:proofErr w:type="gramStart"/>
      <w:r w:rsidRPr="008E4E18">
        <w:rPr>
          <w:rFonts w:ascii="inherit" w:eastAsia="Times New Roman" w:hAnsi="inherit" w:cs="Times New Roman"/>
          <w:color w:val="000000"/>
          <w:sz w:val="24"/>
          <w:szCs w:val="24"/>
          <w:lang w:eastAsia="en-GB"/>
        </w:rPr>
        <w:t>provided that</w:t>
      </w:r>
      <w:proofErr w:type="gramEnd"/>
      <w:r w:rsidRPr="008E4E18">
        <w:rPr>
          <w:rFonts w:ascii="inherit" w:eastAsia="Times New Roman" w:hAnsi="inherit" w:cs="Times New Roman"/>
          <w:color w:val="000000"/>
          <w:sz w:val="24"/>
          <w:szCs w:val="24"/>
          <w:lang w:eastAsia="en-GB"/>
        </w:rPr>
        <w:t xml:space="preserve"> the model demonstrates compliance with the conditions set out in Article 30.</w:t>
      </w:r>
    </w:p>
    <w:p w14:paraId="32035415"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4</w:t>
      </w:r>
    </w:p>
    <w:p w14:paraId="44BD7FCC"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Compliance monitoring</w:t>
      </w:r>
    </w:p>
    <w:p w14:paraId="34DC8A9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46</w:t>
      </w:r>
    </w:p>
    <w:p w14:paraId="0BBE197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monitoring for transmission-connected distribution facilities</w:t>
      </w:r>
    </w:p>
    <w:p w14:paraId="16E3330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With regard to compliance monitoring of the reactive power requirements applicable to transmission-connected distribution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3B859766" w14:textId="77777777" w:rsidTr="008E4E18">
        <w:tc>
          <w:tcPr>
            <w:tcW w:w="0" w:type="auto"/>
            <w:shd w:val="clear" w:color="auto" w:fill="auto"/>
            <w:hideMark/>
          </w:tcPr>
          <w:p w14:paraId="2528B2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557FCA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distribution facility shall be equipped with necessary equipment to measure the active and reactive power, in accordance with Article 15; and</w:t>
            </w:r>
          </w:p>
        </w:tc>
      </w:tr>
    </w:tbl>
    <w:p w14:paraId="0F0DE50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14:paraId="489515C1" w14:textId="77777777" w:rsidTr="008E4E18">
        <w:tc>
          <w:tcPr>
            <w:tcW w:w="0" w:type="auto"/>
            <w:shd w:val="clear" w:color="auto" w:fill="auto"/>
            <w:hideMark/>
          </w:tcPr>
          <w:p w14:paraId="2317B6C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FCCA2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relevant system operator shall specify the time frame for compliance monitoring.</w:t>
            </w:r>
          </w:p>
        </w:tc>
      </w:tr>
    </w:tbl>
    <w:p w14:paraId="1A706B27"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lastRenderedPageBreak/>
        <w:t>Article 47</w:t>
      </w:r>
    </w:p>
    <w:p w14:paraId="65CB691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monitoring for transmission-connected demand facilities</w:t>
      </w:r>
    </w:p>
    <w:p w14:paraId="478AB05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With regard to compliance monitoring of the reactive power requirements applicable to transmission-connected demand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73D17A8" w14:textId="77777777" w:rsidTr="008E4E18">
        <w:tc>
          <w:tcPr>
            <w:tcW w:w="0" w:type="auto"/>
            <w:shd w:val="clear" w:color="auto" w:fill="auto"/>
            <w:hideMark/>
          </w:tcPr>
          <w:p w14:paraId="2E9B69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B33A4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demand facility shall be equipped with necessary equipment to measure the active and reactive power, in accordance with Article 15; and</w:t>
            </w:r>
          </w:p>
        </w:tc>
      </w:tr>
    </w:tbl>
    <w:p w14:paraId="6DC15EB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14:paraId="23B23471" w14:textId="77777777" w:rsidTr="008E4E18">
        <w:tc>
          <w:tcPr>
            <w:tcW w:w="0" w:type="auto"/>
            <w:shd w:val="clear" w:color="auto" w:fill="auto"/>
            <w:hideMark/>
          </w:tcPr>
          <w:p w14:paraId="2E5BBF1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0BFA88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relevant system operator shall specify the time frame for compliance monitoring.</w:t>
            </w:r>
          </w:p>
        </w:tc>
      </w:tr>
    </w:tbl>
    <w:p w14:paraId="06929943"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w:t>
      </w:r>
    </w:p>
    <w:p w14:paraId="410E5A62"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APPLICATIONS AND DEROGATIONS</w:t>
      </w:r>
    </w:p>
    <w:p w14:paraId="5EAE4089"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5DEEA6ED"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Cost-benefit analysis</w:t>
      </w:r>
    </w:p>
    <w:p w14:paraId="2786C62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48</w:t>
      </w:r>
    </w:p>
    <w:p w14:paraId="786CFA9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Identification of costs and benefits of application of requirements to existing transmission-connected demand facilities, existing transmission-connected distribution facilities, existing distribution systems and existing demand units</w:t>
      </w:r>
    </w:p>
    <w:p w14:paraId="07D6820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Prior to the application of any requirement set out in this Regulation to existing transmission-connected demand facilities, existing transmission-connected distribution facilities, existing distribution systems and existing demand units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w:t>
      </w:r>
      <w:proofErr w:type="gramStart"/>
      <w:r w:rsidRPr="008E4E18">
        <w:rPr>
          <w:rFonts w:ascii="inherit" w:eastAsia="Times New Roman" w:hAnsi="inherit" w:cs="Times New Roman"/>
          <w:color w:val="000000"/>
          <w:sz w:val="24"/>
          <w:szCs w:val="24"/>
          <w:lang w:eastAsia="en-GB"/>
        </w:rPr>
        <w:t>is deemed</w:t>
      </w:r>
      <w:proofErr w:type="gramEnd"/>
      <w:r w:rsidRPr="008E4E18">
        <w:rPr>
          <w:rFonts w:ascii="inherit" w:eastAsia="Times New Roman" w:hAnsi="inherit" w:cs="Times New Roman"/>
          <w:color w:val="000000"/>
          <w:sz w:val="24"/>
          <w:szCs w:val="24"/>
          <w:lang w:eastAsia="en-GB"/>
        </w:rPr>
        <w:t xml:space="preserve"> high or the benefit is deemed low, then the relevant TSO shall not proceed further.</w:t>
      </w:r>
    </w:p>
    <w:p w14:paraId="4B47BE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Following a preparatory stage undertaken in accordance with paragraph 1, the relevant TSO shall carry out a quantitative cost-benefit analysis of any requirement under consideration for application to existing transmission-connected demand facilities, existing transmission-connected distribution facilities, existing distribution systems and existing demand units that have demonstrated potential benefits </w:t>
      </w:r>
      <w:proofErr w:type="gramStart"/>
      <w:r w:rsidRPr="008E4E18">
        <w:rPr>
          <w:rFonts w:ascii="inherit" w:eastAsia="Times New Roman" w:hAnsi="inherit" w:cs="Times New Roman"/>
          <w:color w:val="000000"/>
          <w:sz w:val="24"/>
          <w:szCs w:val="24"/>
          <w:lang w:eastAsia="en-GB"/>
        </w:rPr>
        <w:t>as a result</w:t>
      </w:r>
      <w:proofErr w:type="gramEnd"/>
      <w:r w:rsidRPr="008E4E18">
        <w:rPr>
          <w:rFonts w:ascii="inherit" w:eastAsia="Times New Roman" w:hAnsi="inherit" w:cs="Times New Roman"/>
          <w:color w:val="000000"/>
          <w:sz w:val="24"/>
          <w:szCs w:val="24"/>
          <w:lang w:eastAsia="en-GB"/>
        </w:rPr>
        <w:t xml:space="preserve"> of the preparatory stage according to paragraph 1.</w:t>
      </w:r>
    </w:p>
    <w:p w14:paraId="1A5D90A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Within three months of concluding the cost-benefit analysis, the relevant TSO shall summarise the findings in a </w:t>
      </w:r>
      <w:proofErr w:type="gramStart"/>
      <w:r w:rsidRPr="008E4E18">
        <w:rPr>
          <w:rFonts w:ascii="inherit" w:eastAsia="Times New Roman" w:hAnsi="inherit" w:cs="Times New Roman"/>
          <w:color w:val="000000"/>
          <w:sz w:val="24"/>
          <w:szCs w:val="24"/>
          <w:lang w:eastAsia="en-GB"/>
        </w:rPr>
        <w:t>report which</w:t>
      </w:r>
      <w:proofErr w:type="gramEnd"/>
      <w:r w:rsidRPr="008E4E18">
        <w:rPr>
          <w:rFonts w:ascii="inherit" w:eastAsia="Times New Roman" w:hAnsi="inherit" w:cs="Times New Roman"/>
          <w:color w:val="000000"/>
          <w:sz w:val="24"/>
          <w:szCs w:val="24"/>
          <w:lang w:eastAsia="en-GB"/>
        </w:rPr>
        <w:t xml:space="preserve"> shall:</w:t>
      </w:r>
    </w:p>
    <w:tbl>
      <w:tblPr>
        <w:tblW w:w="5000" w:type="pct"/>
        <w:tblCellMar>
          <w:left w:w="0" w:type="dxa"/>
          <w:right w:w="0" w:type="dxa"/>
        </w:tblCellMar>
        <w:tblLook w:val="04A0" w:firstRow="1" w:lastRow="0" w:firstColumn="1" w:lastColumn="0" w:noHBand="0" w:noVBand="1"/>
      </w:tblPr>
      <w:tblGrid>
        <w:gridCol w:w="338"/>
        <w:gridCol w:w="8688"/>
      </w:tblGrid>
      <w:tr w:rsidR="008E4E18" w:rsidRPr="008E4E18" w14:paraId="351A9A8D" w14:textId="77777777" w:rsidTr="008E4E18">
        <w:tc>
          <w:tcPr>
            <w:tcW w:w="0" w:type="auto"/>
            <w:shd w:val="clear" w:color="auto" w:fill="auto"/>
            <w:hideMark/>
          </w:tcPr>
          <w:p w14:paraId="128345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107D8F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include the cost-benefit analysis and a recommendation on how to proceed;</w:t>
            </w:r>
          </w:p>
        </w:tc>
      </w:tr>
    </w:tbl>
    <w:p w14:paraId="58A7D68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61F0FE2" w14:textId="77777777" w:rsidTr="008E4E18">
        <w:tc>
          <w:tcPr>
            <w:tcW w:w="0" w:type="auto"/>
            <w:shd w:val="clear" w:color="auto" w:fill="auto"/>
            <w:hideMark/>
          </w:tcPr>
          <w:p w14:paraId="39DD17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1D7FD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include</w:t>
            </w:r>
            <w:proofErr w:type="gramEnd"/>
            <w:r w:rsidRPr="008E4E18">
              <w:rPr>
                <w:rFonts w:ascii="inherit" w:eastAsia="Times New Roman" w:hAnsi="inherit" w:cs="Times New Roman"/>
                <w:sz w:val="24"/>
                <w:szCs w:val="24"/>
                <w:lang w:eastAsia="en-GB"/>
              </w:rPr>
              <w:t xml:space="preserve"> a proposal for a transitional period for applying the requirement to existing transmission-connected demand facilities, existing transmission-connected distribution facilities, existing distribution systems and existing demand units. That transitional period shall not be more than two years from the date of the decision of </w:t>
            </w:r>
            <w:r w:rsidRPr="008E4E18">
              <w:rPr>
                <w:rFonts w:ascii="inherit" w:eastAsia="Times New Roman" w:hAnsi="inherit" w:cs="Times New Roman"/>
                <w:sz w:val="24"/>
                <w:szCs w:val="24"/>
                <w:lang w:eastAsia="en-GB"/>
              </w:rPr>
              <w:lastRenderedPageBreak/>
              <w:t>the regulatory authority or where applicable the Member State on the requirement's applicability;</w:t>
            </w:r>
          </w:p>
        </w:tc>
      </w:tr>
    </w:tbl>
    <w:p w14:paraId="70B10E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9"/>
        <w:gridCol w:w="8627"/>
      </w:tblGrid>
      <w:tr w:rsidR="008E4E18" w:rsidRPr="008E4E18" w14:paraId="4BC24DCF" w14:textId="77777777" w:rsidTr="008E4E18">
        <w:tc>
          <w:tcPr>
            <w:tcW w:w="0" w:type="auto"/>
            <w:shd w:val="clear" w:color="auto" w:fill="auto"/>
            <w:hideMark/>
          </w:tcPr>
          <w:p w14:paraId="539061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506AA5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be</w:t>
            </w:r>
            <w:proofErr w:type="gramEnd"/>
            <w:r w:rsidRPr="008E4E18">
              <w:rPr>
                <w:rFonts w:ascii="inherit" w:eastAsia="Times New Roman" w:hAnsi="inherit" w:cs="Times New Roman"/>
                <w:sz w:val="24"/>
                <w:szCs w:val="24"/>
                <w:lang w:eastAsia="en-GB"/>
              </w:rPr>
              <w:t xml:space="preserve"> subject to public consultation in accordance with Article 9.</w:t>
            </w:r>
          </w:p>
        </w:tc>
      </w:tr>
    </w:tbl>
    <w:p w14:paraId="782FD57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transmission-connected demand facilities, existing transmission-connected distribution facilities, existing distribution systems and existing demand units. The report and proposal shall be notified to the regulatory authority or, where applicable, the Member State, and the demand facility owner, DSO, CDSO or, where applicable, third party shall be informed on its content.</w:t>
      </w:r>
    </w:p>
    <w:p w14:paraId="5E1E0DB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4331A52" w14:textId="77777777" w:rsidTr="008E4E18">
        <w:tc>
          <w:tcPr>
            <w:tcW w:w="0" w:type="auto"/>
            <w:shd w:val="clear" w:color="auto" w:fill="auto"/>
            <w:hideMark/>
          </w:tcPr>
          <w:p w14:paraId="42007E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7FF9CE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operational notification procedure for demonstrating the implementation of the requirements by the existing transmission-connected demand facilities, existing transmission-connected distribution facilities, existing distribution systems and existing demand units used by a demand facility or a closed distribution system to provide demand response services to relevant system operators and relevant TSOs;</w:t>
            </w:r>
          </w:p>
        </w:tc>
      </w:tr>
    </w:tbl>
    <w:p w14:paraId="07856B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78D8D96" w14:textId="77777777" w:rsidTr="008E4E18">
        <w:tc>
          <w:tcPr>
            <w:tcW w:w="0" w:type="auto"/>
            <w:shd w:val="clear" w:color="auto" w:fill="auto"/>
            <w:hideMark/>
          </w:tcPr>
          <w:p w14:paraId="2477BB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07304D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a transitional period for implementing the requirements which shall take into account the classes of transmission-connected demand facilities, transmission-connected distribution facilities, distribution systems and demand units used by a demand facility or a closed distribution system to provide demand response services to relevant system operators and relevant TSOs and any underlying obstacles to the efficient implementation of the equipment modification/refitting.</w:t>
            </w:r>
            <w:proofErr w:type="gramEnd"/>
          </w:p>
        </w:tc>
      </w:tr>
    </w:tbl>
    <w:p w14:paraId="0C7D9966"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49</w:t>
      </w:r>
    </w:p>
    <w:p w14:paraId="497292B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Principles of cost-benefit analysis</w:t>
      </w:r>
    </w:p>
    <w:p w14:paraId="4B73DE0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Demand facility owners, DSOs and CDSOs shall assist and contribute to the cost-benefit analysis undertaken according to Articles 48 and 53 and provide the necessary data as requested by the relevant system operator or relevant TSO within three months of receiving a request, unless agreed otherwise by the relevant TSO. </w:t>
      </w:r>
      <w:proofErr w:type="gramStart"/>
      <w:r w:rsidRPr="008E4E18">
        <w:rPr>
          <w:rFonts w:ascii="inherit" w:eastAsia="Times New Roman" w:hAnsi="inherit" w:cs="Times New Roman"/>
          <w:color w:val="000000"/>
          <w:sz w:val="24"/>
          <w:szCs w:val="24"/>
          <w:lang w:eastAsia="en-GB"/>
        </w:rPr>
        <w:t>For the preparation of a cost-benefit-analysis by a demand facility owner or prospective owner, or by a DSO/CDSO or prospective operator, assessing a potential derogation pursuant to Article 52, the relevant TSO and DSO shall assist and contribute to the cost-benefit analysis and provide the necessary data as requested by the demand facility owner or prospective owner, or by the DSO/CDSO or prospective operator, within three months of receiving a request, unless agreed otherwise by the demand facility owner or prospective owner, or by the DSO/CDSO or prospective operator.</w:t>
      </w:r>
      <w:proofErr w:type="gramEnd"/>
    </w:p>
    <w:p w14:paraId="3718D6E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9535A69" w14:textId="77777777" w:rsidTr="008E4E18">
        <w:tc>
          <w:tcPr>
            <w:tcW w:w="0" w:type="auto"/>
            <w:shd w:val="clear" w:color="auto" w:fill="auto"/>
            <w:hideMark/>
          </w:tcPr>
          <w:p w14:paraId="4EF956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E784C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demand facility owner or prospective owner, DSO/CDSO or prospective operator,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8E4E18" w:rsidRPr="008E4E18" w14:paraId="7839E467" w14:textId="77777777">
              <w:tc>
                <w:tcPr>
                  <w:tcW w:w="0" w:type="auto"/>
                  <w:shd w:val="clear" w:color="auto" w:fill="auto"/>
                  <w:hideMark/>
                </w:tcPr>
                <w:p w14:paraId="7820BE6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1B35C1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net present value;</w:t>
                  </w:r>
                </w:p>
              </w:tc>
            </w:tr>
          </w:tbl>
          <w:p w14:paraId="5FFC4797"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8E4E18" w:rsidRPr="008E4E18" w14:paraId="29C8609B" w14:textId="77777777">
              <w:tc>
                <w:tcPr>
                  <w:tcW w:w="0" w:type="auto"/>
                  <w:shd w:val="clear" w:color="auto" w:fill="auto"/>
                  <w:hideMark/>
                </w:tcPr>
                <w:p w14:paraId="6C5355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5406F3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return on investment;</w:t>
                  </w:r>
                </w:p>
              </w:tc>
            </w:tr>
          </w:tbl>
          <w:p w14:paraId="072ED2CF"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8E4E18" w:rsidRPr="008E4E18" w14:paraId="7080461C" w14:textId="77777777">
              <w:tc>
                <w:tcPr>
                  <w:tcW w:w="0" w:type="auto"/>
                  <w:shd w:val="clear" w:color="auto" w:fill="auto"/>
                  <w:hideMark/>
                </w:tcPr>
                <w:p w14:paraId="2A5A01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(iii)</w:t>
                  </w:r>
                </w:p>
              </w:tc>
              <w:tc>
                <w:tcPr>
                  <w:tcW w:w="0" w:type="auto"/>
                  <w:shd w:val="clear" w:color="auto" w:fill="auto"/>
                  <w:hideMark/>
                </w:tcPr>
                <w:p w14:paraId="59E63B5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rate of return;</w:t>
                  </w:r>
                </w:p>
              </w:tc>
            </w:tr>
          </w:tbl>
          <w:p w14:paraId="040E8C86"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8E4E18" w:rsidRPr="008E4E18" w14:paraId="796F2B85" w14:textId="77777777">
              <w:tc>
                <w:tcPr>
                  <w:tcW w:w="0" w:type="auto"/>
                  <w:shd w:val="clear" w:color="auto" w:fill="auto"/>
                  <w:hideMark/>
                </w:tcPr>
                <w:p w14:paraId="3D3196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32797A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time needed to break even;</w:t>
                  </w:r>
                </w:p>
              </w:tc>
            </w:tr>
          </w:tbl>
          <w:p w14:paraId="38E58CB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DC04E8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4E25D0D" w14:textId="77777777" w:rsidTr="008E4E18">
        <w:tc>
          <w:tcPr>
            <w:tcW w:w="0" w:type="auto"/>
            <w:shd w:val="clear" w:color="auto" w:fill="auto"/>
            <w:hideMark/>
          </w:tcPr>
          <w:p w14:paraId="059074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1E41A4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demand facility owner or prospective owner, DSO/CDSO or prospective operator,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8E4E18" w:rsidRPr="008E4E18" w14:paraId="3490B671" w14:textId="77777777">
              <w:tc>
                <w:tcPr>
                  <w:tcW w:w="0" w:type="auto"/>
                  <w:shd w:val="clear" w:color="auto" w:fill="auto"/>
                  <w:hideMark/>
                </w:tcPr>
                <w:p w14:paraId="76D1A5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63B5126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associated reduction in probability of loss of supply over the lifetime of the modification;</w:t>
                  </w:r>
                </w:p>
              </w:tc>
            </w:tr>
          </w:tbl>
          <w:p w14:paraId="2EB3D48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8E4E18" w:rsidRPr="008E4E18" w14:paraId="21F61C61" w14:textId="77777777">
              <w:tc>
                <w:tcPr>
                  <w:tcW w:w="0" w:type="auto"/>
                  <w:shd w:val="clear" w:color="auto" w:fill="auto"/>
                  <w:hideMark/>
                </w:tcPr>
                <w:p w14:paraId="43ED4A2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0143D2A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probable extent and duration of such loss of supply;</w:t>
                  </w:r>
                </w:p>
              </w:tc>
            </w:tr>
          </w:tbl>
          <w:p w14:paraId="79AB6D6F"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8E4E18" w:rsidRPr="008E4E18" w14:paraId="722EC9F8" w14:textId="77777777">
              <w:tc>
                <w:tcPr>
                  <w:tcW w:w="0" w:type="auto"/>
                  <w:shd w:val="clear" w:color="auto" w:fill="auto"/>
                  <w:hideMark/>
                </w:tcPr>
                <w:p w14:paraId="409229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424F2AE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societal cost per hour of such loss of supply;</w:t>
                  </w:r>
                </w:p>
              </w:tc>
            </w:tr>
          </w:tbl>
          <w:p w14:paraId="08072350"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B187CE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3C02CAB" w14:textId="77777777" w:rsidTr="008E4E18">
        <w:tc>
          <w:tcPr>
            <w:tcW w:w="0" w:type="auto"/>
            <w:shd w:val="clear" w:color="auto" w:fill="auto"/>
            <w:hideMark/>
          </w:tcPr>
          <w:p w14:paraId="057CD18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07F34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demand facility owner or prospective owner, DSO/CDSO or prospective operator,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8E4E18" w:rsidRPr="008E4E18" w14:paraId="1D682F1A" w14:textId="77777777">
              <w:tc>
                <w:tcPr>
                  <w:tcW w:w="0" w:type="auto"/>
                  <w:shd w:val="clear" w:color="auto" w:fill="auto"/>
                  <w:hideMark/>
                </w:tcPr>
                <w:p w14:paraId="4B1D94B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48DE90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active power frequency response;</w:t>
                  </w:r>
                </w:p>
              </w:tc>
            </w:tr>
          </w:tbl>
          <w:p w14:paraId="40E3B07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8E4E18" w:rsidRPr="008E4E18" w14:paraId="05A313BB" w14:textId="77777777">
              <w:tc>
                <w:tcPr>
                  <w:tcW w:w="0" w:type="auto"/>
                  <w:shd w:val="clear" w:color="auto" w:fill="auto"/>
                  <w:hideMark/>
                </w:tcPr>
                <w:p w14:paraId="79F6A68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065F008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balancing reserves;</w:t>
                  </w:r>
                </w:p>
              </w:tc>
            </w:tr>
          </w:tbl>
          <w:p w14:paraId="5C38AF9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8E4E18" w:rsidRPr="008E4E18" w14:paraId="20A8FED1" w14:textId="77777777">
              <w:tc>
                <w:tcPr>
                  <w:tcW w:w="0" w:type="auto"/>
                  <w:shd w:val="clear" w:color="auto" w:fill="auto"/>
                  <w:hideMark/>
                </w:tcPr>
                <w:p w14:paraId="05B633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39E4FC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reactive power provision;</w:t>
                  </w:r>
                </w:p>
              </w:tc>
            </w:tr>
          </w:tbl>
          <w:p w14:paraId="0E444B54"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8E4E18" w:rsidRPr="008E4E18" w14:paraId="6F03DC68" w14:textId="77777777">
              <w:tc>
                <w:tcPr>
                  <w:tcW w:w="0" w:type="auto"/>
                  <w:shd w:val="clear" w:color="auto" w:fill="auto"/>
                  <w:hideMark/>
                </w:tcPr>
                <w:p w14:paraId="6D0AA03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4BB161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congestion management;</w:t>
                  </w:r>
                </w:p>
              </w:tc>
            </w:tr>
          </w:tbl>
          <w:p w14:paraId="022B776C"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8E4E18" w:rsidRPr="008E4E18" w14:paraId="5CCC63B7" w14:textId="77777777">
              <w:tc>
                <w:tcPr>
                  <w:tcW w:w="0" w:type="auto"/>
                  <w:shd w:val="clear" w:color="auto" w:fill="auto"/>
                  <w:hideMark/>
                </w:tcPr>
                <w:p w14:paraId="589124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w:t>
                  </w:r>
                </w:p>
              </w:tc>
              <w:tc>
                <w:tcPr>
                  <w:tcW w:w="0" w:type="auto"/>
                  <w:shd w:val="clear" w:color="auto" w:fill="auto"/>
                  <w:hideMark/>
                </w:tcPr>
                <w:p w14:paraId="533614E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defence measures;</w:t>
                  </w:r>
                </w:p>
              </w:tc>
            </w:tr>
          </w:tbl>
          <w:p w14:paraId="281A4B1C"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E7E582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BE60E2E" w14:textId="77777777" w:rsidTr="008E4E18">
        <w:tc>
          <w:tcPr>
            <w:tcW w:w="0" w:type="auto"/>
            <w:shd w:val="clear" w:color="auto" w:fill="auto"/>
            <w:hideMark/>
          </w:tcPr>
          <w:p w14:paraId="600823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334728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shall quantify the costs of applying the necessary rules to existing transmission-connected demand facilities, existing transmission-connected distribution facilities, existing distribution systems, or existing demand units,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8E4E18" w:rsidRPr="008E4E18" w14:paraId="7B47CCFB" w14:textId="77777777">
              <w:tc>
                <w:tcPr>
                  <w:tcW w:w="0" w:type="auto"/>
                  <w:shd w:val="clear" w:color="auto" w:fill="auto"/>
                  <w:hideMark/>
                </w:tcPr>
                <w:p w14:paraId="4BEB08B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12B9C1A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direct costs incurred in implementing a requirement;</w:t>
                  </w:r>
                </w:p>
              </w:tc>
            </w:tr>
          </w:tbl>
          <w:p w14:paraId="0C8FAFCC"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8E4E18" w:rsidRPr="008E4E18" w14:paraId="1688829F" w14:textId="77777777">
              <w:tc>
                <w:tcPr>
                  <w:tcW w:w="0" w:type="auto"/>
                  <w:shd w:val="clear" w:color="auto" w:fill="auto"/>
                  <w:hideMark/>
                </w:tcPr>
                <w:p w14:paraId="7F57ED4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6B36207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costs associated with attributable loss of opportunity;</w:t>
                  </w:r>
                </w:p>
              </w:tc>
            </w:tr>
          </w:tbl>
          <w:p w14:paraId="0E07DE50"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8E4E18" w:rsidRPr="008E4E18" w14:paraId="4C3C3877" w14:textId="77777777">
              <w:tc>
                <w:tcPr>
                  <w:tcW w:w="0" w:type="auto"/>
                  <w:shd w:val="clear" w:color="auto" w:fill="auto"/>
                  <w:hideMark/>
                </w:tcPr>
                <w:p w14:paraId="5EE860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13D0CC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costs associated with resulting changes in maintenance and operation.</w:t>
                  </w:r>
                </w:p>
              </w:tc>
            </w:tr>
          </w:tbl>
          <w:p w14:paraId="3D4F07AB"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3BAB32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CHAPTER 2</w:t>
      </w:r>
    </w:p>
    <w:p w14:paraId="0C76F094"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Derogations</w:t>
      </w:r>
    </w:p>
    <w:p w14:paraId="49F80D5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8E4E18">
        <w:rPr>
          <w:rFonts w:ascii="inherit" w:eastAsia="Times New Roman" w:hAnsi="inherit" w:cs="Times New Roman"/>
          <w:i/>
          <w:iCs/>
          <w:color w:val="000000"/>
          <w:sz w:val="24"/>
          <w:szCs w:val="24"/>
          <w:lang w:val="fr-FR" w:eastAsia="en-GB"/>
        </w:rPr>
        <w:t>Article 50</w:t>
      </w:r>
    </w:p>
    <w:p w14:paraId="4C24CFE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color w:val="000000"/>
          <w:sz w:val="24"/>
          <w:szCs w:val="24"/>
          <w:lang w:val="fr-FR" w:eastAsia="en-GB"/>
        </w:rPr>
        <w:t>Power to grant derogations</w:t>
      </w:r>
    </w:p>
    <w:p w14:paraId="3B495A3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1.   Regulatory authorities may, at the request of a demand facility owner or prospective owner, and a DSO/CDSO or prospective operator, relevant system operator or relevant TSO, grant demand facility owners or prospective owners, and DSOs/CDSOs or prospective operators, relevant system operators or relevant TSOs derogations from one or more provisions of this Regulation for new and existing transmission-connected demand facilities, transmission-connected distribution facilities, distribution systems and demand units in accordance with Articles 51 to 53.</w:t>
      </w:r>
      <w:proofErr w:type="gramEnd"/>
    </w:p>
    <w:p w14:paraId="0817B7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Where applicable in a Member State, derogations </w:t>
      </w:r>
      <w:proofErr w:type="gramStart"/>
      <w:r w:rsidRPr="008E4E18">
        <w:rPr>
          <w:rFonts w:ascii="inherit" w:eastAsia="Times New Roman" w:hAnsi="inherit" w:cs="Times New Roman"/>
          <w:color w:val="000000"/>
          <w:sz w:val="24"/>
          <w:szCs w:val="24"/>
          <w:lang w:eastAsia="en-GB"/>
        </w:rPr>
        <w:t>may be granted and revoked in accordance with Articles 51 to 53 by other authorities than the regulatory authority</w:t>
      </w:r>
      <w:proofErr w:type="gramEnd"/>
      <w:r w:rsidRPr="008E4E18">
        <w:rPr>
          <w:rFonts w:ascii="inherit" w:eastAsia="Times New Roman" w:hAnsi="inherit" w:cs="Times New Roman"/>
          <w:color w:val="000000"/>
          <w:sz w:val="24"/>
          <w:szCs w:val="24"/>
          <w:lang w:eastAsia="en-GB"/>
        </w:rPr>
        <w:t>.</w:t>
      </w:r>
    </w:p>
    <w:p w14:paraId="10DE952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lastRenderedPageBreak/>
        <w:t>Article 51</w:t>
      </w:r>
    </w:p>
    <w:p w14:paraId="460BDC4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500E0F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Each regulatory authority shall specify, after consulting relevant system operators, demand facility owners, DSOs, CDSOs, and other stakeholders whom it deems affected by this Regulation, the criteria for granting derogations pursuant to Articles 52 and 53.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466C997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If the regulatory authority deems that it is necessary due to a change in circumstances relating to the evolution of system requirements, it may review and amend at most once every year the criteria for granting derogations in accordance with paragraph </w:t>
      </w:r>
      <w:proofErr w:type="gramStart"/>
      <w:r w:rsidRPr="008E4E18">
        <w:rPr>
          <w:rFonts w:ascii="inherit" w:eastAsia="Times New Roman" w:hAnsi="inherit" w:cs="Times New Roman"/>
          <w:color w:val="000000"/>
          <w:sz w:val="24"/>
          <w:szCs w:val="24"/>
          <w:lang w:eastAsia="en-GB"/>
        </w:rPr>
        <w:t>1</w:t>
      </w:r>
      <w:proofErr w:type="gramEnd"/>
      <w:r w:rsidRPr="008E4E18">
        <w:rPr>
          <w:rFonts w:ascii="inherit" w:eastAsia="Times New Roman" w:hAnsi="inherit" w:cs="Times New Roman"/>
          <w:color w:val="000000"/>
          <w:sz w:val="24"/>
          <w:szCs w:val="24"/>
          <w:lang w:eastAsia="en-GB"/>
        </w:rPr>
        <w:t xml:space="preserve">. Any changes to the criteria shall not apply to derogations for which a request </w:t>
      </w:r>
      <w:proofErr w:type="gramStart"/>
      <w:r w:rsidRPr="008E4E18">
        <w:rPr>
          <w:rFonts w:ascii="inherit" w:eastAsia="Times New Roman" w:hAnsi="inherit" w:cs="Times New Roman"/>
          <w:color w:val="000000"/>
          <w:sz w:val="24"/>
          <w:szCs w:val="24"/>
          <w:lang w:eastAsia="en-GB"/>
        </w:rPr>
        <w:t>has already been made</w:t>
      </w:r>
      <w:proofErr w:type="gramEnd"/>
      <w:r w:rsidRPr="008E4E18">
        <w:rPr>
          <w:rFonts w:ascii="inherit" w:eastAsia="Times New Roman" w:hAnsi="inherit" w:cs="Times New Roman"/>
          <w:color w:val="000000"/>
          <w:sz w:val="24"/>
          <w:szCs w:val="24"/>
          <w:lang w:eastAsia="en-GB"/>
        </w:rPr>
        <w:t>.</w:t>
      </w:r>
    </w:p>
    <w:p w14:paraId="4F493EE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3.   The regulatory authority may decide that transmission-connected demand facilities, transmission-connected distribution facilities, distribution systems and demand units for which a request for a derogation has been filed pursuant to Articles 52 or 53 do not need to comply with the requirements of this Regulation from which a derogation has been sought from the day of filing the request until the regulatory authority's decision is issued.</w:t>
      </w:r>
      <w:proofErr w:type="gramEnd"/>
    </w:p>
    <w:p w14:paraId="4800073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52</w:t>
      </w:r>
    </w:p>
    <w:p w14:paraId="442222F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Request for a derogation by a demand facility owner, a distribution system operator or a closed distribution system operator</w:t>
      </w:r>
    </w:p>
    <w:p w14:paraId="6CA386D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1.   Demand facility owners or prospective owners, and DSOs/CDSOs or prospective operators, may request a derogation to one or several requirements of this Regulation for transmission-connected demand facilities, transmission-connected distribution facilities, distribution systems, or demand units used by a demand facility or a closed distribution system to provide demand response services to a relevant system operator and a relevant TSO.</w:t>
      </w:r>
      <w:proofErr w:type="gramEnd"/>
    </w:p>
    <w:p w14:paraId="5877BEC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A request for a derogation </w:t>
      </w:r>
      <w:proofErr w:type="gramStart"/>
      <w:r w:rsidRPr="008E4E18">
        <w:rPr>
          <w:rFonts w:ascii="inherit" w:eastAsia="Times New Roman" w:hAnsi="inherit" w:cs="Times New Roman"/>
          <w:color w:val="000000"/>
          <w:sz w:val="24"/>
          <w:szCs w:val="24"/>
          <w:lang w:eastAsia="en-GB"/>
        </w:rPr>
        <w:t>shall be filed</w:t>
      </w:r>
      <w:proofErr w:type="gramEnd"/>
      <w:r w:rsidRPr="008E4E18">
        <w:rPr>
          <w:rFonts w:ascii="inherit" w:eastAsia="Times New Roman" w:hAnsi="inherit" w:cs="Times New Roman"/>
          <w:color w:val="000000"/>
          <w:sz w:val="24"/>
          <w:szCs w:val="24"/>
          <w:lang w:eastAsia="en-GB"/>
        </w:rPr>
        <w:t xml:space="preserve">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A273D53" w14:textId="77777777" w:rsidTr="008E4E18">
        <w:tc>
          <w:tcPr>
            <w:tcW w:w="0" w:type="auto"/>
            <w:shd w:val="clear" w:color="auto" w:fill="auto"/>
            <w:hideMark/>
          </w:tcPr>
          <w:p w14:paraId="04DF348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1EE33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identification of the demand facility owner or prospective owner, the DSO/CDSO or prospective operator, and a contact person for any communications;</w:t>
            </w:r>
          </w:p>
        </w:tc>
      </w:tr>
    </w:tbl>
    <w:p w14:paraId="3E68671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97316C2" w14:textId="77777777" w:rsidTr="008E4E18">
        <w:tc>
          <w:tcPr>
            <w:tcW w:w="0" w:type="auto"/>
            <w:shd w:val="clear" w:color="auto" w:fill="auto"/>
            <w:hideMark/>
          </w:tcPr>
          <w:p w14:paraId="4647578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9F50F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w:t>
            </w:r>
          </w:p>
        </w:tc>
      </w:tr>
    </w:tbl>
    <w:p w14:paraId="1F3CCCA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C2406F6" w14:textId="77777777" w:rsidTr="008E4E18">
        <w:tc>
          <w:tcPr>
            <w:tcW w:w="0" w:type="auto"/>
            <w:shd w:val="clear" w:color="auto" w:fill="auto"/>
            <w:hideMark/>
          </w:tcPr>
          <w:p w14:paraId="7A83AA4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82986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6D2BEB9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2229EBE" w14:textId="77777777" w:rsidTr="008E4E18">
        <w:tc>
          <w:tcPr>
            <w:tcW w:w="0" w:type="auto"/>
            <w:shd w:val="clear" w:color="auto" w:fill="auto"/>
            <w:hideMark/>
          </w:tcPr>
          <w:p w14:paraId="48F948E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E6FCD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detailed reasoning, with relevant supporting documents and cost-benefit analysis pursuant to the requirements of Article 49;</w:t>
            </w:r>
          </w:p>
        </w:tc>
      </w:tr>
    </w:tbl>
    <w:p w14:paraId="4530AE3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6600333" w14:textId="77777777" w:rsidTr="008E4E18">
        <w:tc>
          <w:tcPr>
            <w:tcW w:w="0" w:type="auto"/>
            <w:shd w:val="clear" w:color="auto" w:fill="auto"/>
            <w:hideMark/>
          </w:tcPr>
          <w:p w14:paraId="77989A5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34651E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demonstration</w:t>
            </w:r>
            <w:proofErr w:type="gramEnd"/>
            <w:r w:rsidRPr="008E4E18">
              <w:rPr>
                <w:rFonts w:ascii="inherit" w:eastAsia="Times New Roman" w:hAnsi="inherit" w:cs="Times New Roman"/>
                <w:sz w:val="24"/>
                <w:szCs w:val="24"/>
                <w:lang w:eastAsia="en-GB"/>
              </w:rPr>
              <w:t xml:space="preserve"> that the requested derogation would have no adverse effect on cross-border trade.</w:t>
            </w:r>
          </w:p>
        </w:tc>
      </w:tr>
    </w:tbl>
    <w:p w14:paraId="4C678F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3.   Within two weeks of receipt of a request for a derogation, the relevant system operator shall confirm to the demand facility owner or prospective owner, or to the DSO/CDSO or prospective operator, whether the request is complete. If the relevant system operator considers that the request is incomplete, the demand facility owner or prospective owner, or the DSO/CDSO or prospective operator, shall submit the additional required information within one month from the receipt of the request for additional information. If the demand facility owner or prospective owner, or if the DSO/CDSO or prospective operator, does not supply the requested information within that time limit, the request for a derogation shall be deemed withdrawn.</w:t>
      </w:r>
    </w:p>
    <w:p w14:paraId="3BFCB2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The relevant system operator </w:t>
      </w:r>
      <w:proofErr w:type="gramStart"/>
      <w:r w:rsidRPr="008E4E18">
        <w:rPr>
          <w:rFonts w:ascii="inherit" w:eastAsia="Times New Roman" w:hAnsi="inherit" w:cs="Times New Roman"/>
          <w:color w:val="000000"/>
          <w:sz w:val="24"/>
          <w:szCs w:val="24"/>
          <w:lang w:eastAsia="en-GB"/>
        </w:rPr>
        <w:t>shall, in coordination with the relevant TSO and any affected adjacent DSO, assess</w:t>
      </w:r>
      <w:proofErr w:type="gramEnd"/>
      <w:r w:rsidRPr="008E4E18">
        <w:rPr>
          <w:rFonts w:ascii="inherit" w:eastAsia="Times New Roman" w:hAnsi="inherit" w:cs="Times New Roman"/>
          <w:color w:val="000000"/>
          <w:sz w:val="24"/>
          <w:szCs w:val="24"/>
          <w:lang w:eastAsia="en-GB"/>
        </w:rPr>
        <w:t xml:space="preserve"> the request for a derogation and the provided cost-benefit analysis, taking into account the criteria determined by the regulatory authority pursuant to Article 51.</w:t>
      </w:r>
    </w:p>
    <w:p w14:paraId="6863601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5.   Within six months of receipt of a request for a derogation, the relevant system operator shall forward the request to the regulatory authority and submit the assessment(s) prepared in accordance with paragraphs 4. That period </w:t>
      </w:r>
      <w:proofErr w:type="gramStart"/>
      <w:r w:rsidRPr="008E4E18">
        <w:rPr>
          <w:rFonts w:ascii="inherit" w:eastAsia="Times New Roman" w:hAnsi="inherit" w:cs="Times New Roman"/>
          <w:color w:val="000000"/>
          <w:sz w:val="24"/>
          <w:szCs w:val="24"/>
          <w:lang w:eastAsia="en-GB"/>
        </w:rPr>
        <w:t>may be extended</w:t>
      </w:r>
      <w:proofErr w:type="gramEnd"/>
      <w:r w:rsidRPr="008E4E18">
        <w:rPr>
          <w:rFonts w:ascii="inherit" w:eastAsia="Times New Roman" w:hAnsi="inherit" w:cs="Times New Roman"/>
          <w:color w:val="000000"/>
          <w:sz w:val="24"/>
          <w:szCs w:val="24"/>
          <w:lang w:eastAsia="en-GB"/>
        </w:rPr>
        <w:t xml:space="preserve"> by one month where the relevant system operator seeks further information from the demand facility owner or prospective owner, or from the DSO/CDSO or prospective operator, and by two months where the relevant system operator requests the relevant TSO to submit an assessment of the request for a derogation.</w:t>
      </w:r>
    </w:p>
    <w:p w14:paraId="476A76D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6.   The regulatory authority shall adopt a decision concerning any request for a derogation within six months from the day after it receives the request. That time limit </w:t>
      </w:r>
      <w:proofErr w:type="gramStart"/>
      <w:r w:rsidRPr="008E4E18">
        <w:rPr>
          <w:rFonts w:ascii="inherit" w:eastAsia="Times New Roman" w:hAnsi="inherit" w:cs="Times New Roman"/>
          <w:color w:val="000000"/>
          <w:sz w:val="24"/>
          <w:szCs w:val="24"/>
          <w:lang w:eastAsia="en-GB"/>
        </w:rPr>
        <w:t>may be extended</w:t>
      </w:r>
      <w:proofErr w:type="gramEnd"/>
      <w:r w:rsidRPr="008E4E18">
        <w:rPr>
          <w:rFonts w:ascii="inherit" w:eastAsia="Times New Roman" w:hAnsi="inherit" w:cs="Times New Roman"/>
          <w:color w:val="000000"/>
          <w:sz w:val="24"/>
          <w:szCs w:val="24"/>
          <w:lang w:eastAsia="en-GB"/>
        </w:rPr>
        <w:t xml:space="preserve"> by three months before its expiry where the regulatory authority requires further information from the demand facility owner or prospective owner, or from the DSO/CDSO or prospective operator, or from any other interested parties. The additional period shall begin when the complete information </w:t>
      </w:r>
      <w:proofErr w:type="gramStart"/>
      <w:r w:rsidRPr="008E4E18">
        <w:rPr>
          <w:rFonts w:ascii="inherit" w:eastAsia="Times New Roman" w:hAnsi="inherit" w:cs="Times New Roman"/>
          <w:color w:val="000000"/>
          <w:sz w:val="24"/>
          <w:szCs w:val="24"/>
          <w:lang w:eastAsia="en-GB"/>
        </w:rPr>
        <w:t>has been received</w:t>
      </w:r>
      <w:proofErr w:type="gramEnd"/>
      <w:r w:rsidRPr="008E4E18">
        <w:rPr>
          <w:rFonts w:ascii="inherit" w:eastAsia="Times New Roman" w:hAnsi="inherit" w:cs="Times New Roman"/>
          <w:color w:val="000000"/>
          <w:sz w:val="24"/>
          <w:szCs w:val="24"/>
          <w:lang w:eastAsia="en-GB"/>
        </w:rPr>
        <w:t>.</w:t>
      </w:r>
    </w:p>
    <w:p w14:paraId="5A5D4B0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7.   The demand facility owner or prospective owner, or the DSO/CDSO or prospective operator, shall submit any additional information requested by the regulatory authority within two months of such request. If the demand facility owner or prospective owner, or if the DSO/CDSO or prospective </w:t>
      </w:r>
      <w:proofErr w:type="gramStart"/>
      <w:r w:rsidRPr="008E4E18">
        <w:rPr>
          <w:rFonts w:ascii="inherit" w:eastAsia="Times New Roman" w:hAnsi="inherit" w:cs="Times New Roman"/>
          <w:color w:val="000000"/>
          <w:sz w:val="24"/>
          <w:szCs w:val="24"/>
          <w:lang w:eastAsia="en-GB"/>
        </w:rPr>
        <w:t>operator,</w:t>
      </w:r>
      <w:proofErr w:type="gramEnd"/>
      <w:r w:rsidRPr="008E4E18">
        <w:rPr>
          <w:rFonts w:ascii="inherit" w:eastAsia="Times New Roman" w:hAnsi="inherit" w:cs="Times New Roman"/>
          <w:color w:val="000000"/>
          <w:sz w:val="24"/>
          <w:szCs w:val="24"/>
          <w:lang w:eastAsia="en-GB"/>
        </w:rPr>
        <w:t xml:space="preserve">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8E4E18" w:rsidRPr="008E4E18" w14:paraId="3ED06D0A" w14:textId="77777777" w:rsidTr="008E4E18">
        <w:tc>
          <w:tcPr>
            <w:tcW w:w="0" w:type="auto"/>
            <w:shd w:val="clear" w:color="auto" w:fill="auto"/>
            <w:hideMark/>
          </w:tcPr>
          <w:p w14:paraId="4814253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7E5328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regulatory authority decides to provide an extension; or</w:t>
            </w:r>
          </w:p>
        </w:tc>
      </w:tr>
    </w:tbl>
    <w:p w14:paraId="5CF3E61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1EACE82" w14:textId="77777777" w:rsidTr="008E4E18">
        <w:tc>
          <w:tcPr>
            <w:tcW w:w="0" w:type="auto"/>
            <w:shd w:val="clear" w:color="auto" w:fill="auto"/>
            <w:hideMark/>
          </w:tcPr>
          <w:p w14:paraId="13CF92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D4602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demand facility owner or prospective owner, or the DSO/CDSO or prospective operator, informs the regulatory authority by means of a reasoned submission that the request for a derogation is complete.</w:t>
            </w:r>
          </w:p>
        </w:tc>
      </w:tr>
    </w:tbl>
    <w:p w14:paraId="480122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a derogation, it shall specify its duration.</w:t>
      </w:r>
    </w:p>
    <w:p w14:paraId="6E992B7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The regulatory authority shall notify its decision to the relevant demand facility owner or prospective owner, the DSO/CDSO or prospective operator, the relevant system operator and the relevant TSO.</w:t>
      </w:r>
    </w:p>
    <w:p w14:paraId="05252C9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10.   A regulatory authority may revoke a decision granting a derogation if the circumstances and underlying reasons no longer apply or upon a reasoned </w:t>
      </w:r>
      <w:r w:rsidRPr="008E4E18">
        <w:rPr>
          <w:rFonts w:ascii="inherit" w:eastAsia="Times New Roman" w:hAnsi="inherit" w:cs="Times New Roman"/>
          <w:color w:val="000000"/>
          <w:sz w:val="24"/>
          <w:szCs w:val="24"/>
          <w:lang w:eastAsia="en-GB"/>
        </w:rPr>
        <w:lastRenderedPageBreak/>
        <w:t>recommendation of the Commission or reasoned recommendation by the Agency pursuant to Article 55(2).</w:t>
      </w:r>
    </w:p>
    <w:p w14:paraId="7E2BF40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11.   For demand units within a demand facility or a closed distribution system connected at a voltage level of or below 1 000 V, a request for a derogation under this Article may be made by a third party on behalf of the demand facility owner or prospective owner, or on behalf of the CDSO or prospective operator. Such a request may be for a single demand unit or multiple demand units within the same demand facility or closed distribution system. In the case of the latter, and provided the cumulative maximum capacity </w:t>
      </w:r>
      <w:proofErr w:type="gramStart"/>
      <w:r w:rsidRPr="008E4E18">
        <w:rPr>
          <w:rFonts w:ascii="inherit" w:eastAsia="Times New Roman" w:hAnsi="inherit" w:cs="Times New Roman"/>
          <w:color w:val="000000"/>
          <w:sz w:val="24"/>
          <w:szCs w:val="24"/>
          <w:lang w:eastAsia="en-GB"/>
        </w:rPr>
        <w:t>is specified</w:t>
      </w:r>
      <w:proofErr w:type="gramEnd"/>
      <w:r w:rsidRPr="008E4E18">
        <w:rPr>
          <w:rFonts w:ascii="inherit" w:eastAsia="Times New Roman" w:hAnsi="inherit" w:cs="Times New Roman"/>
          <w:color w:val="000000"/>
          <w:sz w:val="24"/>
          <w:szCs w:val="24"/>
          <w:lang w:eastAsia="en-GB"/>
        </w:rPr>
        <w:t>, the third party may substitute the details required by point (a) of paragraph 2 with their details.</w:t>
      </w:r>
    </w:p>
    <w:p w14:paraId="773D3DE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53</w:t>
      </w:r>
    </w:p>
    <w:p w14:paraId="037BC77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Request for a derogation by a relevant system operator or relevant TSO</w:t>
      </w:r>
    </w:p>
    <w:p w14:paraId="3E9FFB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Relevant system operators or relevant TSOs may request derogations for transmission-connected demand facilities, transmission-connected distribution facilities, distribution systems, or demand units within a demand facility or a closed distribution system connected or to </w:t>
      </w:r>
      <w:proofErr w:type="gramStart"/>
      <w:r w:rsidRPr="008E4E18">
        <w:rPr>
          <w:rFonts w:ascii="inherit" w:eastAsia="Times New Roman" w:hAnsi="inherit" w:cs="Times New Roman"/>
          <w:color w:val="000000"/>
          <w:sz w:val="24"/>
          <w:szCs w:val="24"/>
          <w:lang w:eastAsia="en-GB"/>
        </w:rPr>
        <w:t>be connected</w:t>
      </w:r>
      <w:proofErr w:type="gramEnd"/>
      <w:r w:rsidRPr="008E4E18">
        <w:rPr>
          <w:rFonts w:ascii="inherit" w:eastAsia="Times New Roman" w:hAnsi="inherit" w:cs="Times New Roman"/>
          <w:color w:val="000000"/>
          <w:sz w:val="24"/>
          <w:szCs w:val="24"/>
          <w:lang w:eastAsia="en-GB"/>
        </w:rPr>
        <w:t xml:space="preserve"> to their network.</w:t>
      </w:r>
    </w:p>
    <w:p w14:paraId="1A77542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Relevant system operators or relevant TSOs shall submit their requests for a derogation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3DA2B4D" w14:textId="77777777" w:rsidTr="008E4E18">
        <w:tc>
          <w:tcPr>
            <w:tcW w:w="0" w:type="auto"/>
            <w:shd w:val="clear" w:color="auto" w:fill="auto"/>
            <w:hideMark/>
          </w:tcPr>
          <w:p w14:paraId="6EE3CD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446313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identification of the relevant system operator or relevant TSO, and a contact person for any communications;</w:t>
            </w:r>
          </w:p>
        </w:tc>
      </w:tr>
    </w:tbl>
    <w:p w14:paraId="63BBDE2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FB69682" w14:textId="77777777" w:rsidTr="008E4E18">
        <w:tc>
          <w:tcPr>
            <w:tcW w:w="0" w:type="auto"/>
            <w:shd w:val="clear" w:color="auto" w:fill="auto"/>
            <w:hideMark/>
          </w:tcPr>
          <w:p w14:paraId="3947167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7360DA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 and the total installed capacity and number of transmission-connected demand facilities, transmission-connected distribution facilities, distribution systems, or demand units;</w:t>
            </w:r>
          </w:p>
        </w:tc>
      </w:tr>
    </w:tbl>
    <w:p w14:paraId="4AB8E72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5DC032A" w14:textId="77777777" w:rsidTr="008E4E18">
        <w:tc>
          <w:tcPr>
            <w:tcW w:w="0" w:type="auto"/>
            <w:shd w:val="clear" w:color="auto" w:fill="auto"/>
            <w:hideMark/>
          </w:tcPr>
          <w:p w14:paraId="328862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352E8C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4723DA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8E4E18" w:rsidRPr="008E4E18" w14:paraId="553C6437" w14:textId="77777777" w:rsidTr="008E4E18">
        <w:tc>
          <w:tcPr>
            <w:tcW w:w="0" w:type="auto"/>
            <w:shd w:val="clear" w:color="auto" w:fill="auto"/>
            <w:hideMark/>
          </w:tcPr>
          <w:p w14:paraId="5DB4BA0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951E1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detailed reasoning, with all relevant supporting documents;</w:t>
            </w:r>
          </w:p>
        </w:tc>
      </w:tr>
    </w:tbl>
    <w:p w14:paraId="08DD82E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CA2E528" w14:textId="77777777" w:rsidTr="008E4E18">
        <w:tc>
          <w:tcPr>
            <w:tcW w:w="0" w:type="auto"/>
            <w:shd w:val="clear" w:color="auto" w:fill="auto"/>
            <w:hideMark/>
          </w:tcPr>
          <w:p w14:paraId="34F3812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7CADA51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demonstration that the requested derogation would have no adverse effect on cross-border trade;</w:t>
            </w:r>
          </w:p>
        </w:tc>
      </w:tr>
    </w:tbl>
    <w:p w14:paraId="003DF0C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423BEE56" w14:textId="77777777" w:rsidTr="008E4E18">
        <w:tc>
          <w:tcPr>
            <w:tcW w:w="0" w:type="auto"/>
            <w:shd w:val="clear" w:color="auto" w:fill="auto"/>
            <w:hideMark/>
          </w:tcPr>
          <w:p w14:paraId="634B7D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621E5F5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a</w:t>
            </w:r>
            <w:proofErr w:type="gramEnd"/>
            <w:r w:rsidRPr="008E4E18">
              <w:rPr>
                <w:rFonts w:ascii="inherit" w:eastAsia="Times New Roman" w:hAnsi="inherit" w:cs="Times New Roman"/>
                <w:sz w:val="24"/>
                <w:szCs w:val="24"/>
                <w:lang w:eastAsia="en-GB"/>
              </w:rPr>
              <w:t xml:space="preserve"> cost-benefit analysis pursuant to the requirements of Article 49. If applicable, the cost-benefit analysis </w:t>
            </w:r>
            <w:proofErr w:type="gramStart"/>
            <w:r w:rsidRPr="008E4E18">
              <w:rPr>
                <w:rFonts w:ascii="inherit" w:eastAsia="Times New Roman" w:hAnsi="inherit" w:cs="Times New Roman"/>
                <w:sz w:val="24"/>
                <w:szCs w:val="24"/>
                <w:lang w:eastAsia="en-GB"/>
              </w:rPr>
              <w:t>shall be carried out</w:t>
            </w:r>
            <w:proofErr w:type="gramEnd"/>
            <w:r w:rsidRPr="008E4E18">
              <w:rPr>
                <w:rFonts w:ascii="inherit" w:eastAsia="Times New Roman" w:hAnsi="inherit" w:cs="Times New Roman"/>
                <w:sz w:val="24"/>
                <w:szCs w:val="24"/>
                <w:lang w:eastAsia="en-GB"/>
              </w:rPr>
              <w:t xml:space="preserve"> in coordination with the relevant TSO and any adjacent DSO.</w:t>
            </w:r>
          </w:p>
        </w:tc>
      </w:tr>
    </w:tbl>
    <w:p w14:paraId="1033246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3.   Where the request for a derogation is submitted by a relevant DSO</w:t>
      </w:r>
      <w:proofErr w:type="gramEnd"/>
      <w:r w:rsidRPr="008E4E18">
        <w:rPr>
          <w:rFonts w:ascii="inherit" w:eastAsia="Times New Roman" w:hAnsi="inherit" w:cs="Times New Roman"/>
          <w:color w:val="000000"/>
          <w:sz w:val="24"/>
          <w:szCs w:val="24"/>
          <w:lang w:eastAsia="en-GB"/>
        </w:rPr>
        <w:t>, the regulatory authority shall, within two weeks from the day after receipt of that request, ask the relevant TSO to assess the request for a derogation in the light of the criteria determined by the regulatory authority pursuant to Article 51.</w:t>
      </w:r>
    </w:p>
    <w:p w14:paraId="150817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whether the request for a derogation is complete. If the relevant TSO considers that it is incomplete, the relevant DSO shall submit the required additional information within one month from the receipt of the request for additional information.</w:t>
      </w:r>
    </w:p>
    <w:p w14:paraId="728016C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 xml:space="preserve">5.   Within six months of receipt of a request for a derogation, the relevant TSO shall submit to the regulatory authority its assessment, including any relevant documentation. The six-month time limit </w:t>
      </w:r>
      <w:proofErr w:type="gramStart"/>
      <w:r w:rsidRPr="008E4E18">
        <w:rPr>
          <w:rFonts w:ascii="inherit" w:eastAsia="Times New Roman" w:hAnsi="inherit" w:cs="Times New Roman"/>
          <w:color w:val="000000"/>
          <w:sz w:val="24"/>
          <w:szCs w:val="24"/>
          <w:lang w:eastAsia="en-GB"/>
        </w:rPr>
        <w:t>may be extended</w:t>
      </w:r>
      <w:proofErr w:type="gramEnd"/>
      <w:r w:rsidRPr="008E4E18">
        <w:rPr>
          <w:rFonts w:ascii="inherit" w:eastAsia="Times New Roman" w:hAnsi="inherit" w:cs="Times New Roman"/>
          <w:color w:val="000000"/>
          <w:sz w:val="24"/>
          <w:szCs w:val="24"/>
          <w:lang w:eastAsia="en-GB"/>
        </w:rPr>
        <w:t xml:space="preserve"> by one month where the relevant TSO seeks further information from the relevant DSO.</w:t>
      </w:r>
    </w:p>
    <w:p w14:paraId="36F73B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6.   The regulatory authority shall adopt a decision concerning a request for a derogation within six months from the day after it receives the request. Where the </w:t>
      </w:r>
      <w:proofErr w:type="gramStart"/>
      <w:r w:rsidRPr="008E4E18">
        <w:rPr>
          <w:rFonts w:ascii="inherit" w:eastAsia="Times New Roman" w:hAnsi="inherit" w:cs="Times New Roman"/>
          <w:color w:val="000000"/>
          <w:sz w:val="24"/>
          <w:szCs w:val="24"/>
          <w:lang w:eastAsia="en-GB"/>
        </w:rPr>
        <w:t>request for a derogation is submitted by the relevant DSO</w:t>
      </w:r>
      <w:proofErr w:type="gramEnd"/>
      <w:r w:rsidRPr="008E4E18">
        <w:rPr>
          <w:rFonts w:ascii="inherit" w:eastAsia="Times New Roman" w:hAnsi="inherit" w:cs="Times New Roman"/>
          <w:color w:val="000000"/>
          <w:sz w:val="24"/>
          <w:szCs w:val="24"/>
          <w:lang w:eastAsia="en-GB"/>
        </w:rPr>
        <w:t>, the six-month time limit runs from the day following receipt of the relevant TSO's assessment pursuant to paragraph 5.</w:t>
      </w:r>
    </w:p>
    <w:p w14:paraId="45A9918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154071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w:t>
      </w:r>
      <w:proofErr w:type="gramStart"/>
      <w:r w:rsidRPr="008E4E18">
        <w:rPr>
          <w:rFonts w:ascii="inherit" w:eastAsia="Times New Roman" w:hAnsi="inherit" w:cs="Times New Roman"/>
          <w:color w:val="000000"/>
          <w:sz w:val="24"/>
          <w:szCs w:val="24"/>
          <w:lang w:eastAsia="en-GB"/>
        </w:rPr>
        <w:t>shall be deemed</w:t>
      </w:r>
      <w:proofErr w:type="gramEnd"/>
      <w:r w:rsidRPr="008E4E18">
        <w:rPr>
          <w:rFonts w:ascii="inherit" w:eastAsia="Times New Roman" w:hAnsi="inherit" w:cs="Times New Roman"/>
          <w:color w:val="000000"/>
          <w:sz w:val="24"/>
          <w:szCs w:val="24"/>
          <w:lang w:eastAsia="en-GB"/>
        </w:rPr>
        <w:t xml:space="preserve">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8E4E18" w:rsidRPr="008E4E18" w14:paraId="7784AC41" w14:textId="77777777" w:rsidTr="008E4E18">
        <w:tc>
          <w:tcPr>
            <w:tcW w:w="0" w:type="auto"/>
            <w:shd w:val="clear" w:color="auto" w:fill="auto"/>
            <w:hideMark/>
          </w:tcPr>
          <w:p w14:paraId="6459F7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A66743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regulatory authority decides to provide an extension; or</w:t>
            </w:r>
          </w:p>
        </w:tc>
      </w:tr>
    </w:tbl>
    <w:p w14:paraId="37D130C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32C9015" w14:textId="77777777" w:rsidTr="008E4E18">
        <w:tc>
          <w:tcPr>
            <w:tcW w:w="0" w:type="auto"/>
            <w:shd w:val="clear" w:color="auto" w:fill="auto"/>
            <w:hideMark/>
          </w:tcPr>
          <w:p w14:paraId="6F48086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976F1F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relevant system operator informs the regulatory authority by means of a reasoned submission that the request for a derogation is complete.</w:t>
            </w:r>
          </w:p>
        </w:tc>
      </w:tr>
    </w:tbl>
    <w:p w14:paraId="7FA02DD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3F0ADA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1E66D14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10.   Regulatory authorities may lay down further requirements concerning the preparation of requests for a derogation by relevant system operators. In doing so, regulatory authorities shall take into account the delineation between the transmission system and the distribution system at the national level and shall consult with system operators, demand facility owners and stakeholders, including manufacturers.</w:t>
      </w:r>
    </w:p>
    <w:p w14:paraId="6976BDC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55(2).</w:t>
      </w:r>
    </w:p>
    <w:p w14:paraId="0B5B24E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54</w:t>
      </w:r>
    </w:p>
    <w:p w14:paraId="42A29E4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Register of derogations from the requirements of this Regulation</w:t>
      </w:r>
    </w:p>
    <w:p w14:paraId="73A01CF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6084B2A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8E4E18" w:rsidRPr="008E4E18" w14:paraId="2F609519" w14:textId="77777777" w:rsidTr="008E4E18">
        <w:tc>
          <w:tcPr>
            <w:tcW w:w="0" w:type="auto"/>
            <w:shd w:val="clear" w:color="auto" w:fill="auto"/>
            <w:hideMark/>
          </w:tcPr>
          <w:p w14:paraId="5DC7B3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14A6DB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 or requirements for which the derogation is granted or refused;</w:t>
            </w:r>
          </w:p>
        </w:tc>
      </w:tr>
    </w:tbl>
    <w:p w14:paraId="2744A4B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8E4E18" w:rsidRPr="008E4E18" w14:paraId="73EC93D3" w14:textId="77777777" w:rsidTr="008E4E18">
        <w:tc>
          <w:tcPr>
            <w:tcW w:w="0" w:type="auto"/>
            <w:shd w:val="clear" w:color="auto" w:fill="auto"/>
            <w:hideMark/>
          </w:tcPr>
          <w:p w14:paraId="0F6FE9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(b)</w:t>
            </w:r>
          </w:p>
        </w:tc>
        <w:tc>
          <w:tcPr>
            <w:tcW w:w="0" w:type="auto"/>
            <w:shd w:val="clear" w:color="auto" w:fill="auto"/>
            <w:hideMark/>
          </w:tcPr>
          <w:p w14:paraId="534AB4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content of the derogation;</w:t>
            </w:r>
          </w:p>
        </w:tc>
      </w:tr>
    </w:tbl>
    <w:p w14:paraId="55EFF6F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8E4E18" w:rsidRPr="008E4E18" w14:paraId="0F9F18AE" w14:textId="77777777" w:rsidTr="008E4E18">
        <w:tc>
          <w:tcPr>
            <w:tcW w:w="0" w:type="auto"/>
            <w:shd w:val="clear" w:color="auto" w:fill="auto"/>
            <w:hideMark/>
          </w:tcPr>
          <w:p w14:paraId="71E16D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04484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reasons for granting or refusing the derogation;</w:t>
            </w:r>
          </w:p>
        </w:tc>
      </w:tr>
    </w:tbl>
    <w:p w14:paraId="658288E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8E4E18" w:rsidRPr="008E4E18" w14:paraId="304DD09D" w14:textId="77777777" w:rsidTr="008E4E18">
        <w:tc>
          <w:tcPr>
            <w:tcW w:w="0" w:type="auto"/>
            <w:shd w:val="clear" w:color="auto" w:fill="auto"/>
            <w:hideMark/>
          </w:tcPr>
          <w:p w14:paraId="5BC9E6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6B8A363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consequences resulting from granting the derogation.</w:t>
            </w:r>
          </w:p>
        </w:tc>
      </w:tr>
    </w:tbl>
    <w:p w14:paraId="3448F69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55</w:t>
      </w:r>
    </w:p>
    <w:p w14:paraId="6E280937"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Monitoring of derogations</w:t>
      </w:r>
    </w:p>
    <w:p w14:paraId="10F67C7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5B10BF7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p>
    <w:p w14:paraId="2C8DE57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The Commission may request the Agency to report on the application of paragraphs </w:t>
      </w:r>
      <w:proofErr w:type="gramStart"/>
      <w:r w:rsidRPr="008E4E18">
        <w:rPr>
          <w:rFonts w:ascii="inherit" w:eastAsia="Times New Roman" w:hAnsi="inherit" w:cs="Times New Roman"/>
          <w:color w:val="000000"/>
          <w:sz w:val="24"/>
          <w:szCs w:val="24"/>
          <w:lang w:eastAsia="en-GB"/>
        </w:rPr>
        <w:t>1</w:t>
      </w:r>
      <w:proofErr w:type="gramEnd"/>
      <w:r w:rsidRPr="008E4E18">
        <w:rPr>
          <w:rFonts w:ascii="inherit" w:eastAsia="Times New Roman" w:hAnsi="inherit" w:cs="Times New Roman"/>
          <w:color w:val="000000"/>
          <w:sz w:val="24"/>
          <w:szCs w:val="24"/>
          <w:lang w:eastAsia="en-GB"/>
        </w:rPr>
        <w:t xml:space="preserve"> and 2 and to provide reasons for requesting or not requesting derogations to be revoked.</w:t>
      </w:r>
    </w:p>
    <w:p w14:paraId="5AA9BB29"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VI</w:t>
      </w:r>
    </w:p>
    <w:p w14:paraId="3C7DEA10"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NON-BINDING GUIDANCE AND MONITORING OF IMPLEMENTATION</w:t>
      </w:r>
    </w:p>
    <w:p w14:paraId="45893D4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8E4E18">
        <w:rPr>
          <w:rFonts w:ascii="inherit" w:eastAsia="Times New Roman" w:hAnsi="inherit" w:cs="Times New Roman"/>
          <w:i/>
          <w:iCs/>
          <w:color w:val="000000"/>
          <w:sz w:val="24"/>
          <w:szCs w:val="24"/>
          <w:lang w:val="fr-FR" w:eastAsia="en-GB"/>
        </w:rPr>
        <w:t>Article 56</w:t>
      </w:r>
    </w:p>
    <w:p w14:paraId="3D01BCD7"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color w:val="000000"/>
          <w:sz w:val="24"/>
          <w:szCs w:val="24"/>
          <w:lang w:val="fr-FR" w:eastAsia="en-GB"/>
        </w:rPr>
        <w:t>Non-binding guidance on implementation</w:t>
      </w:r>
    </w:p>
    <w:p w14:paraId="06B6665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1E80D01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ENTSO for Electricity shall consult stakeholders when providing non-binding guidance.</w:t>
      </w:r>
    </w:p>
    <w:p w14:paraId="4EBC4DA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The non-binding guidance shall explain the technical issues, conditions and </w:t>
      </w:r>
      <w:proofErr w:type="gramStart"/>
      <w:r w:rsidRPr="008E4E18">
        <w:rPr>
          <w:rFonts w:ascii="inherit" w:eastAsia="Times New Roman" w:hAnsi="inherit" w:cs="Times New Roman"/>
          <w:color w:val="000000"/>
          <w:sz w:val="24"/>
          <w:szCs w:val="24"/>
          <w:lang w:eastAsia="en-GB"/>
        </w:rPr>
        <w:t>interdependencies which</w:t>
      </w:r>
      <w:proofErr w:type="gramEnd"/>
      <w:r w:rsidRPr="008E4E18">
        <w:rPr>
          <w:rFonts w:ascii="inherit" w:eastAsia="Times New Roman" w:hAnsi="inherit" w:cs="Times New Roman"/>
          <w:color w:val="000000"/>
          <w:sz w:val="24"/>
          <w:szCs w:val="24"/>
          <w:lang w:eastAsia="en-GB"/>
        </w:rPr>
        <w:t xml:space="preserve"> need to be considered when complying with the requirements of this Regulation at national level.</w:t>
      </w:r>
    </w:p>
    <w:p w14:paraId="28FB380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57</w:t>
      </w:r>
    </w:p>
    <w:p w14:paraId="48A1989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Monitoring</w:t>
      </w:r>
    </w:p>
    <w:p w14:paraId="7A67EB9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8E4E18" w:rsidRPr="008E4E18" w14:paraId="25C972ED" w14:textId="77777777" w:rsidTr="008E4E18">
        <w:tc>
          <w:tcPr>
            <w:tcW w:w="0" w:type="auto"/>
            <w:shd w:val="clear" w:color="auto" w:fill="auto"/>
            <w:hideMark/>
          </w:tcPr>
          <w:p w14:paraId="7FC4E62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FBF37B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identification of any divergences in the national implementation of this Regulation;</w:t>
            </w:r>
          </w:p>
        </w:tc>
      </w:tr>
    </w:tbl>
    <w:p w14:paraId="3C4AA2D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A178EEC" w14:textId="77777777" w:rsidTr="008E4E18">
        <w:tc>
          <w:tcPr>
            <w:tcW w:w="0" w:type="auto"/>
            <w:shd w:val="clear" w:color="auto" w:fill="auto"/>
            <w:hideMark/>
          </w:tcPr>
          <w:p w14:paraId="165633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410F8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assessment of whether the choice of values and ranges in the requirements applicable to transmission-connected demand facilities, transmission-connected distribution </w:t>
            </w:r>
            <w:r w:rsidRPr="008E4E18">
              <w:rPr>
                <w:rFonts w:ascii="inherit" w:eastAsia="Times New Roman" w:hAnsi="inherit" w:cs="Times New Roman"/>
                <w:sz w:val="24"/>
                <w:szCs w:val="24"/>
                <w:lang w:eastAsia="en-GB"/>
              </w:rPr>
              <w:lastRenderedPageBreak/>
              <w:t>facilities, distribution systems and demand units under this Regulation continues to be valid.</w:t>
            </w:r>
          </w:p>
        </w:tc>
      </w:tr>
    </w:tbl>
    <w:p w14:paraId="14D2A9F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 xml:space="preserve">2.   The Agency, in cooperation with ENTSO for Electricity, shall produce by 12 months after the entry into force of this Regulation a list of the relevant information to </w:t>
      </w:r>
      <w:proofErr w:type="gramStart"/>
      <w:r w:rsidRPr="008E4E18">
        <w:rPr>
          <w:rFonts w:ascii="inherit" w:eastAsia="Times New Roman" w:hAnsi="inherit" w:cs="Times New Roman"/>
          <w:color w:val="000000"/>
          <w:sz w:val="24"/>
          <w:szCs w:val="24"/>
          <w:lang w:eastAsia="en-GB"/>
        </w:rPr>
        <w:t>be communicated</w:t>
      </w:r>
      <w:proofErr w:type="gramEnd"/>
      <w:r w:rsidRPr="008E4E18">
        <w:rPr>
          <w:rFonts w:ascii="inherit" w:eastAsia="Times New Roman" w:hAnsi="inherit" w:cs="Times New Roman"/>
          <w:color w:val="000000"/>
          <w:sz w:val="24"/>
          <w:szCs w:val="24"/>
          <w:lang w:eastAsia="en-GB"/>
        </w:rPr>
        <w:t xml:space="preserve">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70CFEF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7424023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Based on a request of the regulatory authority, DSOs shall provide TSOs with information under paragraph 2 unless the information </w:t>
      </w:r>
      <w:proofErr w:type="gramStart"/>
      <w:r w:rsidRPr="008E4E18">
        <w:rPr>
          <w:rFonts w:ascii="inherit" w:eastAsia="Times New Roman" w:hAnsi="inherit" w:cs="Times New Roman"/>
          <w:color w:val="000000"/>
          <w:sz w:val="24"/>
          <w:szCs w:val="24"/>
          <w:lang w:eastAsia="en-GB"/>
        </w:rPr>
        <w:t>is already obtained</w:t>
      </w:r>
      <w:proofErr w:type="gramEnd"/>
      <w:r w:rsidRPr="008E4E18">
        <w:rPr>
          <w:rFonts w:ascii="inherit" w:eastAsia="Times New Roman" w:hAnsi="inherit" w:cs="Times New Roman"/>
          <w:color w:val="000000"/>
          <w:sz w:val="24"/>
          <w:szCs w:val="24"/>
          <w:lang w:eastAsia="en-GB"/>
        </w:rPr>
        <w:t xml:space="preserve"> by regulatory authorities, the Agency or ENTSO-E in relation to their respective implementation monitoring tasks, with the objective of avoiding duplication of information.</w:t>
      </w:r>
    </w:p>
    <w:p w14:paraId="247647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roofErr w:type="gramEnd"/>
    </w:p>
    <w:p w14:paraId="689A6C4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VII</w:t>
      </w:r>
    </w:p>
    <w:p w14:paraId="0737C931"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FINAL PROVISIONS</w:t>
      </w:r>
    </w:p>
    <w:p w14:paraId="022E0C89"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58</w:t>
      </w:r>
    </w:p>
    <w:p w14:paraId="3BA38BE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Amendment of contracts and general terms and conditions</w:t>
      </w:r>
    </w:p>
    <w:p w14:paraId="0C3C111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Regulatory authorities shall ensure that all relevant clauses in contracts and general terms and conditions relating to the grid connection of new transmission-connected demand facilities, new transmission-connected distribution facilities, new distribution systems and new demand units </w:t>
      </w:r>
      <w:proofErr w:type="gramStart"/>
      <w:r w:rsidRPr="008E4E18">
        <w:rPr>
          <w:rFonts w:ascii="inherit" w:eastAsia="Times New Roman" w:hAnsi="inherit" w:cs="Times New Roman"/>
          <w:color w:val="000000"/>
          <w:sz w:val="24"/>
          <w:szCs w:val="24"/>
          <w:lang w:eastAsia="en-GB"/>
        </w:rPr>
        <w:t>are brought</w:t>
      </w:r>
      <w:proofErr w:type="gramEnd"/>
      <w:r w:rsidRPr="008E4E18">
        <w:rPr>
          <w:rFonts w:ascii="inherit" w:eastAsia="Times New Roman" w:hAnsi="inherit" w:cs="Times New Roman"/>
          <w:color w:val="000000"/>
          <w:sz w:val="24"/>
          <w:szCs w:val="24"/>
          <w:lang w:eastAsia="en-GB"/>
        </w:rPr>
        <w:t xml:space="preserve"> into compliance with the requirements of this Regulation.</w:t>
      </w:r>
    </w:p>
    <w:p w14:paraId="776871D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transmission-connected demand facilities, existing transmission-connected distribution facilities, existing distribution systems and existing demand units subject to all or some of the requirements of this Regulation in accordance with paragraph 1 of Article 4 shall be amended in order to comply with the requirements of this Regulation.</w:t>
      </w:r>
      <w:proofErr w:type="gramEnd"/>
      <w:r w:rsidRPr="008E4E18">
        <w:rPr>
          <w:rFonts w:ascii="inherit" w:eastAsia="Times New Roman" w:hAnsi="inherit" w:cs="Times New Roman"/>
          <w:color w:val="000000"/>
          <w:sz w:val="24"/>
          <w:szCs w:val="24"/>
          <w:lang w:eastAsia="en-GB"/>
        </w:rPr>
        <w:t xml:space="preserve"> The relevant clauses </w:t>
      </w:r>
      <w:proofErr w:type="gramStart"/>
      <w:r w:rsidRPr="008E4E18">
        <w:rPr>
          <w:rFonts w:ascii="inherit" w:eastAsia="Times New Roman" w:hAnsi="inherit" w:cs="Times New Roman"/>
          <w:color w:val="000000"/>
          <w:sz w:val="24"/>
          <w:szCs w:val="24"/>
          <w:lang w:eastAsia="en-GB"/>
        </w:rPr>
        <w:t>shall be amended</w:t>
      </w:r>
      <w:proofErr w:type="gramEnd"/>
      <w:r w:rsidRPr="008E4E18">
        <w:rPr>
          <w:rFonts w:ascii="inherit" w:eastAsia="Times New Roman" w:hAnsi="inherit" w:cs="Times New Roman"/>
          <w:color w:val="000000"/>
          <w:sz w:val="24"/>
          <w:szCs w:val="24"/>
          <w:lang w:eastAsia="en-GB"/>
        </w:rPr>
        <w:t xml:space="preserve"> within three years following the decision of the regulatory authority or Member State as referred to in Article 4(1).</w:t>
      </w:r>
    </w:p>
    <w:p w14:paraId="7CE4918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 xml:space="preserve">3.   Regulatory authorities shall ensure that agreements between system operators and owners of new or existing demand facilities or operators of new or existing distribution systems subject to this Regulation and relating to grid connection requirements for transmission-connected demand facilities, transmission-connected distribution facilities, distribution systems and demand units used by a demand facility or a closed distribution system to provide demand response services to relevant system operators and relevant </w:t>
      </w:r>
      <w:r w:rsidRPr="008E4E18">
        <w:rPr>
          <w:rFonts w:ascii="inherit" w:eastAsia="Times New Roman" w:hAnsi="inherit" w:cs="Times New Roman"/>
          <w:color w:val="000000"/>
          <w:sz w:val="24"/>
          <w:szCs w:val="24"/>
          <w:lang w:eastAsia="en-GB"/>
        </w:rPr>
        <w:lastRenderedPageBreak/>
        <w:t>TSOs, in particular in national network codes, reflect the requirements set out in this Regulation.</w:t>
      </w:r>
      <w:proofErr w:type="gramEnd"/>
    </w:p>
    <w:p w14:paraId="67AF15D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59</w:t>
      </w:r>
    </w:p>
    <w:p w14:paraId="42E5F5C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Entry into force</w:t>
      </w:r>
    </w:p>
    <w:p w14:paraId="0B12CC3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This Regulation shall enter into force on the twentieth day following that of its publication in the </w:t>
      </w:r>
      <w:r w:rsidRPr="008E4E18">
        <w:rPr>
          <w:rFonts w:ascii="inherit" w:eastAsia="Times New Roman" w:hAnsi="inherit" w:cs="Times New Roman"/>
          <w:i/>
          <w:iCs/>
          <w:color w:val="000000"/>
          <w:sz w:val="24"/>
          <w:szCs w:val="24"/>
          <w:lang w:eastAsia="en-GB"/>
        </w:rPr>
        <w:t>Official Journal of the European Union</w:t>
      </w:r>
      <w:r w:rsidRPr="008E4E18">
        <w:rPr>
          <w:rFonts w:ascii="inherit" w:eastAsia="Times New Roman" w:hAnsi="inherit" w:cs="Times New Roman"/>
          <w:color w:val="000000"/>
          <w:sz w:val="24"/>
          <w:szCs w:val="24"/>
          <w:lang w:eastAsia="en-GB"/>
        </w:rPr>
        <w:t>.</w:t>
      </w:r>
    </w:p>
    <w:p w14:paraId="6B31AD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Without prejudice to Article 4(2</w:t>
      </w:r>
      <w:proofErr w:type="gramStart"/>
      <w:r w:rsidRPr="008E4E18">
        <w:rPr>
          <w:rFonts w:ascii="inherit" w:eastAsia="Times New Roman" w:hAnsi="inherit" w:cs="Times New Roman"/>
          <w:color w:val="000000"/>
          <w:sz w:val="24"/>
          <w:szCs w:val="24"/>
          <w:lang w:eastAsia="en-GB"/>
        </w:rPr>
        <w:t>)(</w:t>
      </w:r>
      <w:proofErr w:type="gramEnd"/>
      <w:r w:rsidRPr="008E4E18">
        <w:rPr>
          <w:rFonts w:ascii="inherit" w:eastAsia="Times New Roman" w:hAnsi="inherit" w:cs="Times New Roman"/>
          <w:color w:val="000000"/>
          <w:sz w:val="24"/>
          <w:szCs w:val="24"/>
          <w:lang w:eastAsia="en-GB"/>
        </w:rPr>
        <w:t>b), Article 6, Article 51, Article 56 and Article 57, the requirements of this Regulation shall apply from three years after publication.</w:t>
      </w:r>
    </w:p>
    <w:p w14:paraId="6BD43F31" w14:textId="77777777" w:rsidR="008E4E18" w:rsidRPr="008E4E18" w:rsidRDefault="008E4E18" w:rsidP="008E4E18">
      <w:pPr>
        <w:shd w:val="clear" w:color="auto" w:fill="FFFFFF"/>
        <w:spacing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This Regulation shall be binding in its entirety and directly applicable in all Member States.</w:t>
      </w:r>
    </w:p>
    <w:p w14:paraId="4889316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Done at Brussels, 17 August 2016.</w:t>
      </w:r>
    </w:p>
    <w:p w14:paraId="523977AA"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i/>
          <w:iCs/>
          <w:color w:val="000000"/>
          <w:sz w:val="24"/>
          <w:szCs w:val="24"/>
          <w:lang w:eastAsia="en-GB"/>
        </w:rPr>
        <w:t>For the Commission</w:t>
      </w:r>
    </w:p>
    <w:p w14:paraId="01B08B87"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i/>
          <w:iCs/>
          <w:color w:val="000000"/>
          <w:sz w:val="24"/>
          <w:szCs w:val="24"/>
          <w:lang w:eastAsia="en-GB"/>
        </w:rPr>
        <w:t>The President</w:t>
      </w:r>
    </w:p>
    <w:p w14:paraId="6CE57A8E"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Jean-Claude JUNCKER</w:t>
      </w:r>
    </w:p>
    <w:p w14:paraId="3A9B827D" w14:textId="77777777" w:rsidR="008E4E18" w:rsidRPr="008E4E18" w:rsidRDefault="00470F11" w:rsidP="008E4E18">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63E551F">
          <v:rect id="_x0000_i1026" style="width:203.75pt;height:.75pt" o:hrpct="0" o:hrstd="t" o:hrnoshade="t" o:hr="t" fillcolor="black" stroked="f"/>
        </w:pict>
      </w:r>
    </w:p>
    <w:p w14:paraId="7AE9CB5A" w14:textId="77777777" w:rsidR="008E4E18" w:rsidRPr="008E4E18" w:rsidRDefault="00470F11"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7" w:anchor="ntc1-L_2016223EN.01001001-E0001"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1</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w:t>
      </w:r>
      <w:hyperlink r:id="rId18" w:history="1">
        <w:r w:rsidR="008E4E18" w:rsidRPr="008E4E18">
          <w:rPr>
            <w:rFonts w:ascii="inherit" w:eastAsia="Times New Roman" w:hAnsi="inherit" w:cs="Times New Roman"/>
            <w:color w:val="337AB7"/>
            <w:sz w:val="19"/>
            <w:szCs w:val="19"/>
            <w:lang w:eastAsia="en-GB"/>
          </w:rPr>
          <w:t>OJ L 211, 14.8.2009, p. 15</w:t>
        </w:r>
      </w:hyperlink>
      <w:r w:rsidR="008E4E18" w:rsidRPr="008E4E18">
        <w:rPr>
          <w:rFonts w:ascii="inherit" w:eastAsia="Times New Roman" w:hAnsi="inherit" w:cs="Times New Roman"/>
          <w:color w:val="000000"/>
          <w:sz w:val="19"/>
          <w:szCs w:val="19"/>
          <w:lang w:eastAsia="en-GB"/>
        </w:rPr>
        <w:t>.</w:t>
      </w:r>
    </w:p>
    <w:p w14:paraId="762B22A5" w14:textId="77777777" w:rsidR="008E4E18" w:rsidRPr="008E4E18" w:rsidRDefault="00470F11"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9" w:anchor="ntc2-L_2016223EN.01001001-E0002"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2</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20" w:history="1">
        <w:r w:rsidR="008E4E18" w:rsidRPr="008E4E18">
          <w:rPr>
            <w:rFonts w:ascii="inherit" w:eastAsia="Times New Roman" w:hAnsi="inherit" w:cs="Times New Roman"/>
            <w:color w:val="337AB7"/>
            <w:sz w:val="19"/>
            <w:szCs w:val="19"/>
            <w:lang w:eastAsia="en-GB"/>
          </w:rPr>
          <w:t>OJ L 211, 14.8.2009, p. 55</w:t>
        </w:r>
      </w:hyperlink>
      <w:r w:rsidR="008E4E18" w:rsidRPr="008E4E18">
        <w:rPr>
          <w:rFonts w:ascii="inherit" w:eastAsia="Times New Roman" w:hAnsi="inherit" w:cs="Times New Roman"/>
          <w:color w:val="000000"/>
          <w:sz w:val="19"/>
          <w:szCs w:val="19"/>
          <w:lang w:eastAsia="en-GB"/>
        </w:rPr>
        <w:t>).</w:t>
      </w:r>
    </w:p>
    <w:p w14:paraId="6FDD03F5" w14:textId="77777777" w:rsidR="008E4E18" w:rsidRPr="008E4E18" w:rsidRDefault="00470F11"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1" w:anchor="ntc3-L_2016223EN.01001001-E0003"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3</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98/34/EC of the European Parliament and of the Council of 22 June 1998 laying down a procedure for the provision of information in the field of technical standards and regulations (</w:t>
      </w:r>
      <w:hyperlink r:id="rId22" w:history="1">
        <w:r w:rsidR="008E4E18" w:rsidRPr="008E4E18">
          <w:rPr>
            <w:rFonts w:ascii="inherit" w:eastAsia="Times New Roman" w:hAnsi="inherit" w:cs="Times New Roman"/>
            <w:color w:val="337AB7"/>
            <w:sz w:val="19"/>
            <w:szCs w:val="19"/>
            <w:lang w:eastAsia="en-GB"/>
          </w:rPr>
          <w:t>OJ L 204, 21.7.1998, p. 37</w:t>
        </w:r>
      </w:hyperlink>
      <w:r w:rsidR="008E4E18" w:rsidRPr="008E4E18">
        <w:rPr>
          <w:rFonts w:ascii="inherit" w:eastAsia="Times New Roman" w:hAnsi="inherit" w:cs="Times New Roman"/>
          <w:color w:val="000000"/>
          <w:sz w:val="19"/>
          <w:szCs w:val="19"/>
          <w:lang w:eastAsia="en-GB"/>
        </w:rPr>
        <w:t>).</w:t>
      </w:r>
    </w:p>
    <w:p w14:paraId="0CEDBD20" w14:textId="77777777" w:rsidR="008E4E18" w:rsidRPr="008E4E18" w:rsidRDefault="00470F11"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3" w:anchor="ntc4-L_2016223EN.01001001-E0004"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4</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24" w:history="1">
        <w:r w:rsidR="008E4E18" w:rsidRPr="008E4E18">
          <w:rPr>
            <w:rFonts w:ascii="inherit" w:eastAsia="Times New Roman" w:hAnsi="inherit" w:cs="Times New Roman"/>
            <w:color w:val="337AB7"/>
            <w:sz w:val="19"/>
            <w:szCs w:val="19"/>
            <w:lang w:eastAsia="en-GB"/>
          </w:rPr>
          <w:t>OJ L 315, 14.11.2012, p. 1</w:t>
        </w:r>
      </w:hyperlink>
      <w:r w:rsidR="008E4E18" w:rsidRPr="008E4E18">
        <w:rPr>
          <w:rFonts w:ascii="inherit" w:eastAsia="Times New Roman" w:hAnsi="inherit" w:cs="Times New Roman"/>
          <w:color w:val="000000"/>
          <w:sz w:val="19"/>
          <w:szCs w:val="19"/>
          <w:lang w:eastAsia="en-GB"/>
        </w:rPr>
        <w:t>).</w:t>
      </w:r>
    </w:p>
    <w:p w14:paraId="177D367D" w14:textId="77777777" w:rsidR="008E4E18" w:rsidRPr="008E4E18" w:rsidRDefault="00470F11"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5" w:anchor="ntc5-L_2016223EN.01001001-E0005"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5</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26" w:history="1">
        <w:r w:rsidR="008E4E18" w:rsidRPr="008E4E18">
          <w:rPr>
            <w:rFonts w:ascii="inherit" w:eastAsia="Times New Roman" w:hAnsi="inherit" w:cs="Times New Roman"/>
            <w:color w:val="337AB7"/>
            <w:sz w:val="19"/>
            <w:szCs w:val="19"/>
            <w:lang w:eastAsia="en-GB"/>
          </w:rPr>
          <w:t>OJ L 197, 25.7.2015, p. 24</w:t>
        </w:r>
      </w:hyperlink>
      <w:r w:rsidR="008E4E18" w:rsidRPr="008E4E18">
        <w:rPr>
          <w:rFonts w:ascii="inherit" w:eastAsia="Times New Roman" w:hAnsi="inherit" w:cs="Times New Roman"/>
          <w:color w:val="000000"/>
          <w:sz w:val="19"/>
          <w:szCs w:val="19"/>
          <w:lang w:eastAsia="en-GB"/>
        </w:rPr>
        <w:t>).</w:t>
      </w:r>
    </w:p>
    <w:p w14:paraId="39A0264A" w14:textId="77777777" w:rsidR="008E4E18" w:rsidRPr="008E4E18" w:rsidRDefault="00470F11"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7" w:anchor="ntc6-L_2016223EN.01001001-E0006"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6</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2016/631 of 14 April 2016 establishing a network code on requirements for grid connection of generators (</w:t>
      </w:r>
      <w:hyperlink r:id="rId28" w:history="1">
        <w:r w:rsidR="008E4E18" w:rsidRPr="008E4E18">
          <w:rPr>
            <w:rFonts w:ascii="inherit" w:eastAsia="Times New Roman" w:hAnsi="inherit" w:cs="Times New Roman"/>
            <w:color w:val="337AB7"/>
            <w:sz w:val="19"/>
            <w:szCs w:val="19"/>
            <w:lang w:eastAsia="en-GB"/>
          </w:rPr>
          <w:t>OJ L 112, 27.4.2016, p. 1</w:t>
        </w:r>
      </w:hyperlink>
      <w:r w:rsidR="008E4E18" w:rsidRPr="008E4E18">
        <w:rPr>
          <w:rFonts w:ascii="inherit" w:eastAsia="Times New Roman" w:hAnsi="inherit" w:cs="Times New Roman"/>
          <w:color w:val="000000"/>
          <w:sz w:val="19"/>
          <w:szCs w:val="19"/>
          <w:lang w:eastAsia="en-GB"/>
        </w:rPr>
        <w:t>).</w:t>
      </w:r>
    </w:p>
    <w:p w14:paraId="4FE9A64B" w14:textId="77777777" w:rsidR="008E4E18" w:rsidRPr="008E4E18" w:rsidRDefault="00470F11"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9" w:anchor="ntc7-L_2016223EN.01001001-E0007"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7</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30" w:history="1">
        <w:r w:rsidR="008E4E18" w:rsidRPr="008E4E18">
          <w:rPr>
            <w:rFonts w:ascii="inherit" w:eastAsia="Times New Roman" w:hAnsi="inherit" w:cs="Times New Roman"/>
            <w:color w:val="337AB7"/>
            <w:sz w:val="19"/>
            <w:szCs w:val="19"/>
            <w:lang w:eastAsia="en-GB"/>
          </w:rPr>
          <w:t>OJ L 163, 15.6.2013, p. 1</w:t>
        </w:r>
      </w:hyperlink>
      <w:r w:rsidR="008E4E18" w:rsidRPr="008E4E18">
        <w:rPr>
          <w:rFonts w:ascii="inherit" w:eastAsia="Times New Roman" w:hAnsi="inherit" w:cs="Times New Roman"/>
          <w:color w:val="000000"/>
          <w:sz w:val="19"/>
          <w:szCs w:val="19"/>
          <w:lang w:eastAsia="en-GB"/>
        </w:rPr>
        <w:t>).</w:t>
      </w:r>
    </w:p>
    <w:p w14:paraId="519D7B0A" w14:textId="77777777" w:rsidR="008E4E18" w:rsidRPr="008E4E18" w:rsidRDefault="00470F11"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0546BDD">
          <v:rect id="_x0000_i1027" style="width:101.85pt;height:.75pt" o:hrpct="0" o:hralign="center" o:hrstd="t" o:hrnoshade="t" o:hr="t" fillcolor="black" stroked="f"/>
        </w:pict>
      </w:r>
    </w:p>
    <w:p w14:paraId="218608C6"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ANNEX I</w:t>
      </w:r>
    </w:p>
    <w:p w14:paraId="2E0B5B1D" w14:textId="77777777" w:rsidR="008E4E18" w:rsidRPr="008E4E18"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 xml:space="preserve">Frequency ranges and </w:t>
      </w:r>
      <w:proofErr w:type="gramStart"/>
      <w:r w:rsidRPr="008E4E18">
        <w:rPr>
          <w:rFonts w:ascii="inherit" w:eastAsia="Times New Roman" w:hAnsi="inherit" w:cs="Times New Roman"/>
          <w:b/>
          <w:bCs/>
          <w:color w:val="000000"/>
          <w:sz w:val="24"/>
          <w:szCs w:val="24"/>
          <w:lang w:eastAsia="en-GB"/>
        </w:rPr>
        <w:t>time periods</w:t>
      </w:r>
      <w:proofErr w:type="gramEnd"/>
      <w:r w:rsidRPr="008E4E18">
        <w:rPr>
          <w:rFonts w:ascii="inherit" w:eastAsia="Times New Roman" w:hAnsi="inherit" w:cs="Times New Roman"/>
          <w:b/>
          <w:bCs/>
          <w:color w:val="000000"/>
          <w:sz w:val="24"/>
          <w:szCs w:val="24"/>
          <w:lang w:eastAsia="en-GB"/>
        </w:rPr>
        <w:t xml:space="preserve"> referred to in Article 12(1)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7181B4A6"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B33072"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562EC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Frequency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4D45F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4840EB8D"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C2CA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4AEA1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3A79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7B64BC9F"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9953B0"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2C947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48EAC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the period for 47,5 Hz-48,5 Hz</w:t>
            </w:r>
          </w:p>
        </w:tc>
      </w:tr>
      <w:tr w:rsidR="008E4E18" w:rsidRPr="008E4E18" w14:paraId="752230AD"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A50D28"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F698D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532E4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248FC7D"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BB25E7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F2B1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84D0B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6E1C2851"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0B1DB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804C0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F0774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4B3BE84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43A99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CE74A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25E003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6D4CB3B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4A7D2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B1069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5656C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11D9310F"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2965023"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D2974"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C1FB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5B884E1E"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3BB8C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2DB08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47,0 Hz-47,5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DB27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seconds</w:t>
            </w:r>
          </w:p>
        </w:tc>
      </w:tr>
      <w:tr w:rsidR="008E4E18" w:rsidRPr="008E4E18" w14:paraId="38308C8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729BA47"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DC066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EEFB6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6835DC11"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8B90D3"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3FC59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8B407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90 minutes</w:t>
            </w:r>
          </w:p>
        </w:tc>
      </w:tr>
      <w:tr w:rsidR="008E4E18" w:rsidRPr="008E4E18" w14:paraId="0040B69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5485E26"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50E02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4E84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78E24FD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DAA099C"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F937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8424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707E971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D1CD21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50CE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51,5 Hz-52,0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BC00F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15 minutes</w:t>
            </w:r>
          </w:p>
        </w:tc>
      </w:tr>
      <w:tr w:rsidR="008E4E18" w:rsidRPr="008E4E18" w14:paraId="3EABCA4F"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773B8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277F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0153E"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2E9060F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7D09E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F278A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0C6BC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90 minutes</w:t>
            </w:r>
          </w:p>
        </w:tc>
      </w:tr>
      <w:tr w:rsidR="008E4E18" w:rsidRPr="008E4E18" w14:paraId="6EE37A7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3E537E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9F68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79A60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2977250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7DD0C81"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35876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9872C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7FB2CD06"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C83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lastRenderedPageBreak/>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B3F36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E0DC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654EBE6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970618F"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5B60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92C9A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the period for 47,5 Hz-48,5 Hz</w:t>
            </w:r>
          </w:p>
        </w:tc>
      </w:tr>
      <w:tr w:rsidR="008E4E18" w:rsidRPr="008E4E18" w14:paraId="315DD53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EB016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A1CF0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FBD4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146088EC"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7C97944"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3E213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8BEF1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bl>
    <w:p w14:paraId="56717C8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The table shows the minimum </w:t>
      </w:r>
      <w:proofErr w:type="gramStart"/>
      <w:r w:rsidRPr="008E4E18">
        <w:rPr>
          <w:rFonts w:ascii="inherit" w:eastAsia="Times New Roman" w:hAnsi="inherit" w:cs="Times New Roman"/>
          <w:color w:val="000000"/>
          <w:sz w:val="24"/>
          <w:szCs w:val="24"/>
          <w:lang w:eastAsia="en-GB"/>
        </w:rPr>
        <w:t>time periods</w:t>
      </w:r>
      <w:proofErr w:type="gramEnd"/>
      <w:r w:rsidRPr="008E4E18">
        <w:rPr>
          <w:rFonts w:ascii="inherit" w:eastAsia="Times New Roman" w:hAnsi="inherit" w:cs="Times New Roman"/>
          <w:color w:val="000000"/>
          <w:sz w:val="24"/>
          <w:szCs w:val="24"/>
          <w:lang w:eastAsia="en-GB"/>
        </w:rPr>
        <w:t xml:space="preserve"> for which a transmission-connected demand facility, a transmission-connected distribution facility or a distribution system has to be capable of operating on different frequencies, deviating from a nominal value, without disconnecting from the network.</w:t>
      </w:r>
    </w:p>
    <w:p w14:paraId="5AC25899" w14:textId="77777777" w:rsidR="008E4E18" w:rsidRPr="008E4E18" w:rsidRDefault="00470F11"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21BAE2D1">
          <v:rect id="_x0000_i1028" style="width:101.85pt;height:.75pt" o:hrpct="0" o:hralign="center" o:hrstd="t" o:hrnoshade="t" o:hr="t" fillcolor="black" stroked="f"/>
        </w:pict>
      </w:r>
    </w:p>
    <w:p w14:paraId="6CCDC976"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ANNEX II</w:t>
      </w:r>
    </w:p>
    <w:p w14:paraId="2DB69294" w14:textId="77777777" w:rsidR="008E4E18" w:rsidRPr="008E4E18"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 xml:space="preserve">Voltage ranges and </w:t>
      </w:r>
      <w:proofErr w:type="gramStart"/>
      <w:r w:rsidRPr="008E4E18">
        <w:rPr>
          <w:rFonts w:ascii="inherit" w:eastAsia="Times New Roman" w:hAnsi="inherit" w:cs="Times New Roman"/>
          <w:b/>
          <w:bCs/>
          <w:color w:val="000000"/>
          <w:sz w:val="24"/>
          <w:szCs w:val="24"/>
          <w:lang w:eastAsia="en-GB"/>
        </w:rPr>
        <w:t>time periods</w:t>
      </w:r>
      <w:proofErr w:type="gramEnd"/>
      <w:r w:rsidRPr="008E4E18">
        <w:rPr>
          <w:rFonts w:ascii="inherit" w:eastAsia="Times New Roman" w:hAnsi="inherit" w:cs="Times New Roman"/>
          <w:b/>
          <w:bCs/>
          <w:color w:val="000000"/>
          <w:sz w:val="24"/>
          <w:szCs w:val="24"/>
          <w:lang w:eastAsia="en-GB"/>
        </w:rPr>
        <w:t xml:space="preserve"> referred to in Article 13(1)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1D588174"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20205"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B453E1"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Voltage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02C550"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13EDF41E"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6B0E7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17B8F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pu-1,118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1F904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065C1DC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BAE8F5"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7D27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1,118 pu-1,15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2532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20 minutes and not more than 60 minutes</w:t>
            </w:r>
          </w:p>
        </w:tc>
      </w:tr>
      <w:tr w:rsidR="008E4E18" w:rsidRPr="008E4E18" w14:paraId="4A9AE836"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EE969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3BCA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3A1DE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2263B5E9"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3CB34A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B0177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1,05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8091B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60 minutes</w:t>
            </w:r>
          </w:p>
        </w:tc>
      </w:tr>
      <w:tr w:rsidR="008E4E18" w:rsidRPr="008E4E18" w14:paraId="03EBC3EE"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6729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A7584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9F3AAC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377C2BF5"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C82BF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4ABC6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pu-1,118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29AA6E"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69598652"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AF225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6C5DA6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pu-1,118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59212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3A0D2C0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82D7A0"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96D4D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1,118 pu-1,15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F188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minutes</w:t>
            </w:r>
          </w:p>
        </w:tc>
      </w:tr>
    </w:tbl>
    <w:p w14:paraId="265F678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lastRenderedPageBreak/>
        <w:t xml:space="preserve">The table shows the minimum time periods during which a transmission-connected demand facility, a transmission-connected distribution facility or a transmission-connected distribution system has to be capable of operating for voltages deviating from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 at the connection point without disconnecting from the network where the voltage base for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values is at or above 110 kV and up to (not including) 300 kV.</w:t>
      </w:r>
      <w:proofErr w:type="gramEnd"/>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50978569"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13957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59AD87"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Voltage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62EFD4"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4DA2F2CC"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5EE7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FA964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6451C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56393021"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F496754"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FEF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1,05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FA6674"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20 minutes and not more than 60 minutes</w:t>
            </w:r>
          </w:p>
        </w:tc>
      </w:tr>
      <w:tr w:rsidR="008E4E18" w:rsidRPr="008E4E18" w14:paraId="67FB734F"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8407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CE3DA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0AF8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68F630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4839BA8"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F73C7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1,05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7A98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more than 60 minutes</w:t>
            </w:r>
          </w:p>
        </w:tc>
      </w:tr>
      <w:tr w:rsidR="008E4E18" w:rsidRPr="008E4E18" w14:paraId="6D2026A9"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D6EC3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30F0A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8D9F2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08E05D8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780CEC"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94600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1,05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34990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15 minutes</w:t>
            </w:r>
          </w:p>
        </w:tc>
      </w:tr>
      <w:tr w:rsidR="008E4E18" w:rsidRPr="008E4E18" w14:paraId="3E23C78A"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706A0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A100B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A5225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5800D3D3"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AAC1B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D749E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pu-1,097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9E4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D78F68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2CB3C1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CE050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1,097 pu-1,15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A44F0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minutes</w:t>
            </w:r>
          </w:p>
        </w:tc>
      </w:tr>
    </w:tbl>
    <w:p w14:paraId="3496158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 xml:space="preserve">The table shows the minimum time periods during which a transmission-connected demand facility, a transmission-connected distribution facility or a transmission-connected distribution system has to be capable of operating for voltages deviating from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 at the connection point without disconnecting from the network, where the voltage base for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values is from 300 kV to 400 kV (including).</w:t>
      </w:r>
      <w:proofErr w:type="gramEnd"/>
    </w:p>
    <w:p w14:paraId="7CC47AE9" w14:textId="77777777" w:rsidR="008E4E18" w:rsidRPr="008E4E18" w:rsidRDefault="00470F11"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99C2420">
          <v:rect id="_x0000_i1029" style="width:203.75pt;height:.75pt" o:hrpct="0" o:hralign="center" o:hrstd="t" o:hrnoshade="t" o:hr="t" fillcolor="black" stroked="f"/>
        </w:pict>
      </w:r>
    </w:p>
    <w:p w14:paraId="03CFC2AB" w14:textId="77777777" w:rsidR="00F9206B" w:rsidRDefault="00470F11"/>
    <w:sectPr w:rsidR="00F9206B">
      <w:headerReference w:type="even" r:id="rId31"/>
      <w:headerReference w:type="default" r:id="rId32"/>
      <w:footerReference w:type="even" r:id="rId33"/>
      <w:footerReference w:type="default" r:id="rId34"/>
      <w:headerReference w:type="first" r:id="rId35"/>
      <w:footerReference w:type="first" r:id="rId3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815FD" w14:textId="77777777" w:rsidR="00E3587A" w:rsidRDefault="00E3587A" w:rsidP="00E3587A">
      <w:pPr>
        <w:spacing w:after="0" w:line="240" w:lineRule="auto"/>
      </w:pPr>
      <w:r>
        <w:separator/>
      </w:r>
    </w:p>
  </w:endnote>
  <w:endnote w:type="continuationSeparator" w:id="0">
    <w:p w14:paraId="548E9D50" w14:textId="77777777" w:rsidR="00E3587A" w:rsidRDefault="00E3587A" w:rsidP="00E358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18CB2" w14:textId="77777777" w:rsidR="00E3587A" w:rsidRDefault="00E358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E4A92" w14:textId="77777777" w:rsidR="00E3587A" w:rsidRDefault="00E358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B9273" w14:textId="77777777" w:rsidR="00E3587A" w:rsidRDefault="00E358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2495F6" w14:textId="77777777" w:rsidR="00E3587A" w:rsidRDefault="00E3587A" w:rsidP="00E3587A">
      <w:pPr>
        <w:spacing w:after="0" w:line="240" w:lineRule="auto"/>
      </w:pPr>
      <w:r>
        <w:separator/>
      </w:r>
    </w:p>
  </w:footnote>
  <w:footnote w:type="continuationSeparator" w:id="0">
    <w:p w14:paraId="4B834E1C" w14:textId="77777777" w:rsidR="00E3587A" w:rsidRDefault="00E3587A" w:rsidP="00E358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1A88E" w14:textId="77777777" w:rsidR="00E3587A" w:rsidRDefault="00E358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0C4F4" w14:textId="77777777" w:rsidR="00E3587A" w:rsidRDefault="00E358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B3671" w14:textId="77777777" w:rsidR="00E3587A" w:rsidRDefault="00E358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1501CD"/>
    <w:multiLevelType w:val="multilevel"/>
    <w:tmpl w:val="72360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removePersonalInformation/>
  <w:removeDateAndTime/>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E18"/>
    <w:rsid w:val="001B0BEF"/>
    <w:rsid w:val="003E5A92"/>
    <w:rsid w:val="00470F11"/>
    <w:rsid w:val="00513EE3"/>
    <w:rsid w:val="00617F47"/>
    <w:rsid w:val="0062733B"/>
    <w:rsid w:val="006716CD"/>
    <w:rsid w:val="00820E13"/>
    <w:rsid w:val="008477AE"/>
    <w:rsid w:val="008E4E18"/>
    <w:rsid w:val="00A91C46"/>
    <w:rsid w:val="00CF3C5C"/>
    <w:rsid w:val="00CF75AA"/>
    <w:rsid w:val="00D71BA8"/>
    <w:rsid w:val="00E07166"/>
    <w:rsid w:val="00E3587A"/>
    <w:rsid w:val="00EB5C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C0CC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E4E18"/>
  </w:style>
  <w:style w:type="paragraph" w:customStyle="1" w:styleId="msonormal0">
    <w:name w:val="msonormal"/>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8E4E18"/>
    <w:rPr>
      <w:color w:val="0000FF"/>
      <w:u w:val="single"/>
    </w:rPr>
  </w:style>
  <w:style w:type="character" w:styleId="FollowedHyperlink">
    <w:name w:val="FollowedHyperlink"/>
    <w:basedOn w:val="DefaultParagraphFont"/>
    <w:uiPriority w:val="99"/>
    <w:semiHidden/>
    <w:unhideWhenUsed/>
    <w:rsid w:val="008E4E18"/>
    <w:rPr>
      <w:color w:val="800080"/>
      <w:u w:val="single"/>
    </w:rPr>
  </w:style>
  <w:style w:type="paragraph" w:customStyle="1" w:styleId="toplink">
    <w:name w:val="toplink"/>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andard1">
    <w:name w:val="Standard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8E4E18"/>
  </w:style>
  <w:style w:type="paragraph" w:customStyle="1" w:styleId="ti-section-1">
    <w:name w:val="ti-section-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8E4E18"/>
  </w:style>
  <w:style w:type="paragraph" w:customStyle="1" w:styleId="ti-art">
    <w:name w:val="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8E4E18"/>
  </w:style>
  <w:style w:type="paragraph" w:customStyle="1" w:styleId="signatory">
    <w:name w:val="signatory"/>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hdr">
    <w:name w:val="tbl-hdr"/>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8477AE"/>
    <w:pPr>
      <w:spacing w:after="0" w:line="240" w:lineRule="auto"/>
    </w:pPr>
  </w:style>
  <w:style w:type="paragraph" w:styleId="Header">
    <w:name w:val="header"/>
    <w:basedOn w:val="Normal"/>
    <w:link w:val="HeaderChar"/>
    <w:uiPriority w:val="99"/>
    <w:unhideWhenUsed/>
    <w:rsid w:val="00E3587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3587A"/>
  </w:style>
  <w:style w:type="paragraph" w:styleId="Footer">
    <w:name w:val="footer"/>
    <w:basedOn w:val="Normal"/>
    <w:link w:val="FooterChar"/>
    <w:uiPriority w:val="99"/>
    <w:unhideWhenUsed/>
    <w:rsid w:val="00E3587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58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291907">
      <w:bodyDiv w:val="1"/>
      <w:marLeft w:val="0"/>
      <w:marRight w:val="0"/>
      <w:marTop w:val="0"/>
      <w:marBottom w:val="0"/>
      <w:divBdr>
        <w:top w:val="none" w:sz="0" w:space="0" w:color="auto"/>
        <w:left w:val="none" w:sz="0" w:space="0" w:color="auto"/>
        <w:bottom w:val="none" w:sz="0" w:space="0" w:color="auto"/>
        <w:right w:val="none" w:sz="0" w:space="0" w:color="auto"/>
      </w:divBdr>
      <w:divsChild>
        <w:div w:id="28065693">
          <w:marLeft w:val="0"/>
          <w:marRight w:val="0"/>
          <w:marTop w:val="0"/>
          <w:marBottom w:val="0"/>
          <w:divBdr>
            <w:top w:val="none" w:sz="0" w:space="0" w:color="auto"/>
            <w:left w:val="none" w:sz="0" w:space="0" w:color="auto"/>
            <w:bottom w:val="none" w:sz="0" w:space="0" w:color="auto"/>
            <w:right w:val="none" w:sz="0" w:space="0" w:color="auto"/>
          </w:divBdr>
          <w:divsChild>
            <w:div w:id="1398669382">
              <w:marLeft w:val="0"/>
              <w:marRight w:val="0"/>
              <w:marTop w:val="0"/>
              <w:marBottom w:val="0"/>
              <w:divBdr>
                <w:top w:val="none" w:sz="0" w:space="0" w:color="auto"/>
                <w:left w:val="none" w:sz="0" w:space="0" w:color="auto"/>
                <w:bottom w:val="none" w:sz="0" w:space="0" w:color="auto"/>
                <w:right w:val="none" w:sz="0" w:space="0" w:color="auto"/>
              </w:divBdr>
              <w:divsChild>
                <w:div w:id="768501719">
                  <w:marLeft w:val="0"/>
                  <w:marRight w:val="0"/>
                  <w:marTop w:val="0"/>
                  <w:marBottom w:val="0"/>
                  <w:divBdr>
                    <w:top w:val="single" w:sz="6" w:space="0" w:color="CAD7DC"/>
                    <w:left w:val="single" w:sz="6" w:space="0" w:color="CAD7DC"/>
                    <w:bottom w:val="single" w:sz="6" w:space="0" w:color="CAD7DC"/>
                    <w:right w:val="single" w:sz="6" w:space="0" w:color="CAD7DC"/>
                  </w:divBdr>
                  <w:divsChild>
                    <w:div w:id="608659077">
                      <w:marLeft w:val="0"/>
                      <w:marRight w:val="0"/>
                      <w:marTop w:val="0"/>
                      <w:marBottom w:val="0"/>
                      <w:divBdr>
                        <w:top w:val="none" w:sz="0" w:space="0" w:color="auto"/>
                        <w:left w:val="none" w:sz="0" w:space="0" w:color="auto"/>
                        <w:bottom w:val="none" w:sz="0" w:space="0" w:color="auto"/>
                        <w:right w:val="none" w:sz="0" w:space="0" w:color="auto"/>
                      </w:divBdr>
                      <w:divsChild>
                        <w:div w:id="5690577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608856619">
          <w:marLeft w:val="0"/>
          <w:marRight w:val="0"/>
          <w:marTop w:val="0"/>
          <w:marBottom w:val="0"/>
          <w:divBdr>
            <w:top w:val="none" w:sz="0" w:space="0" w:color="auto"/>
            <w:left w:val="none" w:sz="0" w:space="0" w:color="auto"/>
            <w:bottom w:val="none" w:sz="0" w:space="0" w:color="auto"/>
            <w:right w:val="none" w:sz="0" w:space="0" w:color="auto"/>
          </w:divBdr>
          <w:divsChild>
            <w:div w:id="1897470053">
              <w:marLeft w:val="810"/>
              <w:marRight w:val="810"/>
              <w:marTop w:val="360"/>
              <w:marBottom w:val="0"/>
              <w:divBdr>
                <w:top w:val="none" w:sz="0" w:space="0" w:color="auto"/>
                <w:left w:val="none" w:sz="0" w:space="0" w:color="auto"/>
                <w:bottom w:val="none" w:sz="0" w:space="0" w:color="auto"/>
                <w:right w:val="none" w:sz="0" w:space="0" w:color="auto"/>
              </w:divBdr>
              <w:divsChild>
                <w:div w:id="2108109403">
                  <w:marLeft w:val="4005"/>
                  <w:marRight w:val="810"/>
                  <w:marTop w:val="0"/>
                  <w:marBottom w:val="0"/>
                  <w:divBdr>
                    <w:top w:val="none" w:sz="0" w:space="0" w:color="auto"/>
                    <w:left w:val="none" w:sz="0" w:space="0" w:color="auto"/>
                    <w:bottom w:val="none" w:sz="0" w:space="0" w:color="auto"/>
                    <w:right w:val="none" w:sz="0" w:space="0" w:color="auto"/>
                  </w:divBdr>
                </w:div>
              </w:divsChild>
            </w:div>
            <w:div w:id="1315255429">
              <w:marLeft w:val="0"/>
              <w:marRight w:val="0"/>
              <w:marTop w:val="0"/>
              <w:marBottom w:val="0"/>
              <w:divBdr>
                <w:top w:val="none" w:sz="0" w:space="0" w:color="auto"/>
                <w:left w:val="none" w:sz="0" w:space="0" w:color="auto"/>
                <w:bottom w:val="none" w:sz="0" w:space="0" w:color="auto"/>
                <w:right w:val="none" w:sz="0" w:space="0" w:color="auto"/>
              </w:divBdr>
            </w:div>
            <w:div w:id="57057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234902">
      <w:bodyDiv w:val="1"/>
      <w:marLeft w:val="0"/>
      <w:marRight w:val="0"/>
      <w:marTop w:val="0"/>
      <w:marBottom w:val="0"/>
      <w:divBdr>
        <w:top w:val="none" w:sz="0" w:space="0" w:color="auto"/>
        <w:left w:val="none" w:sz="0" w:space="0" w:color="auto"/>
        <w:bottom w:val="none" w:sz="0" w:space="0" w:color="auto"/>
        <w:right w:val="none" w:sz="0" w:space="0" w:color="auto"/>
      </w:divBdr>
      <w:divsChild>
        <w:div w:id="618874921">
          <w:marLeft w:val="0"/>
          <w:marRight w:val="0"/>
          <w:marTop w:val="0"/>
          <w:marBottom w:val="0"/>
          <w:divBdr>
            <w:top w:val="none" w:sz="0" w:space="0" w:color="auto"/>
            <w:left w:val="none" w:sz="0" w:space="0" w:color="auto"/>
            <w:bottom w:val="none" w:sz="0" w:space="0" w:color="auto"/>
            <w:right w:val="none" w:sz="0" w:space="0" w:color="auto"/>
          </w:divBdr>
          <w:divsChild>
            <w:div w:id="1184321846">
              <w:marLeft w:val="0"/>
              <w:marRight w:val="0"/>
              <w:marTop w:val="0"/>
              <w:marBottom w:val="0"/>
              <w:divBdr>
                <w:top w:val="none" w:sz="0" w:space="0" w:color="auto"/>
                <w:left w:val="none" w:sz="0" w:space="0" w:color="auto"/>
                <w:bottom w:val="none" w:sz="0" w:space="0" w:color="auto"/>
                <w:right w:val="none" w:sz="0" w:space="0" w:color="auto"/>
              </w:divBdr>
              <w:divsChild>
                <w:div w:id="1019163266">
                  <w:marLeft w:val="0"/>
                  <w:marRight w:val="0"/>
                  <w:marTop w:val="0"/>
                  <w:marBottom w:val="0"/>
                  <w:divBdr>
                    <w:top w:val="single" w:sz="6" w:space="0" w:color="CAD7DC"/>
                    <w:left w:val="single" w:sz="6" w:space="0" w:color="CAD7DC"/>
                    <w:bottom w:val="single" w:sz="6" w:space="0" w:color="CAD7DC"/>
                    <w:right w:val="single" w:sz="6" w:space="0" w:color="CAD7DC"/>
                  </w:divBdr>
                  <w:divsChild>
                    <w:div w:id="910887021">
                      <w:marLeft w:val="0"/>
                      <w:marRight w:val="0"/>
                      <w:marTop w:val="0"/>
                      <w:marBottom w:val="0"/>
                      <w:divBdr>
                        <w:top w:val="none" w:sz="0" w:space="0" w:color="auto"/>
                        <w:left w:val="none" w:sz="0" w:space="0" w:color="auto"/>
                        <w:bottom w:val="none" w:sz="0" w:space="0" w:color="auto"/>
                        <w:right w:val="none" w:sz="0" w:space="0" w:color="auto"/>
                      </w:divBdr>
                      <w:divsChild>
                        <w:div w:id="196419139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570310173">
          <w:marLeft w:val="0"/>
          <w:marRight w:val="0"/>
          <w:marTop w:val="0"/>
          <w:marBottom w:val="0"/>
          <w:divBdr>
            <w:top w:val="none" w:sz="0" w:space="0" w:color="auto"/>
            <w:left w:val="none" w:sz="0" w:space="0" w:color="auto"/>
            <w:bottom w:val="none" w:sz="0" w:space="0" w:color="auto"/>
            <w:right w:val="none" w:sz="0" w:space="0" w:color="auto"/>
          </w:divBdr>
          <w:divsChild>
            <w:div w:id="104890045">
              <w:marLeft w:val="810"/>
              <w:marRight w:val="810"/>
              <w:marTop w:val="360"/>
              <w:marBottom w:val="0"/>
              <w:divBdr>
                <w:top w:val="none" w:sz="0" w:space="0" w:color="auto"/>
                <w:left w:val="none" w:sz="0" w:space="0" w:color="auto"/>
                <w:bottom w:val="none" w:sz="0" w:space="0" w:color="auto"/>
                <w:right w:val="none" w:sz="0" w:space="0" w:color="auto"/>
              </w:divBdr>
              <w:divsChild>
                <w:div w:id="1019703497">
                  <w:marLeft w:val="4005"/>
                  <w:marRight w:val="810"/>
                  <w:marTop w:val="0"/>
                  <w:marBottom w:val="0"/>
                  <w:divBdr>
                    <w:top w:val="none" w:sz="0" w:space="0" w:color="auto"/>
                    <w:left w:val="none" w:sz="0" w:space="0" w:color="auto"/>
                    <w:bottom w:val="none" w:sz="0" w:space="0" w:color="auto"/>
                    <w:right w:val="none" w:sz="0" w:space="0" w:color="auto"/>
                  </w:divBdr>
                </w:div>
              </w:divsChild>
            </w:div>
            <w:div w:id="1310210347">
              <w:marLeft w:val="0"/>
              <w:marRight w:val="0"/>
              <w:marTop w:val="0"/>
              <w:marBottom w:val="0"/>
              <w:divBdr>
                <w:top w:val="none" w:sz="0" w:space="0" w:color="auto"/>
                <w:left w:val="none" w:sz="0" w:space="0" w:color="auto"/>
                <w:bottom w:val="none" w:sz="0" w:space="0" w:color="auto"/>
                <w:right w:val="none" w:sz="0" w:space="0" w:color="auto"/>
              </w:divBdr>
            </w:div>
            <w:div w:id="69778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1388&amp;from=EN" TargetMode="External"/><Relationship Id="rId18" Type="http://schemas.openxmlformats.org/officeDocument/2006/relationships/hyperlink" Target="https://eur-lex.europa.eu/legal-content/EN/AUTO/?uri=OJ:L:2009:211:TOC" TargetMode="External"/><Relationship Id="rId26" Type="http://schemas.openxmlformats.org/officeDocument/2006/relationships/hyperlink" Target="https://eur-lex.europa.eu/legal-content/EN/AUTO/?uri=OJ:L:2015:197:TOC" TargetMode="External"/><Relationship Id="rId21" Type="http://schemas.openxmlformats.org/officeDocument/2006/relationships/hyperlink" Target="https://eur-lex.europa.eu/legal-content/EN/TXT/HTML/?uri=CELEX:32016R1388&amp;from=EN" TargetMode="External"/><Relationship Id="rId34"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eur-lex.europa.eu/legal-content/EN/TXT/HTML/?uri=CELEX:32016R1388&amp;from=EN" TargetMode="External"/><Relationship Id="rId17" Type="http://schemas.openxmlformats.org/officeDocument/2006/relationships/hyperlink" Target="https://eur-lex.europa.eu/legal-content/EN/TXT/HTML/?uri=CELEX:32016R1388&amp;from=EN" TargetMode="External"/><Relationship Id="rId25" Type="http://schemas.openxmlformats.org/officeDocument/2006/relationships/hyperlink" Target="https://eur-lex.europa.eu/legal-content/EN/TXT/HTML/?uri=CELEX:32016R1388&amp;from=EN"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ur-lex.europa.eu/legal-content/EN/TXT/HTML/?uri=CELEX:32016R1388&amp;from=EN" TargetMode="External"/><Relationship Id="rId20" Type="http://schemas.openxmlformats.org/officeDocument/2006/relationships/hyperlink" Target="https://eur-lex.europa.eu/legal-content/EN/AUTO/?uri=OJ:L:2009:211:TOC" TargetMode="External"/><Relationship Id="rId29" Type="http://schemas.openxmlformats.org/officeDocument/2006/relationships/hyperlink" Target="https://eur-lex.europa.eu/legal-content/EN/TXT/HTML/?uri=CELEX:32016R1388&amp;from=E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EN/TXT/HTML/?uri=CELEX:32016R1388&amp;from=EN" TargetMode="External"/><Relationship Id="rId24" Type="http://schemas.openxmlformats.org/officeDocument/2006/relationships/hyperlink" Target="https://eur-lex.europa.eu/legal-content/EN/AUTO/?uri=OJ:L:2012:315:TOC"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eur-lex.europa.eu/legal-content/EN/TXT/HTML/?uri=CELEX:32016R1388&amp;from=EN" TargetMode="External"/><Relationship Id="rId23" Type="http://schemas.openxmlformats.org/officeDocument/2006/relationships/hyperlink" Target="https://eur-lex.europa.eu/legal-content/EN/TXT/HTML/?uri=CELEX:32016R1388&amp;from=EN" TargetMode="External"/><Relationship Id="rId28" Type="http://schemas.openxmlformats.org/officeDocument/2006/relationships/hyperlink" Target="https://eur-lex.europa.eu/legal-content/EN/AUTO/?uri=OJ:L:2016:112:TOC" TargetMode="External"/><Relationship Id="rId36" Type="http://schemas.openxmlformats.org/officeDocument/2006/relationships/footer" Target="footer3.xml"/><Relationship Id="rId10" Type="http://schemas.openxmlformats.org/officeDocument/2006/relationships/hyperlink" Target="https://eur-lex.europa.eu/legal-content/EN/TXT/HTML/?uri=CELEX:32016R1388&amp;from=EN" TargetMode="External"/><Relationship Id="rId19" Type="http://schemas.openxmlformats.org/officeDocument/2006/relationships/hyperlink" Target="https://eur-lex.europa.eu/legal-content/EN/TXT/HTML/?uri=CELEX:32016R1388&amp;from=EN" TargetMode="External"/><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ur-lex.europa.eu/legal-content/EN/TXT/HTML/?uri=CELEX:32016R1388&amp;from=EN" TargetMode="External"/><Relationship Id="rId22" Type="http://schemas.openxmlformats.org/officeDocument/2006/relationships/hyperlink" Target="https://eur-lex.europa.eu/legal-content/EN/AUTO/?uri=OJ:L:1998:204:TOC" TargetMode="External"/><Relationship Id="rId27" Type="http://schemas.openxmlformats.org/officeDocument/2006/relationships/hyperlink" Target="https://eur-lex.europa.eu/legal-content/EN/TXT/HTML/?uri=CELEX:32016R1388&amp;from=EN" TargetMode="External"/><Relationship Id="rId30" Type="http://schemas.openxmlformats.org/officeDocument/2006/relationships/hyperlink" Target="https://eur-lex.europa.eu/legal-content/EN/AUTO/?uri=OJ:L:2013:163:TOC" TargetMode="External"/><Relationship Id="rId35" Type="http://schemas.openxmlformats.org/officeDocument/2006/relationships/header" Target="header3.xml"/><Relationship Id="rId8" Type="http://schemas.openxmlformats.org/officeDocument/2006/relationships/footnotes" Target="footnote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69F4A827-1DE4-405F-B7FA-014C6FE8C14E}"/>
</file>

<file path=customXml/itemProps2.xml><?xml version="1.0" encoding="utf-8"?>
<ds:datastoreItem xmlns:ds="http://schemas.openxmlformats.org/officeDocument/2006/customXml" ds:itemID="{30049795-568F-47FB-8713-EF7CF2E6450D}"/>
</file>

<file path=customXml/itemProps3.xml><?xml version="1.0" encoding="utf-8"?>
<ds:datastoreItem xmlns:ds="http://schemas.openxmlformats.org/officeDocument/2006/customXml" ds:itemID="{0F21C1BD-EA56-4E05-A518-92F060E37045}"/>
</file>

<file path=docProps/app.xml><?xml version="1.0" encoding="utf-8"?>
<Properties xmlns="http://schemas.openxmlformats.org/officeDocument/2006/extended-properties" xmlns:vt="http://schemas.openxmlformats.org/officeDocument/2006/docPropsVTypes">
  <Template>Normal</Template>
  <TotalTime>0</TotalTime>
  <Pages>51</Pages>
  <Words>21439</Words>
  <Characters>122203</Characters>
  <Application>Microsoft Office Word</Application>
  <DocSecurity>4</DocSecurity>
  <Lines>1018</Lines>
  <Paragraphs>286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2022-11-28T13:52:00Z</dcterms:created>
  <dcterms:modified xsi:type="dcterms:W3CDTF">2022-11-28T13:52:00Z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