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bookmarkStart w:id="0" w:name="_GoBack"/>
            <w:bookmarkEnd w:id="0"/>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4B6876"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10"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55D235A5" w14:textId="17FC7D58" w:rsidR="003B7AE9" w:rsidRDefault="003B7AE9" w:rsidP="003B7AE9">
            <w:pPr>
              <w:spacing w:before="120" w:after="0" w:line="240" w:lineRule="auto"/>
              <w:jc w:val="both"/>
              <w:rPr>
                <w:ins w:id="1"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11"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p w14:paraId="4C61494C" w14:textId="77777777" w:rsidR="009558F6" w:rsidRDefault="009558F6" w:rsidP="003B7AE9">
            <w:pPr>
              <w:spacing w:before="120" w:after="0" w:line="240" w:lineRule="auto"/>
              <w:jc w:val="both"/>
              <w:rPr>
                <w:ins w:id="2" w:author="Author"/>
                <w:rFonts w:ascii="inherit" w:eastAsia="Times New Roman" w:hAnsi="inherit" w:cs="Times New Roman"/>
                <w:sz w:val="24"/>
                <w:szCs w:val="24"/>
                <w:lang w:eastAsia="en-GB"/>
              </w:rPr>
            </w:pPr>
          </w:p>
          <w:p w14:paraId="7C60E4BD" w14:textId="77777777" w:rsidR="006D67D1" w:rsidRPr="00FB6A31" w:rsidRDefault="006D67D1" w:rsidP="006D67D1">
            <w:pPr>
              <w:pStyle w:val="Default"/>
              <w:rPr>
                <w:ins w:id="3" w:author="Author"/>
                <w:rFonts w:asciiTheme="minorHAnsi" w:hAnsiTheme="minorHAnsi" w:cstheme="minorHAnsi"/>
                <w:color w:val="FF0000"/>
                <w:sz w:val="22"/>
                <w:szCs w:val="22"/>
              </w:rPr>
            </w:pPr>
            <w:ins w:id="4" w:author="Author">
              <w:r w:rsidRPr="00FB6A31">
                <w:rPr>
                  <w:rFonts w:asciiTheme="minorHAnsi" w:hAnsiTheme="minorHAnsi" w:cstheme="minorHAnsi"/>
                  <w:color w:val="FF0000"/>
                  <w:sz w:val="22"/>
                  <w:szCs w:val="22"/>
                </w:rPr>
                <w:t>(</w:t>
              </w:r>
              <w:commentRangeStart w:id="5"/>
              <w:r w:rsidRPr="00FB6A31">
                <w:rPr>
                  <w:rFonts w:asciiTheme="minorHAnsi" w:hAnsiTheme="minorHAnsi" w:cstheme="minorHAnsi"/>
                  <w:color w:val="FF0000"/>
                  <w:sz w:val="22"/>
                  <w:szCs w:val="22"/>
                </w:rPr>
                <w:t>3</w:t>
              </w:r>
              <w:commentRangeEnd w:id="5"/>
              <w:r w:rsidR="00EF7591">
                <w:rPr>
                  <w:rStyle w:val="CommentReference"/>
                  <w:rFonts w:asciiTheme="minorHAnsi" w:hAnsiTheme="minorHAnsi" w:cstheme="minorBidi"/>
                  <w:color w:val="auto"/>
                </w:rPr>
                <w:commentReference w:id="5"/>
              </w:r>
              <w:r w:rsidRPr="00FB6A31">
                <w:rPr>
                  <w:rFonts w:asciiTheme="minorHAnsi" w:hAnsiTheme="minorHAnsi" w:cstheme="minorHAnsi"/>
                  <w:color w:val="FF0000"/>
                  <w:sz w:val="22"/>
                  <w:szCs w:val="22"/>
                </w:rPr>
                <w:t xml:space="preserve">) The requirements on electricity storage are considered to be the same as those on power generation modules unless explicitly stated otherwise in this Regulation. In the case of electrical equipment such as synchronous compensators, flywheels and regenerative braking systems which do not fall onto the definition of a power generating module or electricity storage module, it is down to the relevant TSO to define the technical requirements that apply*. </w:t>
              </w:r>
            </w:ins>
          </w:p>
          <w:p w14:paraId="2C3412C9" w14:textId="77777777" w:rsidR="006D67D1" w:rsidRPr="00FB6A31" w:rsidRDefault="006D67D1" w:rsidP="006D67D1">
            <w:pPr>
              <w:pStyle w:val="Default"/>
              <w:rPr>
                <w:ins w:id="6" w:author="Author"/>
                <w:rFonts w:asciiTheme="minorHAnsi" w:hAnsiTheme="minorHAnsi" w:cstheme="minorHAnsi"/>
                <w:color w:val="FF0000"/>
                <w:sz w:val="22"/>
                <w:szCs w:val="22"/>
              </w:rPr>
            </w:pPr>
          </w:p>
          <w:p w14:paraId="64C160B0" w14:textId="77777777" w:rsidR="006D67D1" w:rsidRPr="00FB6A31" w:rsidRDefault="006D67D1" w:rsidP="006D67D1">
            <w:pPr>
              <w:pStyle w:val="Default"/>
              <w:rPr>
                <w:ins w:id="7" w:author="Author"/>
                <w:rFonts w:asciiTheme="minorHAnsi" w:hAnsiTheme="minorHAnsi" w:cstheme="minorHAnsi"/>
                <w:color w:val="FF0000"/>
                <w:sz w:val="22"/>
                <w:szCs w:val="22"/>
              </w:rPr>
            </w:pPr>
            <w:ins w:id="8" w:author="Author">
              <w:r w:rsidRPr="00FB6A31">
                <w:rPr>
                  <w:rFonts w:asciiTheme="minorHAnsi" w:hAnsiTheme="minorHAnsi" w:cstheme="minorHAnsi"/>
                  <w:color w:val="FF0000"/>
                  <w:sz w:val="22"/>
                  <w:szCs w:val="22"/>
                </w:rPr>
                <w:t xml:space="preserve">(4) For the purpose of this regulation, electricity storage is defined as “The conversion of electrical energy into a form of energy which can be stored, the storing of that energy, and the </w:t>
              </w:r>
              <w:r w:rsidRPr="00FB6A31">
                <w:rPr>
                  <w:rFonts w:asciiTheme="minorHAnsi" w:hAnsiTheme="minorHAnsi" w:cstheme="minorHAnsi"/>
                  <w:color w:val="FF0000"/>
                  <w:sz w:val="22"/>
                  <w:szCs w:val="22"/>
                </w:rPr>
                <w:lastRenderedPageBreak/>
                <w:t>subsequent reconversion of that energy back into electrical energy". For the avoidance of doubt this definition includes electric vehicles*.</w:t>
              </w:r>
            </w:ins>
          </w:p>
          <w:p w14:paraId="742C2667" w14:textId="53F0BEBD" w:rsidR="006D67D1" w:rsidRPr="003B7AE9" w:rsidRDefault="006D67D1" w:rsidP="003B7AE9">
            <w:pPr>
              <w:spacing w:before="120" w:after="0" w:line="240" w:lineRule="auto"/>
              <w:jc w:val="both"/>
              <w:rPr>
                <w:rFonts w:ascii="inherit" w:eastAsia="Times New Roman" w:hAnsi="inherit" w:cs="Times New Roman"/>
                <w:sz w:val="24"/>
                <w:szCs w:val="24"/>
                <w:lang w:eastAsia="en-GB"/>
              </w:rPr>
            </w:pP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4B45C88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System security depends partly on the technical capabilities of power-generating modules. Therefore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(pu)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w:t>
            </w:r>
            <w:r w:rsidRPr="003B7AE9">
              <w:rPr>
                <w:rFonts w:ascii="inherit" w:eastAsia="Times New Roman" w:hAnsi="inherit" w:cs="Times New Roman"/>
                <w:sz w:val="24"/>
                <w:szCs w:val="24"/>
                <w:lang w:eastAsia="en-GB"/>
              </w:rPr>
              <w:lastRenderedPageBreak/>
              <w:t>on the whole capacity of the facility. Non-synchronously connected power-generating units, where they are collected together to form an economic unit and where they have a single connection point should be assessed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A power-generating modules should be set at the basic level necessary to ensure capabilities of generation with limited automated response and minimal system operator control. They should ensure that there is no 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should provide for ranges of parameters for national choices for fault-ride-through capability to maintain a proportionate approach reflecting varying system needs such as the level of renewable energy sources (‘RES’) and 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reactive power capability needs depend on several factors including the degree of network meshing and the ratio of in-feed and consumption, which should be taken into account when establishing reactive power requirements. When regional system </w:t>
            </w:r>
            <w:r w:rsidRPr="003B7AE9">
              <w:rPr>
                <w:rFonts w:ascii="inherit" w:eastAsia="Times New Roman" w:hAnsi="inherit" w:cs="Times New Roman"/>
                <w:sz w:val="24"/>
                <w:szCs w:val="24"/>
                <w:lang w:eastAsia="en-GB"/>
              </w:rPr>
              <w:lastRenderedPageBreak/>
              <w:t>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02D75B6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ins w:id="9" w:author="Author">
              <w:r w:rsidR="000E69F4">
                <w:rPr>
                  <w:rFonts w:ascii="inherit" w:eastAsia="Times New Roman" w:hAnsi="inherit" w:cs="Times New Roman"/>
                  <w:sz w:val="24"/>
                  <w:szCs w:val="24"/>
                  <w:lang w:eastAsia="en-GB"/>
                </w:rPr>
                <w:t xml:space="preserve"> </w:t>
              </w:r>
              <w:r w:rsidR="000E69F4" w:rsidRPr="008E3063">
                <w:rPr>
                  <w:rFonts w:cstheme="minorHAnsi"/>
                  <w:bCs/>
                  <w:color w:val="FF0000"/>
                  <w:w w:val="105"/>
                </w:rPr>
                <w:t>Development of requirements shall be</w:t>
              </w:r>
              <w:r w:rsidR="000E69F4" w:rsidRPr="008E3063">
                <w:rPr>
                  <w:rFonts w:cstheme="minorHAnsi"/>
                  <w:bCs/>
                  <w:color w:val="FF0000"/>
                  <w:spacing w:val="1"/>
                  <w:w w:val="105"/>
                </w:rPr>
                <w:t xml:space="preserve"> </w:t>
              </w:r>
              <w:r w:rsidR="000E69F4" w:rsidRPr="008E3063">
                <w:rPr>
                  <w:rFonts w:cstheme="minorHAnsi"/>
                  <w:bCs/>
                  <w:color w:val="FF0000"/>
                  <w:spacing w:val="-1"/>
                  <w:w w:val="105"/>
                </w:rPr>
                <w:t xml:space="preserve">carried involving European </w:t>
              </w:r>
              <w:r w:rsidR="000E69F4" w:rsidRPr="008E3063">
                <w:rPr>
                  <w:rFonts w:cstheme="minorHAnsi"/>
                  <w:bCs/>
                  <w:color w:val="FF0000"/>
                  <w:w w:val="105"/>
                </w:rPr>
                <w:t>standardisation organisations therefore permitting the</w:t>
              </w:r>
              <w:r w:rsidR="000E69F4" w:rsidRPr="008E3063">
                <w:rPr>
                  <w:rFonts w:cstheme="minorHAnsi"/>
                  <w:bCs/>
                  <w:color w:val="FF0000"/>
                  <w:spacing w:val="-33"/>
                  <w:w w:val="105"/>
                </w:rPr>
                <w:t xml:space="preserve"> </w:t>
              </w:r>
              <w:r w:rsidR="000E69F4" w:rsidRPr="008E3063">
                <w:rPr>
                  <w:rFonts w:cstheme="minorHAnsi"/>
                  <w:bCs/>
                  <w:color w:val="FF0000"/>
                  <w:spacing w:val="-1"/>
                  <w:w w:val="105"/>
                </w:rPr>
                <w:t>evolution</w:t>
              </w:r>
              <w:r w:rsidR="000E69F4" w:rsidRPr="008E3063">
                <w:rPr>
                  <w:rFonts w:cstheme="minorHAnsi"/>
                  <w:bCs/>
                  <w:color w:val="FF0000"/>
                  <w:spacing w:val="-7"/>
                  <w:w w:val="105"/>
                </w:rPr>
                <w:t xml:space="preserve"> </w:t>
              </w:r>
              <w:r w:rsidR="000E69F4" w:rsidRPr="008E3063">
                <w:rPr>
                  <w:rFonts w:cstheme="minorHAnsi"/>
                  <w:bCs/>
                  <w:color w:val="FF0000"/>
                  <w:spacing w:val="-1"/>
                  <w:w w:val="105"/>
                </w:rPr>
                <w:t>of</w:t>
              </w:r>
              <w:r w:rsidR="000E69F4" w:rsidRPr="008E3063">
                <w:rPr>
                  <w:rFonts w:cstheme="minorHAnsi"/>
                  <w:bCs/>
                  <w:color w:val="FF0000"/>
                  <w:spacing w:val="-6"/>
                  <w:w w:val="105"/>
                </w:rPr>
                <w:t xml:space="preserve"> </w:t>
              </w:r>
              <w:r w:rsidR="000E69F4" w:rsidRPr="008E3063">
                <w:rPr>
                  <w:rFonts w:cstheme="minorHAnsi"/>
                  <w:bCs/>
                  <w:color w:val="FF0000"/>
                  <w:spacing w:val="-1"/>
                  <w:w w:val="105"/>
                </w:rPr>
                <w:t>product</w:t>
              </w:r>
              <w:r w:rsidR="000E69F4" w:rsidRPr="008E3063">
                <w:rPr>
                  <w:rFonts w:cstheme="minorHAnsi"/>
                  <w:bCs/>
                  <w:color w:val="FF0000"/>
                  <w:spacing w:val="-7"/>
                  <w:w w:val="105"/>
                </w:rPr>
                <w:t xml:space="preserve"> </w:t>
              </w:r>
              <w:r w:rsidR="000E69F4" w:rsidRPr="008E3063">
                <w:rPr>
                  <w:rFonts w:cstheme="minorHAnsi"/>
                  <w:bCs/>
                  <w:color w:val="FF0000"/>
                  <w:spacing w:val="-1"/>
                  <w:w w:val="105"/>
                </w:rPr>
                <w:t>standards</w:t>
              </w:r>
              <w:r w:rsidR="000E69F4" w:rsidRPr="008E3063">
                <w:rPr>
                  <w:rFonts w:cstheme="minorHAnsi"/>
                  <w:bCs/>
                  <w:color w:val="FF0000"/>
                  <w:spacing w:val="-4"/>
                  <w:w w:val="105"/>
                </w:rPr>
                <w:t xml:space="preserve"> </w:t>
              </w:r>
              <w:r w:rsidR="000E69F4" w:rsidRPr="008E3063">
                <w:rPr>
                  <w:rFonts w:cstheme="minorHAnsi"/>
                  <w:bCs/>
                  <w:color w:val="FF0000"/>
                  <w:spacing w:val="-1"/>
                  <w:w w:val="105"/>
                </w:rPr>
                <w:t>and,</w:t>
              </w:r>
              <w:r w:rsidR="000E69F4" w:rsidRPr="008E3063">
                <w:rPr>
                  <w:rFonts w:cstheme="minorHAnsi"/>
                  <w:bCs/>
                  <w:color w:val="FF0000"/>
                  <w:spacing w:val="-11"/>
                  <w:w w:val="105"/>
                </w:rPr>
                <w:t xml:space="preserve"> </w:t>
              </w:r>
              <w:r w:rsidR="000E69F4" w:rsidRPr="008E3063">
                <w:rPr>
                  <w:rFonts w:cstheme="minorHAnsi"/>
                  <w:bCs/>
                  <w:color w:val="FF0000"/>
                  <w:spacing w:val="-1"/>
                  <w:w w:val="105"/>
                </w:rPr>
                <w:t>as</w:t>
              </w:r>
              <w:r w:rsidR="000E69F4" w:rsidRPr="008E3063">
                <w:rPr>
                  <w:rFonts w:cstheme="minorHAnsi"/>
                  <w:bCs/>
                  <w:color w:val="FF0000"/>
                  <w:spacing w:val="-7"/>
                  <w:w w:val="105"/>
                </w:rPr>
                <w:t xml:space="preserve"> </w:t>
              </w:r>
              <w:r w:rsidR="000E69F4" w:rsidRPr="008E3063">
                <w:rPr>
                  <w:rFonts w:cstheme="minorHAnsi"/>
                  <w:bCs/>
                  <w:color w:val="FF0000"/>
                  <w:spacing w:val="-1"/>
                  <w:w w:val="105"/>
                </w:rPr>
                <w:t>a</w:t>
              </w:r>
              <w:r w:rsidR="000E69F4" w:rsidRPr="008E3063">
                <w:rPr>
                  <w:rFonts w:cstheme="minorHAnsi"/>
                  <w:bCs/>
                  <w:color w:val="FF0000"/>
                  <w:spacing w:val="-5"/>
                  <w:w w:val="105"/>
                </w:rPr>
                <w:t xml:space="preserve"> </w:t>
              </w:r>
              <w:r w:rsidR="000E69F4" w:rsidRPr="008E3063">
                <w:rPr>
                  <w:rFonts w:cstheme="minorHAnsi"/>
                  <w:bCs/>
                  <w:color w:val="FF0000"/>
                  <w:spacing w:val="-1"/>
                  <w:w w:val="105"/>
                </w:rPr>
                <w:t>consequence,</w:t>
              </w:r>
              <w:r w:rsidR="000E69F4" w:rsidRPr="008E3063">
                <w:rPr>
                  <w:rFonts w:cstheme="minorHAnsi"/>
                  <w:bCs/>
                  <w:color w:val="FF0000"/>
                  <w:spacing w:val="-6"/>
                  <w:w w:val="105"/>
                </w:rPr>
                <w:t xml:space="preserve"> </w:t>
              </w:r>
              <w:r w:rsidR="000E69F4" w:rsidRPr="008E3063">
                <w:rPr>
                  <w:rFonts w:cstheme="minorHAnsi"/>
                  <w:bCs/>
                  <w:color w:val="FF0000"/>
                  <w:w w:val="105"/>
                </w:rPr>
                <w:t>the</w:t>
              </w:r>
              <w:r w:rsidR="000E69F4" w:rsidRPr="008E3063">
                <w:rPr>
                  <w:rFonts w:cstheme="minorHAnsi"/>
                  <w:bCs/>
                  <w:color w:val="FF0000"/>
                  <w:spacing w:val="-10"/>
                  <w:w w:val="105"/>
                </w:rPr>
                <w:t xml:space="preserve"> </w:t>
              </w:r>
              <w:r w:rsidR="000E69F4" w:rsidRPr="008E3063">
                <w:rPr>
                  <w:rFonts w:cstheme="minorHAnsi"/>
                  <w:bCs/>
                  <w:color w:val="FF0000"/>
                  <w:w w:val="105"/>
                </w:rPr>
                <w:t>adoption</w:t>
              </w:r>
              <w:r w:rsidR="000E69F4" w:rsidRPr="008E3063">
                <w:rPr>
                  <w:rFonts w:cstheme="minorHAnsi"/>
                  <w:bCs/>
                  <w:color w:val="FF0000"/>
                  <w:spacing w:val="-6"/>
                  <w:w w:val="105"/>
                </w:rPr>
                <w:t xml:space="preserve"> </w:t>
              </w:r>
              <w:r w:rsidR="000E69F4" w:rsidRPr="008E3063">
                <w:rPr>
                  <w:rFonts w:cstheme="minorHAnsi"/>
                  <w:bCs/>
                  <w:color w:val="FF0000"/>
                  <w:w w:val="105"/>
                </w:rPr>
                <w:t>of</w:t>
              </w:r>
              <w:r w:rsidR="000E69F4" w:rsidRPr="008E3063">
                <w:rPr>
                  <w:rFonts w:cstheme="minorHAnsi"/>
                  <w:bCs/>
                  <w:color w:val="FF0000"/>
                  <w:spacing w:val="-6"/>
                  <w:w w:val="105"/>
                </w:rPr>
                <w:t xml:space="preserve"> </w:t>
              </w:r>
              <w:r w:rsidR="000E69F4" w:rsidRPr="008E3063">
                <w:rPr>
                  <w:rFonts w:cstheme="minorHAnsi"/>
                  <w:bCs/>
                  <w:color w:val="FF0000"/>
                  <w:w w:val="105"/>
                </w:rPr>
                <w:t>the</w:t>
              </w:r>
              <w:r w:rsidR="000E69F4" w:rsidRPr="008E3063">
                <w:rPr>
                  <w:rFonts w:cstheme="minorHAnsi"/>
                  <w:bCs/>
                  <w:color w:val="FF0000"/>
                  <w:spacing w:val="-3"/>
                  <w:w w:val="105"/>
                </w:rPr>
                <w:t xml:space="preserve"> </w:t>
              </w:r>
              <w:r w:rsidR="000E69F4" w:rsidRPr="008E3063">
                <w:rPr>
                  <w:rFonts w:cstheme="minorHAnsi"/>
                  <w:bCs/>
                  <w:color w:val="FF0000"/>
                  <w:w w:val="105"/>
                </w:rPr>
                <w:t>same</w:t>
              </w:r>
              <w:r w:rsidR="000E69F4" w:rsidRPr="008E3063">
                <w:rPr>
                  <w:rFonts w:cstheme="minorHAnsi"/>
                  <w:bCs/>
                  <w:color w:val="FF0000"/>
                  <w:spacing w:val="-6"/>
                  <w:w w:val="105"/>
                </w:rPr>
                <w:t xml:space="preserve"> </w:t>
              </w:r>
              <w:r w:rsidR="000E69F4" w:rsidRPr="008E3063">
                <w:rPr>
                  <w:rFonts w:cstheme="minorHAnsi"/>
                  <w:bCs/>
                  <w:color w:val="FF0000"/>
                  <w:w w:val="105"/>
                </w:rPr>
                <w:t>by</w:t>
              </w:r>
              <w:r w:rsidR="000E69F4" w:rsidRPr="008E3063">
                <w:rPr>
                  <w:rFonts w:cstheme="minorHAnsi"/>
                  <w:bCs/>
                  <w:color w:val="FF0000"/>
                  <w:spacing w:val="1"/>
                  <w:w w:val="105"/>
                </w:rPr>
                <w:t xml:space="preserve"> </w:t>
              </w:r>
              <w:r w:rsidR="000E69F4" w:rsidRPr="008E3063">
                <w:rPr>
                  <w:rFonts w:cstheme="minorHAnsi"/>
                  <w:bCs/>
                  <w:color w:val="FF0000"/>
                  <w:w w:val="105"/>
                </w:rPr>
                <w:t>industry.</w:t>
              </w:r>
            </w:ins>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68411334" w14:textId="6084C3C6" w:rsidR="003B7AE9" w:rsidRDefault="003B7AE9" w:rsidP="003B7AE9">
            <w:pPr>
              <w:spacing w:before="120" w:after="0" w:line="240" w:lineRule="auto"/>
              <w:jc w:val="both"/>
              <w:rPr>
                <w:ins w:id="10"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p w14:paraId="60575B6B" w14:textId="125B0592" w:rsidR="00247582" w:rsidRDefault="00247582" w:rsidP="003B7AE9">
            <w:pPr>
              <w:spacing w:before="120" w:after="0" w:line="240" w:lineRule="auto"/>
              <w:jc w:val="both"/>
              <w:rPr>
                <w:ins w:id="11" w:author="Author"/>
                <w:rFonts w:ascii="inherit" w:eastAsia="Times New Roman" w:hAnsi="inherit" w:cs="Times New Roman"/>
                <w:sz w:val="24"/>
                <w:szCs w:val="24"/>
                <w:lang w:eastAsia="en-GB"/>
              </w:rPr>
            </w:pPr>
            <w:ins w:id="12" w:author="Author">
              <w:r w:rsidRPr="00FB6A31">
                <w:rPr>
                  <w:rFonts w:cstheme="minorHAnsi"/>
                  <w:color w:val="FF0000"/>
                </w:rPr>
                <w:t>(32) An electricity storage module connected to a network by a synchronous generator has to meet the same requirements as a synchronous power generating module and an electricity storage module connected to a network by a non- synchronous generator or through power electronics has to meet the same requirements as a power park module (which could include electric vehicles)</w:t>
              </w:r>
              <w:r>
                <w:rPr>
                  <w:rFonts w:cstheme="minorHAnsi"/>
                  <w:color w:val="FF0000"/>
                </w:rPr>
                <w:t xml:space="preserve">, with the specificities as described in the following relevant articles. </w:t>
              </w:r>
              <w:r w:rsidRPr="00FB6A31">
                <w:rPr>
                  <w:rFonts w:cstheme="minorHAnsi"/>
                  <w:color w:val="FF0000"/>
                </w:rPr>
                <w:t xml:space="preserve">For electricity storage modules that are installed with other generating unit (synchronous or non-synchronous) and that are not operating independently RfG requirements do not directly apply. In such a case the generating module and the storage module are considered as a single </w:t>
              </w:r>
              <w:r w:rsidRPr="00FB6A31">
                <w:rPr>
                  <w:rFonts w:cstheme="minorHAnsi"/>
                  <w:color w:val="FF0000"/>
                </w:rPr>
                <w:lastRenderedPageBreak/>
                <w:t>generating module and RfG requirements applicable to the power generating are the ones that apply. The capacity of the generating module corresponds to the maximum capacity at which the equivalent single generating module is expected to operate.</w:t>
              </w:r>
            </w:ins>
          </w:p>
          <w:p w14:paraId="008B8560" w14:textId="238A8DAE" w:rsidR="00A57E6A" w:rsidRPr="003B7AE9" w:rsidRDefault="00A57E6A" w:rsidP="003B7AE9">
            <w:pPr>
              <w:spacing w:before="120" w:after="0" w:line="240" w:lineRule="auto"/>
              <w:jc w:val="both"/>
              <w:rPr>
                <w:rFonts w:ascii="inherit" w:eastAsia="Times New Roman" w:hAnsi="inherit" w:cs="Times New Roman"/>
                <w:sz w:val="24"/>
                <w:szCs w:val="24"/>
                <w:lang w:eastAsia="en-GB"/>
              </w:rPr>
            </w:pP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2817EE12"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w:t>
      </w:r>
      <w:ins w:id="13" w:author="Author">
        <w:r w:rsidR="00BA699C">
          <w:rPr>
            <w:rFonts w:ascii="inherit" w:eastAsia="Times New Roman" w:hAnsi="inherit" w:cs="Times New Roman"/>
            <w:color w:val="000000"/>
            <w:sz w:val="24"/>
            <w:szCs w:val="24"/>
            <w:lang w:eastAsia="en-GB"/>
          </w:rPr>
          <w:t xml:space="preserve"> </w:t>
        </w:r>
        <w:r w:rsidR="00BE23CD" w:rsidRPr="00416346">
          <w:rPr>
            <w:rFonts w:cstheme="minorHAnsi"/>
            <w:color w:val="FF0000"/>
          </w:rPr>
          <w:t>(which includes electricity storage which can inject and consume electrical energy to and from the network)</w:t>
        </w:r>
      </w:ins>
      <w:r w:rsidRPr="003B7AE9">
        <w:rPr>
          <w:rFonts w:ascii="inherit" w:eastAsia="Times New Roman" w:hAnsi="inherit" w:cs="Times New Roman"/>
          <w:color w:val="000000"/>
          <w:sz w:val="24"/>
          <w:szCs w:val="24"/>
          <w:lang w:eastAsia="en-GB"/>
        </w:rPr>
        <w:t>,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4"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5"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6"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(5)</w:t>
            </w:r>
          </w:p>
        </w:tc>
        <w:tc>
          <w:tcPr>
            <w:tcW w:w="0" w:type="auto"/>
            <w:shd w:val="clear" w:color="auto" w:fill="auto"/>
            <w:hideMark/>
          </w:tcPr>
          <w:p w14:paraId="27FDCB96" w14:textId="2925D53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ins w:id="14" w:author="Author">
              <w:r w:rsidR="00AE2641">
                <w:rPr>
                  <w:rFonts w:ascii="inherit" w:eastAsia="Times New Roman" w:hAnsi="inherit" w:cs="Times New Roman"/>
                  <w:sz w:val="24"/>
                  <w:szCs w:val="24"/>
                  <w:lang w:eastAsia="en-GB"/>
                </w:rPr>
                <w:t xml:space="preserve">. </w:t>
              </w:r>
              <w:r w:rsidR="00AE2641" w:rsidRPr="00F429E5">
                <w:rPr>
                  <w:rFonts w:cstheme="minorHAnsi"/>
                  <w:color w:val="FF0000"/>
                </w:rPr>
                <w:t>A power generating module includes an electricity storage module</w:t>
              </w:r>
            </w:ins>
            <w:del w:id="15" w:author="Author">
              <w:r w:rsidRPr="003B7AE9" w:rsidDel="00AE2641">
                <w:rPr>
                  <w:rFonts w:ascii="inherit" w:eastAsia="Times New Roman" w:hAnsi="inherit" w:cs="Times New Roman"/>
                  <w:sz w:val="24"/>
                  <w:szCs w:val="24"/>
                  <w:lang w:eastAsia="en-GB"/>
                </w:rPr>
                <w:delText>;</w:delText>
              </w:r>
            </w:del>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 park module’ or ‘PPM’ means a unit or ensemble of units generating electricity, which is either non-synchronously connected to the network or connected through power electronics, and that also has a single connection point to </w:t>
            </w:r>
            <w:r w:rsidRPr="003B7AE9">
              <w:rPr>
                <w:rFonts w:ascii="inherit" w:eastAsia="Times New Roman" w:hAnsi="inherit" w:cs="Times New Roman"/>
                <w:sz w:val="24"/>
                <w:szCs w:val="24"/>
                <w:lang w:eastAsia="en-GB"/>
              </w:rPr>
              <w:lastRenderedPageBreak/>
              <w:t>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regulating level’ means the minimum active power, as specified in the connection agreement or as agreed between the relevant system operator and the 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(‘kVAr’)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underfrequency’‘LFSM-U’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deadband’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‘houseload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7"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‘underexcitation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‘slope’ means the ratio of the change in voltage, based on reference 1 pu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1C4F0ADB" w14:textId="77777777" w:rsidR="003B7AE9" w:rsidRDefault="003B7AE9" w:rsidP="003B7AE9">
            <w:pPr>
              <w:spacing w:before="120" w:after="0" w:line="240" w:lineRule="auto"/>
              <w:jc w:val="both"/>
              <w:rPr>
                <w:ins w:id="16"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p w14:paraId="4619DDB3" w14:textId="77777777" w:rsidR="00AA2A73" w:rsidRDefault="00AA2A73" w:rsidP="003B7AE9">
            <w:pPr>
              <w:spacing w:before="120" w:after="0" w:line="240" w:lineRule="auto"/>
              <w:jc w:val="both"/>
              <w:rPr>
                <w:ins w:id="17" w:author="Author"/>
                <w:rFonts w:ascii="inherit" w:eastAsia="Times New Roman" w:hAnsi="inherit" w:cs="Times New Roman"/>
                <w:sz w:val="24"/>
                <w:szCs w:val="24"/>
                <w:lang w:eastAsia="en-GB"/>
              </w:rPr>
            </w:pPr>
          </w:p>
          <w:p w14:paraId="695B0680" w14:textId="77777777" w:rsidR="00AA2A73" w:rsidRPr="00416346" w:rsidRDefault="00AA2A73" w:rsidP="00AA2A73">
            <w:pPr>
              <w:rPr>
                <w:ins w:id="18" w:author="Author"/>
                <w:rFonts w:cstheme="minorHAnsi"/>
                <w:i/>
                <w:iCs/>
                <w:color w:val="0B0B0B"/>
                <w:w w:val="105"/>
              </w:rPr>
            </w:pPr>
            <w:ins w:id="19" w:author="Author">
              <w:r w:rsidRPr="005C4A9E">
                <w:rPr>
                  <w:rFonts w:cstheme="minorHAnsi"/>
                  <w:i/>
                  <w:iCs/>
                  <w:color w:val="0B0B0B"/>
                  <w:spacing w:val="-1"/>
                  <w:w w:val="105"/>
                </w:rPr>
                <w:t xml:space="preserve">Definition of families of </w:t>
              </w:r>
              <w:r>
                <w:rPr>
                  <w:rFonts w:cstheme="minorHAnsi"/>
                  <w:i/>
                  <w:iCs/>
                  <w:color w:val="0B0B0B"/>
                  <w:spacing w:val="-1"/>
                  <w:w w:val="105"/>
                </w:rPr>
                <w:t xml:space="preserve">power </w:t>
              </w:r>
              <w:r w:rsidRPr="005C4A9E">
                <w:rPr>
                  <w:rFonts w:cstheme="minorHAnsi"/>
                  <w:i/>
                  <w:iCs/>
                  <w:color w:val="0B0B0B"/>
                  <w:spacing w:val="-1"/>
                  <w:w w:val="105"/>
                </w:rPr>
                <w:t>generating</w:t>
              </w:r>
              <w:r w:rsidRPr="005C4A9E">
                <w:rPr>
                  <w:rFonts w:cstheme="minorHAnsi"/>
                  <w:i/>
                  <w:iCs/>
                  <w:color w:val="0B0B0B"/>
                  <w:spacing w:val="-34"/>
                  <w:w w:val="105"/>
                </w:rPr>
                <w:t xml:space="preserve"> </w:t>
              </w:r>
              <w:r w:rsidRPr="005C4A9E">
                <w:rPr>
                  <w:rFonts w:cstheme="minorHAnsi"/>
                  <w:i/>
                  <w:iCs/>
                  <w:color w:val="0B0B0B"/>
                  <w:w w:val="105"/>
                </w:rPr>
                <w:t>unit</w:t>
              </w:r>
              <w:r>
                <w:rPr>
                  <w:rFonts w:cstheme="minorHAnsi"/>
                  <w:i/>
                  <w:iCs/>
                  <w:color w:val="0B0B0B"/>
                  <w:w w:val="105"/>
                </w:rPr>
                <w:t>, power generating module and power generating plant</w:t>
              </w:r>
            </w:ins>
          </w:p>
          <w:p w14:paraId="1D7651E8" w14:textId="77777777" w:rsidR="00AA2A73" w:rsidRPr="006D707D" w:rsidRDefault="00AA2A73" w:rsidP="00AA2A73">
            <w:pPr>
              <w:rPr>
                <w:ins w:id="20" w:author="Author"/>
                <w:rFonts w:cstheme="minorHAnsi"/>
                <w:w w:val="105"/>
              </w:rPr>
            </w:pPr>
            <w:ins w:id="21" w:author="Author">
              <w:r w:rsidRPr="006D707D">
                <w:rPr>
                  <w:rFonts w:cstheme="minorHAnsi"/>
                  <w:w w:val="105"/>
                </w:rPr>
                <w:t>We recommend the use of family definition as deliverable of the EG HCF (ongoing) to be used as reference starting point</w:t>
              </w:r>
            </w:ins>
          </w:p>
          <w:p w14:paraId="76BE1EDB" w14:textId="77777777" w:rsidR="00AA2A73" w:rsidRPr="006D707D" w:rsidRDefault="00AA2A73" w:rsidP="00AA2A73">
            <w:pPr>
              <w:rPr>
                <w:ins w:id="22" w:author="Author"/>
                <w:rFonts w:cstheme="minorHAnsi"/>
                <w:w w:val="105"/>
              </w:rPr>
            </w:pPr>
            <w:ins w:id="23" w:author="Author">
              <w:r w:rsidRPr="006D707D">
                <w:rPr>
                  <w:rFonts w:cstheme="minorHAnsi"/>
                  <w:w w:val="105"/>
                </w:rPr>
                <w:t xml:space="preserve">We recommend to include also the definition of variants (or similar wording) that address a generating unit similar to an already tested one except for specific components </w:t>
              </w:r>
              <w:r w:rsidRPr="006D707D">
                <w:rPr>
                  <w:rFonts w:cstheme="minorHAnsi"/>
                  <w:w w:val="105"/>
                </w:rPr>
                <w:lastRenderedPageBreak/>
                <w:t>potentially affecting quasi steady state and or dynamic behaviour still part of EG HCF deliverables.</w:t>
              </w:r>
            </w:ins>
          </w:p>
          <w:p w14:paraId="4284E181" w14:textId="268E2C98" w:rsidR="007E4CE7" w:rsidRDefault="007E4CE7" w:rsidP="007E4CE7">
            <w:pPr>
              <w:pStyle w:val="Default"/>
              <w:rPr>
                <w:ins w:id="24" w:author="Author"/>
                <w:rFonts w:asciiTheme="minorHAnsi" w:hAnsiTheme="minorHAnsi" w:cstheme="minorHAnsi"/>
                <w:color w:val="FF0000"/>
                <w:sz w:val="22"/>
                <w:szCs w:val="22"/>
              </w:rPr>
            </w:pPr>
            <w:ins w:id="25" w:author="Author">
              <w:r w:rsidRPr="0080103B">
                <w:rPr>
                  <w:rFonts w:asciiTheme="minorHAnsi" w:hAnsiTheme="minorHAnsi" w:cstheme="minorHAnsi"/>
                  <w:color w:val="FF0000"/>
                  <w:sz w:val="22"/>
                  <w:szCs w:val="22"/>
                </w:rPr>
                <w:t xml:space="preserve">(66) ‘electricity storage’ means the conversion of electrical energy into a form of energy which can be stored, the storing of that energy, and the subsequent reconversion of that energy back into electrical energy. </w:t>
              </w:r>
            </w:ins>
          </w:p>
          <w:p w14:paraId="37519651" w14:textId="500065C2" w:rsidR="00626EC7" w:rsidRDefault="00626EC7" w:rsidP="007E4CE7">
            <w:pPr>
              <w:pStyle w:val="Default"/>
              <w:rPr>
                <w:ins w:id="26" w:author="Author"/>
                <w:rFonts w:asciiTheme="minorHAnsi" w:hAnsiTheme="minorHAnsi" w:cstheme="minorHAnsi"/>
                <w:color w:val="FF0000"/>
                <w:sz w:val="22"/>
                <w:szCs w:val="22"/>
              </w:rPr>
            </w:pPr>
          </w:p>
          <w:p w14:paraId="2C01D2A5" w14:textId="77777777" w:rsidR="00626EC7" w:rsidRPr="00F429E5" w:rsidRDefault="00626EC7" w:rsidP="00626EC7">
            <w:pPr>
              <w:pStyle w:val="Default"/>
              <w:rPr>
                <w:ins w:id="27" w:author="Author"/>
                <w:rFonts w:asciiTheme="minorHAnsi" w:hAnsiTheme="minorHAnsi" w:cstheme="minorHAnsi"/>
                <w:color w:val="FF0000"/>
                <w:sz w:val="22"/>
                <w:szCs w:val="22"/>
              </w:rPr>
            </w:pPr>
            <w:ins w:id="28" w:author="Author">
              <w:r w:rsidRPr="00F429E5">
                <w:rPr>
                  <w:rFonts w:asciiTheme="minorHAnsi" w:hAnsiTheme="minorHAnsi" w:cstheme="minorHAnsi"/>
                  <w:color w:val="FF0000"/>
                  <w:sz w:val="22"/>
                  <w:szCs w:val="22"/>
                </w:rPr>
                <w:t xml:space="preserve">(67) ‘electricity storage module’ is a power generating module which can inject and consume active power to and from the network. </w:t>
              </w:r>
            </w:ins>
          </w:p>
          <w:p w14:paraId="3A4CB67E" w14:textId="5CFAD9BC" w:rsidR="00626EC7" w:rsidRDefault="00626EC7" w:rsidP="007E4CE7">
            <w:pPr>
              <w:pStyle w:val="Default"/>
              <w:rPr>
                <w:ins w:id="29" w:author="Author"/>
                <w:rFonts w:asciiTheme="minorHAnsi" w:hAnsiTheme="minorHAnsi" w:cstheme="minorHAnsi"/>
                <w:color w:val="FF0000"/>
                <w:sz w:val="22"/>
                <w:szCs w:val="22"/>
              </w:rPr>
            </w:pPr>
          </w:p>
          <w:p w14:paraId="1E7FDA50" w14:textId="41E365FE" w:rsidR="00626EC7" w:rsidRPr="0080103B" w:rsidRDefault="000C7BA5" w:rsidP="007E4CE7">
            <w:pPr>
              <w:pStyle w:val="Default"/>
              <w:rPr>
                <w:ins w:id="30" w:author="Author"/>
                <w:rFonts w:asciiTheme="minorHAnsi" w:hAnsiTheme="minorHAnsi" w:cstheme="minorHAnsi"/>
                <w:color w:val="FF0000"/>
                <w:sz w:val="22"/>
                <w:szCs w:val="22"/>
              </w:rPr>
            </w:pPr>
            <w:ins w:id="31" w:author="Author">
              <w:r w:rsidRPr="00F429E5">
                <w:rPr>
                  <w:rFonts w:asciiTheme="minorHAnsi" w:hAnsiTheme="minorHAnsi" w:cstheme="minorHAnsi"/>
                  <w:color w:val="FF0000"/>
                </w:rPr>
                <w:t>(68) ‘maximum consumption capacity’ means the maximum continuous active power which an electricity storage module can import from the network</w:t>
              </w:r>
            </w:ins>
          </w:p>
          <w:p w14:paraId="513E8CD8" w14:textId="1F60228A" w:rsidR="00AA2A73" w:rsidRPr="003B7AE9" w:rsidRDefault="00AA2A73" w:rsidP="003B7AE9">
            <w:pPr>
              <w:spacing w:before="120" w:after="0" w:line="240" w:lineRule="auto"/>
              <w:jc w:val="both"/>
              <w:rPr>
                <w:rFonts w:ascii="inherit" w:eastAsia="Times New Roman" w:hAnsi="inherit" w:cs="Times New Roman"/>
                <w:sz w:val="24"/>
                <w:szCs w:val="24"/>
                <w:lang w:eastAsia="en-GB"/>
              </w:rPr>
            </w:pPr>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3B7AE9">
        <w:tc>
          <w:tcPr>
            <w:tcW w:w="0" w:type="auto"/>
            <w:shd w:val="clear" w:color="auto" w:fill="auto"/>
            <w:hideMark/>
          </w:tcPr>
          <w:p w14:paraId="267A54D8" w14:textId="159A16E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32" w:author="Author">
              <w:r w:rsidRPr="003B7AE9" w:rsidDel="00633DBA">
                <w:rPr>
                  <w:rFonts w:ascii="inherit" w:eastAsia="Times New Roman" w:hAnsi="inherit" w:cs="Times New Roman"/>
                  <w:sz w:val="24"/>
                  <w:szCs w:val="24"/>
                  <w:lang w:eastAsia="en-GB"/>
                </w:rPr>
                <w:delText>(d)</w:delText>
              </w:r>
            </w:del>
          </w:p>
        </w:tc>
        <w:tc>
          <w:tcPr>
            <w:tcW w:w="0" w:type="auto"/>
            <w:shd w:val="clear" w:color="auto" w:fill="auto"/>
            <w:hideMark/>
          </w:tcPr>
          <w:p w14:paraId="1C23C201" w14:textId="77777777" w:rsidR="00633DBA" w:rsidRDefault="003B7AE9" w:rsidP="003B7AE9">
            <w:pPr>
              <w:spacing w:before="120" w:after="0" w:line="240" w:lineRule="auto"/>
              <w:jc w:val="both"/>
              <w:rPr>
                <w:ins w:id="33" w:author="Author"/>
                <w:rFonts w:ascii="inherit" w:eastAsia="Times New Roman" w:hAnsi="inherit" w:cs="Times New Roman"/>
                <w:sz w:val="24"/>
                <w:szCs w:val="24"/>
                <w:lang w:eastAsia="en-GB"/>
              </w:rPr>
            </w:pPr>
            <w:del w:id="34" w:author="Author">
              <w:r w:rsidRPr="003B7AE9" w:rsidDel="00633DBA">
                <w:rPr>
                  <w:rFonts w:ascii="inherit" w:eastAsia="Times New Roman" w:hAnsi="inherit" w:cs="Times New Roman"/>
                  <w:sz w:val="24"/>
                  <w:szCs w:val="24"/>
                  <w:lang w:eastAsia="en-GB"/>
                </w:rPr>
                <w:delText>storage devices except for pump-storage power-generating modules in accordance with Article 6(2).</w:delText>
              </w:r>
            </w:del>
          </w:p>
          <w:p w14:paraId="3E15AC33" w14:textId="76D673C2" w:rsidR="007A46ED" w:rsidRPr="003B7AE9" w:rsidRDefault="007A46ED" w:rsidP="003B7AE9">
            <w:pPr>
              <w:spacing w:before="120" w:after="0" w:line="240" w:lineRule="auto"/>
              <w:jc w:val="both"/>
              <w:rPr>
                <w:rFonts w:ascii="inherit" w:eastAsia="Times New Roman" w:hAnsi="inherit" w:cs="Times New Roman"/>
                <w:sz w:val="24"/>
                <w:szCs w:val="24"/>
                <w:lang w:eastAsia="en-GB"/>
              </w:rPr>
            </w:pPr>
            <w:ins w:id="35" w:author="Author">
              <w:r>
                <w:rPr>
                  <w:rFonts w:ascii="inherit" w:eastAsia="Times New Roman" w:hAnsi="inherit" w:cs="Times New Roman"/>
                  <w:sz w:val="24"/>
                  <w:szCs w:val="24"/>
                  <w:lang w:eastAsia="en-GB"/>
                </w:rPr>
                <w:t>3.</w:t>
              </w:r>
              <w:r w:rsidR="00633DBA">
                <w:rPr>
                  <w:rFonts w:ascii="inherit" w:eastAsia="Times New Roman" w:hAnsi="inherit" w:cs="Times New Roman"/>
                  <w:sz w:val="24"/>
                  <w:szCs w:val="24"/>
                  <w:lang w:eastAsia="en-GB"/>
                </w:rPr>
                <w:t xml:space="preserve"> </w:t>
              </w:r>
              <w:r w:rsidR="00633DBA" w:rsidRPr="0080103B">
                <w:rPr>
                  <w:rFonts w:cstheme="minorHAnsi"/>
                  <w:color w:val="FF0000"/>
                  <w:w w:val="105"/>
                </w:rPr>
                <w:t>the documents defining the requirements and the</w:t>
              </w:r>
              <w:r w:rsidR="00633DBA" w:rsidRPr="0080103B">
                <w:rPr>
                  <w:rFonts w:cstheme="minorHAnsi"/>
                  <w:color w:val="FF0000"/>
                  <w:spacing w:val="1"/>
                  <w:w w:val="105"/>
                </w:rPr>
                <w:t xml:space="preserve"> </w:t>
              </w:r>
              <w:r w:rsidR="00633DBA" w:rsidRPr="0080103B">
                <w:rPr>
                  <w:rFonts w:cstheme="minorHAnsi"/>
                  <w:color w:val="FF0000"/>
                  <w:w w:val="105"/>
                </w:rPr>
                <w:t>verification of the compliance as defined by each Member State and system operators</w:t>
              </w:r>
              <w:r w:rsidR="00633DBA" w:rsidRPr="0080103B">
                <w:rPr>
                  <w:rFonts w:cstheme="minorHAnsi"/>
                  <w:color w:val="FF0000"/>
                  <w:spacing w:val="-33"/>
                  <w:w w:val="105"/>
                </w:rPr>
                <w:t xml:space="preserve"> </w:t>
              </w:r>
              <w:r w:rsidR="00633DBA" w:rsidRPr="0080103B">
                <w:rPr>
                  <w:rFonts w:cstheme="minorHAnsi"/>
                  <w:color w:val="FF0000"/>
                  <w:w w:val="105"/>
                </w:rPr>
                <w:t>shall be available also in english. Unless the english is the official language of the</w:t>
              </w:r>
              <w:r w:rsidR="00633DBA" w:rsidRPr="0080103B">
                <w:rPr>
                  <w:rFonts w:cstheme="minorHAnsi"/>
                  <w:color w:val="FF0000"/>
                  <w:spacing w:val="1"/>
                  <w:w w:val="105"/>
                </w:rPr>
                <w:t xml:space="preserve"> </w:t>
              </w:r>
              <w:r w:rsidR="00633DBA" w:rsidRPr="0080103B">
                <w:rPr>
                  <w:rFonts w:cstheme="minorHAnsi"/>
                  <w:color w:val="FF0000"/>
                  <w:spacing w:val="-1"/>
                  <w:w w:val="105"/>
                </w:rPr>
                <w:t>Member</w:t>
              </w:r>
              <w:r w:rsidR="00633DBA" w:rsidRPr="0080103B">
                <w:rPr>
                  <w:rFonts w:cstheme="minorHAnsi"/>
                  <w:color w:val="FF0000"/>
                  <w:spacing w:val="-8"/>
                  <w:w w:val="105"/>
                </w:rPr>
                <w:t xml:space="preserve"> </w:t>
              </w:r>
              <w:r w:rsidR="00633DBA" w:rsidRPr="0080103B">
                <w:rPr>
                  <w:rFonts w:cstheme="minorHAnsi"/>
                  <w:color w:val="FF0000"/>
                  <w:spacing w:val="-1"/>
                  <w:w w:val="105"/>
                </w:rPr>
                <w:t>State,</w:t>
              </w:r>
              <w:r w:rsidR="00633DBA" w:rsidRPr="0080103B">
                <w:rPr>
                  <w:rFonts w:cstheme="minorHAnsi"/>
                  <w:color w:val="FF0000"/>
                  <w:spacing w:val="-5"/>
                  <w:w w:val="105"/>
                </w:rPr>
                <w:t xml:space="preserve"> </w:t>
              </w:r>
              <w:r w:rsidR="00633DBA" w:rsidRPr="0080103B">
                <w:rPr>
                  <w:rFonts w:cstheme="minorHAnsi"/>
                  <w:color w:val="FF0000"/>
                  <w:spacing w:val="-1"/>
                  <w:w w:val="105"/>
                </w:rPr>
                <w:t>the</w:t>
              </w:r>
              <w:r w:rsidR="00633DBA" w:rsidRPr="0080103B">
                <w:rPr>
                  <w:rFonts w:cstheme="minorHAnsi"/>
                  <w:color w:val="FF0000"/>
                  <w:spacing w:val="-6"/>
                  <w:w w:val="105"/>
                </w:rPr>
                <w:t xml:space="preserve"> </w:t>
              </w:r>
              <w:r w:rsidR="00633DBA" w:rsidRPr="0080103B">
                <w:rPr>
                  <w:rFonts w:cstheme="minorHAnsi"/>
                  <w:color w:val="FF0000"/>
                  <w:spacing w:val="-1"/>
                  <w:w w:val="105"/>
                </w:rPr>
                <w:t>english</w:t>
              </w:r>
              <w:r w:rsidR="00633DBA" w:rsidRPr="0080103B">
                <w:rPr>
                  <w:rFonts w:cstheme="minorHAnsi"/>
                  <w:color w:val="FF0000"/>
                  <w:spacing w:val="-7"/>
                  <w:w w:val="105"/>
                </w:rPr>
                <w:t xml:space="preserve"> </w:t>
              </w:r>
              <w:r w:rsidR="00633DBA" w:rsidRPr="0080103B">
                <w:rPr>
                  <w:rFonts w:cstheme="minorHAnsi"/>
                  <w:color w:val="FF0000"/>
                  <w:spacing w:val="-1"/>
                  <w:w w:val="105"/>
                </w:rPr>
                <w:t>version</w:t>
              </w:r>
              <w:r w:rsidR="00633DBA" w:rsidRPr="0080103B">
                <w:rPr>
                  <w:rFonts w:cstheme="minorHAnsi"/>
                  <w:color w:val="FF0000"/>
                  <w:spacing w:val="-4"/>
                  <w:w w:val="105"/>
                </w:rPr>
                <w:t xml:space="preserve"> </w:t>
              </w:r>
              <w:r w:rsidR="00633DBA" w:rsidRPr="0080103B">
                <w:rPr>
                  <w:rFonts w:cstheme="minorHAnsi"/>
                  <w:color w:val="FF0000"/>
                  <w:spacing w:val="-1"/>
                  <w:w w:val="105"/>
                </w:rPr>
                <w:t>in case</w:t>
              </w:r>
              <w:r w:rsidR="00633DBA" w:rsidRPr="0080103B">
                <w:rPr>
                  <w:rFonts w:cstheme="minorHAnsi"/>
                  <w:color w:val="FF0000"/>
                  <w:spacing w:val="-8"/>
                  <w:w w:val="105"/>
                </w:rPr>
                <w:t xml:space="preserve"> </w:t>
              </w:r>
              <w:r w:rsidR="00633DBA" w:rsidRPr="0080103B">
                <w:rPr>
                  <w:rFonts w:cstheme="minorHAnsi"/>
                  <w:color w:val="FF0000"/>
                  <w:spacing w:val="-1"/>
                  <w:w w:val="105"/>
                </w:rPr>
                <w:t>of</w:t>
              </w:r>
              <w:r w:rsidR="00633DBA" w:rsidRPr="0080103B">
                <w:rPr>
                  <w:rFonts w:cstheme="minorHAnsi"/>
                  <w:color w:val="FF0000"/>
                  <w:spacing w:val="-6"/>
                  <w:w w:val="105"/>
                </w:rPr>
                <w:t xml:space="preserve"> </w:t>
              </w:r>
              <w:r w:rsidR="00633DBA" w:rsidRPr="0080103B">
                <w:rPr>
                  <w:rFonts w:cstheme="minorHAnsi"/>
                  <w:color w:val="FF0000"/>
                  <w:spacing w:val="-1"/>
                  <w:w w:val="105"/>
                </w:rPr>
                <w:t>a</w:t>
              </w:r>
              <w:r w:rsidR="00633DBA" w:rsidRPr="0080103B">
                <w:rPr>
                  <w:rFonts w:cstheme="minorHAnsi"/>
                  <w:color w:val="FF0000"/>
                  <w:spacing w:val="-5"/>
                  <w:w w:val="105"/>
                </w:rPr>
                <w:t xml:space="preserve"> </w:t>
              </w:r>
              <w:r w:rsidR="00633DBA" w:rsidRPr="0080103B">
                <w:rPr>
                  <w:rFonts w:cstheme="minorHAnsi"/>
                  <w:color w:val="FF0000"/>
                  <w:spacing w:val="-1"/>
                  <w:w w:val="105"/>
                </w:rPr>
                <w:t>translation</w:t>
              </w:r>
              <w:r w:rsidR="00633DBA" w:rsidRPr="0080103B">
                <w:rPr>
                  <w:rFonts w:cstheme="minorHAnsi"/>
                  <w:color w:val="FF0000"/>
                  <w:spacing w:val="-5"/>
                  <w:w w:val="105"/>
                </w:rPr>
                <w:t xml:space="preserve"> </w:t>
              </w:r>
              <w:r w:rsidR="00633DBA" w:rsidRPr="0080103B">
                <w:rPr>
                  <w:rFonts w:cstheme="minorHAnsi"/>
                  <w:color w:val="FF0000"/>
                  <w:w w:val="105"/>
                </w:rPr>
                <w:t>of</w:t>
              </w:r>
              <w:r w:rsidR="00633DBA" w:rsidRPr="0080103B">
                <w:rPr>
                  <w:rFonts w:cstheme="minorHAnsi"/>
                  <w:color w:val="FF0000"/>
                  <w:spacing w:val="-5"/>
                  <w:w w:val="105"/>
                </w:rPr>
                <w:t xml:space="preserve"> </w:t>
              </w:r>
              <w:r w:rsidR="00633DBA" w:rsidRPr="0080103B">
                <w:rPr>
                  <w:rFonts w:cstheme="minorHAnsi"/>
                  <w:color w:val="FF0000"/>
                  <w:w w:val="105"/>
                </w:rPr>
                <w:t>the</w:t>
              </w:r>
              <w:r w:rsidR="00633DBA" w:rsidRPr="0080103B">
                <w:rPr>
                  <w:rFonts w:cstheme="minorHAnsi"/>
                  <w:color w:val="FF0000"/>
                  <w:spacing w:val="-8"/>
                  <w:w w:val="105"/>
                </w:rPr>
                <w:t xml:space="preserve"> </w:t>
              </w:r>
              <w:r w:rsidR="00633DBA" w:rsidRPr="0080103B">
                <w:rPr>
                  <w:rFonts w:cstheme="minorHAnsi"/>
                  <w:color w:val="FF0000"/>
                  <w:w w:val="105"/>
                </w:rPr>
                <w:t>original</w:t>
              </w:r>
              <w:r w:rsidR="00633DBA" w:rsidRPr="0080103B">
                <w:rPr>
                  <w:rFonts w:cstheme="minorHAnsi"/>
                  <w:color w:val="FF0000"/>
                  <w:spacing w:val="-9"/>
                  <w:w w:val="105"/>
                </w:rPr>
                <w:t xml:space="preserve"> </w:t>
              </w:r>
              <w:r w:rsidR="00633DBA" w:rsidRPr="0080103B">
                <w:rPr>
                  <w:rFonts w:cstheme="minorHAnsi"/>
                  <w:color w:val="FF0000"/>
                  <w:w w:val="105"/>
                </w:rPr>
                <w:t>document</w:t>
              </w:r>
              <w:r w:rsidR="00633DBA" w:rsidRPr="0080103B">
                <w:rPr>
                  <w:rFonts w:cstheme="minorHAnsi"/>
                  <w:color w:val="FF0000"/>
                  <w:spacing w:val="-8"/>
                  <w:w w:val="105"/>
                </w:rPr>
                <w:t xml:space="preserve"> </w:t>
              </w:r>
              <w:r w:rsidR="00633DBA" w:rsidRPr="0080103B">
                <w:rPr>
                  <w:rFonts w:cstheme="minorHAnsi"/>
                  <w:color w:val="FF0000"/>
                  <w:w w:val="105"/>
                </w:rPr>
                <w:t>shall</w:t>
              </w:r>
              <w:r w:rsidR="00633DBA" w:rsidRPr="0080103B">
                <w:rPr>
                  <w:rFonts w:cstheme="minorHAnsi"/>
                  <w:color w:val="FF0000"/>
                  <w:spacing w:val="1"/>
                  <w:w w:val="105"/>
                </w:rPr>
                <w:t xml:space="preserve"> </w:t>
              </w:r>
              <w:r w:rsidR="00633DBA" w:rsidRPr="0080103B">
                <w:rPr>
                  <w:rFonts w:cstheme="minorHAnsi"/>
                  <w:color w:val="FF0000"/>
                  <w:w w:val="105"/>
                </w:rPr>
                <w:t>bear</w:t>
              </w:r>
              <w:r w:rsidR="00633DBA" w:rsidRPr="0080103B">
                <w:rPr>
                  <w:rFonts w:cstheme="minorHAnsi"/>
                  <w:color w:val="FF0000"/>
                  <w:spacing w:val="-5"/>
                  <w:w w:val="105"/>
                </w:rPr>
                <w:t xml:space="preserve"> </w:t>
              </w:r>
              <w:r w:rsidR="00633DBA" w:rsidRPr="0080103B">
                <w:rPr>
                  <w:rFonts w:cstheme="minorHAnsi"/>
                  <w:color w:val="FF0000"/>
                  <w:w w:val="105"/>
                </w:rPr>
                <w:t>the</w:t>
              </w:r>
              <w:r w:rsidR="00633DBA" w:rsidRPr="0080103B">
                <w:rPr>
                  <w:rFonts w:cstheme="minorHAnsi"/>
                  <w:color w:val="FF0000"/>
                  <w:spacing w:val="-3"/>
                  <w:w w:val="105"/>
                </w:rPr>
                <w:t xml:space="preserve"> </w:t>
              </w:r>
              <w:r w:rsidR="00633DBA" w:rsidRPr="0080103B">
                <w:rPr>
                  <w:rFonts w:cstheme="minorHAnsi"/>
                  <w:color w:val="FF0000"/>
                  <w:w w:val="105"/>
                </w:rPr>
                <w:t>words</w:t>
              </w:r>
              <w:r w:rsidR="00633DBA" w:rsidRPr="0080103B">
                <w:rPr>
                  <w:rFonts w:cstheme="minorHAnsi"/>
                  <w:color w:val="FF0000"/>
                  <w:spacing w:val="-2"/>
                  <w:w w:val="105"/>
                </w:rPr>
                <w:t xml:space="preserve"> </w:t>
              </w:r>
              <w:r w:rsidR="00633DBA" w:rsidRPr="0080103B">
                <w:rPr>
                  <w:rFonts w:cstheme="minorHAnsi"/>
                  <w:color w:val="FF0000"/>
                  <w:w w:val="105"/>
                </w:rPr>
                <w:t>"Translation</w:t>
              </w:r>
              <w:r w:rsidR="00633DBA" w:rsidRPr="0080103B">
                <w:rPr>
                  <w:rFonts w:cstheme="minorHAnsi"/>
                  <w:color w:val="FF0000"/>
                  <w:spacing w:val="-4"/>
                  <w:w w:val="105"/>
                </w:rPr>
                <w:t xml:space="preserve"> </w:t>
              </w:r>
              <w:r w:rsidR="00633DBA" w:rsidRPr="0080103B">
                <w:rPr>
                  <w:rFonts w:cstheme="minorHAnsi"/>
                  <w:color w:val="FF0000"/>
                  <w:w w:val="105"/>
                </w:rPr>
                <w:t>of the</w:t>
              </w:r>
              <w:r w:rsidR="00633DBA" w:rsidRPr="0080103B">
                <w:rPr>
                  <w:rFonts w:cstheme="minorHAnsi"/>
                  <w:color w:val="FF0000"/>
                  <w:spacing w:val="-3"/>
                  <w:w w:val="105"/>
                </w:rPr>
                <w:t xml:space="preserve"> </w:t>
              </w:r>
              <w:r w:rsidR="00633DBA" w:rsidRPr="0080103B">
                <w:rPr>
                  <w:rFonts w:cstheme="minorHAnsi"/>
                  <w:color w:val="FF0000"/>
                  <w:w w:val="105"/>
                </w:rPr>
                <w:t>original</w:t>
              </w:r>
              <w:r w:rsidR="00633DBA" w:rsidRPr="0080103B">
                <w:rPr>
                  <w:rFonts w:cstheme="minorHAnsi"/>
                  <w:color w:val="FF0000"/>
                  <w:spacing w:val="-5"/>
                  <w:w w:val="105"/>
                </w:rPr>
                <w:t xml:space="preserve"> </w:t>
              </w:r>
              <w:r w:rsidR="00633DBA" w:rsidRPr="0080103B">
                <w:rPr>
                  <w:rFonts w:cstheme="minorHAnsi"/>
                  <w:color w:val="FF0000"/>
                  <w:w w:val="105"/>
                </w:rPr>
                <w:t>document”.</w:t>
              </w:r>
            </w:ins>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007DA3E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type C or type D power-generating module has been modified to such an extent that its </w:t>
            </w:r>
            <w:ins w:id="36" w:author="Author">
              <w:r w:rsidR="00565874" w:rsidRPr="002208F9">
                <w:rPr>
                  <w:rFonts w:cstheme="minorHAnsi"/>
                  <w:color w:val="FF0000"/>
                  <w:u w:val="single" w:color="0078D3"/>
                </w:rPr>
                <w:t>electrical and grid-dynamic</w:t>
              </w:r>
              <w:r w:rsidR="00565874" w:rsidRPr="002208F9">
                <w:rPr>
                  <w:rFonts w:cstheme="minorHAnsi"/>
                  <w:color w:val="FF0000"/>
                  <w:spacing w:val="1"/>
                </w:rPr>
                <w:t xml:space="preserve"> </w:t>
              </w:r>
              <w:r w:rsidR="00565874" w:rsidRPr="002208F9">
                <w:rPr>
                  <w:rFonts w:cstheme="minorHAnsi"/>
                  <w:color w:val="FF0000"/>
                  <w:u w:val="single" w:color="871797"/>
                </w:rPr>
                <w:t>interaction have materially altered.</w:t>
              </w:r>
              <w:r w:rsidR="00565874" w:rsidRPr="002208F9">
                <w:rPr>
                  <w:rFonts w:cstheme="minorHAnsi"/>
                  <w:color w:val="FF0000"/>
                  <w:spacing w:val="1"/>
                  <w:u w:val="single" w:color="871797"/>
                </w:rPr>
                <w:t xml:space="preserve"> </w:t>
              </w:r>
              <w:r w:rsidR="00565874" w:rsidRPr="002208F9">
                <w:rPr>
                  <w:rFonts w:cstheme="minorHAnsi"/>
                  <w:color w:val="FF0000"/>
                  <w:u w:val="single" w:color="871797"/>
                </w:rPr>
                <w:t>In these cases</w:t>
              </w:r>
              <w:r w:rsidR="00565874" w:rsidRPr="002208F9">
                <w:rPr>
                  <w:rFonts w:cstheme="minorHAnsi"/>
                  <w:color w:val="FF0000"/>
                </w:rPr>
                <w:t xml:space="preserve"> </w:t>
              </w:r>
              <w:r w:rsidR="00565874" w:rsidRPr="002208F9">
                <w:rPr>
                  <w:rFonts w:cstheme="minorHAnsi"/>
                  <w:color w:val="FF0000"/>
                  <w:u w:val="single" w:color="D13438"/>
                </w:rPr>
                <w:t>and prior to carry out a</w:t>
              </w:r>
              <w:r w:rsidR="00565874" w:rsidRPr="002208F9">
                <w:rPr>
                  <w:rFonts w:cstheme="minorHAnsi"/>
                  <w:color w:val="FF0000"/>
                  <w:spacing w:val="1"/>
                </w:rPr>
                <w:t xml:space="preserve"> </w:t>
              </w:r>
              <w:r w:rsidR="00565874" w:rsidRPr="002208F9">
                <w:rPr>
                  <w:rFonts w:cstheme="minorHAnsi"/>
                  <w:color w:val="FF0000"/>
                  <w:u w:val="single" w:color="488204"/>
                </w:rPr>
                <w:t>modification</w:t>
              </w:r>
            </w:ins>
            <w:del w:id="37" w:author="Author">
              <w:r w:rsidRPr="003B7AE9" w:rsidDel="00565874">
                <w:rPr>
                  <w:rFonts w:ascii="inherit" w:eastAsia="Times New Roman" w:hAnsi="inherit" w:cs="Times New Roman"/>
                  <w:sz w:val="24"/>
                  <w:szCs w:val="24"/>
                  <w:lang w:eastAsia="en-GB"/>
                </w:rPr>
                <w:delText>connection agreement must be substantially revised in accordance with the following procedure</w:delText>
              </w:r>
            </w:del>
            <w:r w:rsidRPr="003B7AE9">
              <w:rPr>
                <w:rFonts w:ascii="inherit" w:eastAsia="Times New Roman" w:hAnsi="inherit" w:cs="Times New Roman"/>
                <w:sz w:val="24"/>
                <w:szCs w:val="24"/>
                <w:lang w:eastAsia="en-GB"/>
              </w:rPr>
              <w:t>:</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2F82A4C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facility owners who intend to undertake the modernisation of a plant or replacement of equipment </w:t>
                  </w:r>
                  <w:del w:id="38" w:author="Author">
                    <w:r w:rsidRPr="003B7AE9" w:rsidDel="00565874">
                      <w:rPr>
                        <w:rFonts w:ascii="inherit" w:eastAsia="Times New Roman" w:hAnsi="inherit" w:cs="Times New Roman"/>
                        <w:sz w:val="24"/>
                        <w:szCs w:val="24"/>
                        <w:lang w:eastAsia="en-GB"/>
                      </w:rPr>
                      <w:delText xml:space="preserve">impacting </w:delText>
                    </w:r>
                  </w:del>
                  <w:ins w:id="39" w:author="Author">
                    <w:r w:rsidR="00565874">
                      <w:rPr>
                        <w:rFonts w:ascii="inherit" w:eastAsia="Times New Roman" w:hAnsi="inherit" w:cs="Times New Roman"/>
                        <w:sz w:val="24"/>
                        <w:szCs w:val="24"/>
                        <w:lang w:eastAsia="en-GB"/>
                      </w:rPr>
                      <w:t>affecting</w:t>
                    </w:r>
                    <w:r w:rsidR="00565874" w:rsidRPr="003B7AE9">
                      <w:rPr>
                        <w:rFonts w:ascii="inherit" w:eastAsia="Times New Roman" w:hAnsi="inherit" w:cs="Times New Roman"/>
                        <w:sz w:val="24"/>
                        <w:szCs w:val="24"/>
                        <w:lang w:eastAsia="en-GB"/>
                      </w:rPr>
                      <w:t xml:space="preserve"> </w:t>
                    </w:r>
                  </w:ins>
                  <w:r w:rsidRPr="003B7AE9">
                    <w:rPr>
                      <w:rFonts w:ascii="inherit" w:eastAsia="Times New Roman" w:hAnsi="inherit" w:cs="Times New Roman"/>
                      <w:sz w:val="24"/>
                      <w:szCs w:val="24"/>
                      <w:lang w:eastAsia="en-GB"/>
                    </w:rPr>
                    <w:t xml:space="preserve">the </w:t>
                  </w:r>
                  <w:ins w:id="40" w:author="Author">
                    <w:r w:rsidR="00CB23F7" w:rsidRPr="002208F9">
                      <w:rPr>
                        <w:rFonts w:cstheme="minorHAnsi"/>
                        <w:color w:val="FF0000"/>
                        <w:u w:val="single" w:color="0078D3"/>
                      </w:rPr>
                      <w:t>electrical characteristics</w:t>
                    </w:r>
                    <w:r w:rsidR="00CB23F7">
                      <w:rPr>
                        <w:rFonts w:cstheme="minorHAnsi"/>
                        <w:color w:val="FF0000"/>
                        <w:u w:val="single" w:color="0078D3"/>
                      </w:rPr>
                      <w:t xml:space="preserve"> </w:t>
                    </w:r>
                  </w:ins>
                  <w:del w:id="41" w:author="Author">
                    <w:r w:rsidRPr="003B7AE9" w:rsidDel="00CB23F7">
                      <w:rPr>
                        <w:rFonts w:ascii="inherit" w:eastAsia="Times New Roman" w:hAnsi="inherit" w:cs="Times New Roman"/>
                        <w:sz w:val="24"/>
                        <w:szCs w:val="24"/>
                        <w:lang w:eastAsia="en-GB"/>
                      </w:rPr>
                      <w:delText xml:space="preserve">technical capabilities </w:delText>
                    </w:r>
                  </w:del>
                  <w:r w:rsidRPr="003B7AE9">
                    <w:rPr>
                      <w:rFonts w:ascii="inherit" w:eastAsia="Times New Roman" w:hAnsi="inherit" w:cs="Times New Roman"/>
                      <w:sz w:val="24"/>
                      <w:szCs w:val="24"/>
                      <w:lang w:eastAsia="en-GB"/>
                    </w:rPr>
                    <w:t>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6B27B0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if the relevant system operator considers that the extent of the modernisation or replacement of equipment is </w:t>
                  </w:r>
                  <w:ins w:id="42" w:author="Author">
                    <w:r w:rsidR="00A534BA" w:rsidRPr="002208F9">
                      <w:rPr>
                        <w:rFonts w:cstheme="minorHAnsi"/>
                        <w:color w:val="FF0000"/>
                        <w:u w:val="single" w:color="0078D3"/>
                      </w:rPr>
                      <w:t>material, in respect of any of</w:t>
                    </w:r>
                    <w:r w:rsidR="00A534BA" w:rsidRPr="002208F9">
                      <w:rPr>
                        <w:rFonts w:cstheme="minorHAnsi"/>
                        <w:color w:val="FF0000"/>
                        <w:spacing w:val="1"/>
                      </w:rPr>
                      <w:t xml:space="preserve"> </w:t>
                    </w:r>
                    <w:r w:rsidR="00A534BA" w:rsidRPr="002208F9">
                      <w:rPr>
                        <w:rFonts w:cstheme="minorHAnsi"/>
                        <w:color w:val="FF0000"/>
                        <w:u w:val="single" w:color="0078D3"/>
                      </w:rPr>
                      <w:t>the criteria in paragraph 1.c below,</w:t>
                    </w:r>
                  </w:ins>
                  <w:del w:id="43" w:author="Author">
                    <w:r w:rsidRPr="003B7AE9" w:rsidDel="00A534BA">
                      <w:rPr>
                        <w:rFonts w:ascii="inherit" w:eastAsia="Times New Roman" w:hAnsi="inherit" w:cs="Times New Roman"/>
                        <w:sz w:val="24"/>
                        <w:szCs w:val="24"/>
                        <w:lang w:eastAsia="en-GB"/>
                      </w:rPr>
                      <w:delText>such that a new connection agreement is required</w:delText>
                    </w:r>
                  </w:del>
                  <w:r w:rsidRPr="003B7AE9">
                    <w:rPr>
                      <w:rFonts w:ascii="inherit" w:eastAsia="Times New Roman" w:hAnsi="inherit" w:cs="Times New Roman"/>
                      <w:sz w:val="24"/>
                      <w:szCs w:val="24"/>
                      <w:lang w:eastAsia="en-GB"/>
                    </w:rPr>
                    <w:t>,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41878C6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w:t>
                  </w:r>
                  <w:ins w:id="44" w:author="Author">
                    <w:r w:rsidR="00E15568" w:rsidRPr="002208F9">
                      <w:rPr>
                        <w:rFonts w:cstheme="minorHAnsi"/>
                        <w:color w:val="FF0000"/>
                        <w:u w:val="single" w:color="0078D3"/>
                      </w:rPr>
                      <w:t xml:space="preserve"> and if the existing connection agreement needs to be</w:t>
                    </w:r>
                    <w:r w:rsidR="00E15568" w:rsidRPr="002208F9">
                      <w:rPr>
                        <w:rFonts w:cstheme="minorHAnsi"/>
                        <w:color w:val="FF0000"/>
                        <w:spacing w:val="-47"/>
                      </w:rPr>
                      <w:t xml:space="preserve"> </w:t>
                    </w:r>
                    <w:r w:rsidR="00E15568" w:rsidRPr="002208F9">
                      <w:rPr>
                        <w:rFonts w:cstheme="minorHAnsi"/>
                        <w:color w:val="FF0000"/>
                        <w:u w:val="single" w:color="0078D3"/>
                      </w:rPr>
                      <w:t>revised or</w:t>
                    </w:r>
                    <w:r w:rsidR="00E15568" w:rsidRPr="002208F9">
                      <w:rPr>
                        <w:rFonts w:cstheme="minorHAnsi"/>
                        <w:color w:val="FF0000"/>
                        <w:spacing w:val="-3"/>
                        <w:u w:val="single" w:color="0078D3"/>
                      </w:rPr>
                      <w:t xml:space="preserve"> </w:t>
                    </w:r>
                    <w:r w:rsidR="00E15568" w:rsidRPr="002208F9">
                      <w:rPr>
                        <w:rFonts w:cstheme="minorHAnsi"/>
                        <w:color w:val="FF0000"/>
                        <w:u w:val="single" w:color="0078D3"/>
                      </w:rPr>
                      <w:t>replaced</w:t>
                    </w:r>
                  </w:ins>
                  <w:r w:rsidRPr="003B7AE9">
                    <w:rPr>
                      <w:rFonts w:ascii="inherit" w:eastAsia="Times New Roman" w:hAnsi="inherit" w:cs="Times New Roman"/>
                      <w:sz w:val="24"/>
                      <w:szCs w:val="24"/>
                      <w:lang w:eastAsia="en-GB"/>
                    </w:rPr>
                    <w:t>;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B829CA" w14:textId="362C9801" w:rsidR="003B7AE9" w:rsidRDefault="003B7AE9" w:rsidP="003B7AE9">
            <w:pPr>
              <w:spacing w:before="120" w:after="0" w:line="240" w:lineRule="auto"/>
              <w:jc w:val="both"/>
              <w:rPr>
                <w:ins w:id="45"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p w14:paraId="67D034D4" w14:textId="77777777" w:rsidR="00DA6C10" w:rsidRDefault="00DA6C10" w:rsidP="003B7AE9">
            <w:pPr>
              <w:spacing w:before="120" w:after="0" w:line="240" w:lineRule="auto"/>
              <w:jc w:val="both"/>
              <w:rPr>
                <w:ins w:id="46" w:author="Author"/>
                <w:rFonts w:ascii="inherit" w:eastAsia="Times New Roman" w:hAnsi="inherit" w:cs="Times New Roman"/>
                <w:sz w:val="24"/>
                <w:szCs w:val="24"/>
                <w:lang w:eastAsia="en-GB"/>
              </w:rPr>
            </w:pPr>
          </w:p>
          <w:p w14:paraId="1D28184E" w14:textId="1D4148D8" w:rsidR="00DA6C10" w:rsidRPr="004B6876" w:rsidRDefault="00DD32D6" w:rsidP="004B6876">
            <w:pPr>
              <w:spacing w:before="120" w:after="0" w:line="240" w:lineRule="auto"/>
              <w:jc w:val="both"/>
              <w:rPr>
                <w:ins w:id="47" w:author="Author"/>
                <w:rFonts w:ascii="inherit" w:eastAsia="Times New Roman" w:hAnsi="inherit" w:cs="Times New Roman"/>
                <w:sz w:val="24"/>
                <w:szCs w:val="24"/>
                <w:lang w:eastAsia="en-GB"/>
                <w:rPrChange w:id="48" w:author="Author">
                  <w:rPr>
                    <w:ins w:id="49" w:author="Author"/>
                    <w:rFonts w:asciiTheme="minorHAnsi" w:hAnsiTheme="minorHAnsi" w:cstheme="minorHAnsi"/>
                    <w:color w:val="FF0000"/>
                  </w:rPr>
                </w:rPrChange>
              </w:rPr>
              <w:pPrChange w:id="50" w:author="Author">
                <w:pPr>
                  <w:pStyle w:val="ListParagraph"/>
                  <w:numPr>
                    <w:ilvl w:val="1"/>
                    <w:numId w:val="2"/>
                  </w:numPr>
                  <w:tabs>
                    <w:tab w:val="left" w:pos="1557"/>
                  </w:tabs>
                  <w:spacing w:before="99"/>
                  <w:ind w:left="1080" w:right="612"/>
                </w:pPr>
              </w:pPrChange>
            </w:pPr>
            <w:ins w:id="51" w:author="Author">
              <w:r>
                <w:rPr>
                  <w:rFonts w:ascii="inherit" w:eastAsia="Times New Roman" w:hAnsi="inherit" w:cs="Times New Roman"/>
                  <w:sz w:val="24"/>
                  <w:szCs w:val="24"/>
                  <w:lang w:eastAsia="en-GB"/>
                </w:rPr>
                <w:t xml:space="preserve">(c) </w:t>
              </w:r>
              <w:r w:rsidR="00DA6C10" w:rsidRPr="004B6876">
                <w:rPr>
                  <w:rFonts w:ascii="inherit" w:eastAsia="Times New Roman" w:hAnsi="inherit" w:cs="Times New Roman"/>
                  <w:sz w:val="24"/>
                  <w:szCs w:val="24"/>
                  <w:lang w:eastAsia="en-GB"/>
                  <w:rPrChange w:id="52" w:author="Author">
                    <w:rPr>
                      <w:rFonts w:cstheme="minorHAnsi"/>
                      <w:color w:val="FF0000"/>
                      <w:u w:val="single" w:color="0078D3"/>
                    </w:rPr>
                  </w:rPrChange>
                </w:rPr>
                <w:t>For the purposes of this article a material alteration will be defined according to</w:t>
              </w:r>
              <w:r w:rsidR="00DA6C10" w:rsidRPr="004B6876">
                <w:rPr>
                  <w:rFonts w:ascii="inherit" w:eastAsia="Times New Roman" w:hAnsi="inherit" w:cs="Times New Roman"/>
                  <w:sz w:val="24"/>
                  <w:szCs w:val="24"/>
                  <w:lang w:eastAsia="en-GB"/>
                  <w:rPrChange w:id="53" w:author="Author">
                    <w:rPr>
                      <w:rFonts w:cstheme="minorHAnsi"/>
                      <w:color w:val="FF0000"/>
                      <w:spacing w:val="-47"/>
                    </w:rPr>
                  </w:rPrChange>
                </w:rPr>
                <w:t xml:space="preserve"> </w:t>
              </w:r>
              <w:r w:rsidR="00DA6C10" w:rsidRPr="004B6876">
                <w:rPr>
                  <w:rFonts w:ascii="inherit" w:eastAsia="Times New Roman" w:hAnsi="inherit" w:cs="Times New Roman"/>
                  <w:sz w:val="24"/>
                  <w:szCs w:val="24"/>
                  <w:lang w:eastAsia="en-GB"/>
                  <w:rPrChange w:id="54" w:author="Author">
                    <w:rPr>
                      <w:rFonts w:cstheme="minorHAnsi"/>
                      <w:color w:val="FF0000"/>
                      <w:u w:val="single" w:color="0078D3"/>
                    </w:rPr>
                  </w:rPrChange>
                </w:rPr>
                <w:t>these</w:t>
              </w:r>
              <w:r w:rsidR="00DA6C10" w:rsidRPr="004B6876">
                <w:rPr>
                  <w:rFonts w:ascii="inherit" w:eastAsia="Times New Roman" w:hAnsi="inherit" w:cs="Times New Roman"/>
                  <w:sz w:val="24"/>
                  <w:szCs w:val="24"/>
                  <w:lang w:eastAsia="en-GB"/>
                  <w:rPrChange w:id="55" w:author="Author">
                    <w:rPr>
                      <w:rFonts w:cstheme="minorHAnsi"/>
                      <w:color w:val="FF0000"/>
                      <w:spacing w:val="-1"/>
                      <w:u w:val="single" w:color="0078D3"/>
                    </w:rPr>
                  </w:rPrChange>
                </w:rPr>
                <w:t xml:space="preserve"> </w:t>
              </w:r>
              <w:r w:rsidR="00DA6C10" w:rsidRPr="004B6876">
                <w:rPr>
                  <w:rFonts w:ascii="inherit" w:eastAsia="Times New Roman" w:hAnsi="inherit" w:cs="Times New Roman"/>
                  <w:sz w:val="24"/>
                  <w:szCs w:val="24"/>
                  <w:lang w:eastAsia="en-GB"/>
                  <w:rPrChange w:id="56" w:author="Author">
                    <w:rPr>
                      <w:rFonts w:cstheme="minorHAnsi"/>
                      <w:color w:val="FF0000"/>
                      <w:u w:val="single" w:color="0078D3"/>
                    </w:rPr>
                  </w:rPrChange>
                </w:rPr>
                <w:t>parameters:</w:t>
              </w:r>
            </w:ins>
          </w:p>
          <w:p w14:paraId="26392DCC" w14:textId="77777777" w:rsidR="00DA6C10" w:rsidRPr="002208F9" w:rsidRDefault="00DA6C10" w:rsidP="00DA6C10">
            <w:pPr>
              <w:pStyle w:val="ListParagraph"/>
              <w:numPr>
                <w:ilvl w:val="2"/>
                <w:numId w:val="2"/>
              </w:numPr>
              <w:tabs>
                <w:tab w:val="left" w:pos="2277"/>
              </w:tabs>
              <w:spacing w:before="101"/>
              <w:ind w:left="1800" w:right="513" w:hanging="286"/>
              <w:rPr>
                <w:ins w:id="57" w:author="Author"/>
                <w:rFonts w:asciiTheme="minorHAnsi" w:hAnsiTheme="minorHAnsi" w:cstheme="minorHAnsi"/>
                <w:color w:val="FF0000"/>
              </w:rPr>
            </w:pPr>
            <w:ins w:id="58" w:author="Author">
              <w:r w:rsidRPr="00416346">
                <w:rPr>
                  <w:rFonts w:asciiTheme="minorHAnsi" w:hAnsiTheme="minorHAnsi" w:cstheme="minorHAnsi"/>
                  <w:color w:val="D13438"/>
                  <w:position w:val="2"/>
                  <w:u w:val="single" w:color="871797"/>
                </w:rPr>
                <w:t>A percentage increase above the existing maximum capacity (P</w:t>
              </w:r>
              <w:r w:rsidRPr="00416346">
                <w:rPr>
                  <w:rFonts w:asciiTheme="minorHAnsi" w:hAnsiTheme="minorHAnsi" w:cstheme="minorHAnsi"/>
                  <w:color w:val="D13438"/>
                  <w:u w:val="single" w:color="871797"/>
                </w:rPr>
                <w:t>max</w:t>
              </w:r>
              <w:r w:rsidRPr="00416346">
                <w:rPr>
                  <w:rFonts w:asciiTheme="minorHAnsi" w:hAnsiTheme="minorHAnsi" w:cstheme="minorHAnsi"/>
                  <w:color w:val="D13438"/>
                  <w:position w:val="2"/>
                  <w:u w:val="single" w:color="871797"/>
                </w:rPr>
                <w:t>) of the</w:t>
              </w:r>
              <w:r w:rsidRPr="00416346">
                <w:rPr>
                  <w:rFonts w:asciiTheme="minorHAnsi" w:hAnsiTheme="minorHAnsi" w:cstheme="minorHAnsi"/>
                  <w:color w:val="D13438"/>
                  <w:spacing w:val="-47"/>
                </w:rPr>
                <w:t xml:space="preserve"> </w:t>
              </w:r>
              <w:r w:rsidRPr="00416346">
                <w:rPr>
                  <w:rFonts w:asciiTheme="minorHAnsi" w:hAnsiTheme="minorHAnsi" w:cstheme="minorHAnsi"/>
                  <w:color w:val="D13438"/>
                  <w:u w:val="single" w:color="D13438"/>
                </w:rPr>
                <w:t>PGM to be defined by the relevant system operator</w:t>
              </w:r>
              <w:r>
                <w:rPr>
                  <w:rFonts w:asciiTheme="minorHAnsi" w:hAnsiTheme="minorHAnsi" w:cstheme="minorHAnsi"/>
                  <w:color w:val="D13438"/>
                </w:rPr>
                <w:t xml:space="preserve"> </w:t>
              </w:r>
              <w:r w:rsidRPr="002208F9">
                <w:rPr>
                  <w:rFonts w:asciiTheme="minorHAnsi" w:hAnsiTheme="minorHAnsi" w:cstheme="minorHAnsi"/>
                  <w:color w:val="FF0000"/>
                </w:rPr>
                <w:t>except in case the increase happens when adding a new separate generating unit to the existing installation, in such a case the requirements of the present regulation apply to the new equipment(s), while  applicability of the new requirement to the existing unit shall be derogated or subject to CBA and feasibility evaluation.</w:t>
              </w:r>
            </w:ins>
          </w:p>
          <w:p w14:paraId="1B03FE57" w14:textId="77777777" w:rsidR="00DD32D6" w:rsidRPr="004B6876" w:rsidRDefault="00DA6C10" w:rsidP="00DD32D6">
            <w:pPr>
              <w:pStyle w:val="ListParagraph"/>
              <w:numPr>
                <w:ilvl w:val="2"/>
                <w:numId w:val="2"/>
              </w:numPr>
              <w:tabs>
                <w:tab w:val="left" w:pos="2277"/>
              </w:tabs>
              <w:spacing w:before="100"/>
              <w:ind w:left="1800" w:right="208" w:hanging="336"/>
              <w:rPr>
                <w:ins w:id="59" w:author="Author"/>
                <w:rFonts w:asciiTheme="minorHAnsi" w:hAnsiTheme="minorHAnsi" w:cstheme="minorHAnsi"/>
                <w:color w:val="FF0000"/>
                <w:rPrChange w:id="60" w:author="Author">
                  <w:rPr>
                    <w:ins w:id="61" w:author="Author"/>
                    <w:rFonts w:asciiTheme="minorHAnsi" w:hAnsiTheme="minorHAnsi" w:cstheme="minorHAnsi"/>
                    <w:color w:val="FF0000"/>
                    <w:u w:val="single" w:color="0078D3"/>
                  </w:rPr>
                </w:rPrChange>
              </w:rPr>
            </w:pPr>
            <w:ins w:id="62" w:author="Author">
              <w:r w:rsidRPr="002208F9">
                <w:rPr>
                  <w:rFonts w:asciiTheme="minorHAnsi" w:hAnsiTheme="minorHAnsi" w:cstheme="minorHAnsi"/>
                  <w:color w:val="FF0000"/>
                  <w:u w:val="single" w:color="0078D3"/>
                </w:rPr>
                <w:t>A relevant percentage deviation from the existing required reactive capability of the</w:t>
              </w:r>
              <w:r w:rsidRPr="002208F9">
                <w:rPr>
                  <w:rFonts w:asciiTheme="minorHAnsi" w:hAnsiTheme="minorHAnsi" w:cstheme="minorHAnsi"/>
                  <w:color w:val="FF0000"/>
                  <w:spacing w:val="1"/>
                </w:rPr>
                <w:t xml:space="preserve"> </w:t>
              </w:r>
              <w:r w:rsidRPr="002208F9">
                <w:rPr>
                  <w:rFonts w:asciiTheme="minorHAnsi" w:hAnsiTheme="minorHAnsi" w:cstheme="minorHAnsi"/>
                  <w:color w:val="FF0000"/>
                  <w:u w:val="single" w:color="0078D3"/>
                </w:rPr>
                <w:t>PGM to be defined by the relevant system operator in coordination with the</w:t>
              </w:r>
              <w:r w:rsidRPr="002208F9">
                <w:rPr>
                  <w:rFonts w:asciiTheme="minorHAnsi" w:hAnsiTheme="minorHAnsi" w:cstheme="minorHAnsi"/>
                  <w:color w:val="FF0000"/>
                  <w:spacing w:val="-47"/>
                </w:rPr>
                <w:t xml:space="preserve"> </w:t>
              </w:r>
              <w:r w:rsidRPr="002208F9">
                <w:rPr>
                  <w:rFonts w:asciiTheme="minorHAnsi" w:hAnsiTheme="minorHAnsi" w:cstheme="minorHAnsi"/>
                  <w:color w:val="FF0000"/>
                  <w:u w:val="single" w:color="0078D3"/>
                </w:rPr>
                <w:t>relevant</w:t>
              </w:r>
              <w:r w:rsidRPr="002208F9">
                <w:rPr>
                  <w:rFonts w:asciiTheme="minorHAnsi" w:hAnsiTheme="minorHAnsi" w:cstheme="minorHAnsi"/>
                  <w:color w:val="FF0000"/>
                  <w:spacing w:val="-1"/>
                  <w:u w:val="single" w:color="0078D3"/>
                </w:rPr>
                <w:t xml:space="preserve"> </w:t>
              </w:r>
              <w:r w:rsidRPr="002208F9">
                <w:rPr>
                  <w:rFonts w:asciiTheme="minorHAnsi" w:hAnsiTheme="minorHAnsi" w:cstheme="minorHAnsi"/>
                  <w:color w:val="FF0000"/>
                  <w:u w:val="single" w:color="0078D3"/>
                </w:rPr>
                <w:t>TSO; or</w:t>
              </w:r>
            </w:ins>
          </w:p>
          <w:p w14:paraId="45365B73" w14:textId="2A1438C6" w:rsidR="00DA6C10" w:rsidRPr="004B6876" w:rsidRDefault="00DA6C10" w:rsidP="004B6876">
            <w:pPr>
              <w:pStyle w:val="ListParagraph"/>
              <w:numPr>
                <w:ilvl w:val="2"/>
                <w:numId w:val="2"/>
              </w:numPr>
              <w:tabs>
                <w:tab w:val="left" w:pos="2277"/>
              </w:tabs>
              <w:spacing w:before="100"/>
              <w:ind w:left="1800" w:right="208" w:hanging="336"/>
              <w:rPr>
                <w:rFonts w:asciiTheme="minorHAnsi" w:hAnsiTheme="minorHAnsi" w:cstheme="minorHAnsi"/>
                <w:color w:val="FF0000"/>
                <w:rPrChange w:id="63" w:author="Author">
                  <w:rPr>
                    <w:rFonts w:ascii="inherit" w:eastAsia="Times New Roman" w:hAnsi="inherit" w:cs="Times New Roman"/>
                    <w:sz w:val="24"/>
                    <w:szCs w:val="24"/>
                    <w:lang w:eastAsia="en-GB"/>
                  </w:rPr>
                </w:rPrChange>
              </w:rPr>
              <w:pPrChange w:id="64" w:author="Author">
                <w:pPr>
                  <w:spacing w:before="120" w:after="0" w:line="240" w:lineRule="auto"/>
                  <w:jc w:val="both"/>
                </w:pPr>
              </w:pPrChange>
            </w:pPr>
            <w:ins w:id="65" w:author="Author">
              <w:r w:rsidRPr="002208F9">
                <w:rPr>
                  <w:noProof/>
                  <w:lang w:val="en-GB" w:eastAsia="en-GB"/>
                </w:rPr>
                <mc:AlternateContent>
                  <mc:Choice Requires="wps">
                    <w:drawing>
                      <wp:anchor distT="0" distB="0" distL="114300" distR="114300" simplePos="0" relativeHeight="251657216" behindDoc="1" locked="0" layoutInCell="1" allowOverlap="1" wp14:anchorId="77007766" wp14:editId="67F17BF0">
                        <wp:simplePos x="0" y="0"/>
                        <wp:positionH relativeFrom="page">
                          <wp:posOffset>6482715</wp:posOffset>
                        </wp:positionH>
                        <wp:positionV relativeFrom="paragraph">
                          <wp:posOffset>211455</wp:posOffset>
                        </wp:positionV>
                        <wp:extent cx="31750" cy="8890"/>
                        <wp:effectExtent l="0" t="0" r="635"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 cy="8890"/>
                                </a:xfrm>
                                <a:prstGeom prst="rect">
                                  <a:avLst/>
                                </a:prstGeom>
                                <a:solidFill>
                                  <a:srgbClr val="87179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F33374" id="Rectangle 1" o:spid="_x0000_s1026" style="position:absolute;margin-left:510.45pt;margin-top:16.65pt;width:2.5pt;height:.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" fillcolor="#871797" stroked="f">
                        <w10:wrap anchorx="page"/>
                      </v:rect>
                    </w:pict>
                  </mc:Fallback>
                </mc:AlternateContent>
              </w:r>
              <w:r w:rsidRPr="004B6876">
                <w:rPr>
                  <w:rFonts w:cstheme="minorHAnsi"/>
                  <w:color w:val="FF0000"/>
                  <w:u w:val="single" w:color="038386"/>
                  <w:rPrChange w:id="66" w:author="Author">
                    <w:rPr>
                      <w:u w:color="038386"/>
                    </w:rPr>
                  </w:rPrChange>
                </w:rPr>
                <w:t>A</w:t>
              </w:r>
              <w:r w:rsidRPr="004B6876">
                <w:rPr>
                  <w:rFonts w:cstheme="minorHAnsi"/>
                  <w:color w:val="FF0000"/>
                  <w:spacing w:val="-2"/>
                  <w:u w:val="single" w:color="038386"/>
                  <w:rPrChange w:id="67" w:author="Author">
                    <w:rPr>
                      <w:spacing w:val="-2"/>
                      <w:u w:color="038386"/>
                    </w:rPr>
                  </w:rPrChange>
                </w:rPr>
                <w:t xml:space="preserve"> </w:t>
              </w:r>
              <w:r w:rsidRPr="004B6876">
                <w:rPr>
                  <w:rFonts w:cstheme="minorHAnsi"/>
                  <w:color w:val="FF0000"/>
                  <w:u w:val="single" w:color="038386"/>
                  <w:rPrChange w:id="68" w:author="Author">
                    <w:rPr>
                      <w:u w:color="038386"/>
                    </w:rPr>
                  </w:rPrChange>
                </w:rPr>
                <w:t>change in</w:t>
              </w:r>
              <w:r w:rsidRPr="004B6876">
                <w:rPr>
                  <w:rFonts w:cstheme="minorHAnsi"/>
                  <w:color w:val="FF0000"/>
                  <w:spacing w:val="-1"/>
                  <w:u w:val="single" w:color="038386"/>
                  <w:rPrChange w:id="69" w:author="Author">
                    <w:rPr>
                      <w:spacing w:val="-1"/>
                      <w:u w:color="038386"/>
                    </w:rPr>
                  </w:rPrChange>
                </w:rPr>
                <w:t xml:space="preserve"> </w:t>
              </w:r>
              <w:r w:rsidRPr="004B6876">
                <w:rPr>
                  <w:rFonts w:cstheme="minorHAnsi"/>
                  <w:color w:val="FF0000"/>
                  <w:u w:val="single" w:color="038386"/>
                  <w:rPrChange w:id="70" w:author="Author">
                    <w:rPr>
                      <w:u w:color="038386"/>
                    </w:rPr>
                  </w:rPrChange>
                </w:rPr>
                <w:t>frequency</w:t>
              </w:r>
              <w:r w:rsidRPr="004B6876">
                <w:rPr>
                  <w:rFonts w:cstheme="minorHAnsi"/>
                  <w:color w:val="FF0000"/>
                  <w:spacing w:val="-1"/>
                  <w:u w:val="single" w:color="038386"/>
                  <w:rPrChange w:id="71" w:author="Author">
                    <w:rPr>
                      <w:spacing w:val="-1"/>
                      <w:u w:color="038386"/>
                    </w:rPr>
                  </w:rPrChange>
                </w:rPr>
                <w:t xml:space="preserve"> </w:t>
              </w:r>
              <w:r w:rsidRPr="004B6876">
                <w:rPr>
                  <w:rFonts w:cstheme="minorHAnsi"/>
                  <w:color w:val="FF0000"/>
                  <w:u w:val="single" w:color="038386"/>
                  <w:rPrChange w:id="72" w:author="Author">
                    <w:rPr>
                      <w:u w:color="038386"/>
                    </w:rPr>
                  </w:rPrChange>
                </w:rPr>
                <w:t>stability and</w:t>
              </w:r>
              <w:r w:rsidRPr="004B6876">
                <w:rPr>
                  <w:rFonts w:cstheme="minorHAnsi"/>
                  <w:color w:val="FF0000"/>
                  <w:spacing w:val="-2"/>
                  <w:u w:val="single" w:color="038386"/>
                  <w:rPrChange w:id="73" w:author="Author">
                    <w:rPr>
                      <w:spacing w:val="-2"/>
                      <w:u w:color="038386"/>
                    </w:rPr>
                  </w:rPrChange>
                </w:rPr>
                <w:t xml:space="preserve"> </w:t>
              </w:r>
              <w:r w:rsidRPr="004B6876">
                <w:rPr>
                  <w:rFonts w:cstheme="minorHAnsi"/>
                  <w:color w:val="FF0000"/>
                  <w:u w:val="single" w:color="038386"/>
                  <w:rPrChange w:id="74" w:author="Author">
                    <w:rPr>
                      <w:u w:color="038386"/>
                    </w:rPr>
                  </w:rPrChange>
                </w:rPr>
                <w:t>active</w:t>
              </w:r>
              <w:r w:rsidRPr="004B6876">
                <w:rPr>
                  <w:rFonts w:cstheme="minorHAnsi"/>
                  <w:color w:val="FF0000"/>
                  <w:spacing w:val="-1"/>
                  <w:u w:val="single" w:color="038386"/>
                  <w:rPrChange w:id="75" w:author="Author">
                    <w:rPr>
                      <w:spacing w:val="-1"/>
                      <w:u w:color="038386"/>
                    </w:rPr>
                  </w:rPrChange>
                </w:rPr>
                <w:t xml:space="preserve"> </w:t>
              </w:r>
              <w:r w:rsidRPr="004B6876">
                <w:rPr>
                  <w:rFonts w:cstheme="minorHAnsi"/>
                  <w:color w:val="FF0000"/>
                  <w:u w:val="single" w:color="038386"/>
                  <w:rPrChange w:id="76" w:author="Author">
                    <w:rPr>
                      <w:u w:color="038386"/>
                    </w:rPr>
                  </w:rPrChange>
                </w:rPr>
                <w:t>power</w:t>
              </w:r>
              <w:r w:rsidRPr="004B6876">
                <w:rPr>
                  <w:rFonts w:cstheme="minorHAnsi"/>
                  <w:color w:val="FF0000"/>
                  <w:spacing w:val="-3"/>
                  <w:u w:val="single" w:color="038386"/>
                  <w:rPrChange w:id="77" w:author="Author">
                    <w:rPr>
                      <w:spacing w:val="-3"/>
                      <w:u w:color="038386"/>
                    </w:rPr>
                  </w:rPrChange>
                </w:rPr>
                <w:t xml:space="preserve"> </w:t>
              </w:r>
              <w:r w:rsidRPr="004B6876">
                <w:rPr>
                  <w:rFonts w:cstheme="minorHAnsi"/>
                  <w:color w:val="FF0000"/>
                  <w:u w:val="single" w:color="038386"/>
                  <w:rPrChange w:id="78" w:author="Author">
                    <w:rPr>
                      <w:u w:color="038386"/>
                    </w:rPr>
                  </w:rPrChange>
                </w:rPr>
                <w:t>management</w:t>
              </w:r>
              <w:r w:rsidRPr="004B6876">
                <w:rPr>
                  <w:rFonts w:cstheme="minorHAnsi"/>
                  <w:color w:val="FF0000"/>
                  <w:spacing w:val="-1"/>
                  <w:u w:val="single" w:color="038386"/>
                  <w:rPrChange w:id="79" w:author="Author">
                    <w:rPr>
                      <w:spacing w:val="-1"/>
                      <w:u w:color="038386"/>
                    </w:rPr>
                  </w:rPrChange>
                </w:rPr>
                <w:t xml:space="preserve"> </w:t>
              </w:r>
              <w:r w:rsidRPr="004B6876">
                <w:rPr>
                  <w:rFonts w:cstheme="minorHAnsi"/>
                  <w:color w:val="FF0000"/>
                  <w:u w:val="single" w:color="038386"/>
                  <w:rPrChange w:id="80" w:author="Author">
                    <w:rPr>
                      <w:u w:color="038386"/>
                    </w:rPr>
                  </w:rPrChange>
                </w:rPr>
                <w:t>capabilities</w:t>
              </w:r>
              <w:r w:rsidRPr="004B6876">
                <w:rPr>
                  <w:rFonts w:cstheme="minorHAnsi"/>
                  <w:color w:val="FF0000"/>
                  <w:spacing w:val="-1"/>
                  <w:rPrChange w:id="81" w:author="Author">
                    <w:rPr>
                      <w:spacing w:val="-1"/>
                    </w:rPr>
                  </w:rPrChange>
                </w:rPr>
                <w:t xml:space="preserve"> </w:t>
              </w:r>
              <w:r w:rsidRPr="004B6876">
                <w:rPr>
                  <w:rFonts w:cstheme="minorHAnsi"/>
                  <w:color w:val="FF0000"/>
                  <w:u w:val="single" w:color="0078D3"/>
                  <w:rPrChange w:id="82" w:author="Author">
                    <w:rPr>
                      <w:u w:color="0078D3"/>
                    </w:rPr>
                  </w:rPrChange>
                </w:rPr>
                <w:t>to</w:t>
              </w:r>
              <w:r w:rsidRPr="004B6876">
                <w:rPr>
                  <w:rFonts w:cstheme="minorHAnsi"/>
                  <w:color w:val="FF0000"/>
                  <w:spacing w:val="-47"/>
                  <w:rPrChange w:id="83" w:author="Author">
                    <w:rPr>
                      <w:spacing w:val="-47"/>
                    </w:rPr>
                  </w:rPrChange>
                </w:rPr>
                <w:t xml:space="preserve"> </w:t>
              </w:r>
              <w:r w:rsidRPr="004B6876">
                <w:rPr>
                  <w:rFonts w:cstheme="minorHAnsi"/>
                  <w:color w:val="FF0000"/>
                  <w:u w:val="single" w:color="0078D3"/>
                  <w:rPrChange w:id="84" w:author="Author">
                    <w:rPr>
                      <w:u w:color="0078D3"/>
                    </w:rPr>
                  </w:rPrChange>
                </w:rPr>
                <w:t>be defined by</w:t>
              </w:r>
              <w:r w:rsidRPr="004B6876">
                <w:rPr>
                  <w:rFonts w:cstheme="minorHAnsi"/>
                  <w:color w:val="FF0000"/>
                  <w:spacing w:val="-3"/>
                  <w:u w:val="single" w:color="0078D3"/>
                  <w:rPrChange w:id="85" w:author="Author">
                    <w:rPr>
                      <w:spacing w:val="-3"/>
                      <w:u w:color="0078D3"/>
                    </w:rPr>
                  </w:rPrChange>
                </w:rPr>
                <w:t xml:space="preserve"> </w:t>
              </w:r>
              <w:r w:rsidRPr="004B6876">
                <w:rPr>
                  <w:rFonts w:cstheme="minorHAnsi"/>
                  <w:color w:val="FF0000"/>
                  <w:u w:val="single" w:color="0078D3"/>
                  <w:rPrChange w:id="86" w:author="Author">
                    <w:rPr>
                      <w:u w:color="0078D3"/>
                    </w:rPr>
                  </w:rPrChange>
                </w:rPr>
                <w:t>the</w:t>
              </w:r>
              <w:r w:rsidRPr="004B6876">
                <w:rPr>
                  <w:rFonts w:cstheme="minorHAnsi"/>
                  <w:color w:val="FF0000"/>
                  <w:spacing w:val="1"/>
                  <w:u w:val="single" w:color="0078D3"/>
                  <w:rPrChange w:id="87" w:author="Author">
                    <w:rPr>
                      <w:spacing w:val="1"/>
                      <w:u w:color="0078D3"/>
                    </w:rPr>
                  </w:rPrChange>
                </w:rPr>
                <w:t xml:space="preserve"> </w:t>
              </w:r>
              <w:r w:rsidRPr="004B6876">
                <w:rPr>
                  <w:rFonts w:cstheme="minorHAnsi"/>
                  <w:color w:val="FF0000"/>
                  <w:u w:val="single" w:color="0078D3"/>
                  <w:rPrChange w:id="88" w:author="Author">
                    <w:rPr>
                      <w:u w:color="0078D3"/>
                    </w:rPr>
                  </w:rPrChange>
                </w:rPr>
                <w:t>relevant</w:t>
              </w:r>
              <w:r w:rsidRPr="004B6876">
                <w:rPr>
                  <w:rFonts w:cstheme="minorHAnsi"/>
                  <w:color w:val="FF0000"/>
                  <w:spacing w:val="-2"/>
                  <w:u w:val="single" w:color="0078D3"/>
                  <w:rPrChange w:id="89" w:author="Author">
                    <w:rPr>
                      <w:spacing w:val="-2"/>
                      <w:u w:color="0078D3"/>
                    </w:rPr>
                  </w:rPrChange>
                </w:rPr>
                <w:t xml:space="preserve"> </w:t>
              </w:r>
              <w:r w:rsidRPr="004B6876">
                <w:rPr>
                  <w:rFonts w:cstheme="minorHAnsi"/>
                  <w:color w:val="FF0000"/>
                  <w:u w:val="single" w:color="0078D3"/>
                  <w:rPrChange w:id="90" w:author="Author">
                    <w:rPr>
                      <w:u w:color="0078D3"/>
                    </w:rPr>
                  </w:rPrChange>
                </w:rPr>
                <w:t>TSO.</w:t>
              </w:r>
            </w:ins>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2A170D" w14:paraId="05A99419" w14:textId="77777777" w:rsidTr="003B7AE9">
        <w:tc>
          <w:tcPr>
            <w:tcW w:w="0" w:type="auto"/>
            <w:shd w:val="clear" w:color="auto" w:fill="auto"/>
            <w:hideMark/>
          </w:tcPr>
          <w:p w14:paraId="1EDCD838" w14:textId="77777777" w:rsidR="003B7AE9" w:rsidRPr="004B6876" w:rsidRDefault="003B7AE9" w:rsidP="003B7AE9">
            <w:pPr>
              <w:spacing w:before="120" w:after="0" w:line="240" w:lineRule="auto"/>
              <w:jc w:val="both"/>
              <w:rPr>
                <w:rFonts w:ascii="inherit" w:eastAsia="Times New Roman" w:hAnsi="inherit" w:cs="Times New Roman"/>
                <w:sz w:val="24"/>
                <w:szCs w:val="24"/>
                <w:highlight w:val="yellow"/>
                <w:lang w:eastAsia="en-GB"/>
                <w:rPrChange w:id="91" w:author="Author">
                  <w:rPr>
                    <w:rFonts w:ascii="inherit" w:eastAsia="Times New Roman" w:hAnsi="inherit" w:cs="Times New Roman"/>
                    <w:sz w:val="24"/>
                    <w:szCs w:val="24"/>
                    <w:lang w:eastAsia="en-GB"/>
                  </w:rPr>
                </w:rPrChange>
              </w:rPr>
            </w:pPr>
            <w:r w:rsidRPr="004B6876">
              <w:rPr>
                <w:rFonts w:ascii="inherit" w:eastAsia="Times New Roman" w:hAnsi="inherit" w:cs="Times New Roman"/>
                <w:sz w:val="24"/>
                <w:szCs w:val="24"/>
                <w:highlight w:val="yellow"/>
                <w:lang w:eastAsia="en-GB"/>
                <w:rPrChange w:id="92" w:author="Author">
                  <w:rPr>
                    <w:rFonts w:ascii="inherit" w:eastAsia="Times New Roman" w:hAnsi="inherit" w:cs="Times New Roman"/>
                    <w:sz w:val="24"/>
                    <w:szCs w:val="24"/>
                    <w:lang w:eastAsia="en-GB"/>
                  </w:rPr>
                </w:rPrChange>
              </w:rPr>
              <w:t>(a)</w:t>
            </w:r>
          </w:p>
        </w:tc>
        <w:tc>
          <w:tcPr>
            <w:tcW w:w="0" w:type="auto"/>
            <w:shd w:val="clear" w:color="auto" w:fill="auto"/>
            <w:hideMark/>
          </w:tcPr>
          <w:p w14:paraId="195FA780" w14:textId="77777777" w:rsidR="003B7AE9" w:rsidRPr="004B6876" w:rsidRDefault="003B7AE9" w:rsidP="003B7AE9">
            <w:pPr>
              <w:spacing w:before="120" w:after="0" w:line="240" w:lineRule="auto"/>
              <w:jc w:val="both"/>
              <w:rPr>
                <w:rFonts w:ascii="inherit" w:eastAsia="Times New Roman" w:hAnsi="inherit" w:cs="Times New Roman"/>
                <w:sz w:val="24"/>
                <w:szCs w:val="24"/>
                <w:highlight w:val="yellow"/>
                <w:lang w:eastAsia="en-GB"/>
                <w:rPrChange w:id="93" w:author="Author">
                  <w:rPr>
                    <w:rFonts w:ascii="inherit" w:eastAsia="Times New Roman" w:hAnsi="inherit" w:cs="Times New Roman"/>
                    <w:sz w:val="24"/>
                    <w:szCs w:val="24"/>
                    <w:lang w:eastAsia="en-GB"/>
                  </w:rPr>
                </w:rPrChange>
              </w:rPr>
            </w:pPr>
            <w:r w:rsidRPr="004B6876">
              <w:rPr>
                <w:rFonts w:ascii="inherit" w:eastAsia="Times New Roman" w:hAnsi="inherit" w:cs="Times New Roman"/>
                <w:sz w:val="24"/>
                <w:szCs w:val="24"/>
                <w:highlight w:val="yellow"/>
                <w:lang w:eastAsia="en-GB"/>
                <w:rPrChange w:id="94" w:author="Author">
                  <w:rPr>
                    <w:rFonts w:ascii="inherit" w:eastAsia="Times New Roman" w:hAnsi="inherit" w:cs="Times New Roman"/>
                    <w:sz w:val="24"/>
                    <w:szCs w:val="24"/>
                    <w:lang w:eastAsia="en-GB"/>
                  </w:rPr>
                </w:rPrChange>
              </w:rPr>
              <w:t>it is already connected to the network on the date of entry into force of this Regulation; or</w:t>
            </w:r>
          </w:p>
        </w:tc>
      </w:tr>
    </w:tbl>
    <w:p w14:paraId="55A33835" w14:textId="77777777" w:rsidR="003B7AE9" w:rsidRPr="004B6876" w:rsidRDefault="003B7AE9" w:rsidP="003B7AE9">
      <w:pPr>
        <w:shd w:val="clear" w:color="auto" w:fill="FFFFFF"/>
        <w:spacing w:after="0" w:line="240" w:lineRule="auto"/>
        <w:rPr>
          <w:rFonts w:ascii="Times New Roman" w:eastAsia="Times New Roman" w:hAnsi="Times New Roman" w:cs="Times New Roman"/>
          <w:vanish/>
          <w:color w:val="000000"/>
          <w:sz w:val="24"/>
          <w:szCs w:val="24"/>
          <w:highlight w:val="yellow"/>
          <w:lang w:eastAsia="en-GB"/>
          <w:rPrChange w:id="95" w:author="Author">
            <w:rPr>
              <w:rFonts w:ascii="Times New Roman" w:eastAsia="Times New Roman" w:hAnsi="Times New Roman" w:cs="Times New Roman"/>
              <w:vanish/>
              <w:color w:val="000000"/>
              <w:sz w:val="24"/>
              <w:szCs w:val="24"/>
              <w:lang w:eastAsia="en-GB"/>
            </w:rPr>
          </w:rPrChange>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4B6876" w:rsidRDefault="003B7AE9" w:rsidP="003B7AE9">
            <w:pPr>
              <w:spacing w:before="120" w:after="0" w:line="240" w:lineRule="auto"/>
              <w:jc w:val="both"/>
              <w:rPr>
                <w:rFonts w:ascii="inherit" w:eastAsia="Times New Roman" w:hAnsi="inherit" w:cs="Times New Roman"/>
                <w:sz w:val="24"/>
                <w:szCs w:val="24"/>
                <w:highlight w:val="yellow"/>
                <w:lang w:eastAsia="en-GB"/>
                <w:rPrChange w:id="96" w:author="Author">
                  <w:rPr>
                    <w:rFonts w:ascii="inherit" w:eastAsia="Times New Roman" w:hAnsi="inherit" w:cs="Times New Roman"/>
                    <w:sz w:val="24"/>
                    <w:szCs w:val="24"/>
                    <w:lang w:eastAsia="en-GB"/>
                  </w:rPr>
                </w:rPrChange>
              </w:rPr>
            </w:pPr>
            <w:r w:rsidRPr="004B6876">
              <w:rPr>
                <w:rFonts w:ascii="inherit" w:eastAsia="Times New Roman" w:hAnsi="inherit" w:cs="Times New Roman"/>
                <w:sz w:val="24"/>
                <w:szCs w:val="24"/>
                <w:highlight w:val="yellow"/>
                <w:lang w:eastAsia="en-GB"/>
                <w:rPrChange w:id="97" w:author="Author">
                  <w:rPr>
                    <w:rFonts w:ascii="inherit" w:eastAsia="Times New Roman" w:hAnsi="inherit" w:cs="Times New Roman"/>
                    <w:sz w:val="24"/>
                    <w:szCs w:val="24"/>
                    <w:lang w:eastAsia="en-GB"/>
                  </w:rPr>
                </w:rPrChange>
              </w:rPr>
              <w:lastRenderedPageBreak/>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4B6876">
              <w:rPr>
                <w:rFonts w:ascii="inherit" w:eastAsia="Times New Roman" w:hAnsi="inherit" w:cs="Times New Roman"/>
                <w:sz w:val="24"/>
                <w:szCs w:val="24"/>
                <w:highlight w:val="yellow"/>
                <w:lang w:eastAsia="en-GB"/>
                <w:rPrChange w:id="98" w:author="Author">
                  <w:rPr>
                    <w:rFonts w:ascii="inherit" w:eastAsia="Times New Roman" w:hAnsi="inherit" w:cs="Times New Roman"/>
                    <w:sz w:val="24"/>
                    <w:szCs w:val="24"/>
                    <w:lang w:eastAsia="en-GB"/>
                  </w:rPr>
                </w:rPrChange>
              </w:rPr>
              <w:t xml:space="preserve">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w:t>
            </w:r>
            <w:commentRangeStart w:id="99"/>
            <w:r w:rsidRPr="004B6876">
              <w:rPr>
                <w:rFonts w:ascii="inherit" w:eastAsia="Times New Roman" w:hAnsi="inherit" w:cs="Times New Roman"/>
                <w:sz w:val="24"/>
                <w:szCs w:val="24"/>
                <w:highlight w:val="yellow"/>
                <w:lang w:eastAsia="en-GB"/>
                <w:rPrChange w:id="100" w:author="Author">
                  <w:rPr>
                    <w:rFonts w:ascii="inherit" w:eastAsia="Times New Roman" w:hAnsi="inherit" w:cs="Times New Roman"/>
                    <w:sz w:val="24"/>
                    <w:szCs w:val="24"/>
                    <w:lang w:eastAsia="en-GB"/>
                  </w:rPr>
                </w:rPrChange>
              </w:rPr>
              <w:t>Regulation</w:t>
            </w:r>
            <w:commentRangeEnd w:id="99"/>
            <w:r w:rsidR="006F3AE8">
              <w:rPr>
                <w:rStyle w:val="CommentReference"/>
              </w:rPr>
              <w:commentReference w:id="99"/>
            </w:r>
            <w:r w:rsidRPr="004B6876">
              <w:rPr>
                <w:rFonts w:ascii="inherit" w:eastAsia="Times New Roman" w:hAnsi="inherit" w:cs="Times New Roman"/>
                <w:sz w:val="24"/>
                <w:szCs w:val="24"/>
                <w:highlight w:val="yellow"/>
                <w:lang w:eastAsia="en-GB"/>
                <w:rPrChange w:id="101" w:author="Author">
                  <w:rPr>
                    <w:rFonts w:ascii="inherit" w:eastAsia="Times New Roman" w:hAnsi="inherit" w:cs="Times New Roman"/>
                    <w:sz w:val="24"/>
                    <w:szCs w:val="24"/>
                    <w:lang w:eastAsia="en-GB"/>
                  </w:rPr>
                </w:rPrChange>
              </w:rPr>
              <w:t>.</w:t>
            </w:r>
          </w:p>
        </w:tc>
      </w:tr>
    </w:tbl>
    <w:p w14:paraId="48BCC46F" w14:textId="77777777" w:rsidR="003B7AE9" w:rsidRPr="004B6876" w:rsidRDefault="003B7AE9" w:rsidP="003B7AE9">
      <w:pPr>
        <w:shd w:val="clear" w:color="auto" w:fill="FFFFFF"/>
        <w:spacing w:before="120" w:after="0" w:line="240" w:lineRule="auto"/>
        <w:jc w:val="both"/>
        <w:rPr>
          <w:rFonts w:ascii="inherit" w:eastAsia="Times New Roman" w:hAnsi="inherit" w:cs="Times New Roman"/>
          <w:color w:val="000000"/>
          <w:sz w:val="24"/>
          <w:szCs w:val="24"/>
          <w:highlight w:val="yellow"/>
          <w:lang w:eastAsia="en-GB"/>
          <w:rPrChange w:id="102" w:author="Author">
            <w:rPr>
              <w:rFonts w:ascii="inherit" w:eastAsia="Times New Roman" w:hAnsi="inherit" w:cs="Times New Roman"/>
              <w:color w:val="000000"/>
              <w:sz w:val="24"/>
              <w:szCs w:val="24"/>
              <w:lang w:eastAsia="en-GB"/>
            </w:rPr>
          </w:rPrChange>
        </w:rPr>
      </w:pPr>
      <w:r w:rsidRPr="004B6876">
        <w:rPr>
          <w:rFonts w:ascii="inherit" w:eastAsia="Times New Roman" w:hAnsi="inherit" w:cs="Times New Roman"/>
          <w:color w:val="000000"/>
          <w:sz w:val="24"/>
          <w:szCs w:val="24"/>
          <w:highlight w:val="yellow"/>
          <w:lang w:eastAsia="en-GB"/>
          <w:rPrChange w:id="103" w:author="Author">
            <w:rPr>
              <w:rFonts w:ascii="inherit" w:eastAsia="Times New Roman" w:hAnsi="inherit" w:cs="Times New Roman"/>
              <w:color w:val="000000"/>
              <w:sz w:val="24"/>
              <w:szCs w:val="24"/>
              <w:lang w:eastAsia="en-GB"/>
            </w:rPr>
          </w:rPrChange>
        </w:rPr>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4B6876">
        <w:rPr>
          <w:rFonts w:ascii="inherit" w:eastAsia="Times New Roman" w:hAnsi="inherit" w:cs="Times New Roman"/>
          <w:color w:val="000000"/>
          <w:sz w:val="24"/>
          <w:szCs w:val="24"/>
          <w:highlight w:val="yellow"/>
          <w:lang w:eastAsia="en-GB"/>
          <w:rPrChange w:id="104" w:author="Author">
            <w:rPr>
              <w:rFonts w:ascii="inherit" w:eastAsia="Times New Roman" w:hAnsi="inherit" w:cs="Times New Roman"/>
              <w:color w:val="000000"/>
              <w:sz w:val="24"/>
              <w:szCs w:val="24"/>
              <w:lang w:eastAsia="en-GB"/>
            </w:rPr>
          </w:rPrChange>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15902B24" w:rsidR="003B7AE9" w:rsidRDefault="003B7AE9" w:rsidP="003B7AE9">
      <w:pPr>
        <w:shd w:val="clear" w:color="auto" w:fill="FFFFFF"/>
        <w:spacing w:before="120" w:after="0" w:line="240" w:lineRule="auto"/>
        <w:jc w:val="both"/>
        <w:rPr>
          <w:ins w:id="105"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71A5C35E" w14:textId="77777777" w:rsidR="00A11A1D" w:rsidRPr="002208F9" w:rsidRDefault="00A11A1D" w:rsidP="00A11A1D">
      <w:pPr>
        <w:pStyle w:val="ListParagraph"/>
        <w:numPr>
          <w:ilvl w:val="0"/>
          <w:numId w:val="3"/>
        </w:numPr>
        <w:tabs>
          <w:tab w:val="left" w:pos="837"/>
        </w:tabs>
        <w:spacing w:before="0"/>
        <w:ind w:left="360" w:right="150"/>
        <w:rPr>
          <w:ins w:id="106" w:author="Author"/>
          <w:rFonts w:asciiTheme="minorHAnsi" w:hAnsiTheme="minorHAnsi" w:cstheme="minorHAnsi"/>
          <w:color w:val="FF0000"/>
        </w:rPr>
      </w:pPr>
      <w:ins w:id="107" w:author="Author">
        <w:r w:rsidRPr="002208F9">
          <w:rPr>
            <w:rFonts w:asciiTheme="minorHAnsi" w:hAnsiTheme="minorHAnsi" w:cstheme="minorHAnsi"/>
            <w:color w:val="FF0000"/>
            <w:u w:val="single" w:color="0078D3"/>
          </w:rPr>
          <w:t>Where component parts or units of an existing power generating module are replaced or</w:t>
        </w:r>
        <w:r w:rsidRPr="002208F9">
          <w:rPr>
            <w:rFonts w:asciiTheme="minorHAnsi" w:hAnsiTheme="minorHAnsi" w:cstheme="minorHAnsi"/>
            <w:color w:val="FF0000"/>
            <w:spacing w:val="1"/>
          </w:rPr>
          <w:t xml:space="preserve"> </w:t>
        </w:r>
        <w:r w:rsidRPr="002208F9">
          <w:rPr>
            <w:rFonts w:asciiTheme="minorHAnsi" w:hAnsiTheme="minorHAnsi" w:cstheme="minorHAnsi"/>
            <w:color w:val="FF0000"/>
            <w:u w:val="single" w:color="E2008B"/>
          </w:rPr>
          <w:t>new parts or units added to an existing power generating module, those new or</w:t>
        </w:r>
        <w:r w:rsidRPr="002208F9">
          <w:rPr>
            <w:rFonts w:asciiTheme="minorHAnsi" w:hAnsiTheme="minorHAnsi" w:cstheme="minorHAnsi"/>
            <w:color w:val="FF0000"/>
          </w:rPr>
          <w:t xml:space="preserve"> </w:t>
        </w:r>
        <w:r w:rsidRPr="002208F9">
          <w:rPr>
            <w:rFonts w:asciiTheme="minorHAnsi" w:hAnsiTheme="minorHAnsi" w:cstheme="minorHAnsi"/>
            <w:color w:val="FF0000"/>
            <w:u w:val="single" w:color="0078D3"/>
          </w:rPr>
          <w:t>replacement</w:t>
        </w:r>
        <w:r w:rsidRPr="002208F9">
          <w:rPr>
            <w:rFonts w:asciiTheme="minorHAnsi" w:hAnsiTheme="minorHAnsi" w:cstheme="minorHAnsi"/>
            <w:color w:val="FF0000"/>
            <w:spacing w:val="-47"/>
          </w:rPr>
          <w:t xml:space="preserve"> </w:t>
        </w:r>
        <w:r w:rsidRPr="002208F9">
          <w:rPr>
            <w:rFonts w:asciiTheme="minorHAnsi" w:hAnsiTheme="minorHAnsi" w:cstheme="minorHAnsi"/>
            <w:color w:val="FF0000"/>
            <w:u w:val="single" w:color="0078D3"/>
          </w:rPr>
          <w:t>parts</w:t>
        </w:r>
        <w:r w:rsidRPr="002208F9">
          <w:rPr>
            <w:rFonts w:asciiTheme="minorHAnsi" w:hAnsiTheme="minorHAnsi" w:cstheme="minorHAnsi"/>
            <w:color w:val="FF0000"/>
            <w:spacing w:val="-1"/>
            <w:u w:val="single" w:color="0078D3"/>
          </w:rPr>
          <w:t xml:space="preserve"> </w:t>
        </w:r>
        <w:r w:rsidRPr="002208F9">
          <w:rPr>
            <w:rFonts w:asciiTheme="minorHAnsi" w:hAnsiTheme="minorHAnsi" w:cstheme="minorHAnsi"/>
            <w:color w:val="FF0000"/>
            <w:u w:val="single" w:color="0078D3"/>
          </w:rPr>
          <w:t>or</w:t>
        </w:r>
        <w:r w:rsidRPr="002208F9">
          <w:rPr>
            <w:rFonts w:asciiTheme="minorHAnsi" w:hAnsiTheme="minorHAnsi" w:cstheme="minorHAnsi"/>
            <w:color w:val="FF0000"/>
            <w:spacing w:val="-3"/>
            <w:u w:val="single" w:color="0078D3"/>
          </w:rPr>
          <w:t xml:space="preserve"> </w:t>
        </w:r>
        <w:r w:rsidRPr="002208F9">
          <w:rPr>
            <w:rFonts w:asciiTheme="minorHAnsi" w:hAnsiTheme="minorHAnsi" w:cstheme="minorHAnsi"/>
            <w:color w:val="FF0000"/>
            <w:u w:val="single" w:color="0078D3"/>
          </w:rPr>
          <w:lastRenderedPageBreak/>
          <w:t>units should, to</w:t>
        </w:r>
        <w:r w:rsidRPr="002208F9">
          <w:rPr>
            <w:rFonts w:asciiTheme="minorHAnsi" w:hAnsiTheme="minorHAnsi" w:cstheme="minorHAnsi"/>
            <w:color w:val="FF0000"/>
            <w:spacing w:val="1"/>
            <w:u w:val="single" w:color="0078D3"/>
          </w:rPr>
          <w:t xml:space="preserve"> </w:t>
        </w:r>
        <w:r w:rsidRPr="002208F9">
          <w:rPr>
            <w:rFonts w:asciiTheme="minorHAnsi" w:hAnsiTheme="minorHAnsi" w:cstheme="minorHAnsi"/>
            <w:color w:val="FF0000"/>
            <w:u w:val="single" w:color="0078D3"/>
          </w:rPr>
          <w:t>the</w:t>
        </w:r>
        <w:r w:rsidRPr="002208F9">
          <w:rPr>
            <w:rFonts w:asciiTheme="minorHAnsi" w:hAnsiTheme="minorHAnsi" w:cstheme="minorHAnsi"/>
            <w:color w:val="FF0000"/>
            <w:spacing w:val="1"/>
            <w:u w:val="single" w:color="0078D3"/>
          </w:rPr>
          <w:t xml:space="preserve"> </w:t>
        </w:r>
        <w:r w:rsidRPr="002208F9">
          <w:rPr>
            <w:rFonts w:asciiTheme="minorHAnsi" w:hAnsiTheme="minorHAnsi" w:cstheme="minorHAnsi"/>
            <w:color w:val="FF0000"/>
            <w:u w:val="single" w:color="0078D3"/>
          </w:rPr>
          <w:t>extent</w:t>
        </w:r>
        <w:r w:rsidRPr="002208F9">
          <w:rPr>
            <w:rFonts w:asciiTheme="minorHAnsi" w:hAnsiTheme="minorHAnsi" w:cstheme="minorHAnsi"/>
            <w:color w:val="FF0000"/>
            <w:spacing w:val="-2"/>
            <w:u w:val="single" w:color="0078D3"/>
          </w:rPr>
          <w:t xml:space="preserve"> </w:t>
        </w:r>
        <w:r w:rsidRPr="002208F9">
          <w:rPr>
            <w:rFonts w:asciiTheme="minorHAnsi" w:hAnsiTheme="minorHAnsi" w:cstheme="minorHAnsi"/>
            <w:color w:val="FF0000"/>
            <w:u w:val="single" w:color="0078D3"/>
          </w:rPr>
          <w:t>applicable:</w:t>
        </w:r>
      </w:ins>
    </w:p>
    <w:p w14:paraId="7F44E5EE" w14:textId="77777777" w:rsidR="00A11A1D" w:rsidRPr="002208F9" w:rsidRDefault="00A11A1D" w:rsidP="00A11A1D">
      <w:pPr>
        <w:pStyle w:val="ListParagraph"/>
        <w:numPr>
          <w:ilvl w:val="1"/>
          <w:numId w:val="3"/>
        </w:numPr>
        <w:tabs>
          <w:tab w:val="left" w:pos="1557"/>
        </w:tabs>
        <w:spacing w:before="99"/>
        <w:ind w:left="1080" w:hanging="361"/>
        <w:rPr>
          <w:ins w:id="108" w:author="Author"/>
          <w:rFonts w:asciiTheme="minorHAnsi" w:hAnsiTheme="minorHAnsi" w:cstheme="minorHAnsi"/>
          <w:color w:val="FF0000"/>
        </w:rPr>
      </w:pPr>
      <w:ins w:id="109" w:author="Author">
        <w:r w:rsidRPr="002208F9">
          <w:rPr>
            <w:rFonts w:asciiTheme="minorHAnsi" w:hAnsiTheme="minorHAnsi" w:cstheme="minorHAnsi"/>
            <w:noProof/>
            <w:color w:val="FF0000"/>
            <w:lang w:val="en-GB" w:eastAsia="en-GB"/>
          </w:rPr>
          <mc:AlternateContent>
            <mc:Choice Requires="wps">
              <w:drawing>
                <wp:anchor distT="0" distB="0" distL="114300" distR="114300" simplePos="0" relativeHeight="251658240" behindDoc="0" locked="0" layoutInCell="1" allowOverlap="1" wp14:anchorId="7F6639C9" wp14:editId="0FC3DE1E">
                  <wp:simplePos x="0" y="0"/>
                  <wp:positionH relativeFrom="page">
                    <wp:posOffset>4895850</wp:posOffset>
                  </wp:positionH>
                  <wp:positionV relativeFrom="paragraph">
                    <wp:posOffset>210820</wp:posOffset>
                  </wp:positionV>
                  <wp:extent cx="38100" cy="8890"/>
                  <wp:effectExtent l="0" t="1905"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8890"/>
                          </a:xfrm>
                          <a:prstGeom prst="rect">
                            <a:avLst/>
                          </a:prstGeom>
                          <a:solidFill>
                            <a:srgbClr val="E2008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37FD2F" id="Rectangle 5" o:spid="_x0000_s1026" style="position:absolute;margin-left:385.5pt;margin-top:16.6pt;width:3pt;height:.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" fillcolor="#e2008b" stroked="f">
                  <w10:wrap anchorx="page"/>
                </v:rect>
              </w:pict>
            </mc:Fallback>
          </mc:AlternateContent>
        </w:r>
        <w:r w:rsidRPr="002208F9">
          <w:rPr>
            <w:rFonts w:asciiTheme="minorHAnsi" w:hAnsiTheme="minorHAnsi" w:cstheme="minorHAnsi"/>
            <w:color w:val="FF0000"/>
            <w:u w:val="single" w:color="E2008B"/>
          </w:rPr>
          <w:t>Be</w:t>
        </w:r>
        <w:r w:rsidRPr="002208F9">
          <w:rPr>
            <w:rFonts w:asciiTheme="minorHAnsi" w:hAnsiTheme="minorHAnsi" w:cstheme="minorHAnsi"/>
            <w:color w:val="FF0000"/>
            <w:spacing w:val="-1"/>
            <w:u w:val="single" w:color="E2008B"/>
          </w:rPr>
          <w:t xml:space="preserve"> </w:t>
        </w:r>
        <w:r w:rsidRPr="002208F9">
          <w:rPr>
            <w:rFonts w:asciiTheme="minorHAnsi" w:hAnsiTheme="minorHAnsi" w:cstheme="minorHAnsi"/>
            <w:color w:val="FF0000"/>
            <w:u w:val="single" w:color="E2008B"/>
          </w:rPr>
          <w:t>compliant</w:t>
        </w:r>
        <w:r w:rsidRPr="002208F9">
          <w:rPr>
            <w:rFonts w:asciiTheme="minorHAnsi" w:hAnsiTheme="minorHAnsi" w:cstheme="minorHAnsi"/>
            <w:color w:val="FF0000"/>
            <w:spacing w:val="-2"/>
            <w:u w:val="single" w:color="E2008B"/>
          </w:rPr>
          <w:t xml:space="preserve"> </w:t>
        </w:r>
        <w:r w:rsidRPr="002208F9">
          <w:rPr>
            <w:rFonts w:asciiTheme="minorHAnsi" w:hAnsiTheme="minorHAnsi" w:cstheme="minorHAnsi"/>
            <w:color w:val="FF0000"/>
            <w:u w:val="single" w:color="E2008B"/>
          </w:rPr>
          <w:t>with</w:t>
        </w:r>
        <w:r w:rsidRPr="002208F9">
          <w:rPr>
            <w:rFonts w:asciiTheme="minorHAnsi" w:hAnsiTheme="minorHAnsi" w:cstheme="minorHAnsi"/>
            <w:color w:val="FF0000"/>
            <w:spacing w:val="-3"/>
            <w:u w:val="single" w:color="E2008B"/>
          </w:rPr>
          <w:t xml:space="preserve"> </w:t>
        </w:r>
        <w:r w:rsidRPr="002208F9">
          <w:rPr>
            <w:rFonts w:asciiTheme="minorHAnsi" w:hAnsiTheme="minorHAnsi" w:cstheme="minorHAnsi"/>
            <w:color w:val="FF0000"/>
            <w:u w:val="single" w:color="E2008B"/>
          </w:rPr>
          <w:t>the</w:t>
        </w:r>
        <w:r w:rsidRPr="002208F9">
          <w:rPr>
            <w:rFonts w:asciiTheme="minorHAnsi" w:hAnsiTheme="minorHAnsi" w:cstheme="minorHAnsi"/>
            <w:color w:val="FF0000"/>
            <w:spacing w:val="1"/>
            <w:u w:val="single" w:color="E2008B"/>
          </w:rPr>
          <w:t xml:space="preserve"> </w:t>
        </w:r>
        <w:r w:rsidRPr="002208F9">
          <w:rPr>
            <w:rFonts w:asciiTheme="minorHAnsi" w:hAnsiTheme="minorHAnsi" w:cstheme="minorHAnsi"/>
            <w:color w:val="FF0000"/>
            <w:u w:val="single" w:color="E2008B"/>
          </w:rPr>
          <w:t>requirements</w:t>
        </w:r>
        <w:r w:rsidRPr="002208F9">
          <w:rPr>
            <w:rFonts w:asciiTheme="minorHAnsi" w:hAnsiTheme="minorHAnsi" w:cstheme="minorHAnsi"/>
            <w:color w:val="FF0000"/>
            <w:spacing w:val="-2"/>
            <w:u w:val="single" w:color="E2008B"/>
          </w:rPr>
          <w:t xml:space="preserve"> </w:t>
        </w:r>
        <w:r w:rsidRPr="002208F9">
          <w:rPr>
            <w:rFonts w:asciiTheme="minorHAnsi" w:hAnsiTheme="minorHAnsi" w:cstheme="minorHAnsi"/>
            <w:color w:val="FF0000"/>
            <w:u w:val="single" w:color="E2008B"/>
          </w:rPr>
          <w:t>of this</w:t>
        </w:r>
        <w:r w:rsidRPr="002208F9">
          <w:rPr>
            <w:rFonts w:asciiTheme="minorHAnsi" w:hAnsiTheme="minorHAnsi" w:cstheme="minorHAnsi"/>
            <w:color w:val="FF0000"/>
            <w:spacing w:val="-4"/>
            <w:u w:val="single" w:color="E2008B"/>
          </w:rPr>
          <w:t xml:space="preserve"> </w:t>
        </w:r>
        <w:r w:rsidRPr="002208F9">
          <w:rPr>
            <w:rFonts w:asciiTheme="minorHAnsi" w:hAnsiTheme="minorHAnsi" w:cstheme="minorHAnsi"/>
            <w:color w:val="FF0000"/>
            <w:u w:val="single" w:color="E2008B"/>
          </w:rPr>
          <w:t>Regulation, unless this implies relevant  modification to the other components of the generating unit or generating module to allocate the new requirements</w:t>
        </w:r>
        <w:r w:rsidRPr="002208F9">
          <w:rPr>
            <w:rFonts w:asciiTheme="minorHAnsi" w:hAnsiTheme="minorHAnsi" w:cstheme="minorHAnsi"/>
            <w:color w:val="FF0000"/>
          </w:rPr>
          <w:t>;</w:t>
        </w:r>
      </w:ins>
    </w:p>
    <w:p w14:paraId="1135D42C" w14:textId="77777777" w:rsidR="00A11A1D" w:rsidRPr="002208F9" w:rsidRDefault="00A11A1D" w:rsidP="00A11A1D">
      <w:pPr>
        <w:pStyle w:val="ListParagraph"/>
        <w:numPr>
          <w:ilvl w:val="1"/>
          <w:numId w:val="3"/>
        </w:numPr>
        <w:tabs>
          <w:tab w:val="left" w:pos="1557"/>
        </w:tabs>
        <w:spacing w:before="101"/>
        <w:ind w:left="1080" w:right="364"/>
        <w:rPr>
          <w:ins w:id="110" w:author="Author"/>
          <w:rFonts w:asciiTheme="minorHAnsi" w:hAnsiTheme="minorHAnsi" w:cstheme="minorHAnsi"/>
          <w:color w:val="FF0000"/>
        </w:rPr>
      </w:pPr>
      <w:ins w:id="111" w:author="Author">
        <w:r w:rsidRPr="002208F9">
          <w:rPr>
            <w:rFonts w:asciiTheme="minorHAnsi" w:hAnsiTheme="minorHAnsi" w:cstheme="minorHAnsi"/>
            <w:color w:val="FF0000"/>
            <w:u w:val="single" w:color="0078D3"/>
          </w:rPr>
          <w:t>Not be a limitation on the eventual compliance of the power generating module</w:t>
        </w:r>
        <w:r w:rsidRPr="002208F9">
          <w:rPr>
            <w:rFonts w:asciiTheme="minorHAnsi" w:hAnsiTheme="minorHAnsi" w:cstheme="minorHAnsi"/>
            <w:color w:val="FF0000"/>
            <w:spacing w:val="1"/>
          </w:rPr>
          <w:t xml:space="preserve"> </w:t>
        </w:r>
        <w:r w:rsidRPr="002208F9">
          <w:rPr>
            <w:rFonts w:asciiTheme="minorHAnsi" w:hAnsiTheme="minorHAnsi" w:cstheme="minorHAnsi"/>
            <w:color w:val="FF0000"/>
            <w:u w:val="single" w:color="E2008B"/>
          </w:rPr>
          <w:t>should compliance be required with this Regulation in accordance with this article;</w:t>
        </w:r>
        <w:r w:rsidRPr="002208F9">
          <w:rPr>
            <w:rFonts w:asciiTheme="minorHAnsi" w:hAnsiTheme="minorHAnsi" w:cstheme="minorHAnsi"/>
            <w:color w:val="FF0000"/>
            <w:spacing w:val="-47"/>
          </w:rPr>
          <w:t xml:space="preserve"> </w:t>
        </w:r>
        <w:r w:rsidRPr="002208F9">
          <w:rPr>
            <w:rFonts w:asciiTheme="minorHAnsi" w:hAnsiTheme="minorHAnsi" w:cstheme="minorHAnsi"/>
            <w:color w:val="FF0000"/>
            <w:u w:val="single" w:color="0078D3"/>
          </w:rPr>
          <w:t>and</w:t>
        </w:r>
      </w:ins>
    </w:p>
    <w:p w14:paraId="59196770" w14:textId="77777777" w:rsidR="00A11A1D" w:rsidRPr="002208F9" w:rsidRDefault="00A11A1D" w:rsidP="00A11A1D">
      <w:pPr>
        <w:pStyle w:val="ListParagraph"/>
        <w:numPr>
          <w:ilvl w:val="1"/>
          <w:numId w:val="3"/>
        </w:numPr>
        <w:tabs>
          <w:tab w:val="left" w:pos="1557"/>
        </w:tabs>
        <w:spacing w:before="99"/>
        <w:ind w:left="1080" w:right="440"/>
        <w:rPr>
          <w:ins w:id="112" w:author="Author"/>
          <w:rFonts w:asciiTheme="minorHAnsi" w:hAnsiTheme="minorHAnsi" w:cstheme="minorHAnsi"/>
          <w:color w:val="FF0000"/>
        </w:rPr>
      </w:pPr>
      <w:ins w:id="113" w:author="Author">
        <w:r w:rsidRPr="002208F9">
          <w:rPr>
            <w:rFonts w:asciiTheme="minorHAnsi" w:hAnsiTheme="minorHAnsi" w:cstheme="minorHAnsi"/>
            <w:noProof/>
            <w:color w:val="FF0000"/>
            <w:lang w:val="en-GB" w:eastAsia="en-GB"/>
          </w:rPr>
          <mc:AlternateContent>
            <mc:Choice Requires="wps">
              <w:drawing>
                <wp:anchor distT="0" distB="0" distL="114300" distR="114300" simplePos="0" relativeHeight="251659264" behindDoc="1" locked="0" layoutInCell="1" allowOverlap="1" wp14:anchorId="682CCF61" wp14:editId="1A1CBC12">
                  <wp:simplePos x="0" y="0"/>
                  <wp:positionH relativeFrom="page">
                    <wp:posOffset>3155315</wp:posOffset>
                  </wp:positionH>
                  <wp:positionV relativeFrom="paragraph">
                    <wp:posOffset>210820</wp:posOffset>
                  </wp:positionV>
                  <wp:extent cx="31750" cy="8890"/>
                  <wp:effectExtent l="2540" t="1270" r="381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 cy="8890"/>
                          </a:xfrm>
                          <a:prstGeom prst="rect">
                            <a:avLst/>
                          </a:prstGeom>
                          <a:solidFill>
                            <a:srgbClr val="0078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032B8" id="Rectangle 4" o:spid="_x0000_s1026" style="position:absolute;margin-left:248.45pt;margin-top:16.6pt;width:2.5pt;height:.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" fillcolor="#0078d3" stroked="f">
                  <w10:wrap anchorx="page"/>
                </v:rect>
              </w:pict>
            </mc:Fallback>
          </mc:AlternateContent>
        </w:r>
        <w:r w:rsidRPr="002208F9">
          <w:rPr>
            <w:rFonts w:asciiTheme="minorHAnsi" w:hAnsiTheme="minorHAnsi" w:cstheme="minorHAnsi"/>
            <w:color w:val="FF0000"/>
            <w:u w:val="single" w:color="0078D3"/>
          </w:rPr>
          <w:t>Immediately contribute</w:t>
        </w:r>
        <w:r w:rsidRPr="002208F9">
          <w:rPr>
            <w:rFonts w:asciiTheme="minorHAnsi" w:hAnsiTheme="minorHAnsi" w:cstheme="minorHAnsi"/>
            <w:color w:val="FF0000"/>
          </w:rPr>
          <w:t xml:space="preserve"> </w:t>
        </w:r>
        <w:r w:rsidRPr="002208F9">
          <w:rPr>
            <w:rFonts w:asciiTheme="minorHAnsi" w:hAnsiTheme="minorHAnsi" w:cstheme="minorHAnsi"/>
            <w:color w:val="FF0000"/>
            <w:u w:val="single" w:color="E2008B"/>
          </w:rPr>
          <w:t>the requirements of this Regulation pro rata compared to</w:t>
        </w:r>
        <w:r w:rsidRPr="002208F9">
          <w:rPr>
            <w:rFonts w:asciiTheme="minorHAnsi" w:hAnsiTheme="minorHAnsi" w:cstheme="minorHAnsi"/>
            <w:color w:val="FF0000"/>
            <w:spacing w:val="-47"/>
          </w:rPr>
          <w:t xml:space="preserve"> </w:t>
        </w:r>
        <w:r w:rsidRPr="002208F9">
          <w:rPr>
            <w:rFonts w:asciiTheme="minorHAnsi" w:hAnsiTheme="minorHAnsi" w:cstheme="minorHAnsi"/>
            <w:color w:val="FF0000"/>
            <w:u w:val="single" w:color="E2008B"/>
          </w:rPr>
          <w:t>the power generating module as appropriate (e.g. reactive power, frequency</w:t>
        </w:r>
        <w:r w:rsidRPr="002208F9">
          <w:rPr>
            <w:rFonts w:asciiTheme="minorHAnsi" w:hAnsiTheme="minorHAnsi" w:cstheme="minorHAnsi"/>
            <w:color w:val="FF0000"/>
            <w:spacing w:val="1"/>
          </w:rPr>
          <w:t xml:space="preserve"> </w:t>
        </w:r>
        <w:r w:rsidRPr="002208F9">
          <w:rPr>
            <w:rFonts w:asciiTheme="minorHAnsi" w:hAnsiTheme="minorHAnsi" w:cstheme="minorHAnsi"/>
            <w:color w:val="FF0000"/>
            <w:u w:val="single" w:color="E2008B"/>
          </w:rPr>
          <w:t>response etc). to the future compliance of that power generating module for the</w:t>
        </w:r>
        <w:r w:rsidRPr="002208F9">
          <w:rPr>
            <w:rFonts w:asciiTheme="minorHAnsi" w:hAnsiTheme="minorHAnsi" w:cstheme="minorHAnsi"/>
            <w:color w:val="FF0000"/>
            <w:spacing w:val="1"/>
          </w:rPr>
          <w:t xml:space="preserve"> </w:t>
        </w:r>
        <w:r w:rsidRPr="002208F9">
          <w:rPr>
            <w:rFonts w:asciiTheme="minorHAnsi" w:hAnsiTheme="minorHAnsi" w:cstheme="minorHAnsi"/>
            <w:color w:val="FF0000"/>
            <w:u w:val="single" w:color="0078D3"/>
          </w:rPr>
          <w:t>possibility</w:t>
        </w:r>
        <w:r w:rsidRPr="002208F9">
          <w:rPr>
            <w:rFonts w:asciiTheme="minorHAnsi" w:hAnsiTheme="minorHAnsi" w:cstheme="minorHAnsi"/>
            <w:color w:val="FF0000"/>
            <w:spacing w:val="-3"/>
            <w:u w:val="single" w:color="0078D3"/>
          </w:rPr>
          <w:t xml:space="preserve"> </w:t>
        </w:r>
        <w:r w:rsidRPr="002208F9">
          <w:rPr>
            <w:rFonts w:asciiTheme="minorHAnsi" w:hAnsiTheme="minorHAnsi" w:cstheme="minorHAnsi"/>
            <w:color w:val="FF0000"/>
            <w:u w:val="single" w:color="0078D3"/>
          </w:rPr>
          <w:t>that</w:t>
        </w:r>
        <w:r w:rsidRPr="002208F9">
          <w:rPr>
            <w:rFonts w:asciiTheme="minorHAnsi" w:hAnsiTheme="minorHAnsi" w:cstheme="minorHAnsi"/>
            <w:color w:val="FF0000"/>
            <w:spacing w:val="-1"/>
            <w:u w:val="single" w:color="0078D3"/>
          </w:rPr>
          <w:t xml:space="preserve"> </w:t>
        </w:r>
        <w:r w:rsidRPr="002208F9">
          <w:rPr>
            <w:rFonts w:asciiTheme="minorHAnsi" w:hAnsiTheme="minorHAnsi" w:cstheme="minorHAnsi"/>
            <w:color w:val="FF0000"/>
            <w:u w:val="single" w:color="0078D3"/>
          </w:rPr>
          <w:t>compliance</w:t>
        </w:r>
        <w:r w:rsidRPr="002208F9">
          <w:rPr>
            <w:rFonts w:asciiTheme="minorHAnsi" w:hAnsiTheme="minorHAnsi" w:cstheme="minorHAnsi"/>
            <w:color w:val="FF0000"/>
            <w:spacing w:val="-4"/>
            <w:u w:val="single" w:color="0078D3"/>
          </w:rPr>
          <w:t xml:space="preserve"> </w:t>
        </w:r>
        <w:r w:rsidRPr="002208F9">
          <w:rPr>
            <w:rFonts w:asciiTheme="minorHAnsi" w:hAnsiTheme="minorHAnsi" w:cstheme="minorHAnsi"/>
            <w:color w:val="FF0000"/>
            <w:u w:val="single" w:color="0078D3"/>
          </w:rPr>
          <w:t>with this</w:t>
        </w:r>
        <w:r w:rsidRPr="002208F9">
          <w:rPr>
            <w:rFonts w:asciiTheme="minorHAnsi" w:hAnsiTheme="minorHAnsi" w:cstheme="minorHAnsi"/>
            <w:color w:val="FF0000"/>
            <w:spacing w:val="-2"/>
            <w:u w:val="single" w:color="0078D3"/>
          </w:rPr>
          <w:t xml:space="preserve"> </w:t>
        </w:r>
        <w:r w:rsidRPr="002208F9">
          <w:rPr>
            <w:rFonts w:asciiTheme="minorHAnsi" w:hAnsiTheme="minorHAnsi" w:cstheme="minorHAnsi"/>
            <w:color w:val="FF0000"/>
            <w:u w:val="single" w:color="0078D3"/>
          </w:rPr>
          <w:t>Regulation</w:t>
        </w:r>
        <w:r w:rsidRPr="002208F9">
          <w:rPr>
            <w:rFonts w:asciiTheme="minorHAnsi" w:hAnsiTheme="minorHAnsi" w:cstheme="minorHAnsi"/>
            <w:color w:val="FF0000"/>
            <w:spacing w:val="-1"/>
            <w:u w:val="single" w:color="0078D3"/>
          </w:rPr>
          <w:t xml:space="preserve"> </w:t>
        </w:r>
        <w:r w:rsidRPr="002208F9">
          <w:rPr>
            <w:rFonts w:asciiTheme="minorHAnsi" w:hAnsiTheme="minorHAnsi" w:cstheme="minorHAnsi"/>
            <w:color w:val="FF0000"/>
            <w:u w:val="single" w:color="0078D3"/>
          </w:rPr>
          <w:t>is required</w:t>
        </w:r>
        <w:r w:rsidRPr="002208F9">
          <w:rPr>
            <w:rFonts w:asciiTheme="minorHAnsi" w:hAnsiTheme="minorHAnsi" w:cstheme="minorHAnsi"/>
            <w:color w:val="FF0000"/>
            <w:spacing w:val="-1"/>
            <w:u w:val="single" w:color="0078D3"/>
          </w:rPr>
          <w:t xml:space="preserve"> </w:t>
        </w:r>
        <w:r w:rsidRPr="002208F9">
          <w:rPr>
            <w:rFonts w:asciiTheme="minorHAnsi" w:hAnsiTheme="minorHAnsi" w:cstheme="minorHAnsi"/>
            <w:color w:val="FF0000"/>
            <w:u w:val="single" w:color="0078D3"/>
          </w:rPr>
          <w:t>in the future.</w:t>
        </w:r>
      </w:ins>
    </w:p>
    <w:p w14:paraId="3EA20A28" w14:textId="77777777" w:rsidR="00A11A1D" w:rsidRPr="002208F9" w:rsidRDefault="00A11A1D" w:rsidP="00A11A1D">
      <w:pPr>
        <w:tabs>
          <w:tab w:val="left" w:pos="1557"/>
        </w:tabs>
        <w:spacing w:before="99"/>
        <w:ind w:right="440"/>
        <w:rPr>
          <w:ins w:id="114" w:author="Author"/>
          <w:rFonts w:eastAsia="Microsoft Sans Serif" w:cstheme="minorHAnsi"/>
          <w:strike/>
          <w:color w:val="FF0000"/>
          <w:spacing w:val="-1"/>
          <w:lang w:val="en-US"/>
        </w:rPr>
      </w:pPr>
      <w:ins w:id="115" w:author="Author">
        <w:r w:rsidRPr="002208F9">
          <w:rPr>
            <w:rFonts w:cstheme="minorHAnsi"/>
            <w:color w:val="FF0000"/>
            <w:spacing w:val="-1"/>
            <w:u w:val="single" w:color="0078D3"/>
          </w:rPr>
          <w:t xml:space="preserve">Paragraph 8 </w:t>
        </w:r>
        <w:r w:rsidRPr="002208F9">
          <w:rPr>
            <w:rFonts w:cstheme="minorHAnsi"/>
            <w:color w:val="FF0000"/>
            <w:u w:val="single" w:color="0078D3"/>
          </w:rPr>
          <w:t>does not apply to maintenance activities or to recognized spart parts, whether</w:t>
        </w:r>
        <w:r w:rsidRPr="002208F9">
          <w:rPr>
            <w:rFonts w:cstheme="minorHAnsi"/>
            <w:color w:val="FF0000"/>
            <w:spacing w:val="-47"/>
          </w:rPr>
          <w:t xml:space="preserve"> </w:t>
        </w:r>
        <w:r w:rsidRPr="002208F9">
          <w:rPr>
            <w:rFonts w:cstheme="minorHAnsi"/>
            <w:color w:val="FF0000"/>
            <w:u w:val="single" w:color="0078D3"/>
          </w:rPr>
          <w:t>or not those parts are purchased new at the time of their incorporation in the power</w:t>
        </w:r>
        <w:r w:rsidRPr="002208F9">
          <w:rPr>
            <w:rFonts w:cstheme="minorHAnsi"/>
            <w:color w:val="FF0000"/>
            <w:spacing w:val="1"/>
          </w:rPr>
          <w:t xml:space="preserve"> </w:t>
        </w:r>
        <w:r w:rsidRPr="002208F9">
          <w:rPr>
            <w:rFonts w:cstheme="minorHAnsi"/>
            <w:color w:val="FF0000"/>
            <w:u w:val="single" w:color="0078D3"/>
          </w:rPr>
          <w:t>generating</w:t>
        </w:r>
        <w:r w:rsidRPr="002208F9">
          <w:rPr>
            <w:rFonts w:cstheme="minorHAnsi"/>
            <w:color w:val="FF0000"/>
            <w:spacing w:val="-3"/>
            <w:u w:val="single" w:color="0078D3"/>
          </w:rPr>
          <w:t xml:space="preserve"> </w:t>
        </w:r>
        <w:r w:rsidRPr="002208F9">
          <w:rPr>
            <w:rFonts w:cstheme="minorHAnsi"/>
            <w:color w:val="FF0000"/>
            <w:u w:val="single" w:color="0078D3"/>
          </w:rPr>
          <w:t>module.</w:t>
        </w:r>
      </w:ins>
    </w:p>
    <w:p w14:paraId="696C6B88" w14:textId="77777777" w:rsidR="00A11A1D" w:rsidRPr="002208F9" w:rsidRDefault="00A11A1D" w:rsidP="00A11A1D">
      <w:pPr>
        <w:tabs>
          <w:tab w:val="left" w:pos="1557"/>
        </w:tabs>
        <w:spacing w:before="99"/>
        <w:ind w:right="440"/>
        <w:rPr>
          <w:ins w:id="116" w:author="Author"/>
          <w:rFonts w:eastAsia="Microsoft Sans Serif" w:cstheme="minorHAnsi"/>
          <w:strike/>
          <w:color w:val="FF0000"/>
          <w:spacing w:val="-1"/>
          <w:lang w:val="en-US"/>
        </w:rPr>
      </w:pPr>
      <w:ins w:id="117" w:author="Author">
        <w:r w:rsidRPr="002208F9">
          <w:rPr>
            <w:rFonts w:cstheme="minorHAnsi"/>
            <w:color w:val="FF0000"/>
            <w:spacing w:val="-1"/>
            <w:u w:val="single" w:color="0078D3"/>
          </w:rPr>
          <w:t xml:space="preserve">Paragraph 8 </w:t>
        </w:r>
        <w:r w:rsidRPr="002208F9">
          <w:rPr>
            <w:rFonts w:cstheme="minorHAnsi"/>
            <w:color w:val="FF0000"/>
            <w:u w:val="single" w:color="0078D3"/>
          </w:rPr>
          <w:t>does not apply when upgrading a generating unit to improve efficiency, to reduce emissions, to optimize controllability coupled with other plant facility components or units, unless applicability of new requirements come at no cost.</w:t>
        </w:r>
      </w:ins>
    </w:p>
    <w:p w14:paraId="56D3CDF5" w14:textId="77777777" w:rsidR="00F424ED" w:rsidRPr="004B6876" w:rsidRDefault="00F424ED" w:rsidP="003B7AE9">
      <w:pPr>
        <w:shd w:val="clear" w:color="auto" w:fill="FFFFFF"/>
        <w:spacing w:before="120" w:after="0" w:line="240" w:lineRule="auto"/>
        <w:jc w:val="both"/>
        <w:rPr>
          <w:rFonts w:ascii="inherit" w:eastAsia="Times New Roman" w:hAnsi="inherit" w:cs="Times New Roman"/>
          <w:color w:val="000000"/>
          <w:sz w:val="24"/>
          <w:szCs w:val="24"/>
          <w:lang w:val="en-US" w:eastAsia="en-GB"/>
          <w:rPrChange w:id="118" w:author="Author">
            <w:rPr>
              <w:rFonts w:ascii="inherit" w:eastAsia="Times New Roman" w:hAnsi="inherit" w:cs="Times New Roman"/>
              <w:color w:val="000000"/>
              <w:sz w:val="24"/>
              <w:szCs w:val="24"/>
              <w:lang w:eastAsia="en-GB"/>
            </w:rPr>
          </w:rPrChange>
        </w:rPr>
      </w:pP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modules shall comply with the requirements on the basis of the voltage level of their connection point and their maximum capacity according to the categories set out in paragraph 2.</w:t>
      </w:r>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6843"/>
        <w:gridCol w:w="2183"/>
      </w:tblGrid>
      <w:tr w:rsidR="003B7AE9" w:rsidRPr="003B7AE9" w:rsidDel="00996D55" w14:paraId="3E57E714" w14:textId="45EC95A7" w:rsidTr="003B7AE9">
        <w:trPr>
          <w:del w:id="119" w:author="Author"/>
        </w:trPr>
        <w:tc>
          <w:tcPr>
            <w:tcW w:w="0" w:type="auto"/>
            <w:shd w:val="clear" w:color="auto" w:fill="auto"/>
            <w:hideMark/>
          </w:tcPr>
          <w:p w14:paraId="03D75F84" w14:textId="77777777" w:rsidR="00996D55" w:rsidRPr="00416346" w:rsidRDefault="00996D55" w:rsidP="00996D55">
            <w:pPr>
              <w:pStyle w:val="ListParagraph"/>
              <w:numPr>
                <w:ilvl w:val="0"/>
                <w:numId w:val="4"/>
              </w:numPr>
              <w:rPr>
                <w:ins w:id="120" w:author="Author"/>
                <w:rFonts w:asciiTheme="minorHAnsi" w:hAnsiTheme="minorHAnsi" w:cstheme="minorHAnsi"/>
              </w:rPr>
            </w:pPr>
            <w:ins w:id="121" w:author="Author">
              <w:r w:rsidRPr="00416346">
                <w:rPr>
                  <w:rFonts w:asciiTheme="minorHAnsi" w:hAnsiTheme="minorHAnsi" w:cstheme="minorHAnsi"/>
                </w:rPr>
                <w:t>maximum</w:t>
              </w:r>
              <w:r w:rsidRPr="00416346">
                <w:rPr>
                  <w:rFonts w:asciiTheme="minorHAnsi" w:hAnsiTheme="minorHAnsi" w:cstheme="minorHAnsi"/>
                  <w:spacing w:val="-1"/>
                </w:rPr>
                <w:t xml:space="preserve"> </w:t>
              </w:r>
              <w:r w:rsidRPr="00416346">
                <w:rPr>
                  <w:rFonts w:asciiTheme="minorHAnsi" w:hAnsiTheme="minorHAnsi" w:cstheme="minorHAnsi"/>
                </w:rPr>
                <w:t>capacity</w:t>
              </w:r>
              <w:r w:rsidRPr="00416346">
                <w:rPr>
                  <w:rFonts w:asciiTheme="minorHAnsi" w:hAnsiTheme="minorHAnsi" w:cstheme="minorHAnsi"/>
                  <w:spacing w:val="-3"/>
                </w:rPr>
                <w:t xml:space="preserve"> </w:t>
              </w:r>
              <w:r w:rsidRPr="00416346">
                <w:rPr>
                  <w:rFonts w:asciiTheme="minorHAnsi" w:hAnsiTheme="minorHAnsi" w:cstheme="minorHAnsi"/>
                </w:rPr>
                <w:t>of</w:t>
              </w:r>
              <w:r w:rsidRPr="00416346">
                <w:rPr>
                  <w:rFonts w:asciiTheme="minorHAnsi" w:hAnsiTheme="minorHAnsi" w:cstheme="minorHAnsi"/>
                  <w:spacing w:val="-2"/>
                </w:rPr>
                <w:t xml:space="preserve"> </w:t>
              </w:r>
              <w:r w:rsidRPr="00416346">
                <w:rPr>
                  <w:rFonts w:asciiTheme="minorHAnsi" w:hAnsiTheme="minorHAnsi" w:cstheme="minorHAnsi"/>
                </w:rPr>
                <w:t>0.8</w:t>
              </w:r>
              <w:r w:rsidRPr="00416346">
                <w:rPr>
                  <w:rFonts w:asciiTheme="minorHAnsi" w:hAnsiTheme="minorHAnsi" w:cstheme="minorHAnsi"/>
                  <w:spacing w:val="-1"/>
                </w:rPr>
                <w:t xml:space="preserve"> </w:t>
              </w:r>
              <w:r w:rsidRPr="00416346">
                <w:rPr>
                  <w:rFonts w:asciiTheme="minorHAnsi" w:hAnsiTheme="minorHAnsi" w:cstheme="minorHAnsi"/>
                </w:rPr>
                <w:t>kW</w:t>
              </w:r>
              <w:r w:rsidRPr="00416346">
                <w:rPr>
                  <w:rFonts w:asciiTheme="minorHAnsi" w:hAnsiTheme="minorHAnsi" w:cstheme="minorHAnsi"/>
                  <w:spacing w:val="-1"/>
                </w:rPr>
                <w:t xml:space="preserve"> </w:t>
              </w:r>
              <w:r w:rsidRPr="00416346">
                <w:rPr>
                  <w:rFonts w:asciiTheme="minorHAnsi" w:hAnsiTheme="minorHAnsi" w:cstheme="minorHAnsi"/>
                </w:rPr>
                <w:t>or</w:t>
              </w:r>
              <w:r w:rsidRPr="00416346">
                <w:rPr>
                  <w:rFonts w:asciiTheme="minorHAnsi" w:hAnsiTheme="minorHAnsi" w:cstheme="minorHAnsi"/>
                  <w:spacing w:val="-1"/>
                </w:rPr>
                <w:t xml:space="preserve"> </w:t>
              </w:r>
              <w:r w:rsidRPr="00416346">
                <w:rPr>
                  <w:rFonts w:asciiTheme="minorHAnsi" w:hAnsiTheme="minorHAnsi" w:cstheme="minorHAnsi"/>
                </w:rPr>
                <w:t>more</w:t>
              </w:r>
              <w:r w:rsidRPr="00416346">
                <w:rPr>
                  <w:rFonts w:asciiTheme="minorHAnsi" w:hAnsiTheme="minorHAnsi" w:cstheme="minorHAnsi"/>
                  <w:spacing w:val="-1"/>
                </w:rPr>
                <w:t xml:space="preserve"> </w:t>
              </w:r>
              <w:r w:rsidRPr="00416346">
                <w:rPr>
                  <w:rFonts w:asciiTheme="minorHAnsi" w:hAnsiTheme="minorHAnsi" w:cstheme="minorHAnsi"/>
                </w:rPr>
                <w:t>(type</w:t>
              </w:r>
              <w:r w:rsidRPr="00416346">
                <w:rPr>
                  <w:rFonts w:asciiTheme="minorHAnsi" w:hAnsiTheme="minorHAnsi" w:cstheme="minorHAnsi"/>
                  <w:spacing w:val="-2"/>
                </w:rPr>
                <w:t xml:space="preserve"> </w:t>
              </w:r>
              <w:r w:rsidRPr="00416346">
                <w:rPr>
                  <w:rFonts w:asciiTheme="minorHAnsi" w:hAnsiTheme="minorHAnsi" w:cstheme="minorHAnsi"/>
                </w:rPr>
                <w:t xml:space="preserve">A); </w:t>
              </w:r>
            </w:ins>
          </w:p>
          <w:p w14:paraId="7877EC4B" w14:textId="77777777" w:rsidR="00996D55" w:rsidRPr="00416346" w:rsidRDefault="00996D55" w:rsidP="00996D55">
            <w:pPr>
              <w:pStyle w:val="ListParagraph"/>
              <w:numPr>
                <w:ilvl w:val="0"/>
                <w:numId w:val="4"/>
              </w:numPr>
              <w:rPr>
                <w:ins w:id="122" w:author="Author"/>
                <w:rFonts w:asciiTheme="minorHAnsi" w:hAnsiTheme="minorHAnsi" w:cstheme="minorHAnsi"/>
                <w:color w:val="FF0000"/>
              </w:rPr>
            </w:pPr>
            <w:ins w:id="123" w:author="Author">
              <w:r w:rsidRPr="00416346">
                <w:rPr>
                  <w:rFonts w:asciiTheme="minorHAnsi" w:hAnsiTheme="minorHAnsi" w:cstheme="minorHAnsi"/>
                  <w:color w:val="FF0000"/>
                </w:rPr>
                <w:t>where the capacity of the power generating module is less than the threshold at</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which the connection voltage at its connection point will also be considered, as</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specified</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in</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accordance</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with the</w:t>
              </w:r>
              <w:r w:rsidRPr="00416346">
                <w:rPr>
                  <w:rFonts w:asciiTheme="minorHAnsi" w:hAnsiTheme="minorHAnsi" w:cstheme="minorHAnsi"/>
                  <w:color w:val="FF0000"/>
                  <w:spacing w:val="-3"/>
                </w:rPr>
                <w:t xml:space="preserve"> </w:t>
              </w:r>
              <w:r w:rsidRPr="00416346">
                <w:rPr>
                  <w:rFonts w:asciiTheme="minorHAnsi" w:hAnsiTheme="minorHAnsi" w:cstheme="minorHAnsi"/>
                  <w:color w:val="FF0000"/>
                </w:rPr>
                <w:t>procedure</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set</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out</w:t>
              </w:r>
              <w:r w:rsidRPr="00416346">
                <w:rPr>
                  <w:rFonts w:asciiTheme="minorHAnsi" w:hAnsiTheme="minorHAnsi" w:cstheme="minorHAnsi"/>
                  <w:color w:val="FF0000"/>
                  <w:spacing w:val="-2"/>
                </w:rPr>
                <w:t xml:space="preserve"> </w:t>
              </w:r>
              <w:r w:rsidRPr="00416346">
                <w:rPr>
                  <w:rFonts w:asciiTheme="minorHAnsi" w:hAnsiTheme="minorHAnsi" w:cstheme="minorHAnsi"/>
                  <w:color w:val="FF0000"/>
                </w:rPr>
                <w:t>in</w:t>
              </w:r>
              <w:r w:rsidRPr="00416346">
                <w:rPr>
                  <w:rFonts w:asciiTheme="minorHAnsi" w:hAnsiTheme="minorHAnsi" w:cstheme="minorHAnsi"/>
                  <w:color w:val="FF0000"/>
                  <w:spacing w:val="-3"/>
                </w:rPr>
                <w:t xml:space="preserve"> </w:t>
              </w:r>
              <w:r w:rsidRPr="00416346">
                <w:rPr>
                  <w:rFonts w:asciiTheme="minorHAnsi" w:hAnsiTheme="minorHAnsi" w:cstheme="minorHAnsi"/>
                  <w:color w:val="FF0000"/>
                </w:rPr>
                <w:t>paragraph</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 xml:space="preserve">4: </w:t>
              </w:r>
            </w:ins>
          </w:p>
          <w:p w14:paraId="2BB0F2EE" w14:textId="77777777" w:rsidR="00996D55" w:rsidRPr="00416346" w:rsidRDefault="00996D55" w:rsidP="00996D55">
            <w:pPr>
              <w:pStyle w:val="ListParagraph"/>
              <w:numPr>
                <w:ilvl w:val="0"/>
                <w:numId w:val="5"/>
              </w:numPr>
              <w:rPr>
                <w:ins w:id="124" w:author="Author"/>
                <w:rFonts w:asciiTheme="minorHAnsi" w:hAnsiTheme="minorHAnsi" w:cstheme="minorHAnsi"/>
              </w:rPr>
            </w:pPr>
            <w:ins w:id="125" w:author="Author">
              <w:r w:rsidRPr="00416346">
                <w:rPr>
                  <w:rFonts w:asciiTheme="minorHAnsi" w:hAnsiTheme="minorHAnsi" w:cstheme="minorHAnsi"/>
                </w:rPr>
                <w:t>maximum capacity at or above a threshold proposed by each relevant TSO in</w:t>
              </w:r>
              <w:r w:rsidRPr="00416346">
                <w:rPr>
                  <w:rFonts w:asciiTheme="minorHAnsi" w:hAnsiTheme="minorHAnsi" w:cstheme="minorHAnsi"/>
                  <w:spacing w:val="1"/>
                </w:rPr>
                <w:t xml:space="preserve"> </w:t>
              </w:r>
              <w:r w:rsidRPr="00416346">
                <w:rPr>
                  <w:rFonts w:asciiTheme="minorHAnsi" w:hAnsiTheme="minorHAnsi" w:cstheme="minorHAnsi"/>
                </w:rPr>
                <w:t>accordance with the procedure laid out in paragraph 3 (type B). This threshold</w:t>
              </w:r>
              <w:r w:rsidRPr="00416346">
                <w:rPr>
                  <w:rFonts w:asciiTheme="minorHAnsi" w:hAnsiTheme="minorHAnsi" w:cstheme="minorHAnsi"/>
                  <w:spacing w:val="1"/>
                </w:rPr>
                <w:t xml:space="preserve"> </w:t>
              </w:r>
              <w:r w:rsidRPr="00416346">
                <w:rPr>
                  <w:rFonts w:asciiTheme="minorHAnsi" w:hAnsiTheme="minorHAnsi" w:cstheme="minorHAnsi"/>
                </w:rPr>
                <w:t>shall not be above the limits for type B power generating modules contained in</w:t>
              </w:r>
              <w:r w:rsidRPr="00416346">
                <w:rPr>
                  <w:rFonts w:asciiTheme="minorHAnsi" w:hAnsiTheme="minorHAnsi" w:cstheme="minorHAnsi"/>
                  <w:spacing w:val="1"/>
                </w:rPr>
                <w:t xml:space="preserve"> </w:t>
              </w:r>
              <w:r w:rsidRPr="00416346">
                <w:rPr>
                  <w:rFonts w:asciiTheme="minorHAnsi" w:hAnsiTheme="minorHAnsi" w:cstheme="minorHAnsi"/>
                </w:rPr>
                <w:t>Table</w:t>
              </w:r>
              <w:r w:rsidRPr="00416346">
                <w:rPr>
                  <w:rFonts w:asciiTheme="minorHAnsi" w:hAnsiTheme="minorHAnsi" w:cstheme="minorHAnsi"/>
                  <w:spacing w:val="-1"/>
                </w:rPr>
                <w:t xml:space="preserve"> </w:t>
              </w:r>
              <w:r w:rsidRPr="00416346">
                <w:rPr>
                  <w:rFonts w:asciiTheme="minorHAnsi" w:hAnsiTheme="minorHAnsi" w:cstheme="minorHAnsi"/>
                </w:rPr>
                <w:t xml:space="preserve">1; </w:t>
              </w:r>
            </w:ins>
          </w:p>
          <w:p w14:paraId="3E646DB3" w14:textId="77777777" w:rsidR="00996D55" w:rsidRPr="00416346" w:rsidRDefault="00996D55" w:rsidP="00996D55">
            <w:pPr>
              <w:pStyle w:val="ListParagraph"/>
              <w:numPr>
                <w:ilvl w:val="0"/>
                <w:numId w:val="5"/>
              </w:numPr>
              <w:rPr>
                <w:ins w:id="126" w:author="Author"/>
                <w:rFonts w:asciiTheme="minorHAnsi" w:hAnsiTheme="minorHAnsi" w:cstheme="minorHAnsi"/>
              </w:rPr>
            </w:pPr>
            <w:ins w:id="127" w:author="Author">
              <w:r w:rsidRPr="00416346">
                <w:rPr>
                  <w:rFonts w:asciiTheme="minorHAnsi" w:hAnsiTheme="minorHAnsi" w:cstheme="minorHAnsi"/>
                </w:rPr>
                <w:t>maximum capacity at or above a threshold specified by each relevant TSO in</w:t>
              </w:r>
              <w:r w:rsidRPr="00416346">
                <w:rPr>
                  <w:rFonts w:asciiTheme="minorHAnsi" w:hAnsiTheme="minorHAnsi" w:cstheme="minorHAnsi"/>
                  <w:spacing w:val="1"/>
                </w:rPr>
                <w:t xml:space="preserve"> </w:t>
              </w:r>
              <w:r w:rsidRPr="00416346">
                <w:rPr>
                  <w:rFonts w:asciiTheme="minorHAnsi" w:hAnsiTheme="minorHAnsi" w:cstheme="minorHAnsi"/>
                </w:rPr>
                <w:t>accordance with paragraph 3 (type C). This threshold shall not be above the</w:t>
              </w:r>
              <w:r w:rsidRPr="00416346">
                <w:rPr>
                  <w:rFonts w:asciiTheme="minorHAnsi" w:hAnsiTheme="minorHAnsi" w:cstheme="minorHAnsi"/>
                  <w:spacing w:val="1"/>
                </w:rPr>
                <w:t xml:space="preserve"> </w:t>
              </w:r>
              <w:r w:rsidRPr="00416346">
                <w:rPr>
                  <w:rFonts w:asciiTheme="minorHAnsi" w:hAnsiTheme="minorHAnsi" w:cstheme="minorHAnsi"/>
                </w:rPr>
                <w:t>limits</w:t>
              </w:r>
              <w:r w:rsidRPr="00416346">
                <w:rPr>
                  <w:rFonts w:asciiTheme="minorHAnsi" w:hAnsiTheme="minorHAnsi" w:cstheme="minorHAnsi"/>
                  <w:spacing w:val="-1"/>
                </w:rPr>
                <w:t xml:space="preserve"> </w:t>
              </w:r>
              <w:r w:rsidRPr="00416346">
                <w:rPr>
                  <w:rFonts w:asciiTheme="minorHAnsi" w:hAnsiTheme="minorHAnsi" w:cstheme="minorHAnsi"/>
                </w:rPr>
                <w:t>for</w:t>
              </w:r>
              <w:r w:rsidRPr="00416346">
                <w:rPr>
                  <w:rFonts w:asciiTheme="minorHAnsi" w:hAnsiTheme="minorHAnsi" w:cstheme="minorHAnsi"/>
                  <w:spacing w:val="-1"/>
                </w:rPr>
                <w:t xml:space="preserve"> </w:t>
              </w:r>
              <w:r w:rsidRPr="00416346">
                <w:rPr>
                  <w:rFonts w:asciiTheme="minorHAnsi" w:hAnsiTheme="minorHAnsi" w:cstheme="minorHAnsi"/>
                </w:rPr>
                <w:t>type C</w:t>
              </w:r>
              <w:r w:rsidRPr="00416346">
                <w:rPr>
                  <w:rFonts w:asciiTheme="minorHAnsi" w:hAnsiTheme="minorHAnsi" w:cstheme="minorHAnsi"/>
                  <w:spacing w:val="-3"/>
                </w:rPr>
                <w:t xml:space="preserve"> </w:t>
              </w:r>
              <w:r w:rsidRPr="00416346">
                <w:rPr>
                  <w:rFonts w:asciiTheme="minorHAnsi" w:hAnsiTheme="minorHAnsi" w:cstheme="minorHAnsi"/>
                </w:rPr>
                <w:t>power</w:t>
              </w:r>
              <w:r w:rsidRPr="00416346">
                <w:rPr>
                  <w:rFonts w:asciiTheme="minorHAnsi" w:hAnsiTheme="minorHAnsi" w:cstheme="minorHAnsi"/>
                  <w:spacing w:val="-2"/>
                </w:rPr>
                <w:t xml:space="preserve"> </w:t>
              </w:r>
              <w:r w:rsidRPr="00416346">
                <w:rPr>
                  <w:rFonts w:asciiTheme="minorHAnsi" w:hAnsiTheme="minorHAnsi" w:cstheme="minorHAnsi"/>
                </w:rPr>
                <w:t>generating</w:t>
              </w:r>
              <w:r w:rsidRPr="00416346">
                <w:rPr>
                  <w:rFonts w:asciiTheme="minorHAnsi" w:hAnsiTheme="minorHAnsi" w:cstheme="minorHAnsi"/>
                  <w:spacing w:val="-1"/>
                </w:rPr>
                <w:t xml:space="preserve"> </w:t>
              </w:r>
              <w:r w:rsidRPr="00416346">
                <w:rPr>
                  <w:rFonts w:asciiTheme="minorHAnsi" w:hAnsiTheme="minorHAnsi" w:cstheme="minorHAnsi"/>
                </w:rPr>
                <w:t>modules</w:t>
              </w:r>
              <w:r w:rsidRPr="00416346">
                <w:rPr>
                  <w:rFonts w:asciiTheme="minorHAnsi" w:hAnsiTheme="minorHAnsi" w:cstheme="minorHAnsi"/>
                  <w:spacing w:val="-1"/>
                </w:rPr>
                <w:t xml:space="preserve"> </w:t>
              </w:r>
              <w:r w:rsidRPr="00416346">
                <w:rPr>
                  <w:rFonts w:asciiTheme="minorHAnsi" w:hAnsiTheme="minorHAnsi" w:cstheme="minorHAnsi"/>
                </w:rPr>
                <w:t>contained in</w:t>
              </w:r>
              <w:r w:rsidRPr="00416346">
                <w:rPr>
                  <w:rFonts w:asciiTheme="minorHAnsi" w:hAnsiTheme="minorHAnsi" w:cstheme="minorHAnsi"/>
                  <w:spacing w:val="-1"/>
                </w:rPr>
                <w:t xml:space="preserve"> </w:t>
              </w:r>
              <w:r w:rsidRPr="00416346">
                <w:rPr>
                  <w:rFonts w:asciiTheme="minorHAnsi" w:hAnsiTheme="minorHAnsi" w:cstheme="minorHAnsi"/>
                </w:rPr>
                <w:t>Table</w:t>
              </w:r>
              <w:r w:rsidRPr="00416346">
                <w:rPr>
                  <w:rFonts w:asciiTheme="minorHAnsi" w:hAnsiTheme="minorHAnsi" w:cstheme="minorHAnsi"/>
                  <w:spacing w:val="-2"/>
                </w:rPr>
                <w:t xml:space="preserve"> </w:t>
              </w:r>
              <w:r w:rsidRPr="00416346">
                <w:rPr>
                  <w:rFonts w:asciiTheme="minorHAnsi" w:hAnsiTheme="minorHAnsi" w:cstheme="minorHAnsi"/>
                </w:rPr>
                <w:t>1;</w:t>
              </w:r>
              <w:r w:rsidRPr="00416346">
                <w:rPr>
                  <w:rFonts w:asciiTheme="minorHAnsi" w:hAnsiTheme="minorHAnsi" w:cstheme="minorHAnsi"/>
                  <w:spacing w:val="-2"/>
                </w:rPr>
                <w:t xml:space="preserve"> </w:t>
              </w:r>
              <w:r w:rsidRPr="00416346">
                <w:rPr>
                  <w:rFonts w:asciiTheme="minorHAnsi" w:hAnsiTheme="minorHAnsi" w:cstheme="minorHAnsi"/>
                </w:rPr>
                <w:t xml:space="preserve">or </w:t>
              </w:r>
            </w:ins>
          </w:p>
          <w:p w14:paraId="2DD152AE" w14:textId="77777777" w:rsidR="00996D55" w:rsidRPr="00416346" w:rsidRDefault="00996D55" w:rsidP="00996D55">
            <w:pPr>
              <w:pStyle w:val="ListParagraph"/>
              <w:numPr>
                <w:ilvl w:val="0"/>
                <w:numId w:val="5"/>
              </w:numPr>
              <w:rPr>
                <w:ins w:id="128" w:author="Author"/>
                <w:rFonts w:asciiTheme="minorHAnsi" w:hAnsiTheme="minorHAnsi" w:cstheme="minorHAnsi"/>
              </w:rPr>
            </w:pPr>
            <w:ins w:id="129" w:author="Author">
              <w:r w:rsidRPr="00416346">
                <w:rPr>
                  <w:rFonts w:asciiTheme="minorHAnsi" w:hAnsiTheme="minorHAnsi" w:cstheme="minorHAnsi"/>
                </w:rPr>
                <w:t>maximum capacity</w:t>
              </w:r>
              <w:r w:rsidRPr="00416346">
                <w:rPr>
                  <w:rFonts w:asciiTheme="minorHAnsi" w:hAnsiTheme="minorHAnsi" w:cstheme="minorHAnsi"/>
                  <w:spacing w:val="1"/>
                </w:rPr>
                <w:t xml:space="preserve"> </w:t>
              </w:r>
              <w:r w:rsidRPr="00416346">
                <w:rPr>
                  <w:rFonts w:asciiTheme="minorHAnsi" w:hAnsiTheme="minorHAnsi" w:cstheme="minorHAnsi"/>
                </w:rPr>
                <w:t xml:space="preserve">or above a threshold specified in accordance with paragraph 3 </w:t>
              </w:r>
              <w:r w:rsidRPr="00416346">
                <w:rPr>
                  <w:rFonts w:asciiTheme="minorHAnsi" w:hAnsiTheme="minorHAnsi" w:cstheme="minorHAnsi"/>
                  <w:color w:val="FF0000"/>
                </w:rPr>
                <w:t>(type D)</w:t>
              </w:r>
              <w:r w:rsidRPr="00416346">
                <w:rPr>
                  <w:rFonts w:asciiTheme="minorHAnsi" w:hAnsiTheme="minorHAnsi" w:cstheme="minorHAnsi"/>
                </w:rPr>
                <w:t>. This</w:t>
              </w:r>
              <w:r w:rsidRPr="00416346">
                <w:rPr>
                  <w:rFonts w:asciiTheme="minorHAnsi" w:hAnsiTheme="minorHAnsi" w:cstheme="minorHAnsi"/>
                  <w:spacing w:val="1"/>
                </w:rPr>
                <w:t xml:space="preserve"> </w:t>
              </w:r>
              <w:r w:rsidRPr="00416346">
                <w:rPr>
                  <w:rFonts w:asciiTheme="minorHAnsi" w:hAnsiTheme="minorHAnsi" w:cstheme="minorHAnsi"/>
                </w:rPr>
                <w:t>threshold shall not be above the limit for type D power generating modules</w:t>
              </w:r>
              <w:r w:rsidRPr="00416346">
                <w:rPr>
                  <w:rFonts w:asciiTheme="minorHAnsi" w:hAnsiTheme="minorHAnsi" w:cstheme="minorHAnsi"/>
                  <w:spacing w:val="1"/>
                </w:rPr>
                <w:t xml:space="preserve"> </w:t>
              </w:r>
              <w:r w:rsidRPr="00416346">
                <w:rPr>
                  <w:rFonts w:asciiTheme="minorHAnsi" w:hAnsiTheme="minorHAnsi" w:cstheme="minorHAnsi"/>
                </w:rPr>
                <w:t>contained</w:t>
              </w:r>
              <w:r w:rsidRPr="00416346">
                <w:rPr>
                  <w:rFonts w:asciiTheme="minorHAnsi" w:hAnsiTheme="minorHAnsi" w:cstheme="minorHAnsi"/>
                  <w:spacing w:val="-1"/>
                </w:rPr>
                <w:t xml:space="preserve"> </w:t>
              </w:r>
              <w:r w:rsidRPr="00416346">
                <w:rPr>
                  <w:rFonts w:asciiTheme="minorHAnsi" w:hAnsiTheme="minorHAnsi" w:cstheme="minorHAnsi"/>
                </w:rPr>
                <w:t xml:space="preserve">in Table 1. </w:t>
              </w:r>
            </w:ins>
          </w:p>
          <w:p w14:paraId="525DB134" w14:textId="77777777" w:rsidR="00996D55" w:rsidRPr="00416346" w:rsidRDefault="00996D55" w:rsidP="00996D55">
            <w:pPr>
              <w:pStyle w:val="ListParagraph"/>
              <w:numPr>
                <w:ilvl w:val="0"/>
                <w:numId w:val="4"/>
              </w:numPr>
              <w:rPr>
                <w:ins w:id="130" w:author="Author"/>
                <w:rFonts w:asciiTheme="minorHAnsi" w:hAnsiTheme="minorHAnsi" w:cstheme="minorHAnsi"/>
                <w:color w:val="FF0000"/>
              </w:rPr>
            </w:pPr>
            <w:ins w:id="131" w:author="Author">
              <w:r w:rsidRPr="00416346">
                <w:rPr>
                  <w:rFonts w:asciiTheme="minorHAnsi" w:hAnsiTheme="minorHAnsi" w:cstheme="minorHAnsi"/>
                  <w:color w:val="FF0000"/>
                </w:rPr>
                <w:t>where</w:t>
              </w:r>
              <w:r w:rsidRPr="00416346">
                <w:rPr>
                  <w:rFonts w:asciiTheme="minorHAnsi" w:hAnsiTheme="minorHAnsi" w:cstheme="minorHAnsi"/>
                  <w:color w:val="FF0000"/>
                  <w:spacing w:val="-9"/>
                </w:rPr>
                <w:t xml:space="preserve"> </w:t>
              </w:r>
              <w:r w:rsidRPr="00416346">
                <w:rPr>
                  <w:rFonts w:asciiTheme="minorHAnsi" w:hAnsiTheme="minorHAnsi" w:cstheme="minorHAnsi"/>
                  <w:color w:val="FF0000"/>
                </w:rPr>
                <w:t>the</w:t>
              </w:r>
              <w:r w:rsidRPr="00416346">
                <w:rPr>
                  <w:rFonts w:asciiTheme="minorHAnsi" w:hAnsiTheme="minorHAnsi" w:cstheme="minorHAnsi"/>
                  <w:color w:val="FF0000"/>
                  <w:spacing w:val="-9"/>
                </w:rPr>
                <w:t xml:space="preserve"> </w:t>
              </w:r>
              <w:r w:rsidRPr="00416346">
                <w:rPr>
                  <w:rFonts w:asciiTheme="minorHAnsi" w:hAnsiTheme="minorHAnsi" w:cstheme="minorHAnsi"/>
                  <w:color w:val="FF0000"/>
                </w:rPr>
                <w:t>capacity</w:t>
              </w:r>
              <w:r w:rsidRPr="00416346">
                <w:rPr>
                  <w:rFonts w:asciiTheme="minorHAnsi" w:hAnsiTheme="minorHAnsi" w:cstheme="minorHAnsi"/>
                  <w:color w:val="FF0000"/>
                  <w:spacing w:val="-9"/>
                </w:rPr>
                <w:t xml:space="preserve"> </w:t>
              </w:r>
              <w:r w:rsidRPr="00416346">
                <w:rPr>
                  <w:rFonts w:asciiTheme="minorHAnsi" w:hAnsiTheme="minorHAnsi" w:cstheme="minorHAnsi"/>
                  <w:color w:val="FF0000"/>
                </w:rPr>
                <w:t>of</w:t>
              </w:r>
              <w:r w:rsidRPr="00416346">
                <w:rPr>
                  <w:rFonts w:asciiTheme="minorHAnsi" w:hAnsiTheme="minorHAnsi" w:cstheme="minorHAnsi"/>
                  <w:color w:val="FF0000"/>
                  <w:spacing w:val="-9"/>
                </w:rPr>
                <w:t xml:space="preserve"> </w:t>
              </w:r>
              <w:r w:rsidRPr="00416346">
                <w:rPr>
                  <w:rFonts w:asciiTheme="minorHAnsi" w:hAnsiTheme="minorHAnsi" w:cstheme="minorHAnsi"/>
                  <w:color w:val="FF0000"/>
                </w:rPr>
                <w:t>the</w:t>
              </w:r>
              <w:r w:rsidRPr="00416346">
                <w:rPr>
                  <w:rFonts w:asciiTheme="minorHAnsi" w:hAnsiTheme="minorHAnsi" w:cstheme="minorHAnsi"/>
                  <w:color w:val="FF0000"/>
                  <w:spacing w:val="-9"/>
                </w:rPr>
                <w:t xml:space="preserve"> </w:t>
              </w:r>
              <w:r w:rsidRPr="00416346">
                <w:rPr>
                  <w:rFonts w:asciiTheme="minorHAnsi" w:hAnsiTheme="minorHAnsi" w:cstheme="minorHAnsi"/>
                  <w:color w:val="FF0000"/>
                </w:rPr>
                <w:t>power</w:t>
              </w:r>
              <w:r w:rsidRPr="00416346">
                <w:rPr>
                  <w:rFonts w:asciiTheme="minorHAnsi" w:hAnsiTheme="minorHAnsi" w:cstheme="minorHAnsi"/>
                  <w:color w:val="FF0000"/>
                  <w:spacing w:val="-9"/>
                </w:rPr>
                <w:t xml:space="preserve"> </w:t>
              </w:r>
              <w:r w:rsidRPr="00416346">
                <w:rPr>
                  <w:rFonts w:asciiTheme="minorHAnsi" w:hAnsiTheme="minorHAnsi" w:cstheme="minorHAnsi"/>
                  <w:color w:val="FF0000"/>
                </w:rPr>
                <w:t>generating</w:t>
              </w:r>
              <w:r w:rsidRPr="00416346">
                <w:rPr>
                  <w:rFonts w:asciiTheme="minorHAnsi" w:hAnsiTheme="minorHAnsi" w:cstheme="minorHAnsi"/>
                  <w:color w:val="FF0000"/>
                  <w:spacing w:val="-9"/>
                </w:rPr>
                <w:t xml:space="preserve"> </w:t>
              </w:r>
              <w:r w:rsidRPr="00416346">
                <w:rPr>
                  <w:rFonts w:asciiTheme="minorHAnsi" w:hAnsiTheme="minorHAnsi" w:cstheme="minorHAnsi"/>
                  <w:color w:val="FF0000"/>
                </w:rPr>
                <w:t>module</w:t>
              </w:r>
              <w:r w:rsidRPr="00416346">
                <w:rPr>
                  <w:rFonts w:asciiTheme="minorHAnsi" w:hAnsiTheme="minorHAnsi" w:cstheme="minorHAnsi"/>
                  <w:color w:val="FF0000"/>
                  <w:spacing w:val="-10"/>
                </w:rPr>
                <w:t xml:space="preserve"> </w:t>
              </w:r>
              <w:r w:rsidRPr="00416346">
                <w:rPr>
                  <w:rFonts w:asciiTheme="minorHAnsi" w:hAnsiTheme="minorHAnsi" w:cstheme="minorHAnsi"/>
                  <w:color w:val="FF0000"/>
                </w:rPr>
                <w:t>is</w:t>
              </w:r>
              <w:r w:rsidRPr="00416346">
                <w:rPr>
                  <w:rFonts w:asciiTheme="minorHAnsi" w:hAnsiTheme="minorHAnsi" w:cstheme="minorHAnsi"/>
                  <w:color w:val="FF0000"/>
                  <w:spacing w:val="-11"/>
                </w:rPr>
                <w:t xml:space="preserve"> </w:t>
              </w:r>
              <w:r w:rsidRPr="00416346">
                <w:rPr>
                  <w:rFonts w:asciiTheme="minorHAnsi" w:hAnsiTheme="minorHAnsi" w:cstheme="minorHAnsi"/>
                  <w:color w:val="FF0000"/>
                </w:rPr>
                <w:t>greater</w:t>
              </w:r>
              <w:r w:rsidRPr="00416346">
                <w:rPr>
                  <w:rFonts w:asciiTheme="minorHAnsi" w:hAnsiTheme="minorHAnsi" w:cstheme="minorHAnsi"/>
                  <w:color w:val="FF0000"/>
                  <w:spacing w:val="-9"/>
                </w:rPr>
                <w:t xml:space="preserve"> </w:t>
              </w:r>
              <w:r w:rsidRPr="00416346">
                <w:rPr>
                  <w:rFonts w:asciiTheme="minorHAnsi" w:hAnsiTheme="minorHAnsi" w:cstheme="minorHAnsi"/>
                  <w:color w:val="FF0000"/>
                </w:rPr>
                <w:t>than</w:t>
              </w:r>
              <w:r w:rsidRPr="00416346">
                <w:rPr>
                  <w:rFonts w:asciiTheme="minorHAnsi" w:hAnsiTheme="minorHAnsi" w:cstheme="minorHAnsi"/>
                  <w:color w:val="FF0000"/>
                  <w:spacing w:val="-9"/>
                </w:rPr>
                <w:t xml:space="preserve"> </w:t>
              </w:r>
              <w:r w:rsidRPr="00416346">
                <w:rPr>
                  <w:rFonts w:asciiTheme="minorHAnsi" w:hAnsiTheme="minorHAnsi" w:cstheme="minorHAnsi"/>
                  <w:color w:val="FF0000"/>
                </w:rPr>
                <w:t>or</w:t>
              </w:r>
              <w:r w:rsidRPr="00416346">
                <w:rPr>
                  <w:rFonts w:asciiTheme="minorHAnsi" w:hAnsiTheme="minorHAnsi" w:cstheme="minorHAnsi"/>
                  <w:color w:val="FF0000"/>
                  <w:spacing w:val="-10"/>
                </w:rPr>
                <w:t xml:space="preserve"> </w:t>
              </w:r>
              <w:r w:rsidRPr="00416346">
                <w:rPr>
                  <w:rFonts w:asciiTheme="minorHAnsi" w:hAnsiTheme="minorHAnsi" w:cstheme="minorHAnsi"/>
                  <w:color w:val="FF0000"/>
                </w:rPr>
                <w:t>equal</w:t>
              </w:r>
              <w:r w:rsidRPr="00416346">
                <w:rPr>
                  <w:rFonts w:asciiTheme="minorHAnsi" w:hAnsiTheme="minorHAnsi" w:cstheme="minorHAnsi"/>
                  <w:color w:val="FF0000"/>
                  <w:spacing w:val="-8"/>
                </w:rPr>
                <w:t xml:space="preserve"> </w:t>
              </w:r>
              <w:r w:rsidRPr="00416346">
                <w:rPr>
                  <w:rFonts w:asciiTheme="minorHAnsi" w:hAnsiTheme="minorHAnsi" w:cstheme="minorHAnsi"/>
                  <w:color w:val="FF0000"/>
                </w:rPr>
                <w:t>to</w:t>
              </w:r>
              <w:r w:rsidRPr="00416346">
                <w:rPr>
                  <w:rFonts w:asciiTheme="minorHAnsi" w:hAnsiTheme="minorHAnsi" w:cstheme="minorHAnsi"/>
                  <w:color w:val="FF0000"/>
                  <w:spacing w:val="-9"/>
                </w:rPr>
                <w:t xml:space="preserve"> </w:t>
              </w:r>
              <w:r w:rsidRPr="00416346">
                <w:rPr>
                  <w:rFonts w:asciiTheme="minorHAnsi" w:hAnsiTheme="minorHAnsi" w:cstheme="minorHAnsi"/>
                  <w:color w:val="FF0000"/>
                </w:rPr>
                <w:t>the</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threshold at which the connection voltage at its connection point will also be</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considered,</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rPr>
                <w:t>as</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rPr>
                <w:t>specified</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rPr>
                <w:t>in</w:t>
              </w:r>
              <w:r w:rsidRPr="00416346">
                <w:rPr>
                  <w:rFonts w:asciiTheme="minorHAnsi" w:hAnsiTheme="minorHAnsi" w:cstheme="minorHAnsi"/>
                  <w:color w:val="FF0000"/>
                  <w:spacing w:val="13"/>
                </w:rPr>
                <w:t xml:space="preserve"> </w:t>
              </w:r>
              <w:r w:rsidRPr="00416346">
                <w:rPr>
                  <w:rFonts w:asciiTheme="minorHAnsi" w:hAnsiTheme="minorHAnsi" w:cstheme="minorHAnsi"/>
                  <w:color w:val="FF0000"/>
                </w:rPr>
                <w:t>accordance</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rPr>
                <w:t>with</w:t>
              </w:r>
              <w:r w:rsidRPr="00416346">
                <w:rPr>
                  <w:rFonts w:asciiTheme="minorHAnsi" w:hAnsiTheme="minorHAnsi" w:cstheme="minorHAnsi"/>
                  <w:color w:val="FF0000"/>
                  <w:spacing w:val="9"/>
                </w:rPr>
                <w:t xml:space="preserve"> </w:t>
              </w:r>
              <w:r w:rsidRPr="00416346">
                <w:rPr>
                  <w:rFonts w:asciiTheme="minorHAnsi" w:hAnsiTheme="minorHAnsi" w:cstheme="minorHAnsi"/>
                  <w:color w:val="FF0000"/>
                </w:rPr>
                <w:t>the</w:t>
              </w:r>
              <w:r w:rsidRPr="00416346">
                <w:rPr>
                  <w:rFonts w:asciiTheme="minorHAnsi" w:hAnsiTheme="minorHAnsi" w:cstheme="minorHAnsi"/>
                  <w:color w:val="FF0000"/>
                  <w:spacing w:val="13"/>
                </w:rPr>
                <w:t xml:space="preserve"> </w:t>
              </w:r>
              <w:r w:rsidRPr="00416346">
                <w:rPr>
                  <w:rFonts w:asciiTheme="minorHAnsi" w:hAnsiTheme="minorHAnsi" w:cstheme="minorHAnsi"/>
                  <w:color w:val="FF0000"/>
                </w:rPr>
                <w:t>procedure</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rPr>
                <w:t>set</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rPr>
                <w:t>out</w:t>
              </w:r>
              <w:r w:rsidRPr="00416346">
                <w:rPr>
                  <w:rFonts w:asciiTheme="minorHAnsi" w:hAnsiTheme="minorHAnsi" w:cstheme="minorHAnsi"/>
                  <w:color w:val="FF0000"/>
                  <w:spacing w:val="13"/>
                </w:rPr>
                <w:t xml:space="preserve"> </w:t>
              </w:r>
              <w:r w:rsidRPr="00416346">
                <w:rPr>
                  <w:rFonts w:asciiTheme="minorHAnsi" w:hAnsiTheme="minorHAnsi" w:cstheme="minorHAnsi"/>
                  <w:color w:val="FF0000"/>
                </w:rPr>
                <w:t>in</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rPr>
                <w:t>paragraph</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 xml:space="preserve">4: </w:t>
              </w:r>
            </w:ins>
          </w:p>
          <w:p w14:paraId="6F64097B" w14:textId="77777777" w:rsidR="00996D55" w:rsidRPr="00416346" w:rsidRDefault="00996D55" w:rsidP="00996D55">
            <w:pPr>
              <w:pStyle w:val="ListParagraph"/>
              <w:numPr>
                <w:ilvl w:val="0"/>
                <w:numId w:val="6"/>
              </w:numPr>
              <w:rPr>
                <w:ins w:id="132" w:author="Author"/>
                <w:rFonts w:asciiTheme="minorHAnsi" w:hAnsiTheme="minorHAnsi" w:cstheme="minorHAnsi"/>
              </w:rPr>
            </w:pPr>
            <w:ins w:id="133" w:author="Author">
              <w:r w:rsidRPr="00416346">
                <w:rPr>
                  <w:rFonts w:asciiTheme="minorHAnsi" w:hAnsiTheme="minorHAnsi" w:cstheme="minorHAnsi"/>
                </w:rPr>
                <w:t>connection point below 110 kV and maximum capacity at or above a threshold</w:t>
              </w:r>
              <w:r w:rsidRPr="00416346">
                <w:rPr>
                  <w:rFonts w:asciiTheme="minorHAnsi" w:hAnsiTheme="minorHAnsi" w:cstheme="minorHAnsi"/>
                  <w:spacing w:val="1"/>
                </w:rPr>
                <w:t xml:space="preserve"> </w:t>
              </w:r>
              <w:r w:rsidRPr="00416346">
                <w:rPr>
                  <w:rFonts w:asciiTheme="minorHAnsi" w:hAnsiTheme="minorHAnsi" w:cstheme="minorHAnsi"/>
                </w:rPr>
                <w:t>proposed by each relevant TSO in accordance with the procedure laid out in</w:t>
              </w:r>
              <w:r w:rsidRPr="00416346">
                <w:rPr>
                  <w:rFonts w:asciiTheme="minorHAnsi" w:hAnsiTheme="minorHAnsi" w:cstheme="minorHAnsi"/>
                  <w:spacing w:val="1"/>
                </w:rPr>
                <w:t xml:space="preserve"> </w:t>
              </w:r>
              <w:r w:rsidRPr="00416346">
                <w:rPr>
                  <w:rFonts w:asciiTheme="minorHAnsi" w:hAnsiTheme="minorHAnsi" w:cstheme="minorHAnsi"/>
                </w:rPr>
                <w:t>paragraph 3 (type B). This threshold shall not be above the limits for type B</w:t>
              </w:r>
              <w:r w:rsidRPr="00416346">
                <w:rPr>
                  <w:rFonts w:asciiTheme="minorHAnsi" w:hAnsiTheme="minorHAnsi" w:cstheme="minorHAnsi"/>
                  <w:spacing w:val="1"/>
                </w:rPr>
                <w:t xml:space="preserve"> </w:t>
              </w:r>
              <w:r w:rsidRPr="00416346">
                <w:rPr>
                  <w:rFonts w:asciiTheme="minorHAnsi" w:hAnsiTheme="minorHAnsi" w:cstheme="minorHAnsi"/>
                </w:rPr>
                <w:t>power</w:t>
              </w:r>
              <w:r w:rsidRPr="00416346">
                <w:rPr>
                  <w:rFonts w:asciiTheme="minorHAnsi" w:hAnsiTheme="minorHAnsi" w:cstheme="minorHAnsi"/>
                  <w:spacing w:val="-2"/>
                </w:rPr>
                <w:t xml:space="preserve"> </w:t>
              </w:r>
              <w:r w:rsidRPr="00416346">
                <w:rPr>
                  <w:rFonts w:asciiTheme="minorHAnsi" w:hAnsiTheme="minorHAnsi" w:cstheme="minorHAnsi"/>
                </w:rPr>
                <w:t>generating modules contained</w:t>
              </w:r>
              <w:r w:rsidRPr="00416346">
                <w:rPr>
                  <w:rFonts w:asciiTheme="minorHAnsi" w:hAnsiTheme="minorHAnsi" w:cstheme="minorHAnsi"/>
                  <w:spacing w:val="-1"/>
                </w:rPr>
                <w:t xml:space="preserve"> </w:t>
              </w:r>
              <w:r w:rsidRPr="00416346">
                <w:rPr>
                  <w:rFonts w:asciiTheme="minorHAnsi" w:hAnsiTheme="minorHAnsi" w:cstheme="minorHAnsi"/>
                </w:rPr>
                <w:t xml:space="preserve">in Table 1; </w:t>
              </w:r>
            </w:ins>
          </w:p>
          <w:p w14:paraId="6BCC9B9B" w14:textId="77777777" w:rsidR="00996D55" w:rsidRPr="00416346" w:rsidRDefault="00996D55" w:rsidP="00996D55">
            <w:pPr>
              <w:pStyle w:val="ListParagraph"/>
              <w:numPr>
                <w:ilvl w:val="0"/>
                <w:numId w:val="6"/>
              </w:numPr>
              <w:ind w:left="1695" w:right="105"/>
              <w:rPr>
                <w:ins w:id="134" w:author="Author"/>
                <w:rFonts w:asciiTheme="minorHAnsi" w:hAnsiTheme="minorHAnsi" w:cstheme="minorHAnsi"/>
              </w:rPr>
            </w:pPr>
            <w:ins w:id="135" w:author="Author">
              <w:r w:rsidRPr="00416346">
                <w:rPr>
                  <w:rFonts w:asciiTheme="minorHAnsi" w:hAnsiTheme="minorHAnsi" w:cstheme="minorHAnsi"/>
                </w:rPr>
                <w:t>connection point below 110 kV and maximum capacity at or above a threshold</w:t>
              </w:r>
              <w:r w:rsidRPr="00416346">
                <w:rPr>
                  <w:rFonts w:asciiTheme="minorHAnsi" w:hAnsiTheme="minorHAnsi" w:cstheme="minorHAnsi"/>
                  <w:spacing w:val="1"/>
                </w:rPr>
                <w:t xml:space="preserve"> </w:t>
              </w:r>
              <w:r w:rsidRPr="00416346">
                <w:rPr>
                  <w:rFonts w:asciiTheme="minorHAnsi" w:hAnsiTheme="minorHAnsi" w:cstheme="minorHAnsi"/>
                </w:rPr>
                <w:t>specified</w:t>
              </w:r>
              <w:r w:rsidRPr="00416346">
                <w:rPr>
                  <w:rFonts w:asciiTheme="minorHAnsi" w:hAnsiTheme="minorHAnsi" w:cstheme="minorHAnsi"/>
                  <w:spacing w:val="8"/>
                </w:rPr>
                <w:t xml:space="preserve"> </w:t>
              </w:r>
              <w:r w:rsidRPr="00416346">
                <w:rPr>
                  <w:rFonts w:asciiTheme="minorHAnsi" w:hAnsiTheme="minorHAnsi" w:cstheme="minorHAnsi"/>
                </w:rPr>
                <w:t>by</w:t>
              </w:r>
              <w:r w:rsidRPr="00416346">
                <w:rPr>
                  <w:rFonts w:asciiTheme="minorHAnsi" w:hAnsiTheme="minorHAnsi" w:cstheme="minorHAnsi"/>
                  <w:spacing w:val="8"/>
                </w:rPr>
                <w:t xml:space="preserve"> </w:t>
              </w:r>
              <w:r w:rsidRPr="00416346">
                <w:rPr>
                  <w:rFonts w:asciiTheme="minorHAnsi" w:hAnsiTheme="minorHAnsi" w:cstheme="minorHAnsi"/>
                </w:rPr>
                <w:t>each</w:t>
              </w:r>
              <w:r w:rsidRPr="00416346">
                <w:rPr>
                  <w:rFonts w:asciiTheme="minorHAnsi" w:hAnsiTheme="minorHAnsi" w:cstheme="minorHAnsi"/>
                  <w:spacing w:val="9"/>
                </w:rPr>
                <w:t xml:space="preserve"> </w:t>
              </w:r>
              <w:r w:rsidRPr="00416346">
                <w:rPr>
                  <w:rFonts w:asciiTheme="minorHAnsi" w:hAnsiTheme="minorHAnsi" w:cstheme="minorHAnsi"/>
                </w:rPr>
                <w:t>relevant</w:t>
              </w:r>
              <w:r w:rsidRPr="00416346">
                <w:rPr>
                  <w:rFonts w:asciiTheme="minorHAnsi" w:hAnsiTheme="minorHAnsi" w:cstheme="minorHAnsi"/>
                  <w:spacing w:val="8"/>
                </w:rPr>
                <w:t xml:space="preserve"> </w:t>
              </w:r>
              <w:r w:rsidRPr="00416346">
                <w:rPr>
                  <w:rFonts w:asciiTheme="minorHAnsi" w:hAnsiTheme="minorHAnsi" w:cstheme="minorHAnsi"/>
                </w:rPr>
                <w:t>TSO</w:t>
              </w:r>
              <w:r w:rsidRPr="00416346">
                <w:rPr>
                  <w:rFonts w:asciiTheme="minorHAnsi" w:hAnsiTheme="minorHAnsi" w:cstheme="minorHAnsi"/>
                  <w:spacing w:val="9"/>
                </w:rPr>
                <w:t xml:space="preserve"> </w:t>
              </w:r>
              <w:r w:rsidRPr="00416346">
                <w:rPr>
                  <w:rFonts w:asciiTheme="minorHAnsi" w:hAnsiTheme="minorHAnsi" w:cstheme="minorHAnsi"/>
                </w:rPr>
                <w:t>in</w:t>
              </w:r>
              <w:r w:rsidRPr="00416346">
                <w:rPr>
                  <w:rFonts w:asciiTheme="minorHAnsi" w:hAnsiTheme="minorHAnsi" w:cstheme="minorHAnsi"/>
                  <w:spacing w:val="8"/>
                </w:rPr>
                <w:t xml:space="preserve"> </w:t>
              </w:r>
              <w:r w:rsidRPr="00416346">
                <w:rPr>
                  <w:rFonts w:asciiTheme="minorHAnsi" w:hAnsiTheme="minorHAnsi" w:cstheme="minorHAnsi"/>
                </w:rPr>
                <w:t>accordance</w:t>
              </w:r>
              <w:r w:rsidRPr="00416346">
                <w:rPr>
                  <w:rFonts w:asciiTheme="minorHAnsi" w:hAnsiTheme="minorHAnsi" w:cstheme="minorHAnsi"/>
                  <w:spacing w:val="9"/>
                </w:rPr>
                <w:t xml:space="preserve"> </w:t>
              </w:r>
              <w:r w:rsidRPr="00416346">
                <w:rPr>
                  <w:rFonts w:asciiTheme="minorHAnsi" w:hAnsiTheme="minorHAnsi" w:cstheme="minorHAnsi"/>
                </w:rPr>
                <w:t>with</w:t>
              </w:r>
              <w:r w:rsidRPr="00416346">
                <w:rPr>
                  <w:rFonts w:asciiTheme="minorHAnsi" w:hAnsiTheme="minorHAnsi" w:cstheme="minorHAnsi"/>
                  <w:spacing w:val="6"/>
                </w:rPr>
                <w:t xml:space="preserve"> </w:t>
              </w:r>
              <w:r w:rsidRPr="00416346">
                <w:rPr>
                  <w:rFonts w:asciiTheme="minorHAnsi" w:hAnsiTheme="minorHAnsi" w:cstheme="minorHAnsi"/>
                </w:rPr>
                <w:t>paragraph</w:t>
              </w:r>
              <w:r w:rsidRPr="00416346">
                <w:rPr>
                  <w:rFonts w:asciiTheme="minorHAnsi" w:hAnsiTheme="minorHAnsi" w:cstheme="minorHAnsi"/>
                  <w:spacing w:val="9"/>
                </w:rPr>
                <w:t xml:space="preserve"> </w:t>
              </w:r>
              <w:r w:rsidRPr="00416346">
                <w:rPr>
                  <w:rFonts w:asciiTheme="minorHAnsi" w:hAnsiTheme="minorHAnsi" w:cstheme="minorHAnsi"/>
                </w:rPr>
                <w:t>3</w:t>
              </w:r>
              <w:r w:rsidRPr="00416346">
                <w:rPr>
                  <w:rFonts w:asciiTheme="minorHAnsi" w:hAnsiTheme="minorHAnsi" w:cstheme="minorHAnsi"/>
                  <w:spacing w:val="8"/>
                </w:rPr>
                <w:t xml:space="preserve"> </w:t>
              </w:r>
              <w:r w:rsidRPr="00416346">
                <w:rPr>
                  <w:rFonts w:asciiTheme="minorHAnsi" w:hAnsiTheme="minorHAnsi" w:cstheme="minorHAnsi"/>
                </w:rPr>
                <w:t>(type</w:t>
              </w:r>
              <w:r w:rsidRPr="00416346">
                <w:rPr>
                  <w:rFonts w:asciiTheme="minorHAnsi" w:hAnsiTheme="minorHAnsi" w:cstheme="minorHAnsi"/>
                  <w:spacing w:val="9"/>
                </w:rPr>
                <w:t xml:space="preserve"> </w:t>
              </w:r>
              <w:r w:rsidRPr="00416346">
                <w:rPr>
                  <w:rFonts w:asciiTheme="minorHAnsi" w:hAnsiTheme="minorHAnsi" w:cstheme="minorHAnsi"/>
                </w:rPr>
                <w:t>C).</w:t>
              </w:r>
              <w:r w:rsidRPr="00416346">
                <w:rPr>
                  <w:rFonts w:asciiTheme="minorHAnsi" w:hAnsiTheme="minorHAnsi" w:cstheme="minorHAnsi"/>
                  <w:spacing w:val="8"/>
                </w:rPr>
                <w:t xml:space="preserve"> </w:t>
              </w:r>
              <w:r w:rsidRPr="00416346">
                <w:rPr>
                  <w:rFonts w:asciiTheme="minorHAnsi" w:hAnsiTheme="minorHAnsi" w:cstheme="minorHAnsi"/>
                </w:rPr>
                <w:br/>
                <w:t xml:space="preserve">This threshold shall not be above the limits for type C power generating modules contained in Table 1; or </w:t>
              </w:r>
            </w:ins>
          </w:p>
          <w:p w14:paraId="237A871E" w14:textId="77777777" w:rsidR="00996D55" w:rsidRPr="00416346" w:rsidRDefault="00996D55" w:rsidP="00996D55">
            <w:pPr>
              <w:pStyle w:val="ListParagraph"/>
              <w:numPr>
                <w:ilvl w:val="0"/>
                <w:numId w:val="6"/>
              </w:numPr>
              <w:ind w:left="1695" w:right="105"/>
              <w:rPr>
                <w:ins w:id="136" w:author="Author"/>
                <w:rFonts w:asciiTheme="minorHAnsi" w:hAnsiTheme="minorHAnsi" w:cstheme="minorHAnsi"/>
              </w:rPr>
            </w:pPr>
            <w:ins w:id="137" w:author="Author">
              <w:r w:rsidRPr="00416346">
                <w:rPr>
                  <w:rFonts w:asciiTheme="minorHAnsi" w:hAnsiTheme="minorHAnsi" w:cstheme="minorHAnsi"/>
                </w:rPr>
                <w:t xml:space="preserve">connection point at 110 kV or above (type D). A power generating module is also of type D if its connection point is below 110 kV and its maximum capacity is at or above a threshold specified in accordance with paragraph 3. This threshold shall not be above the limit for type D power generating modules contained in Table 1. </w:t>
              </w:r>
            </w:ins>
          </w:p>
          <w:p w14:paraId="5068C714" w14:textId="4299FEDE" w:rsidR="003B7AE9" w:rsidRPr="003B7AE9" w:rsidDel="00996D55" w:rsidRDefault="003B7AE9" w:rsidP="003B7AE9">
            <w:pPr>
              <w:spacing w:before="120" w:after="0" w:line="240" w:lineRule="auto"/>
              <w:jc w:val="both"/>
              <w:rPr>
                <w:del w:id="138" w:author="Author"/>
                <w:rFonts w:ascii="inherit" w:eastAsia="Times New Roman" w:hAnsi="inherit" w:cs="Times New Roman"/>
                <w:sz w:val="24"/>
                <w:szCs w:val="24"/>
                <w:lang w:eastAsia="en-GB"/>
              </w:rPr>
            </w:pPr>
            <w:del w:id="139" w:author="Author">
              <w:r w:rsidRPr="003B7AE9" w:rsidDel="00996D55">
                <w:rPr>
                  <w:rFonts w:ascii="inherit" w:eastAsia="Times New Roman" w:hAnsi="inherit" w:cs="Times New Roman"/>
                  <w:sz w:val="24"/>
                  <w:szCs w:val="24"/>
                  <w:lang w:eastAsia="en-GB"/>
                </w:rPr>
                <w:delText>(a)</w:delText>
              </w:r>
            </w:del>
          </w:p>
        </w:tc>
        <w:tc>
          <w:tcPr>
            <w:tcW w:w="0" w:type="auto"/>
            <w:shd w:val="clear" w:color="auto" w:fill="auto"/>
            <w:hideMark/>
          </w:tcPr>
          <w:p w14:paraId="5EAA1797" w14:textId="4F27D393" w:rsidR="003B7AE9" w:rsidRPr="003B7AE9" w:rsidDel="00996D55" w:rsidRDefault="003B7AE9" w:rsidP="003B7AE9">
            <w:pPr>
              <w:spacing w:before="120" w:after="0" w:line="240" w:lineRule="auto"/>
              <w:jc w:val="both"/>
              <w:rPr>
                <w:del w:id="140" w:author="Author"/>
                <w:rFonts w:ascii="inherit" w:eastAsia="Times New Roman" w:hAnsi="inherit" w:cs="Times New Roman"/>
                <w:sz w:val="24"/>
                <w:szCs w:val="24"/>
                <w:lang w:eastAsia="en-GB"/>
              </w:rPr>
            </w:pPr>
            <w:del w:id="141" w:author="Author">
              <w:r w:rsidRPr="003B7AE9" w:rsidDel="00900E6A">
                <w:rPr>
                  <w:rFonts w:ascii="inherit" w:eastAsia="Times New Roman" w:hAnsi="inherit" w:cs="Times New Roman"/>
                  <w:sz w:val="24"/>
                  <w:szCs w:val="24"/>
                  <w:lang w:eastAsia="en-GB"/>
                </w:rPr>
                <w:delText xml:space="preserve">connection point below 110 kV and </w:delText>
              </w:r>
              <w:r w:rsidRPr="003B7AE9" w:rsidDel="00996D55">
                <w:rPr>
                  <w:rFonts w:ascii="inherit" w:eastAsia="Times New Roman" w:hAnsi="inherit" w:cs="Times New Roman"/>
                  <w:sz w:val="24"/>
                  <w:szCs w:val="24"/>
                  <w:lang w:eastAsia="en-GB"/>
                </w:rPr>
                <w:delText>maximum capacity of 0,8 kW or more (type A);</w:delText>
              </w:r>
            </w:del>
          </w:p>
        </w:tc>
      </w:tr>
    </w:tbl>
    <w:p w14:paraId="4D48C155" w14:textId="20360D0C" w:rsidR="003B7AE9" w:rsidRPr="003B7AE9" w:rsidDel="00996D55" w:rsidRDefault="003B7AE9" w:rsidP="003B7AE9">
      <w:pPr>
        <w:shd w:val="clear" w:color="auto" w:fill="FFFFFF"/>
        <w:spacing w:after="0" w:line="240" w:lineRule="auto"/>
        <w:rPr>
          <w:del w:id="142"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rsidDel="00996D55" w14:paraId="1E0790A1" w14:textId="79E81960" w:rsidTr="003B7AE9">
        <w:trPr>
          <w:del w:id="143" w:author="Author"/>
        </w:trPr>
        <w:tc>
          <w:tcPr>
            <w:tcW w:w="0" w:type="auto"/>
            <w:shd w:val="clear" w:color="auto" w:fill="auto"/>
            <w:hideMark/>
          </w:tcPr>
          <w:p w14:paraId="7B2DB643" w14:textId="7FB2691A" w:rsidR="003B7AE9" w:rsidRPr="003B7AE9" w:rsidDel="00996D55" w:rsidRDefault="003B7AE9" w:rsidP="003B7AE9">
            <w:pPr>
              <w:spacing w:before="120" w:after="0" w:line="240" w:lineRule="auto"/>
              <w:jc w:val="both"/>
              <w:rPr>
                <w:del w:id="144" w:author="Author"/>
                <w:rFonts w:ascii="inherit" w:eastAsia="Times New Roman" w:hAnsi="inherit" w:cs="Times New Roman"/>
                <w:sz w:val="24"/>
                <w:szCs w:val="24"/>
                <w:lang w:eastAsia="en-GB"/>
              </w:rPr>
            </w:pPr>
            <w:del w:id="145" w:author="Author">
              <w:r w:rsidRPr="003B7AE9" w:rsidDel="00996D55">
                <w:rPr>
                  <w:rFonts w:ascii="inherit" w:eastAsia="Times New Roman" w:hAnsi="inherit" w:cs="Times New Roman"/>
                  <w:sz w:val="24"/>
                  <w:szCs w:val="24"/>
                  <w:lang w:eastAsia="en-GB"/>
                </w:rPr>
                <w:delText>(b)</w:delText>
              </w:r>
            </w:del>
          </w:p>
        </w:tc>
        <w:tc>
          <w:tcPr>
            <w:tcW w:w="0" w:type="auto"/>
            <w:shd w:val="clear" w:color="auto" w:fill="auto"/>
            <w:hideMark/>
          </w:tcPr>
          <w:p w14:paraId="23B6271F" w14:textId="6E5CD1C3" w:rsidR="003B7AE9" w:rsidRPr="003B7AE9" w:rsidDel="00996D55" w:rsidRDefault="003B7AE9" w:rsidP="003B7AE9">
            <w:pPr>
              <w:spacing w:before="120" w:after="0" w:line="240" w:lineRule="auto"/>
              <w:jc w:val="both"/>
              <w:rPr>
                <w:del w:id="146" w:author="Author"/>
                <w:rFonts w:ascii="inherit" w:eastAsia="Times New Roman" w:hAnsi="inherit" w:cs="Times New Roman"/>
                <w:sz w:val="24"/>
                <w:szCs w:val="24"/>
                <w:lang w:eastAsia="en-GB"/>
              </w:rPr>
            </w:pPr>
            <w:del w:id="147" w:author="Author">
              <w:r w:rsidRPr="003B7AE9" w:rsidDel="0008779A">
                <w:rPr>
                  <w:rFonts w:ascii="inherit" w:eastAsia="Times New Roman" w:hAnsi="inherit" w:cs="Times New Roman"/>
                  <w:sz w:val="24"/>
                  <w:szCs w:val="24"/>
                  <w:lang w:eastAsia="en-GB"/>
                </w:rPr>
                <w:delText xml:space="preserve">connection point below 110 kV and </w:delText>
              </w:r>
              <w:r w:rsidRPr="003B7AE9" w:rsidDel="00996D55">
                <w:rPr>
                  <w:rFonts w:ascii="inherit" w:eastAsia="Times New Roman" w:hAnsi="inherit" w:cs="Times New Roman"/>
                  <w:sz w:val="24"/>
                  <w:szCs w:val="24"/>
                  <w:lang w:eastAsia="en-GB"/>
                </w:rPr>
                <w:delText>maximum capacity at or above a threshold proposed by each relevant TSO in accordance with the procedure laid out in paragraph 3 (type B). This threshold shall not be above the limits for type B power-generating modules contained in Table 1;</w:delText>
              </w:r>
            </w:del>
          </w:p>
        </w:tc>
      </w:tr>
    </w:tbl>
    <w:p w14:paraId="23442517" w14:textId="58227BAC" w:rsidR="003B7AE9" w:rsidRPr="003B7AE9" w:rsidDel="00996D55" w:rsidRDefault="003B7AE9" w:rsidP="003B7AE9">
      <w:pPr>
        <w:shd w:val="clear" w:color="auto" w:fill="FFFFFF"/>
        <w:spacing w:after="0" w:line="240" w:lineRule="auto"/>
        <w:rPr>
          <w:del w:id="148"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rsidDel="00996D55" w14:paraId="2CA89A78" w14:textId="776F4C84" w:rsidTr="003B7AE9">
        <w:trPr>
          <w:del w:id="149" w:author="Author"/>
        </w:trPr>
        <w:tc>
          <w:tcPr>
            <w:tcW w:w="0" w:type="auto"/>
            <w:shd w:val="clear" w:color="auto" w:fill="auto"/>
            <w:hideMark/>
          </w:tcPr>
          <w:p w14:paraId="084FAA77" w14:textId="23AE5334" w:rsidR="003B7AE9" w:rsidRPr="003B7AE9" w:rsidDel="00996D55" w:rsidRDefault="003B7AE9" w:rsidP="003B7AE9">
            <w:pPr>
              <w:spacing w:before="120" w:after="0" w:line="240" w:lineRule="auto"/>
              <w:jc w:val="both"/>
              <w:rPr>
                <w:del w:id="150" w:author="Author"/>
                <w:rFonts w:ascii="inherit" w:eastAsia="Times New Roman" w:hAnsi="inherit" w:cs="Times New Roman"/>
                <w:sz w:val="24"/>
                <w:szCs w:val="24"/>
                <w:lang w:eastAsia="en-GB"/>
              </w:rPr>
            </w:pPr>
            <w:del w:id="151" w:author="Author">
              <w:r w:rsidRPr="003B7AE9" w:rsidDel="00996D55">
                <w:rPr>
                  <w:rFonts w:ascii="inherit" w:eastAsia="Times New Roman" w:hAnsi="inherit" w:cs="Times New Roman"/>
                  <w:sz w:val="24"/>
                  <w:szCs w:val="24"/>
                  <w:lang w:eastAsia="en-GB"/>
                </w:rPr>
                <w:delText>(c)</w:delText>
              </w:r>
            </w:del>
          </w:p>
        </w:tc>
        <w:tc>
          <w:tcPr>
            <w:tcW w:w="0" w:type="auto"/>
            <w:shd w:val="clear" w:color="auto" w:fill="auto"/>
            <w:hideMark/>
          </w:tcPr>
          <w:p w14:paraId="734B592A" w14:textId="10D93267" w:rsidR="003B7AE9" w:rsidRPr="003B7AE9" w:rsidDel="00996D55" w:rsidRDefault="003B7AE9" w:rsidP="003B7AE9">
            <w:pPr>
              <w:spacing w:before="120" w:after="0" w:line="240" w:lineRule="auto"/>
              <w:jc w:val="both"/>
              <w:rPr>
                <w:del w:id="152" w:author="Author"/>
                <w:rFonts w:ascii="inherit" w:eastAsia="Times New Roman" w:hAnsi="inherit" w:cs="Times New Roman"/>
                <w:sz w:val="24"/>
                <w:szCs w:val="24"/>
                <w:lang w:eastAsia="en-GB"/>
              </w:rPr>
            </w:pPr>
            <w:del w:id="153" w:author="Author">
              <w:r w:rsidRPr="003B7AE9" w:rsidDel="0008779A">
                <w:rPr>
                  <w:rFonts w:ascii="inherit" w:eastAsia="Times New Roman" w:hAnsi="inherit" w:cs="Times New Roman"/>
                  <w:sz w:val="24"/>
                  <w:szCs w:val="24"/>
                  <w:lang w:eastAsia="en-GB"/>
                </w:rPr>
                <w:delText xml:space="preserve">connection point below 110 kV and </w:delText>
              </w:r>
              <w:r w:rsidRPr="003B7AE9" w:rsidDel="00996D55">
                <w:rPr>
                  <w:rFonts w:ascii="inherit" w:eastAsia="Times New Roman" w:hAnsi="inherit" w:cs="Times New Roman"/>
                  <w:sz w:val="24"/>
                  <w:szCs w:val="24"/>
                  <w:lang w:eastAsia="en-GB"/>
                </w:rPr>
                <w:delText>maximum capacity at or above a threshold specified by each relevant TSO in accordance with paragraph 3 (type C). This threshold shall not be above the limits for type C power-generating modules contained in Table 1; or</w:delText>
              </w:r>
            </w:del>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4BED077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154" w:author="Author">
              <w:r w:rsidRPr="003B7AE9" w:rsidDel="00996D55">
                <w:rPr>
                  <w:rFonts w:ascii="inherit" w:eastAsia="Times New Roman" w:hAnsi="inherit" w:cs="Times New Roman"/>
                  <w:sz w:val="24"/>
                  <w:szCs w:val="24"/>
                  <w:lang w:eastAsia="en-GB"/>
                </w:rPr>
                <w:delText>(d)</w:delText>
              </w:r>
            </w:del>
          </w:p>
        </w:tc>
        <w:tc>
          <w:tcPr>
            <w:tcW w:w="0" w:type="auto"/>
            <w:shd w:val="clear" w:color="auto" w:fill="auto"/>
            <w:hideMark/>
          </w:tcPr>
          <w:p w14:paraId="2283E794" w14:textId="7F09BE2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155" w:author="Author">
              <w:r w:rsidRPr="003B7AE9" w:rsidDel="00996D55">
                <w:rPr>
                  <w:rFonts w:ascii="inherit" w:eastAsia="Times New Roman" w:hAnsi="inherit" w:cs="Times New Roman"/>
                  <w:sz w:val="24"/>
                  <w:szCs w:val="24"/>
                  <w:lang w:eastAsia="en-GB"/>
                </w:rPr>
                <w:delText>connection point at 110 kV or above (type D). A power-generating module is also of type D if its connection point is below 110 kV and its maximum capacity is at or above a threshold specified in accordance with paragraph 3. This threshold shall not be above the limit for type D power-generating modules contained in Table 1</w:delText>
              </w:r>
            </w:del>
            <w:r w:rsidRPr="003B7AE9">
              <w:rPr>
                <w:rFonts w:ascii="inherit" w:eastAsia="Times New Roman" w:hAnsi="inherit" w:cs="Times New Roman"/>
                <w:sz w:val="24"/>
                <w:szCs w:val="24"/>
                <w:lang w:eastAsia="en-GB"/>
              </w:rPr>
              <w:t>.</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2F4EA86A" w:rsidR="003B7AE9" w:rsidRPr="004B6876" w:rsidRDefault="003B7AE9" w:rsidP="004B6876">
      <w:pPr>
        <w:pStyle w:val="ListParagraph"/>
        <w:numPr>
          <w:ilvl w:val="0"/>
          <w:numId w:val="2"/>
        </w:numPr>
        <w:shd w:val="clear" w:color="auto" w:fill="FFFFFF"/>
        <w:spacing w:before="120"/>
        <w:rPr>
          <w:ins w:id="156" w:author="Author"/>
          <w:rFonts w:ascii="inherit" w:eastAsia="Times New Roman" w:hAnsi="inherit" w:cs="Times New Roman"/>
          <w:color w:val="000000"/>
          <w:sz w:val="24"/>
          <w:szCs w:val="24"/>
          <w:lang w:eastAsia="en-GB"/>
          <w:rPrChange w:id="157" w:author="Author">
            <w:rPr>
              <w:ins w:id="158" w:author="Author"/>
              <w:lang w:eastAsia="en-GB"/>
            </w:rPr>
          </w:rPrChange>
        </w:rPr>
        <w:pPrChange w:id="159" w:author="Author">
          <w:pPr>
            <w:shd w:val="clear" w:color="auto" w:fill="FFFFFF"/>
            <w:spacing w:before="120" w:after="0" w:line="240" w:lineRule="auto"/>
            <w:jc w:val="both"/>
          </w:pPr>
        </w:pPrChange>
      </w:pPr>
      <w:del w:id="160" w:author="Author">
        <w:r w:rsidRPr="004B6876" w:rsidDel="00B75CEA">
          <w:rPr>
            <w:rFonts w:ascii="inherit" w:eastAsia="Times New Roman" w:hAnsi="inherit" w:cs="Times New Roman"/>
            <w:color w:val="000000"/>
            <w:sz w:val="24"/>
            <w:szCs w:val="24"/>
            <w:lang w:eastAsia="en-GB"/>
            <w:rPrChange w:id="161" w:author="Author">
              <w:rPr>
                <w:lang w:eastAsia="en-GB"/>
              </w:rPr>
            </w:rPrChange>
          </w:rPr>
          <w:lastRenderedPageBreak/>
          <w:delText>3.   </w:delText>
        </w:r>
      </w:del>
      <w:r w:rsidRPr="004B6876">
        <w:rPr>
          <w:rFonts w:ascii="inherit" w:eastAsia="Times New Roman" w:hAnsi="inherit" w:cs="Times New Roman"/>
          <w:color w:val="000000"/>
          <w:sz w:val="24"/>
          <w:szCs w:val="24"/>
          <w:lang w:eastAsia="en-GB"/>
          <w:rPrChange w:id="162" w:author="Author">
            <w:rPr>
              <w:lang w:eastAsia="en-GB"/>
            </w:rPr>
          </w:rPrChange>
        </w:rPr>
        <w:t>Proposals for maximum capacity thresholds for types B,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t>
      </w:r>
    </w:p>
    <w:p w14:paraId="0F83E2FE" w14:textId="7A30A302" w:rsidR="00D02084" w:rsidRPr="00416346" w:rsidRDefault="00D02084" w:rsidP="004B6876">
      <w:pPr>
        <w:pStyle w:val="ListParagraph"/>
        <w:numPr>
          <w:ilvl w:val="0"/>
          <w:numId w:val="2"/>
        </w:numPr>
        <w:tabs>
          <w:tab w:val="left" w:pos="982"/>
        </w:tabs>
        <w:spacing w:before="121" w:line="276" w:lineRule="auto"/>
        <w:ind w:right="106"/>
        <w:rPr>
          <w:ins w:id="163" w:author="Author"/>
          <w:rFonts w:asciiTheme="minorHAnsi" w:hAnsiTheme="minorHAnsi" w:cstheme="minorHAnsi"/>
          <w:color w:val="FF0000"/>
        </w:rPr>
        <w:pPrChange w:id="164" w:author="Author">
          <w:pPr>
            <w:pStyle w:val="ListParagraph"/>
            <w:numPr>
              <w:numId w:val="9"/>
            </w:numPr>
            <w:tabs>
              <w:tab w:val="left" w:pos="982"/>
            </w:tabs>
            <w:spacing w:before="121" w:line="276" w:lineRule="auto"/>
            <w:ind w:left="720" w:right="106"/>
          </w:pPr>
        </w:pPrChange>
      </w:pPr>
      <w:ins w:id="165" w:author="Author">
        <w:r w:rsidRPr="00416346">
          <w:rPr>
            <w:rFonts w:asciiTheme="minorHAnsi" w:hAnsiTheme="minorHAnsi" w:cstheme="minorHAnsi"/>
            <w:color w:val="FF0000"/>
          </w:rPr>
          <w:t>The capacity threshold from which the connection voltage of a power generating</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spacing w:val="-1"/>
          </w:rPr>
          <w:t>module</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spacing w:val="-1"/>
          </w:rPr>
          <w:t>will</w:t>
        </w:r>
        <w:r w:rsidRPr="00416346">
          <w:rPr>
            <w:rFonts w:asciiTheme="minorHAnsi" w:hAnsiTheme="minorHAnsi" w:cstheme="minorHAnsi"/>
            <w:color w:val="FF0000"/>
            <w:spacing w:val="-15"/>
          </w:rPr>
          <w:t xml:space="preserve"> </w:t>
        </w:r>
        <w:r w:rsidRPr="00416346">
          <w:rPr>
            <w:rFonts w:asciiTheme="minorHAnsi" w:hAnsiTheme="minorHAnsi" w:cstheme="minorHAnsi"/>
            <w:color w:val="FF0000"/>
            <w:spacing w:val="-1"/>
          </w:rPr>
          <w:t>also</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spacing w:val="-1"/>
          </w:rPr>
          <w:t>be</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spacing w:val="-1"/>
          </w:rPr>
          <w:t>included</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rPr>
          <w:t>in</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rPr>
          <w:t>the</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rPr>
          <w:t>determination</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rPr>
          <w:t>of</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rPr>
          <w:t>significance</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rPr>
          <w:t>as</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rPr>
          <w:t>set</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rPr>
          <w:t>out</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rPr>
          <w:t>in</w:t>
        </w:r>
        <w:r w:rsidRPr="00416346">
          <w:rPr>
            <w:rFonts w:asciiTheme="minorHAnsi" w:hAnsiTheme="minorHAnsi" w:cstheme="minorHAnsi"/>
            <w:color w:val="FF0000"/>
            <w:spacing w:val="-12"/>
          </w:rPr>
          <w:t xml:space="preserve"> </w:t>
        </w:r>
        <w:r w:rsidRPr="00416346">
          <w:rPr>
            <w:rFonts w:asciiTheme="minorHAnsi" w:hAnsiTheme="minorHAnsi" w:cstheme="minorHAnsi"/>
            <w:color w:val="FF0000"/>
          </w:rPr>
          <w:t>paragraph</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2</w:t>
        </w:r>
        <w:r w:rsidRPr="00416346">
          <w:rPr>
            <w:rFonts w:asciiTheme="minorHAnsi" w:hAnsiTheme="minorHAnsi" w:cstheme="minorHAnsi"/>
            <w:color w:val="FF0000"/>
            <w:spacing w:val="-10"/>
          </w:rPr>
          <w:t xml:space="preserve"> </w:t>
        </w:r>
        <w:r w:rsidRPr="00416346">
          <w:rPr>
            <w:rFonts w:asciiTheme="minorHAnsi" w:hAnsiTheme="minorHAnsi" w:cstheme="minorHAnsi"/>
            <w:color w:val="FF0000"/>
          </w:rPr>
          <w:t>will</w:t>
        </w:r>
        <w:r w:rsidRPr="00416346">
          <w:rPr>
            <w:rFonts w:asciiTheme="minorHAnsi" w:hAnsiTheme="minorHAnsi" w:cstheme="minorHAnsi"/>
            <w:color w:val="FF0000"/>
            <w:spacing w:val="-11"/>
          </w:rPr>
          <w:t xml:space="preserve"> </w:t>
        </w:r>
        <w:r w:rsidRPr="00416346">
          <w:rPr>
            <w:rFonts w:asciiTheme="minorHAnsi" w:hAnsiTheme="minorHAnsi" w:cstheme="minorHAnsi"/>
            <w:color w:val="FF0000"/>
          </w:rPr>
          <w:t>be</w:t>
        </w:r>
        <w:r w:rsidRPr="00416346">
          <w:rPr>
            <w:rFonts w:asciiTheme="minorHAnsi" w:hAnsiTheme="minorHAnsi" w:cstheme="minorHAnsi"/>
            <w:color w:val="FF0000"/>
            <w:spacing w:val="-9"/>
          </w:rPr>
          <w:t xml:space="preserve"> </w:t>
        </w:r>
        <w:r w:rsidRPr="00416346">
          <w:rPr>
            <w:rFonts w:asciiTheme="minorHAnsi" w:hAnsiTheme="minorHAnsi" w:cstheme="minorHAnsi"/>
            <w:color w:val="FF0000"/>
          </w:rPr>
          <w:t>set</w:t>
        </w:r>
        <w:r w:rsidRPr="00416346">
          <w:rPr>
            <w:rFonts w:asciiTheme="minorHAnsi" w:hAnsiTheme="minorHAnsi" w:cstheme="minorHAnsi"/>
            <w:color w:val="FF0000"/>
            <w:spacing w:val="-8"/>
          </w:rPr>
          <w:t xml:space="preserve"> </w:t>
        </w:r>
        <w:r w:rsidRPr="00416346">
          <w:rPr>
            <w:rFonts w:asciiTheme="minorHAnsi" w:hAnsiTheme="minorHAnsi" w:cstheme="minorHAnsi"/>
            <w:color w:val="FF0000"/>
          </w:rPr>
          <w:t>initially</w:t>
        </w:r>
        <w:r w:rsidRPr="00416346">
          <w:rPr>
            <w:rFonts w:asciiTheme="minorHAnsi" w:hAnsiTheme="minorHAnsi" w:cstheme="minorHAnsi"/>
            <w:color w:val="FF0000"/>
            <w:spacing w:val="-11"/>
          </w:rPr>
          <w:t xml:space="preserve"> </w:t>
        </w:r>
        <w:r w:rsidRPr="00416346">
          <w:rPr>
            <w:rFonts w:asciiTheme="minorHAnsi" w:hAnsiTheme="minorHAnsi" w:cstheme="minorHAnsi"/>
            <w:color w:val="FF0000"/>
          </w:rPr>
          <w:t>at</w:t>
        </w:r>
        <w:r w:rsidRPr="00416346">
          <w:rPr>
            <w:rFonts w:asciiTheme="minorHAnsi" w:hAnsiTheme="minorHAnsi" w:cstheme="minorHAnsi"/>
            <w:color w:val="FF0000"/>
            <w:spacing w:val="-11"/>
          </w:rPr>
          <w:t xml:space="preserve"> </w:t>
        </w:r>
        <w:r w:rsidRPr="00416346">
          <w:rPr>
            <w:rFonts w:asciiTheme="minorHAnsi" w:hAnsiTheme="minorHAnsi" w:cstheme="minorHAnsi"/>
            <w:color w:val="FF0000"/>
          </w:rPr>
          <w:t>10MW.</w:t>
        </w:r>
        <w:r w:rsidRPr="00416346">
          <w:rPr>
            <w:rFonts w:asciiTheme="minorHAnsi" w:hAnsiTheme="minorHAnsi" w:cstheme="minorHAnsi"/>
            <w:color w:val="FF0000"/>
            <w:spacing w:val="-8"/>
          </w:rPr>
          <w:t xml:space="preserve"> </w:t>
        </w:r>
        <w:r w:rsidRPr="00416346">
          <w:rPr>
            <w:rFonts w:asciiTheme="minorHAnsi" w:hAnsiTheme="minorHAnsi" w:cstheme="minorHAnsi"/>
            <w:color w:val="FF0000"/>
          </w:rPr>
          <w:t>Where</w:t>
        </w:r>
        <w:r w:rsidRPr="00416346">
          <w:rPr>
            <w:rFonts w:asciiTheme="minorHAnsi" w:hAnsiTheme="minorHAnsi" w:cstheme="minorHAnsi"/>
            <w:color w:val="FF0000"/>
            <w:spacing w:val="-8"/>
          </w:rPr>
          <w:t xml:space="preserve"> </w:t>
        </w:r>
        <w:r w:rsidRPr="00416346">
          <w:rPr>
            <w:rFonts w:asciiTheme="minorHAnsi" w:hAnsiTheme="minorHAnsi" w:cstheme="minorHAnsi"/>
            <w:color w:val="FF0000"/>
          </w:rPr>
          <w:t>the</w:t>
        </w:r>
        <w:r w:rsidRPr="00416346">
          <w:rPr>
            <w:rFonts w:asciiTheme="minorHAnsi" w:hAnsiTheme="minorHAnsi" w:cstheme="minorHAnsi"/>
            <w:color w:val="FF0000"/>
            <w:spacing w:val="-10"/>
          </w:rPr>
          <w:t xml:space="preserve"> </w:t>
        </w:r>
        <w:r w:rsidRPr="00416346">
          <w:rPr>
            <w:rFonts w:asciiTheme="minorHAnsi" w:hAnsiTheme="minorHAnsi" w:cstheme="minorHAnsi"/>
            <w:color w:val="FF0000"/>
          </w:rPr>
          <w:t>relevant</w:t>
        </w:r>
        <w:r w:rsidRPr="00416346">
          <w:rPr>
            <w:rFonts w:asciiTheme="minorHAnsi" w:hAnsiTheme="minorHAnsi" w:cstheme="minorHAnsi"/>
            <w:color w:val="FF0000"/>
            <w:spacing w:val="-8"/>
          </w:rPr>
          <w:t xml:space="preserve"> </w:t>
        </w:r>
        <w:r w:rsidRPr="00416346">
          <w:rPr>
            <w:rFonts w:asciiTheme="minorHAnsi" w:hAnsiTheme="minorHAnsi" w:cstheme="minorHAnsi"/>
            <w:color w:val="FF0000"/>
          </w:rPr>
          <w:t>TSO</w:t>
        </w:r>
        <w:r w:rsidRPr="00416346">
          <w:rPr>
            <w:rFonts w:asciiTheme="minorHAnsi" w:hAnsiTheme="minorHAnsi" w:cstheme="minorHAnsi"/>
            <w:color w:val="FF0000"/>
            <w:spacing w:val="-8"/>
          </w:rPr>
          <w:t xml:space="preserve"> </w:t>
        </w:r>
        <w:r w:rsidRPr="00416346">
          <w:rPr>
            <w:rFonts w:asciiTheme="minorHAnsi" w:hAnsiTheme="minorHAnsi" w:cstheme="minorHAnsi"/>
            <w:color w:val="FF0000"/>
          </w:rPr>
          <w:t>wishes</w:t>
        </w:r>
        <w:r w:rsidRPr="00416346">
          <w:rPr>
            <w:rFonts w:asciiTheme="minorHAnsi" w:hAnsiTheme="minorHAnsi" w:cstheme="minorHAnsi"/>
            <w:color w:val="FF0000"/>
            <w:spacing w:val="-9"/>
          </w:rPr>
          <w:t xml:space="preserve"> </w:t>
        </w:r>
        <w:r w:rsidRPr="00416346">
          <w:rPr>
            <w:rFonts w:asciiTheme="minorHAnsi" w:hAnsiTheme="minorHAnsi" w:cstheme="minorHAnsi"/>
            <w:color w:val="FF0000"/>
          </w:rPr>
          <w:t>to</w:t>
        </w:r>
        <w:r w:rsidRPr="00416346">
          <w:rPr>
            <w:rFonts w:asciiTheme="minorHAnsi" w:hAnsiTheme="minorHAnsi" w:cstheme="minorHAnsi"/>
            <w:color w:val="FF0000"/>
            <w:spacing w:val="-9"/>
          </w:rPr>
          <w:t xml:space="preserve"> </w:t>
        </w:r>
        <w:r w:rsidRPr="00416346">
          <w:rPr>
            <w:rFonts w:asciiTheme="minorHAnsi" w:hAnsiTheme="minorHAnsi" w:cstheme="minorHAnsi"/>
            <w:color w:val="FF0000"/>
          </w:rPr>
          <w:t>amend</w:t>
        </w:r>
        <w:r w:rsidRPr="00416346">
          <w:rPr>
            <w:rFonts w:asciiTheme="minorHAnsi" w:hAnsiTheme="minorHAnsi" w:cstheme="minorHAnsi"/>
            <w:color w:val="FF0000"/>
            <w:spacing w:val="-11"/>
          </w:rPr>
          <w:t xml:space="preserve"> </w:t>
        </w:r>
        <w:r w:rsidRPr="00416346">
          <w:rPr>
            <w:rFonts w:asciiTheme="minorHAnsi" w:hAnsiTheme="minorHAnsi" w:cstheme="minorHAnsi"/>
            <w:color w:val="FF0000"/>
          </w:rPr>
          <w:t>this</w:t>
        </w:r>
        <w:r w:rsidRPr="00416346">
          <w:rPr>
            <w:rFonts w:asciiTheme="minorHAnsi" w:hAnsiTheme="minorHAnsi" w:cstheme="minorHAnsi"/>
            <w:color w:val="FF0000"/>
            <w:spacing w:val="-11"/>
          </w:rPr>
          <w:t xml:space="preserve"> </w:t>
        </w:r>
        <w:r w:rsidRPr="00416346">
          <w:rPr>
            <w:rFonts w:asciiTheme="minorHAnsi" w:hAnsiTheme="minorHAnsi" w:cstheme="minorHAnsi"/>
            <w:color w:val="FF0000"/>
          </w:rPr>
          <w:t>threshold,</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such</w:t>
        </w:r>
        <w:r w:rsidRPr="00416346">
          <w:rPr>
            <w:rFonts w:asciiTheme="minorHAnsi" w:hAnsiTheme="minorHAnsi" w:cstheme="minorHAnsi"/>
            <w:color w:val="FF0000"/>
            <w:spacing w:val="-3"/>
          </w:rPr>
          <w:t xml:space="preserve"> </w:t>
        </w:r>
        <w:r w:rsidRPr="00416346">
          <w:rPr>
            <w:rFonts w:asciiTheme="minorHAnsi" w:hAnsiTheme="minorHAnsi" w:cstheme="minorHAnsi"/>
            <w:color w:val="FF0000"/>
          </w:rPr>
          <w:t>a proposal</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 xml:space="preserve">may be made: </w:t>
        </w:r>
      </w:ins>
    </w:p>
    <w:p w14:paraId="51A7D20F" w14:textId="77777777" w:rsidR="00D02084" w:rsidRPr="00416346" w:rsidRDefault="00D02084" w:rsidP="00D02084">
      <w:pPr>
        <w:pStyle w:val="ListParagraph"/>
        <w:numPr>
          <w:ilvl w:val="0"/>
          <w:numId w:val="7"/>
        </w:numPr>
        <w:tabs>
          <w:tab w:val="left" w:pos="1702"/>
        </w:tabs>
        <w:spacing w:before="119" w:line="276" w:lineRule="auto"/>
        <w:ind w:right="111"/>
        <w:rPr>
          <w:ins w:id="166" w:author="Author"/>
          <w:rFonts w:asciiTheme="minorHAnsi" w:hAnsiTheme="minorHAnsi" w:cstheme="minorHAnsi"/>
        </w:rPr>
      </w:pPr>
      <w:ins w:id="167" w:author="Author">
        <w:r w:rsidRPr="00416346">
          <w:rPr>
            <w:rFonts w:asciiTheme="minorHAnsi" w:hAnsiTheme="minorHAnsi" w:cstheme="minorHAnsi"/>
            <w:color w:val="FF0000"/>
          </w:rPr>
          <w:t>To decrease the threshold from 10MW down to a value greater than or equal to</w:t>
        </w:r>
        <w:r w:rsidRPr="00416346">
          <w:rPr>
            <w:rFonts w:asciiTheme="minorHAnsi" w:hAnsiTheme="minorHAnsi" w:cstheme="minorHAnsi"/>
            <w:color w:val="FF0000"/>
            <w:spacing w:val="-61"/>
          </w:rPr>
          <w:t xml:space="preserve"> </w:t>
        </w:r>
        <w:r w:rsidRPr="00416346">
          <w:rPr>
            <w:rFonts w:asciiTheme="minorHAnsi" w:hAnsiTheme="minorHAnsi" w:cstheme="minorHAnsi"/>
            <w:color w:val="FF0000"/>
          </w:rPr>
          <w:t>the higher of either 5MW or the capacity threshold at which a power generating</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module</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is</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of type C</w:t>
        </w:r>
        <w:r w:rsidRPr="00416346">
          <w:rPr>
            <w:rFonts w:asciiTheme="minorHAnsi" w:hAnsiTheme="minorHAnsi" w:cstheme="minorHAnsi"/>
            <w:color w:val="FF0000"/>
            <w:spacing w:val="-3"/>
          </w:rPr>
          <w:t xml:space="preserve"> </w:t>
        </w:r>
        <w:r w:rsidRPr="00416346">
          <w:rPr>
            <w:rFonts w:asciiTheme="minorHAnsi" w:hAnsiTheme="minorHAnsi" w:cstheme="minorHAnsi"/>
            <w:color w:val="FF0000"/>
          </w:rPr>
          <w:t>as</w:t>
        </w:r>
        <w:r w:rsidRPr="00416346">
          <w:rPr>
            <w:rFonts w:asciiTheme="minorHAnsi" w:hAnsiTheme="minorHAnsi" w:cstheme="minorHAnsi"/>
            <w:color w:val="FF0000"/>
            <w:spacing w:val="-2"/>
          </w:rPr>
          <w:t xml:space="preserve"> </w:t>
        </w:r>
        <w:r w:rsidRPr="00416346">
          <w:rPr>
            <w:rFonts w:asciiTheme="minorHAnsi" w:hAnsiTheme="minorHAnsi" w:cstheme="minorHAnsi"/>
            <w:color w:val="FF0000"/>
          </w:rPr>
          <w:t>set</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in paragraph 3;</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 xml:space="preserve">or </w:t>
        </w:r>
      </w:ins>
    </w:p>
    <w:p w14:paraId="2E327499" w14:textId="77777777" w:rsidR="00D02084" w:rsidRPr="00416346" w:rsidRDefault="00D02084" w:rsidP="00D02084">
      <w:pPr>
        <w:pStyle w:val="ListParagraph"/>
        <w:numPr>
          <w:ilvl w:val="0"/>
          <w:numId w:val="7"/>
        </w:numPr>
        <w:tabs>
          <w:tab w:val="left" w:pos="1702"/>
        </w:tabs>
        <w:spacing w:before="121" w:line="276" w:lineRule="auto"/>
        <w:ind w:right="109"/>
        <w:rPr>
          <w:ins w:id="168" w:author="Author"/>
          <w:rFonts w:asciiTheme="minorHAnsi" w:hAnsiTheme="minorHAnsi" w:cstheme="minorHAnsi"/>
        </w:rPr>
      </w:pPr>
      <w:ins w:id="169" w:author="Author">
        <w:r w:rsidRPr="00416346">
          <w:rPr>
            <w:rFonts w:asciiTheme="minorHAnsi" w:hAnsiTheme="minorHAnsi" w:cstheme="minorHAnsi"/>
            <w:color w:val="FF0000"/>
          </w:rPr>
          <w:t>To increase the threshold from 10MW up to the capacity threshold at which a</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power</w:t>
        </w:r>
        <w:r w:rsidRPr="00416346">
          <w:rPr>
            <w:rFonts w:asciiTheme="minorHAnsi" w:hAnsiTheme="minorHAnsi" w:cstheme="minorHAnsi"/>
            <w:color w:val="FF0000"/>
            <w:spacing w:val="-2"/>
          </w:rPr>
          <w:t xml:space="preserve"> </w:t>
        </w:r>
        <w:r w:rsidRPr="00416346">
          <w:rPr>
            <w:rFonts w:asciiTheme="minorHAnsi" w:hAnsiTheme="minorHAnsi" w:cstheme="minorHAnsi"/>
            <w:color w:val="FF0000"/>
          </w:rPr>
          <w:t>generating</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module</w:t>
        </w:r>
        <w:r w:rsidRPr="00416346">
          <w:rPr>
            <w:rFonts w:asciiTheme="minorHAnsi" w:hAnsiTheme="minorHAnsi" w:cstheme="minorHAnsi"/>
            <w:color w:val="FF0000"/>
            <w:spacing w:val="-2"/>
          </w:rPr>
          <w:t xml:space="preserve"> </w:t>
        </w:r>
        <w:r w:rsidRPr="00416346">
          <w:rPr>
            <w:rFonts w:asciiTheme="minorHAnsi" w:hAnsiTheme="minorHAnsi" w:cstheme="minorHAnsi"/>
            <w:color w:val="FF0000"/>
          </w:rPr>
          <w:t>is of</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type</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D as</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set in</w:t>
        </w:r>
        <w:r w:rsidRPr="00416346">
          <w:rPr>
            <w:rFonts w:asciiTheme="minorHAnsi" w:hAnsiTheme="minorHAnsi" w:cstheme="minorHAnsi"/>
            <w:color w:val="FF0000"/>
            <w:spacing w:val="-1"/>
          </w:rPr>
          <w:t xml:space="preserve"> </w:t>
        </w:r>
        <w:r w:rsidRPr="00416346">
          <w:rPr>
            <w:rFonts w:asciiTheme="minorHAnsi" w:hAnsiTheme="minorHAnsi" w:cstheme="minorHAnsi"/>
            <w:color w:val="FF0000"/>
          </w:rPr>
          <w:t>paragraph</w:t>
        </w:r>
        <w:r w:rsidRPr="00416346">
          <w:rPr>
            <w:rFonts w:asciiTheme="minorHAnsi" w:hAnsiTheme="minorHAnsi" w:cstheme="minorHAnsi"/>
            <w:color w:val="FF0000"/>
            <w:spacing w:val="-2"/>
          </w:rPr>
          <w:t xml:space="preserve"> </w:t>
        </w:r>
        <w:r w:rsidRPr="00416346">
          <w:rPr>
            <w:rFonts w:asciiTheme="minorHAnsi" w:hAnsiTheme="minorHAnsi" w:cstheme="minorHAnsi"/>
            <w:color w:val="FF0000"/>
          </w:rPr>
          <w:t xml:space="preserve">3 </w:t>
        </w:r>
      </w:ins>
    </w:p>
    <w:p w14:paraId="60AFE1AE" w14:textId="77777777" w:rsidR="00D02084" w:rsidRPr="00416346" w:rsidRDefault="00D02084" w:rsidP="00D02084">
      <w:pPr>
        <w:pStyle w:val="BodyText"/>
        <w:spacing w:before="119"/>
        <w:ind w:left="981" w:right="110"/>
        <w:jc w:val="both"/>
        <w:rPr>
          <w:ins w:id="170" w:author="Author"/>
          <w:rFonts w:asciiTheme="minorHAnsi" w:hAnsiTheme="minorHAnsi" w:cstheme="minorHAnsi"/>
          <w:sz w:val="22"/>
          <w:szCs w:val="22"/>
        </w:rPr>
      </w:pPr>
      <w:ins w:id="171" w:author="Author">
        <w:r w:rsidRPr="00416346">
          <w:rPr>
            <w:rFonts w:asciiTheme="minorHAnsi" w:hAnsiTheme="minorHAnsi" w:cstheme="minorHAnsi"/>
            <w:color w:val="FF0000"/>
            <w:sz w:val="22"/>
            <w:szCs w:val="22"/>
          </w:rPr>
          <w:t>Such a proposal shall be subject to approval by the relevant regulatory authority or,</w:t>
        </w:r>
        <w:r w:rsidRPr="00416346">
          <w:rPr>
            <w:rFonts w:asciiTheme="minorHAnsi" w:hAnsiTheme="minorHAnsi" w:cstheme="minorHAnsi"/>
            <w:color w:val="FF0000"/>
            <w:spacing w:val="1"/>
            <w:sz w:val="22"/>
            <w:szCs w:val="22"/>
          </w:rPr>
          <w:t xml:space="preserve"> </w:t>
        </w:r>
        <w:r w:rsidRPr="00416346">
          <w:rPr>
            <w:rFonts w:asciiTheme="minorHAnsi" w:hAnsiTheme="minorHAnsi" w:cstheme="minorHAnsi"/>
            <w:color w:val="FF0000"/>
            <w:sz w:val="22"/>
            <w:szCs w:val="22"/>
          </w:rPr>
          <w:t>where applicable, the Member State. In forming proposals the relevant TSO shall</w:t>
        </w:r>
        <w:r w:rsidRPr="00416346">
          <w:rPr>
            <w:rFonts w:asciiTheme="minorHAnsi" w:hAnsiTheme="minorHAnsi" w:cstheme="minorHAnsi"/>
            <w:color w:val="FF0000"/>
            <w:spacing w:val="1"/>
            <w:sz w:val="22"/>
            <w:szCs w:val="22"/>
          </w:rPr>
          <w:t xml:space="preserve"> </w:t>
        </w:r>
        <w:r w:rsidRPr="00416346">
          <w:rPr>
            <w:rFonts w:asciiTheme="minorHAnsi" w:hAnsiTheme="minorHAnsi" w:cstheme="minorHAnsi"/>
            <w:color w:val="FF0000"/>
            <w:sz w:val="22"/>
            <w:szCs w:val="22"/>
          </w:rPr>
          <w:t>coordinate with adjacent TSOs and DSOs and shall conduct a public consultation in</w:t>
        </w:r>
        <w:r w:rsidRPr="00416346">
          <w:rPr>
            <w:rFonts w:asciiTheme="minorHAnsi" w:hAnsiTheme="minorHAnsi" w:cstheme="minorHAnsi"/>
            <w:color w:val="FF0000"/>
            <w:spacing w:val="1"/>
            <w:sz w:val="22"/>
            <w:szCs w:val="22"/>
          </w:rPr>
          <w:t xml:space="preserve"> </w:t>
        </w:r>
        <w:r w:rsidRPr="00416346">
          <w:rPr>
            <w:rFonts w:asciiTheme="minorHAnsi" w:hAnsiTheme="minorHAnsi" w:cstheme="minorHAnsi"/>
            <w:color w:val="FF0000"/>
            <w:sz w:val="22"/>
            <w:szCs w:val="22"/>
          </w:rPr>
          <w:t>accordance with Article 10. A proposal by the relevant TSO to change the thresholds</w:t>
        </w:r>
        <w:r w:rsidRPr="00416346">
          <w:rPr>
            <w:rFonts w:asciiTheme="minorHAnsi" w:hAnsiTheme="minorHAnsi" w:cstheme="minorHAnsi"/>
            <w:color w:val="FF0000"/>
            <w:spacing w:val="1"/>
            <w:sz w:val="22"/>
            <w:szCs w:val="22"/>
          </w:rPr>
          <w:t xml:space="preserve"> </w:t>
        </w:r>
        <w:r w:rsidRPr="00416346">
          <w:rPr>
            <w:rFonts w:asciiTheme="minorHAnsi" w:hAnsiTheme="minorHAnsi" w:cstheme="minorHAnsi"/>
            <w:color w:val="FF0000"/>
            <w:sz w:val="22"/>
            <w:szCs w:val="22"/>
          </w:rPr>
          <w:t>shall</w:t>
        </w:r>
        <w:r w:rsidRPr="00416346">
          <w:rPr>
            <w:rFonts w:asciiTheme="minorHAnsi" w:hAnsiTheme="minorHAnsi" w:cstheme="minorHAnsi"/>
            <w:color w:val="FF0000"/>
            <w:spacing w:val="-1"/>
            <w:sz w:val="22"/>
            <w:szCs w:val="22"/>
          </w:rPr>
          <w:t xml:space="preserve"> </w:t>
        </w:r>
        <w:r w:rsidRPr="00416346">
          <w:rPr>
            <w:rFonts w:asciiTheme="minorHAnsi" w:hAnsiTheme="minorHAnsi" w:cstheme="minorHAnsi"/>
            <w:color w:val="FF0000"/>
            <w:sz w:val="22"/>
            <w:szCs w:val="22"/>
          </w:rPr>
          <w:t>not be</w:t>
        </w:r>
        <w:r w:rsidRPr="00416346">
          <w:rPr>
            <w:rFonts w:asciiTheme="minorHAnsi" w:hAnsiTheme="minorHAnsi" w:cstheme="minorHAnsi"/>
            <w:color w:val="FF0000"/>
            <w:spacing w:val="-1"/>
            <w:sz w:val="22"/>
            <w:szCs w:val="22"/>
          </w:rPr>
          <w:t xml:space="preserve"> </w:t>
        </w:r>
        <w:r w:rsidRPr="00416346">
          <w:rPr>
            <w:rFonts w:asciiTheme="minorHAnsi" w:hAnsiTheme="minorHAnsi" w:cstheme="minorHAnsi"/>
            <w:color w:val="FF0000"/>
            <w:sz w:val="22"/>
            <w:szCs w:val="22"/>
          </w:rPr>
          <w:t>made sooner</w:t>
        </w:r>
        <w:r w:rsidRPr="00416346">
          <w:rPr>
            <w:rFonts w:asciiTheme="minorHAnsi" w:hAnsiTheme="minorHAnsi" w:cstheme="minorHAnsi"/>
            <w:color w:val="FF0000"/>
            <w:spacing w:val="-1"/>
            <w:sz w:val="22"/>
            <w:szCs w:val="22"/>
          </w:rPr>
          <w:t xml:space="preserve"> </w:t>
        </w:r>
        <w:r w:rsidRPr="00416346">
          <w:rPr>
            <w:rFonts w:asciiTheme="minorHAnsi" w:hAnsiTheme="minorHAnsi" w:cstheme="minorHAnsi"/>
            <w:color w:val="FF0000"/>
            <w:sz w:val="22"/>
            <w:szCs w:val="22"/>
          </w:rPr>
          <w:t>than</w:t>
        </w:r>
        <w:r w:rsidRPr="00416346">
          <w:rPr>
            <w:rFonts w:asciiTheme="minorHAnsi" w:hAnsiTheme="minorHAnsi" w:cstheme="minorHAnsi"/>
            <w:color w:val="FF0000"/>
            <w:spacing w:val="-1"/>
            <w:sz w:val="22"/>
            <w:szCs w:val="22"/>
          </w:rPr>
          <w:t xml:space="preserve"> </w:t>
        </w:r>
        <w:r w:rsidRPr="00416346">
          <w:rPr>
            <w:rFonts w:asciiTheme="minorHAnsi" w:hAnsiTheme="minorHAnsi" w:cstheme="minorHAnsi"/>
            <w:color w:val="FF0000"/>
            <w:sz w:val="22"/>
            <w:szCs w:val="22"/>
          </w:rPr>
          <w:t>three</w:t>
        </w:r>
        <w:r w:rsidRPr="00416346">
          <w:rPr>
            <w:rFonts w:asciiTheme="minorHAnsi" w:hAnsiTheme="minorHAnsi" w:cstheme="minorHAnsi"/>
            <w:color w:val="FF0000"/>
            <w:spacing w:val="-1"/>
            <w:sz w:val="22"/>
            <w:szCs w:val="22"/>
          </w:rPr>
          <w:t xml:space="preserve"> </w:t>
        </w:r>
        <w:r w:rsidRPr="00416346">
          <w:rPr>
            <w:rFonts w:asciiTheme="minorHAnsi" w:hAnsiTheme="minorHAnsi" w:cstheme="minorHAnsi"/>
            <w:color w:val="FF0000"/>
            <w:sz w:val="22"/>
            <w:szCs w:val="22"/>
          </w:rPr>
          <w:t>years after</w:t>
        </w:r>
        <w:r w:rsidRPr="00416346">
          <w:rPr>
            <w:rFonts w:asciiTheme="minorHAnsi" w:hAnsiTheme="minorHAnsi" w:cstheme="minorHAnsi"/>
            <w:color w:val="FF0000"/>
            <w:spacing w:val="-1"/>
            <w:sz w:val="22"/>
            <w:szCs w:val="22"/>
          </w:rPr>
          <w:t xml:space="preserve"> </w:t>
        </w:r>
        <w:r w:rsidRPr="00416346">
          <w:rPr>
            <w:rFonts w:asciiTheme="minorHAnsi" w:hAnsiTheme="minorHAnsi" w:cstheme="minorHAnsi"/>
            <w:color w:val="FF0000"/>
            <w:sz w:val="22"/>
            <w:szCs w:val="22"/>
          </w:rPr>
          <w:t>the</w:t>
        </w:r>
        <w:r w:rsidRPr="00416346">
          <w:rPr>
            <w:rFonts w:asciiTheme="minorHAnsi" w:hAnsiTheme="minorHAnsi" w:cstheme="minorHAnsi"/>
            <w:color w:val="FF0000"/>
            <w:spacing w:val="-3"/>
            <w:sz w:val="22"/>
            <w:szCs w:val="22"/>
          </w:rPr>
          <w:t xml:space="preserve"> </w:t>
        </w:r>
        <w:r w:rsidRPr="00416346">
          <w:rPr>
            <w:rFonts w:asciiTheme="minorHAnsi" w:hAnsiTheme="minorHAnsi" w:cstheme="minorHAnsi"/>
            <w:color w:val="FF0000"/>
            <w:sz w:val="22"/>
            <w:szCs w:val="22"/>
          </w:rPr>
          <w:t>previous</w:t>
        </w:r>
        <w:r w:rsidRPr="00416346">
          <w:rPr>
            <w:rFonts w:asciiTheme="minorHAnsi" w:hAnsiTheme="minorHAnsi" w:cstheme="minorHAnsi"/>
            <w:color w:val="FF0000"/>
            <w:spacing w:val="-1"/>
            <w:sz w:val="22"/>
            <w:szCs w:val="22"/>
          </w:rPr>
          <w:t xml:space="preserve"> </w:t>
        </w:r>
        <w:r w:rsidRPr="00416346">
          <w:rPr>
            <w:rFonts w:asciiTheme="minorHAnsi" w:hAnsiTheme="minorHAnsi" w:cstheme="minorHAnsi"/>
            <w:color w:val="FF0000"/>
            <w:sz w:val="22"/>
            <w:szCs w:val="22"/>
          </w:rPr>
          <w:t xml:space="preserve">proposal. </w:t>
        </w:r>
      </w:ins>
    </w:p>
    <w:p w14:paraId="5671B0B8" w14:textId="77777777" w:rsidR="00D02084" w:rsidRPr="00416346" w:rsidRDefault="00D02084" w:rsidP="00D02084">
      <w:pPr>
        <w:rPr>
          <w:ins w:id="172" w:author="Author"/>
          <w:rFonts w:cstheme="minorHAnsi"/>
        </w:rPr>
      </w:pPr>
    </w:p>
    <w:p w14:paraId="60D6E651" w14:textId="62955AE2" w:rsidR="00B75CEA" w:rsidRPr="004B6876" w:rsidRDefault="00D02084" w:rsidP="004B6876">
      <w:pPr>
        <w:pStyle w:val="ListParagraph"/>
        <w:shd w:val="clear" w:color="auto" w:fill="FFFFFF"/>
        <w:spacing w:before="120"/>
        <w:ind w:left="836" w:firstLine="0"/>
        <w:rPr>
          <w:rFonts w:ascii="inherit" w:eastAsia="Times New Roman" w:hAnsi="inherit" w:cs="Times New Roman"/>
          <w:color w:val="000000"/>
          <w:sz w:val="24"/>
          <w:szCs w:val="24"/>
          <w:lang w:eastAsia="en-GB"/>
          <w:rPrChange w:id="173" w:author="Author">
            <w:rPr>
              <w:lang w:eastAsia="en-GB"/>
            </w:rPr>
          </w:rPrChange>
        </w:rPr>
        <w:pPrChange w:id="174" w:author="Author">
          <w:pPr>
            <w:shd w:val="clear" w:color="auto" w:fill="FFFFFF"/>
            <w:spacing w:before="120" w:after="0" w:line="240" w:lineRule="auto"/>
            <w:jc w:val="both"/>
          </w:pPr>
        </w:pPrChange>
      </w:pPr>
      <w:ins w:id="175" w:author="Author">
        <w:r w:rsidRPr="00EE075B">
          <w:rPr>
            <w:rFonts w:cstheme="minorHAnsi"/>
            <w:color w:val="FF0000"/>
          </w:rPr>
          <w:t>The requirements described in EU 2016/1388 will be applicable to power generating module which will not export power to the grid under any condition; requirements described in the present regulation do not apply to such Power Generating Module. Power Generating Module that are expected to export power to the grid below the threshold applicable for Type A or in general to have limited power exported to the electrical system (below 30% of the installed power) the reference power to be used for defining the requirements can be defined differently from the original classification and can be subject to agreement between the plant facility owner and the relevant system operator.</w:t>
        </w:r>
      </w:ins>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265BCBAC"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Except for requirements under paragraphs 2 and 4 of Article 13 or where otherwise </w:t>
      </w:r>
      <w:ins w:id="176" w:author="Author">
        <w:r w:rsidR="005F41C8" w:rsidRPr="004B1CE3">
          <w:rPr>
            <w:rFonts w:cstheme="minorHAnsi"/>
            <w:color w:val="FF0000"/>
          </w:rPr>
          <w:t>explicitly</w:t>
        </w:r>
        <w:r w:rsidR="005F41C8">
          <w:rPr>
            <w:rFonts w:cstheme="minorHAnsi"/>
          </w:rPr>
          <w:t xml:space="preserve"> </w:t>
        </w:r>
      </w:ins>
      <w:r w:rsidRPr="003B7AE9">
        <w:rPr>
          <w:rFonts w:ascii="inherit" w:eastAsia="Times New Roman" w:hAnsi="inherit" w:cs="Times New Roman"/>
          <w:color w:val="000000"/>
          <w:sz w:val="24"/>
          <w:szCs w:val="24"/>
          <w:lang w:eastAsia="en-GB"/>
        </w:rPr>
        <w:t xml:space="preserve">stated in the national framework, </w:t>
      </w:r>
      <w:ins w:id="177" w:author="Author">
        <w:r w:rsidR="00232700" w:rsidRPr="004B1CE3">
          <w:rPr>
            <w:rFonts w:cstheme="minorHAnsi"/>
            <w:color w:val="FF0000"/>
          </w:rPr>
          <w:t>by referring to power-generating modules of facilities for combined heat and power production embedded in the networks of industrial sites</w:t>
        </w:r>
        <w:r w:rsidR="00232700">
          <w:rPr>
            <w:rFonts w:cstheme="minorHAnsi"/>
            <w:color w:val="FF0000"/>
          </w:rPr>
          <w:t>,</w:t>
        </w:r>
        <w:r w:rsidR="00232700" w:rsidRPr="003B7AE9">
          <w:rPr>
            <w:rFonts w:ascii="inherit" w:eastAsia="Times New Roman" w:hAnsi="inherit" w:cs="Times New Roman"/>
            <w:color w:val="000000"/>
            <w:sz w:val="24"/>
            <w:szCs w:val="24"/>
            <w:lang w:eastAsia="en-GB"/>
          </w:rPr>
          <w:t xml:space="preserve"> </w:t>
        </w:r>
      </w:ins>
      <w:r w:rsidRPr="003B7AE9">
        <w:rPr>
          <w:rFonts w:ascii="inherit" w:eastAsia="Times New Roman" w:hAnsi="inherit" w:cs="Times New Roman"/>
          <w:color w:val="000000"/>
          <w:sz w:val="24"/>
          <w:szCs w:val="24"/>
          <w:lang w:eastAsia="en-GB"/>
        </w:rPr>
        <w:t>requirements of this Regulation relating to the capability to maintain constant active power output or to modulate active power output shall not apply</w:t>
      </w:r>
      <w:del w:id="178" w:author="Author">
        <w:r w:rsidRPr="003B7AE9" w:rsidDel="005E75B3">
          <w:rPr>
            <w:rFonts w:ascii="inherit" w:eastAsia="Times New Roman" w:hAnsi="inherit" w:cs="Times New Roman"/>
            <w:color w:val="000000"/>
            <w:sz w:val="24"/>
            <w:szCs w:val="24"/>
            <w:lang w:eastAsia="en-GB"/>
          </w:rPr>
          <w:delText xml:space="preserve"> to power-generating modules of facilities for combined heat and power production embedded in the networks of industrial sites</w:delText>
        </w:r>
      </w:del>
      <w:r w:rsidRPr="003B7AE9">
        <w:rPr>
          <w:rFonts w:ascii="inherit" w:eastAsia="Times New Roman" w:hAnsi="inherit" w:cs="Times New Roman"/>
          <w:color w:val="000000"/>
          <w:sz w:val="24"/>
          <w:szCs w:val="24"/>
          <w:lang w:eastAsia="en-GB"/>
        </w:rPr>
        <w:t>,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0614A075" w:rsidR="003B7AE9" w:rsidRDefault="003B7AE9" w:rsidP="003B7AE9">
      <w:pPr>
        <w:shd w:val="clear" w:color="auto" w:fill="FFFFFF"/>
        <w:spacing w:before="120" w:after="0" w:line="240" w:lineRule="auto"/>
        <w:jc w:val="both"/>
        <w:rPr>
          <w:ins w:id="179"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605C4CB1" w14:textId="0D494615" w:rsidR="00EB6C28" w:rsidRPr="003B7AE9" w:rsidRDefault="00EB6C28"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180" w:author="Author">
        <w:r>
          <w:rPr>
            <w:rFonts w:cstheme="minorHAnsi"/>
            <w:color w:val="FF0000"/>
          </w:rPr>
          <w:t>6</w:t>
        </w:r>
        <w:r w:rsidRPr="00416346">
          <w:rPr>
            <w:rFonts w:cstheme="minorHAnsi"/>
            <w:color w:val="FF0000"/>
          </w:rPr>
          <w:t>.</w:t>
        </w:r>
        <w:r>
          <w:rPr>
            <w:rFonts w:cstheme="minorHAnsi"/>
            <w:color w:val="FF0000"/>
          </w:rPr>
          <w:t xml:space="preserve"> </w:t>
        </w:r>
        <w:r w:rsidRPr="00416346">
          <w:rPr>
            <w:rFonts w:cstheme="minorHAnsi"/>
            <w:color w:val="FF0000"/>
          </w:rPr>
          <w:t>An electricity storage module shall be capable of satisfying the requirements of this Regulation irrespective of whether the electricity storage module injects and consumes active power to and from the network.</w:t>
        </w:r>
      </w:ins>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36015B8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ins w:id="181" w:author="Author">
              <w:r w:rsidR="00A23E06">
                <w:rPr>
                  <w:rFonts w:ascii="inherit" w:eastAsia="Times New Roman" w:hAnsi="inherit" w:cs="Times New Roman"/>
                  <w:sz w:val="24"/>
                  <w:szCs w:val="24"/>
                  <w:lang w:eastAsia="en-GB"/>
                </w:rPr>
                <w:t xml:space="preserve"> </w:t>
              </w:r>
              <w:r w:rsidR="00A23E06" w:rsidRPr="00416346">
                <w:rPr>
                  <w:rFonts w:cstheme="minorHAnsi"/>
                  <w:color w:val="FF0000"/>
                  <w:w w:val="105"/>
                </w:rPr>
                <w:t>TSOs</w:t>
              </w:r>
              <w:r w:rsidR="00A23E06" w:rsidRPr="00416346">
                <w:rPr>
                  <w:rFonts w:cstheme="minorHAnsi"/>
                  <w:color w:val="FF0000"/>
                  <w:spacing w:val="1"/>
                  <w:w w:val="105"/>
                </w:rPr>
                <w:t xml:space="preserve"> </w:t>
              </w:r>
              <w:r w:rsidR="00A23E06" w:rsidRPr="00416346">
                <w:rPr>
                  <w:rFonts w:cstheme="minorHAnsi"/>
                  <w:color w:val="FF0000"/>
                  <w:w w:val="105"/>
                </w:rPr>
                <w:t>or ENTSOE shall inform national and European technical committees respectively on</w:t>
              </w:r>
              <w:r w:rsidR="00A23E06" w:rsidRPr="00416346">
                <w:rPr>
                  <w:rFonts w:cstheme="minorHAnsi"/>
                  <w:color w:val="FF0000"/>
                  <w:spacing w:val="1"/>
                  <w:w w:val="105"/>
                </w:rPr>
                <w:t xml:space="preserve"> </w:t>
              </w:r>
              <w:r w:rsidR="00A23E06" w:rsidRPr="00416346">
                <w:rPr>
                  <w:rFonts w:cstheme="minorHAnsi"/>
                  <w:color w:val="FF0000"/>
                  <w:w w:val="105"/>
                </w:rPr>
                <w:t>applicable</w:t>
              </w:r>
              <w:r w:rsidR="00A23E06" w:rsidRPr="00416346">
                <w:rPr>
                  <w:rFonts w:cstheme="minorHAnsi"/>
                  <w:color w:val="FF0000"/>
                  <w:spacing w:val="-5"/>
                  <w:w w:val="105"/>
                </w:rPr>
                <w:t xml:space="preserve"> </w:t>
              </w:r>
              <w:r w:rsidR="00A23E06" w:rsidRPr="00416346">
                <w:rPr>
                  <w:rFonts w:cstheme="minorHAnsi"/>
                  <w:color w:val="FF0000"/>
                  <w:w w:val="105"/>
                </w:rPr>
                <w:t>new</w:t>
              </w:r>
              <w:r w:rsidR="00A23E06" w:rsidRPr="00416346">
                <w:rPr>
                  <w:rFonts w:cstheme="minorHAnsi"/>
                  <w:color w:val="FF0000"/>
                  <w:spacing w:val="-1"/>
                  <w:w w:val="105"/>
                </w:rPr>
                <w:t xml:space="preserve"> </w:t>
              </w:r>
              <w:r w:rsidR="00A23E06" w:rsidRPr="00416346">
                <w:rPr>
                  <w:rFonts w:cstheme="minorHAnsi"/>
                  <w:color w:val="FF0000"/>
                  <w:w w:val="105"/>
                </w:rPr>
                <w:t>requirements</w:t>
              </w:r>
              <w:r w:rsidR="00A23E06" w:rsidRPr="00416346">
                <w:rPr>
                  <w:rFonts w:cstheme="minorHAnsi"/>
                  <w:color w:val="FF0000"/>
                  <w:spacing w:val="-1"/>
                  <w:w w:val="105"/>
                </w:rPr>
                <w:t xml:space="preserve"> </w:t>
              </w:r>
              <w:r w:rsidR="00A23E06" w:rsidRPr="00416346">
                <w:rPr>
                  <w:rFonts w:cstheme="minorHAnsi"/>
                  <w:color w:val="FF0000"/>
                  <w:w w:val="105"/>
                </w:rPr>
                <w:t>in</w:t>
              </w:r>
              <w:r w:rsidR="00A23E06" w:rsidRPr="00416346">
                <w:rPr>
                  <w:rFonts w:cstheme="minorHAnsi"/>
                  <w:color w:val="FF0000"/>
                  <w:spacing w:val="-2"/>
                  <w:w w:val="105"/>
                </w:rPr>
                <w:t xml:space="preserve"> </w:t>
              </w:r>
              <w:r w:rsidR="00A23E06" w:rsidRPr="00416346">
                <w:rPr>
                  <w:rFonts w:cstheme="minorHAnsi"/>
                  <w:color w:val="FF0000"/>
                  <w:w w:val="105"/>
                </w:rPr>
                <w:t>due</w:t>
              </w:r>
              <w:r w:rsidR="00A23E06" w:rsidRPr="00416346">
                <w:rPr>
                  <w:rFonts w:cstheme="minorHAnsi"/>
                  <w:color w:val="FF0000"/>
                  <w:spacing w:val="-3"/>
                  <w:w w:val="105"/>
                </w:rPr>
                <w:t xml:space="preserve"> </w:t>
              </w:r>
              <w:r w:rsidR="00A23E06" w:rsidRPr="00416346">
                <w:rPr>
                  <w:rFonts w:cstheme="minorHAnsi"/>
                  <w:color w:val="FF0000"/>
                  <w:w w:val="105"/>
                </w:rPr>
                <w:t>time</w:t>
              </w:r>
            </w:ins>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Agency for the Cooperation of Energy Regulators (the Agency), in close cooperation with the European Network of Transmission System Operators for Electricity (ENTSO for Electricity), shall organise stakeholder involvement regarding the requirements for grid </w:t>
      </w:r>
      <w:r w:rsidRPr="003B7AE9">
        <w:rPr>
          <w:rFonts w:ascii="inherit" w:eastAsia="Times New Roman" w:hAnsi="inherit" w:cs="Times New Roman"/>
          <w:color w:val="000000"/>
          <w:sz w:val="24"/>
          <w:szCs w:val="24"/>
          <w:lang w:eastAsia="en-GB"/>
        </w:rPr>
        <w:lastRenderedPageBreak/>
        <w:t>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03666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TSO, </w:t>
                  </w:r>
                  <w:r w:rsidRPr="003B7AE9">
                    <w:rPr>
                      <w:rFonts w:ascii="inherit" w:eastAsia="Times New Roman" w:hAnsi="inherit" w:cs="Times New Roman"/>
                      <w:lang w:eastAsia="en-GB"/>
                    </w:rPr>
                    <w:lastRenderedPageBreak/>
                    <w:t>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6561FE4A" w14:textId="77777777" w:rsidR="00B00852" w:rsidRDefault="003B7AE9" w:rsidP="003B7AE9">
            <w:pPr>
              <w:spacing w:before="120" w:after="0" w:line="240" w:lineRule="auto"/>
              <w:jc w:val="both"/>
              <w:rPr>
                <w:ins w:id="182"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overfrequencies where Δf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p w14:paraId="7B65439B" w14:textId="77777777" w:rsidR="00555831" w:rsidRPr="00416346" w:rsidRDefault="00555831" w:rsidP="00555831">
            <w:pPr>
              <w:shd w:val="clear" w:color="auto" w:fill="FFFFFF"/>
              <w:spacing w:before="360" w:after="120"/>
              <w:rPr>
                <w:ins w:id="183" w:author="Author"/>
                <w:rFonts w:cstheme="minorHAnsi"/>
                <w:color w:val="FF0000"/>
              </w:rPr>
            </w:pPr>
            <w:ins w:id="184" w:author="Author">
              <w:r w:rsidRPr="00416346">
                <w:rPr>
                  <w:rFonts w:cstheme="minorHAnsi"/>
                  <w:color w:val="FF0000"/>
                </w:rPr>
                <w:t>(h) An electricity storage module which is absorbing active power during an overfrequency event shall increase the level of active power absorbed according to the LFSM-O characteristic which shall be considered in terms of the power variation rather than the absolute value. The electricity storage module will absorb power up to filling the maximum energy that it is able to store</w:t>
              </w:r>
              <w:r>
                <w:rPr>
                  <w:rFonts w:cstheme="minorHAnsi"/>
                  <w:color w:val="FF0000"/>
                </w:rPr>
                <w:t xml:space="preserve"> </w:t>
              </w:r>
              <w:r w:rsidRPr="00934212">
                <w:rPr>
                  <w:rFonts w:cstheme="minorHAnsi"/>
                  <w:color w:val="0070C0"/>
                </w:rPr>
                <w:t>depending on the specific operative condition</w:t>
              </w:r>
              <w:r w:rsidRPr="00416346">
                <w:rPr>
                  <w:rFonts w:cstheme="minorHAnsi"/>
                  <w:color w:val="FF0000"/>
                </w:rPr>
                <w:t>, then it will cease consumption</w:t>
              </w:r>
              <w:r>
                <w:rPr>
                  <w:rFonts w:cstheme="minorHAnsi"/>
                  <w:color w:val="FF0000"/>
                </w:rPr>
                <w:t>.</w:t>
              </w:r>
              <w:r w:rsidRPr="00416346">
                <w:rPr>
                  <w:rFonts w:cstheme="minorHAnsi"/>
                  <w:color w:val="FF0000"/>
                </w:rPr>
                <w:t xml:space="preserve"> The TSO can define a different characteristic or establish that the electricity storage module when absorbing active power will maintain the absorption level even during the over</w:t>
              </w:r>
              <w:r>
                <w:rPr>
                  <w:rFonts w:cstheme="minorHAnsi"/>
                  <w:color w:val="FF0000"/>
                </w:rPr>
                <w:t xml:space="preserve"> </w:t>
              </w:r>
              <w:r w:rsidRPr="00416346">
                <w:rPr>
                  <w:rFonts w:cstheme="minorHAnsi"/>
                  <w:color w:val="FF0000"/>
                </w:rPr>
                <w:t>frequency event.</w:t>
              </w:r>
              <w:r>
                <w:rPr>
                  <w:rFonts w:cstheme="minorHAnsi"/>
                  <w:color w:val="FF0000"/>
                </w:rPr>
                <w:t xml:space="preserve"> </w:t>
              </w:r>
              <w:r w:rsidRPr="0069267F">
                <w:rPr>
                  <w:rFonts w:cstheme="minorHAnsi"/>
                  <w:color w:val="0070C0"/>
                </w:rPr>
                <w:t>For specific technology a specific absorption characteristic may be used in agreement with System Operator and based on technical or other constrains</w:t>
              </w:r>
              <w:r>
                <w:rPr>
                  <w:rFonts w:cstheme="minorHAnsi"/>
                  <w:color w:val="FF0000"/>
                </w:rPr>
                <w:t>.</w:t>
              </w:r>
            </w:ins>
          </w:p>
          <w:p w14:paraId="76DF92A2" w14:textId="3DAF89A1" w:rsidR="00555831" w:rsidRPr="003B31B9" w:rsidRDefault="00555831" w:rsidP="00555831">
            <w:pPr>
              <w:shd w:val="clear" w:color="auto" w:fill="FFFFFF"/>
              <w:spacing w:before="360" w:after="120"/>
              <w:rPr>
                <w:ins w:id="185" w:author="Author"/>
                <w:rFonts w:cstheme="minorHAnsi"/>
                <w:i/>
                <w:iCs/>
              </w:rPr>
            </w:pPr>
            <w:ins w:id="186" w:author="Author">
              <w:r w:rsidRPr="003B31B9">
                <w:rPr>
                  <w:rFonts w:cstheme="minorHAnsi"/>
                  <w:i/>
                  <w:iCs/>
                </w:rPr>
                <w:t xml:space="preserve">Figure </w:t>
              </w:r>
              <w:r>
                <w:rPr>
                  <w:rFonts w:cstheme="minorHAnsi"/>
                  <w:i/>
                  <w:iCs/>
                </w:rPr>
                <w:t>to be added</w:t>
              </w:r>
            </w:ins>
          </w:p>
          <w:p w14:paraId="787815B6" w14:textId="7A093E78" w:rsidR="00555831" w:rsidRPr="003B7AE9" w:rsidRDefault="00555831" w:rsidP="00555831">
            <w:pPr>
              <w:spacing w:before="120" w:after="0" w:line="240" w:lineRule="auto"/>
              <w:jc w:val="both"/>
              <w:rPr>
                <w:rFonts w:ascii="inherit" w:eastAsia="Times New Roman" w:hAnsi="inherit" w:cs="Times New Roman"/>
                <w:sz w:val="24"/>
                <w:szCs w:val="24"/>
                <w:lang w:eastAsia="en-GB"/>
              </w:rPr>
            </w:pPr>
            <w:ins w:id="187" w:author="Author">
              <w:r w:rsidRPr="00416346">
                <w:rPr>
                  <w:rFonts w:cstheme="minorHAnsi"/>
                  <w:color w:val="221F1F"/>
                </w:rPr>
                <w:t xml:space="preserve">Pref is the reference active power to which ΔΡ is related and may be specified differently for synchronous power- generating modules and power park modules. ΔΡ is the change in active </w:t>
              </w:r>
              <w:r w:rsidRPr="00416346">
                <w:rPr>
                  <w:rFonts w:cstheme="minorHAnsi"/>
                  <w:color w:val="221F1F"/>
                </w:rPr>
                <w:lastRenderedPageBreak/>
                <w:t xml:space="preserve">power output from the power-generating module. fn is the nominal frequency (50 Hz) in the network and Δf is the frequency deviation in the network. At overfrequencies where Δf is above Δf1, the power-generating module has to provide a negative active power output change according to the droop S2. </w:t>
              </w:r>
              <w:r w:rsidRPr="00416346">
                <w:rPr>
                  <w:rFonts w:cstheme="minorHAnsi"/>
                  <w:color w:val="FF0000"/>
                </w:rPr>
                <w:t>In the case of electricity storage modules, Pref could be the maximum capacity or the maximum consumption capacity at the moment the LFSM-O threshold is reached or the maximum capacity or maximum consumption capacity as agreed with the relevant system operator.</w:t>
              </w:r>
            </w:ins>
          </w:p>
        </w:tc>
      </w:tr>
    </w:tbl>
    <w:p w14:paraId="5C5B015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The diagram represents the boundaries in which the capability can be specified by the relevant TSO.</w:t>
            </w:r>
          </w:p>
        </w:tc>
      </w:tr>
    </w:tbl>
    <w:p w14:paraId="752E5998" w14:textId="06B765A7" w:rsidR="003B7AE9" w:rsidRPr="003B7AE9" w:rsidRDefault="003B7AE9" w:rsidP="004B6876">
      <w:pPr>
        <w:pStyle w:val="PlainText"/>
        <w:rPr>
          <w:rFonts w:ascii="inherit" w:eastAsia="Times New Roman" w:hAnsi="inherit" w:cs="Times New Roman"/>
          <w:color w:val="000000"/>
          <w:sz w:val="24"/>
          <w:szCs w:val="24"/>
          <w:lang w:eastAsia="en-GB"/>
        </w:rPr>
        <w:pPrChange w:id="188" w:author="Author">
          <w:pPr>
            <w:shd w:val="clear" w:color="auto" w:fill="FFFFFF"/>
            <w:spacing w:before="120" w:after="0" w:line="240" w:lineRule="auto"/>
            <w:jc w:val="both"/>
          </w:pPr>
        </w:pPrChange>
      </w:pPr>
      <w:r w:rsidRPr="003B7AE9">
        <w:rPr>
          <w:rFonts w:ascii="inherit" w:eastAsia="Times New Roman" w:hAnsi="inherit" w:cs="Times New Roman"/>
          <w:color w:val="000000"/>
          <w:sz w:val="24"/>
          <w:szCs w:val="24"/>
          <w:lang w:eastAsia="en-GB"/>
        </w:rPr>
        <w:lastRenderedPageBreak/>
        <w:t xml:space="preserve">6.   The power-generating module shall be equipped with a logic interface (input port) in order to cease active power output </w:t>
      </w:r>
      <w:ins w:id="189" w:author="Author">
        <w:r w:rsidR="00584DED">
          <w:rPr>
            <w:rFonts w:ascii="inherit" w:eastAsia="Times New Roman" w:hAnsi="inherit" w:cs="Times New Roman"/>
            <w:color w:val="000000"/>
            <w:sz w:val="24"/>
            <w:szCs w:val="24"/>
            <w:lang w:eastAsia="en-GB"/>
          </w:rPr>
          <w:t xml:space="preserve">or active power input </w:t>
        </w:r>
      </w:ins>
      <w:r w:rsidRPr="003B7AE9">
        <w:rPr>
          <w:rFonts w:ascii="inherit" w:eastAsia="Times New Roman" w:hAnsi="inherit" w:cs="Times New Roman"/>
          <w:color w:val="000000"/>
          <w:sz w:val="24"/>
          <w:szCs w:val="24"/>
          <w:lang w:eastAsia="en-GB"/>
        </w:rPr>
        <w:t xml:space="preserve">within five seconds following an instruction being received at the input port. </w:t>
      </w:r>
      <w:ins w:id="190" w:author="Author">
        <w:r w:rsidR="00223F57" w:rsidRPr="004B6876">
          <w:rPr>
            <w:rPrChange w:id="191" w:author="Author">
              <w:rPr>
                <w:lang w:val="de-DE"/>
              </w:rPr>
            </w:rPrChange>
          </w:rPr>
          <w:t xml:space="preserve">If a power generating module has a minimum active power, the generating unit is expected to achieve its minimum active power or to separate from the grid. In case a specific technology has technical limitation not permitting to reduce the power in such a short time, the plant facility owner and the relevant system operator shall agree on specific time interval to reduce power or it shall permit to disconnect the unit. As an alternative to remote control the integration of dispatchable units which react on measured grid parameters can be considered. </w:t>
        </w:r>
      </w:ins>
      <w:r w:rsidRPr="003B7AE9">
        <w:rPr>
          <w:rFonts w:ascii="inherit" w:eastAsia="Times New Roman" w:hAnsi="inherit" w:cs="Times New Roman"/>
          <w:color w:val="000000"/>
          <w:sz w:val="24"/>
          <w:szCs w:val="24"/>
          <w:lang w:eastAsia="en-GB"/>
        </w:rPr>
        <w:t>The relevant system operator shall have the right to specify requirements for equipment to make this facility operable remotely.</w:t>
      </w:r>
      <w:ins w:id="192" w:author="Author">
        <w:r w:rsidR="00037ED0">
          <w:rPr>
            <w:rFonts w:ascii="inherit" w:eastAsia="Times New Roman" w:hAnsi="inherit" w:cs="Times New Roman"/>
            <w:color w:val="000000"/>
            <w:sz w:val="24"/>
            <w:szCs w:val="24"/>
            <w:lang w:eastAsia="en-GB"/>
          </w:rPr>
          <w:t xml:space="preserve"> </w:t>
        </w:r>
        <w:r w:rsidR="00037ED0" w:rsidRPr="00416346">
          <w:rPr>
            <w:rFonts w:cstheme="minorHAnsi"/>
            <w:color w:val="FF0000"/>
          </w:rPr>
          <w:t>Each electricity storage module shall also be equipped with an input port to cease active power import upon instruction of the relevant system operator.</w:t>
        </w:r>
      </w:ins>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1B29CE6D" w:rsidR="003B7AE9" w:rsidRDefault="003B7AE9" w:rsidP="003B7AE9">
      <w:pPr>
        <w:shd w:val="clear" w:color="auto" w:fill="FFFFFF"/>
        <w:spacing w:before="120" w:after="0" w:line="240" w:lineRule="auto"/>
        <w:jc w:val="both"/>
        <w:rPr>
          <w:ins w:id="193"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2DE0F40E" w14:textId="040FC883" w:rsidR="00797225" w:rsidRPr="004B6876" w:rsidRDefault="00761C1F" w:rsidP="00761C1F">
      <w:pPr>
        <w:pStyle w:val="PlainText"/>
        <w:rPr>
          <w:ins w:id="194" w:author="Author"/>
          <w:rPrChange w:id="195" w:author="Author">
            <w:rPr>
              <w:ins w:id="196" w:author="Author"/>
              <w:lang w:val="de-DE"/>
            </w:rPr>
          </w:rPrChange>
        </w:rPr>
      </w:pPr>
      <w:ins w:id="197" w:author="Author">
        <w:r>
          <w:rPr>
            <w:rFonts w:ascii="inherit" w:eastAsia="Times New Roman" w:hAnsi="inherit" w:cs="Times New Roman"/>
            <w:color w:val="000000"/>
            <w:sz w:val="24"/>
            <w:szCs w:val="24"/>
            <w:lang w:eastAsia="en-GB"/>
          </w:rPr>
          <w:t xml:space="preserve">8. </w:t>
        </w:r>
        <w:r w:rsidRPr="004B6876">
          <w:rPr>
            <w:rPrChange w:id="198" w:author="Author">
              <w:rPr>
                <w:lang w:val="de-DE"/>
              </w:rPr>
            </w:rPrChange>
          </w:rPr>
          <w:t xml:space="preserve">With regard to fault-ride-through capability of power-generating modules, this capability is requested to Type A PPMs. </w:t>
        </w:r>
        <w:r>
          <w:t xml:space="preserve">Type A Combined Heat and Power Plant, Stirling engines technology, Hydraulic Power Plant and Fuel Cells technology </w:t>
        </w:r>
        <w:r>
          <w:rPr>
            <w:b/>
            <w:bCs/>
          </w:rPr>
          <w:t>[are]</w:t>
        </w:r>
        <w:r>
          <w:t xml:space="preserve"> excluded from the requirements. </w:t>
        </w:r>
        <w:r w:rsidRPr="004B6876">
          <w:rPr>
            <w:rPrChange w:id="199" w:author="Author">
              <w:rPr>
                <w:lang w:val="de-DE"/>
              </w:rPr>
            </w:rPrChange>
          </w:rPr>
          <w:t>The system operator can define an active power threshold above which the requirements are applicable based on feasibility feedbacks from manufacturer, but in any case not below 50 kW. Fault Ride Through capability are not requested by Type A SPGM.</w:t>
        </w:r>
      </w:ins>
    </w:p>
    <w:p w14:paraId="57C11073" w14:textId="1A45B8B0" w:rsidR="00B514A5" w:rsidRPr="004B6876" w:rsidRDefault="00B514A5" w:rsidP="00B514A5">
      <w:pPr>
        <w:pStyle w:val="PlainText"/>
        <w:rPr>
          <w:ins w:id="200" w:author="Author"/>
          <w:rPrChange w:id="201" w:author="Author">
            <w:rPr>
              <w:ins w:id="202" w:author="Author"/>
              <w:lang w:val="de-DE"/>
            </w:rPr>
          </w:rPrChange>
        </w:rPr>
      </w:pPr>
    </w:p>
    <w:p w14:paraId="7FCB099B" w14:textId="784F846D" w:rsidR="00B514A5" w:rsidRPr="003B7AE9" w:rsidRDefault="007B593B" w:rsidP="004B6876">
      <w:pPr>
        <w:pStyle w:val="PlainText"/>
        <w:rPr>
          <w:rFonts w:ascii="inherit" w:eastAsia="Times New Roman" w:hAnsi="inherit" w:cs="Times New Roman"/>
          <w:color w:val="000000"/>
          <w:sz w:val="24"/>
          <w:szCs w:val="24"/>
          <w:lang w:eastAsia="en-GB"/>
        </w:rPr>
        <w:pPrChange w:id="203" w:author="Author">
          <w:pPr>
            <w:shd w:val="clear" w:color="auto" w:fill="FFFFFF"/>
            <w:spacing w:before="120" w:after="0" w:line="240" w:lineRule="auto"/>
            <w:jc w:val="both"/>
          </w:pPr>
        </w:pPrChange>
      </w:pPr>
      <w:ins w:id="204" w:author="Author">
        <w:r>
          <w:rPr>
            <w:rFonts w:asciiTheme="minorHAnsi" w:hAnsiTheme="minorHAnsi" w:cstheme="minorHAnsi"/>
            <w:color w:val="FF0000"/>
          </w:rPr>
          <w:t>9.</w:t>
        </w:r>
        <w:r w:rsidRPr="00416346">
          <w:rPr>
            <w:rFonts w:asciiTheme="minorHAnsi" w:hAnsiTheme="minorHAnsi" w:cstheme="minorHAnsi"/>
            <w:color w:val="FF0000"/>
          </w:rPr>
          <w:t>With regard to the limited frequency sensitive mode — underfrequency (LFSM-U) an electricity storage module operating in a consumption mode, the requirements of Annex I of this regulation apply.</w:t>
        </w:r>
      </w:ins>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74528E" w14:textId="67474F7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w:t>
            </w:r>
            <w:ins w:id="205" w:author="Author">
              <w:r w:rsidR="00026F5C" w:rsidRPr="00152899">
                <w:rPr>
                  <w:rFonts w:cstheme="minorHAnsi"/>
                  <w:color w:val="221F1F"/>
                </w:rPr>
                <w:t xml:space="preserve">. </w:t>
              </w:r>
              <w:r w:rsidR="00026F5C" w:rsidRPr="00152899">
                <w:rPr>
                  <w:rFonts w:cstheme="minorHAnsi"/>
                  <w:color w:val="FF0000"/>
                </w:rPr>
                <w:t xml:space="preserve">In the case of an electricity storage module consuming active power, the electricity storage module shall be capable of modulating the import of active power following an instruction at the input port; </w:t>
              </w:r>
              <w:r w:rsidR="00026F5C" w:rsidRPr="004F51A7">
                <w:rPr>
                  <w:rFonts w:cstheme="minorHAnsi"/>
                  <w:color w:val="0070C0"/>
                </w:rPr>
                <w:t xml:space="preserve">if the electricity storage has technical limitation that impedes such controllability, the consumption characteristic shall be agreed with the system </w:t>
              </w:r>
              <w:r w:rsidR="00026F5C" w:rsidRPr="004F51A7">
                <w:rPr>
                  <w:rFonts w:cstheme="minorHAnsi"/>
                  <w:color w:val="0070C0"/>
                </w:rPr>
                <w:lastRenderedPageBreak/>
                <w:t>operator. The system operator shall take in consideration technical limitation in considering requirements for electrical storage controllability</w:t>
              </w:r>
              <w:r w:rsidR="00026F5C">
                <w:rPr>
                  <w:rFonts w:cstheme="minorHAnsi"/>
                  <w:color w:val="FF0000"/>
                </w:rPr>
                <w:t>;</w:t>
              </w:r>
            </w:ins>
            <w:r w:rsidRPr="003B7AE9">
              <w:rPr>
                <w:rFonts w:ascii="inherit" w:eastAsia="Times New Roman" w:hAnsi="inherit" w:cs="Times New Roman"/>
                <w:sz w:val="24"/>
                <w:szCs w:val="24"/>
                <w:lang w:eastAsia="en-GB"/>
              </w:rPr>
              <w: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3B7AE9">
                    <w:rPr>
                      <w:rFonts w:ascii="inherit" w:eastAsia="Times New Roman" w:hAnsi="inherit" w:cs="Times New Roman"/>
                      <w:sz w:val="17"/>
                      <w:szCs w:val="17"/>
                      <w:vertAlign w:val="subscript"/>
                      <w:lang w:eastAsia="en-GB"/>
                    </w:rPr>
                    <w:t>ret</w:t>
                  </w:r>
                  <w:r w:rsidRPr="003B7AE9">
                    <w:rPr>
                      <w:rFonts w:ascii="inherit" w:eastAsia="Times New Roman" w:hAnsi="inherit" w:cs="Times New Roman"/>
                      <w:sz w:val="24"/>
                      <w:szCs w:val="24"/>
                      <w:lang w:eastAsia="en-GB"/>
                    </w:rPr>
                    <w:t> is the retained voltage at the connection point during a fault, t</w:t>
                  </w:r>
                  <w:r w:rsidRPr="003B7AE9">
                    <w:rPr>
                      <w:rFonts w:ascii="inherit" w:eastAsia="Times New Roman" w:hAnsi="inherit" w:cs="Times New Roman"/>
                      <w:sz w:val="17"/>
                      <w:szCs w:val="17"/>
                      <w:vertAlign w:val="subscript"/>
                      <w:lang w:eastAsia="en-GB"/>
                    </w:rPr>
                    <w:t>clear</w:t>
                  </w:r>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 and ≥ 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over-/underexcitation,</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against inadmissible shaft torsions (for example, subsynchronous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overfluxing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6BD6CE4" w:rsidR="003B7AE9" w:rsidRDefault="003B7AE9" w:rsidP="003B7AE9">
                  <w:pPr>
                    <w:spacing w:before="120" w:after="0" w:line="240" w:lineRule="auto"/>
                    <w:jc w:val="both"/>
                    <w:rPr>
                      <w:ins w:id="206"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1FBB55AD" w14:textId="77777777" w:rsidR="00667B82" w:rsidRDefault="00667B82" w:rsidP="00667B82">
                  <w:pPr>
                    <w:pStyle w:val="TableParagraph"/>
                    <w:spacing w:line="292" w:lineRule="exact"/>
                    <w:ind w:left="107"/>
                    <w:rPr>
                      <w:ins w:id="207" w:author="Author"/>
                      <w:rFonts w:asciiTheme="minorHAnsi" w:eastAsiaTheme="minorHAnsi" w:hAnsiTheme="minorHAnsi" w:cstheme="minorHAnsi"/>
                      <w:color w:val="FF0000"/>
                      <w:lang w:val="en-GB"/>
                    </w:rPr>
                  </w:pPr>
                  <w:ins w:id="208" w:author="Author">
                    <w:r w:rsidRPr="00416346">
                      <w:rPr>
                        <w:rFonts w:asciiTheme="minorHAnsi" w:eastAsiaTheme="minorHAnsi" w:hAnsiTheme="minorHAnsi" w:cstheme="minorHAnsi"/>
                        <w:color w:val="FF0000"/>
                        <w:lang w:val="en-GB"/>
                      </w:rPr>
                      <w:t>(vi) For an electricity storage module, these requirements shall apply when the electricity storage module is in an injecting mode of operation. Where the electricity storage module is in an importing mode of operation the requirements of Annex I shall apply.</w:t>
                    </w:r>
                  </w:ins>
                </w:p>
                <w:p w14:paraId="5C075100" w14:textId="77777777" w:rsidR="00667B82" w:rsidRPr="003B7AE9" w:rsidRDefault="00667B82" w:rsidP="003B7AE9">
                  <w:pPr>
                    <w:spacing w:before="120" w:after="0" w:line="240" w:lineRule="auto"/>
                    <w:jc w:val="both"/>
                    <w:rPr>
                      <w:rFonts w:ascii="inherit" w:eastAsia="Times New Roman" w:hAnsi="inherit" w:cs="Times New Roman"/>
                      <w:sz w:val="24"/>
                      <w:szCs w:val="24"/>
                      <w:lang w:eastAsia="en-GB"/>
                    </w:rPr>
                  </w:pP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lastRenderedPageBreak/>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5B705D01" w:rsidR="003B7AE9" w:rsidRPr="004B6876" w:rsidRDefault="003B7AE9" w:rsidP="004B6876">
                  <w:pPr>
                    <w:pStyle w:val="Default"/>
                    <w:rPr>
                      <w:rFonts w:asciiTheme="minorHAnsi" w:hAnsiTheme="minorHAnsi" w:cstheme="minorHAnsi"/>
                      <w:sz w:val="22"/>
                      <w:szCs w:val="22"/>
                      <w:rPrChange w:id="209" w:author="Author">
                        <w:rPr>
                          <w:rFonts w:ascii="inherit" w:eastAsia="Times New Roman" w:hAnsi="inherit" w:cs="Times New Roman"/>
                          <w:sz w:val="24"/>
                          <w:szCs w:val="24"/>
                          <w:lang w:eastAsia="en-GB"/>
                        </w:rPr>
                      </w:rPrChange>
                    </w:rPr>
                    <w:pPrChange w:id="210" w:author="Author">
                      <w:pPr>
                        <w:spacing w:before="120" w:after="0" w:line="240" w:lineRule="auto"/>
                        <w:jc w:val="both"/>
                      </w:pPr>
                    </w:pPrChange>
                  </w:pPr>
                  <w:r w:rsidRPr="003B7AE9">
                    <w:rPr>
                      <w:rFonts w:ascii="inherit" w:eastAsia="Times New Roman" w:hAnsi="inherit"/>
                      <w:lang w:eastAsia="en-GB"/>
                    </w:rPr>
                    <w:t>P</w:t>
                  </w:r>
                  <w:r w:rsidRPr="003B7AE9">
                    <w:rPr>
                      <w:rFonts w:ascii="inherit" w:eastAsia="Times New Roman" w:hAnsi="inherit"/>
                      <w:sz w:val="17"/>
                      <w:szCs w:val="17"/>
                      <w:vertAlign w:val="subscript"/>
                      <w:lang w:eastAsia="en-GB"/>
                    </w:rPr>
                    <w:t>ref</w:t>
                  </w:r>
                  <w:r w:rsidRPr="003B7AE9">
                    <w:rPr>
                      <w:rFonts w:ascii="inherit" w:eastAsia="Times New Roman" w:hAnsi="inherit"/>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sz w:val="17"/>
                      <w:szCs w:val="17"/>
                      <w:vertAlign w:val="subscript"/>
                      <w:lang w:eastAsia="en-GB"/>
                    </w:rPr>
                    <w:t>n</w:t>
                  </w:r>
                  <w:r w:rsidRPr="003B7AE9">
                    <w:rPr>
                      <w:rFonts w:ascii="inherit" w:eastAsia="Times New Roman" w:hAnsi="inherit"/>
                      <w:lang w:eastAsia="en-GB"/>
                    </w:rPr>
                    <w:t> is the nominal frequency (50 Hz) in the network and Δf is the frequency deviation in the network. At underfrequencies where Δf is below Δf</w:t>
                  </w:r>
                  <w:r w:rsidRPr="003B7AE9">
                    <w:rPr>
                      <w:rFonts w:ascii="inherit" w:eastAsia="Times New Roman" w:hAnsi="inherit"/>
                      <w:sz w:val="17"/>
                      <w:szCs w:val="17"/>
                      <w:vertAlign w:val="subscript"/>
                      <w:lang w:eastAsia="en-GB"/>
                    </w:rPr>
                    <w:t>1</w:t>
                  </w:r>
                  <w:r w:rsidRPr="003B7AE9">
                    <w:rPr>
                      <w:rFonts w:ascii="inherit" w:eastAsia="Times New Roman" w:hAnsi="inherit"/>
                      <w:lang w:eastAsia="en-GB"/>
                    </w:rPr>
                    <w:t> the power-generating module has to provide a positive active power output change according to the droop S</w:t>
                  </w:r>
                  <w:r w:rsidRPr="003B7AE9">
                    <w:rPr>
                      <w:rFonts w:ascii="inherit" w:eastAsia="Times New Roman" w:hAnsi="inherit"/>
                      <w:sz w:val="17"/>
                      <w:szCs w:val="17"/>
                      <w:vertAlign w:val="subscript"/>
                      <w:lang w:eastAsia="en-GB"/>
                    </w:rPr>
                    <w:t>2</w:t>
                  </w:r>
                  <w:r w:rsidRPr="003B7AE9">
                    <w:rPr>
                      <w:rFonts w:ascii="inherit" w:eastAsia="Times New Roman" w:hAnsi="inherit"/>
                      <w:lang w:eastAsia="en-GB"/>
                    </w:rPr>
                    <w:t>.</w:t>
                  </w:r>
                  <w:ins w:id="211" w:author="Author">
                    <w:r w:rsidR="00DF12C4">
                      <w:rPr>
                        <w:rFonts w:ascii="inherit" w:eastAsia="Times New Roman" w:hAnsi="inherit"/>
                        <w:lang w:eastAsia="en-GB"/>
                      </w:rPr>
                      <w:t xml:space="preserve"> </w:t>
                    </w:r>
                    <w:r w:rsidR="00DF12C4" w:rsidRPr="00416346">
                      <w:rPr>
                        <w:rFonts w:asciiTheme="minorHAnsi" w:hAnsiTheme="minorHAnsi" w:cstheme="minorHAnsi"/>
                        <w:color w:val="FF0000"/>
                      </w:rPr>
                      <w:t>In the case of electricity storage modules, Pref could be the maximum capacity or the maximum consumption capacity at the moment the LFSM-U threshold is reached or the maximum capacity or maximum consumption capacity a</w:t>
                    </w:r>
                    <w:r w:rsidR="00DF12C4">
                      <w:rPr>
                        <w:rFonts w:asciiTheme="minorHAnsi" w:hAnsiTheme="minorHAnsi" w:cstheme="minorHAnsi"/>
                        <w:color w:val="FF0000"/>
                      </w:rPr>
                      <w:t>s</w:t>
                    </w:r>
                    <w:r w:rsidR="00DF12C4" w:rsidRPr="00416346">
                      <w:rPr>
                        <w:rFonts w:asciiTheme="minorHAnsi" w:hAnsiTheme="minorHAnsi" w:cstheme="minorHAnsi"/>
                        <w:color w:val="FF0000"/>
                      </w:rPr>
                      <w:t xml:space="preserve"> agreed with the relevant system operator.</w:t>
                    </w:r>
                  </w:ins>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6529EDC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ins w:id="212" w:author="Author">
                          <w:r w:rsidR="00E14ED1">
                            <w:rPr>
                              <w:rFonts w:ascii="inherit" w:eastAsia="Times New Roman" w:hAnsi="inherit" w:cs="Times New Roman"/>
                              <w:sz w:val="24"/>
                              <w:szCs w:val="24"/>
                              <w:lang w:eastAsia="en-GB"/>
                            </w:rPr>
                            <w:t xml:space="preserve"> </w:t>
                          </w:r>
                          <w:r w:rsidR="00E14ED1" w:rsidRPr="00416346">
                            <w:rPr>
                              <w:rFonts w:cstheme="minorHAnsi"/>
                              <w:color w:val="FF0000"/>
                            </w:rPr>
                            <w:t>For electricity storage modules, the active power frequency response may be limited by the minimum regulating level or maximum consumption capacity, or the maximum energy content that the electricity storage module can store</w:t>
                          </w:r>
                          <w:r w:rsidR="00E14ED1">
                            <w:rPr>
                              <w:rFonts w:cstheme="minorHAnsi"/>
                              <w:color w:val="FF0000"/>
                            </w:rPr>
                            <w:t xml:space="preserve"> </w:t>
                          </w:r>
                          <w:r w:rsidR="00E14ED1" w:rsidRPr="00D25033">
                            <w:rPr>
                              <w:rFonts w:cstheme="minorHAnsi"/>
                              <w:color w:val="0070C0"/>
                            </w:rPr>
                            <w:t xml:space="preserve">in its operative condition </w:t>
                          </w:r>
                          <w:r w:rsidR="00E14ED1" w:rsidRPr="00416346">
                            <w:rPr>
                              <w:rFonts w:cstheme="minorHAnsi"/>
                              <w:color w:val="FF0000"/>
                            </w:rPr>
                            <w:t>or as agreed between the power generating facility and the TSO.</w:t>
                          </w:r>
                        </w:ins>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6316AC50" w:rsidR="003B7AE9" w:rsidRPr="003B7AE9" w:rsidRDefault="003B7AE9" w:rsidP="004B6876">
                        <w:pPr>
                          <w:pStyle w:val="Default"/>
                          <w:rPr>
                            <w:rFonts w:ascii="inherit" w:eastAsia="Times New Roman" w:hAnsi="inherit"/>
                            <w:lang w:eastAsia="en-GB"/>
                          </w:rPr>
                          <w:pPrChange w:id="213" w:author="Author">
                            <w:pPr>
                              <w:spacing w:before="120" w:after="0" w:line="240" w:lineRule="auto"/>
                              <w:jc w:val="both"/>
                            </w:pPr>
                          </w:pPrChange>
                        </w:pPr>
                        <w:r w:rsidRPr="003B7AE9">
                          <w:rPr>
                            <w:rFonts w:ascii="inherit" w:eastAsia="Times New Roman" w:hAnsi="inherit"/>
                            <w:lang w:eastAsia="en-GB"/>
                          </w:rPr>
                          <w:t>in case of underfrequency, the active power frequency response is limited by maximum capacity,</w:t>
                        </w:r>
                        <w:ins w:id="214" w:author="Author">
                          <w:r w:rsidR="00333101">
                            <w:rPr>
                              <w:rFonts w:ascii="inherit" w:eastAsia="Times New Roman" w:hAnsi="inherit"/>
                              <w:lang w:eastAsia="en-GB"/>
                            </w:rPr>
                            <w:t xml:space="preserve"> </w:t>
                          </w:r>
                          <w:r w:rsidR="00333101" w:rsidRPr="001B5C9E">
                            <w:rPr>
                              <w:rFonts w:asciiTheme="minorHAnsi" w:hAnsiTheme="minorHAnsi" w:cstheme="minorHAnsi"/>
                              <w:color w:val="FF0000"/>
                              <w:sz w:val="22"/>
                              <w:szCs w:val="22"/>
                            </w:rPr>
                            <w:t xml:space="preserve">and, in case of </w:t>
                          </w:r>
                          <w:r w:rsidR="00333101" w:rsidRPr="00416346">
                            <w:rPr>
                              <w:rFonts w:asciiTheme="minorHAnsi" w:hAnsiTheme="minorHAnsi" w:cstheme="minorHAnsi"/>
                              <w:color w:val="FF0000"/>
                              <w:sz w:val="22"/>
                              <w:szCs w:val="22"/>
                            </w:rPr>
                            <w:t>electricity storage modules, also by the maximum consumption capacity or maximum energy content of the electricity storage module</w:t>
                          </w:r>
                          <w:r w:rsidR="00333101">
                            <w:rPr>
                              <w:rFonts w:asciiTheme="minorHAnsi" w:hAnsiTheme="minorHAnsi" w:cstheme="minorHAnsi"/>
                              <w:color w:val="FF0000"/>
                              <w:sz w:val="22"/>
                              <w:szCs w:val="22"/>
                            </w:rPr>
                            <w:t xml:space="preserve"> </w:t>
                          </w:r>
                          <w:r w:rsidR="00333101" w:rsidRPr="00D25033">
                            <w:rPr>
                              <w:rFonts w:asciiTheme="minorHAnsi" w:hAnsiTheme="minorHAnsi" w:cstheme="minorHAnsi"/>
                              <w:color w:val="0070C0"/>
                              <w:sz w:val="22"/>
                              <w:szCs w:val="22"/>
                            </w:rPr>
                            <w:t xml:space="preserve">in its operative condition (as declared by manufacturer) </w:t>
                          </w:r>
                          <w:r w:rsidR="00333101" w:rsidRPr="00416346">
                            <w:rPr>
                              <w:rFonts w:asciiTheme="minorHAnsi" w:hAnsiTheme="minorHAnsi" w:cstheme="minorHAnsi"/>
                              <w:color w:val="FF0000"/>
                              <w:sz w:val="22"/>
                              <w:szCs w:val="22"/>
                            </w:rPr>
                            <w:t>or as agreed between the power generating facility and the TSO.</w:t>
                          </w:r>
                        </w:ins>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0290BDA" w14:textId="77777777" w:rsidR="003B7AE9" w:rsidRDefault="003B7AE9" w:rsidP="003B7AE9">
                        <w:pPr>
                          <w:spacing w:before="120" w:after="0" w:line="240" w:lineRule="auto"/>
                          <w:jc w:val="both"/>
                          <w:rPr>
                            <w:ins w:id="215"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actual delivery of active power frequency response depends on the operating and ambient conditions of the power-generating module when this response is triggered, in particular limitations on operation near maximum capacity at low </w:t>
                        </w:r>
                        <w:r w:rsidRPr="003B7AE9">
                          <w:rPr>
                            <w:rFonts w:ascii="inherit" w:eastAsia="Times New Roman" w:hAnsi="inherit" w:cs="Times New Roman"/>
                            <w:sz w:val="24"/>
                            <w:szCs w:val="24"/>
                            <w:lang w:eastAsia="en-GB"/>
                          </w:rPr>
                          <w:lastRenderedPageBreak/>
                          <w:t>frequencies according to paragraphs 4 and 5 of Article 13 and available primary energy sources;</w:t>
                        </w:r>
                      </w:p>
                      <w:p w14:paraId="2DF84F87" w14:textId="77777777" w:rsidR="00F7771D" w:rsidRPr="00C33E05" w:rsidRDefault="00F7771D" w:rsidP="004B6876">
                        <w:pPr>
                          <w:autoSpaceDE w:val="0"/>
                          <w:autoSpaceDN w:val="0"/>
                          <w:adjustRightInd w:val="0"/>
                          <w:rPr>
                            <w:ins w:id="216" w:author="Author"/>
                            <w:rFonts w:cstheme="minorHAnsi"/>
                            <w:color w:val="000000"/>
                          </w:rPr>
                          <w:pPrChange w:id="217" w:author="Author">
                            <w:pPr>
                              <w:autoSpaceDE w:val="0"/>
                              <w:autoSpaceDN w:val="0"/>
                              <w:adjustRightInd w:val="0"/>
                              <w:ind w:left="1080"/>
                            </w:pPr>
                          </w:pPrChange>
                        </w:pPr>
                        <w:ins w:id="218" w:author="Author">
                          <w:r w:rsidRPr="00C33E05">
                            <w:rPr>
                              <w:rFonts w:cstheme="minorHAnsi"/>
                              <w:color w:val="221F1F"/>
                            </w:rPr>
                            <w:t xml:space="preserve">— </w:t>
                          </w:r>
                          <w:r w:rsidRPr="00C33E05">
                            <w:rPr>
                              <w:rFonts w:cstheme="minorHAnsi"/>
                              <w:color w:val="FF0000"/>
                            </w:rPr>
                            <w:t xml:space="preserve">The TSO shall take into account the time needed for some technologies of electricity storage modules to switch from consumption mode to generating mode or vice versa and also the fact that the </w:t>
                          </w:r>
                          <w:r w:rsidRPr="00D25033">
                            <w:rPr>
                              <w:rFonts w:cstheme="minorHAnsi"/>
                              <w:strike/>
                              <w:color w:val="FF0000"/>
                            </w:rPr>
                            <w:t>droop</w:t>
                          </w:r>
                          <w:r w:rsidRPr="00C33E05">
                            <w:rPr>
                              <w:rFonts w:cstheme="minorHAnsi"/>
                              <w:color w:val="FF0000"/>
                            </w:rPr>
                            <w:t xml:space="preserve"> </w:t>
                          </w:r>
                          <w:r w:rsidRPr="00D25033">
                            <w:rPr>
                              <w:rFonts w:cstheme="minorHAnsi"/>
                              <w:color w:val="0070C0"/>
                            </w:rPr>
                            <w:t xml:space="preserve">primary frequency control characteristic </w:t>
                          </w:r>
                          <w:r w:rsidRPr="00C33E05">
                            <w:rPr>
                              <w:rFonts w:cstheme="minorHAnsi"/>
                              <w:color w:val="FF0000"/>
                            </w:rPr>
                            <w:t xml:space="preserve">in consumption and generating mode could be different. </w:t>
                          </w:r>
                        </w:ins>
                      </w:p>
                      <w:p w14:paraId="52DB3170" w14:textId="35B80874" w:rsidR="00886A27" w:rsidRPr="003B7AE9" w:rsidRDefault="00886A27" w:rsidP="003B7AE9">
                        <w:pPr>
                          <w:spacing w:before="120" w:after="0" w:line="240" w:lineRule="auto"/>
                          <w:jc w:val="both"/>
                          <w:rPr>
                            <w:rFonts w:ascii="inherit" w:eastAsia="Times New Roman" w:hAnsi="inherit" w:cs="Times New Roman"/>
                            <w:sz w:val="24"/>
                            <w:szCs w:val="24"/>
                            <w:lang w:eastAsia="en-GB"/>
                          </w:rPr>
                        </w:pP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lastRenderedPageBreak/>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10-30 mHz</w:t>
                        </w:r>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deadband</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0-500 mHz</w:t>
                        </w:r>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FSM illustrating the case of zero deadband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full active power frequency response for a period of between 15 and 30 minutes as specified by the 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604E52F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disconnection due to underfrequency, power-generating facilities capable of acting as a load, including hydro pump-storage power-generating facilities, </w:t>
            </w:r>
            <w:ins w:id="219" w:author="Author">
              <w:r w:rsidR="009B2B76" w:rsidRPr="00416346">
                <w:rPr>
                  <w:rFonts w:cstheme="minorHAnsi"/>
                  <w:color w:val="FF0000"/>
                </w:rPr>
                <w:t>and electricity storage modules</w:t>
              </w:r>
              <w:r w:rsidR="00DD18A7">
                <w:rPr>
                  <w:rFonts w:cstheme="minorHAnsi"/>
                  <w:color w:val="FF0000"/>
                </w:rPr>
                <w:t xml:space="preserve">, </w:t>
              </w:r>
            </w:ins>
            <w:r w:rsidRPr="003B7AE9">
              <w:rPr>
                <w:rFonts w:ascii="inherit" w:eastAsia="Times New Roman" w:hAnsi="inherit" w:cs="Times New Roman"/>
                <w:sz w:val="24"/>
                <w:szCs w:val="24"/>
                <w:lang w:eastAsia="en-GB"/>
              </w:rPr>
              <w:t>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and deadband;</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frequency in case of overfrequency and underfrequency within the whole active power output range between minimum regulating level and maximum capacity as well as at houseload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a minimum re-synchronisation time greater than 15 minutes after its disconnection from any external power supply must be designed to trip to houseload from any operating point in its P-Q-capability diagram. In this case, the identification of houseload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continuing operation following tripping to houseload,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loss of angular stability or loss of control, a power-generating module shall be capable of disconnecting automatically from the network in order to help preserve system security or to prevent damage to the power-generating module. The </w:t>
            </w:r>
            <w:r w:rsidRPr="003B7AE9">
              <w:rPr>
                <w:rFonts w:ascii="inherit" w:eastAsia="Times New Roman" w:hAnsi="inherit" w:cs="Times New Roman"/>
                <w:sz w:val="24"/>
                <w:szCs w:val="24"/>
                <w:lang w:eastAsia="en-GB"/>
              </w:rPr>
              <w:lastRenderedPageBreak/>
              <w:t>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066265D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ins w:id="220" w:author="Author">
                    <w:r w:rsidR="00824D38">
                      <w:rPr>
                        <w:rFonts w:ascii="inherit" w:eastAsia="Times New Roman" w:hAnsi="inherit" w:cs="Times New Roman"/>
                        <w:sz w:val="24"/>
                        <w:szCs w:val="24"/>
                        <w:lang w:eastAsia="en-GB"/>
                      </w:rPr>
                      <w:t xml:space="preserve"> </w:t>
                    </w:r>
                    <w:r w:rsidR="00824D38" w:rsidRPr="00157EBB">
                      <w:rPr>
                        <w:rFonts w:cstheme="minorHAnsi"/>
                        <w:color w:val="FF0000"/>
                      </w:rPr>
                      <w:t>Manufacturer proprietary information shall be protected and any means shall be put in place to avoid proprietary information to be shared without consent. These means may include but are not limited to model encryption, non-disclosure agreement as defined by the information provider,</w:t>
                    </w:r>
                    <w:r w:rsidR="004B60D5">
                      <w:rPr>
                        <w:rFonts w:cstheme="minorHAnsi"/>
                        <w:color w:val="FF0000"/>
                      </w:rPr>
                      <w:t xml:space="preserve"> use of </w:t>
                    </w:r>
                    <w:r w:rsidR="004D0A88">
                      <w:rPr>
                        <w:rFonts w:cstheme="minorHAnsi"/>
                        <w:color w:val="FF0000"/>
                      </w:rPr>
                      <w:t>parameters associated to library models part of correspondent simulation software</w:t>
                    </w:r>
                    <w:r w:rsidR="00F02BDC">
                      <w:rPr>
                        <w:rFonts w:cstheme="minorHAnsi"/>
                        <w:color w:val="FF0000"/>
                      </w:rPr>
                      <w:t>, encrypted model in open source soft</w:t>
                    </w:r>
                    <w:r w:rsidR="00BD3879">
                      <w:rPr>
                        <w:rFonts w:cstheme="minorHAnsi"/>
                        <w:color w:val="FF0000"/>
                      </w:rPr>
                      <w:t>ware, etc.</w:t>
                    </w:r>
                  </w:ins>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283A3A4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ins w:id="221" w:author="Author">
                    <w:r w:rsidR="00BC4448" w:rsidRPr="00416346">
                      <w:rPr>
                        <w:rFonts w:cstheme="minorHAnsi"/>
                        <w:color w:val="FF0000"/>
                      </w:rPr>
                      <w:t>Synchronous</w:t>
                    </w:r>
                    <w:r w:rsidR="00BC4448" w:rsidRPr="00416346">
                      <w:rPr>
                        <w:rFonts w:cstheme="minorHAnsi"/>
                        <w:color w:val="FF0000"/>
                        <w:spacing w:val="1"/>
                      </w:rPr>
                      <w:t xml:space="preserve"> </w:t>
                    </w:r>
                    <w:r w:rsidR="00BC4448" w:rsidRPr="00416346">
                      <w:rPr>
                        <w:rFonts w:cstheme="minorHAnsi"/>
                        <w:color w:val="FF0000"/>
                      </w:rPr>
                      <w:t>PGM</w:t>
                    </w:r>
                    <w:r w:rsidR="00BC4448" w:rsidRPr="00416346">
                      <w:rPr>
                        <w:rFonts w:cstheme="minorHAnsi"/>
                        <w:color w:val="FF0000"/>
                        <w:spacing w:val="1"/>
                      </w:rPr>
                      <w:t xml:space="preserve"> </w:t>
                    </w:r>
                    <w:r w:rsidR="00BC4448" w:rsidRPr="00416346">
                      <w:rPr>
                        <w:rFonts w:cstheme="minorHAnsi"/>
                        <w:color w:val="FF0000"/>
                      </w:rPr>
                      <w:t>simulation</w:t>
                    </w:r>
                    <w:r w:rsidR="00BC4448" w:rsidRPr="00416346">
                      <w:rPr>
                        <w:rFonts w:cstheme="minorHAnsi"/>
                        <w:color w:val="FF0000"/>
                        <w:spacing w:val="1"/>
                      </w:rPr>
                      <w:t xml:space="preserve"> </w:t>
                    </w:r>
                  </w:ins>
                  <w:r w:rsidRPr="003B7AE9">
                    <w:rPr>
                      <w:rFonts w:ascii="inherit" w:eastAsia="Times New Roman" w:hAnsi="inherit" w:cs="Times New Roman"/>
                      <w:sz w:val="24"/>
                      <w:szCs w:val="24"/>
                      <w:lang w:eastAsia="en-GB"/>
                    </w:rPr>
                    <w:t>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module protection models, as agreed between the relevant system operator and the power-generating facility owner, </w:t>
                        </w:r>
                        <w:del w:id="222" w:author="Author">
                          <w:r w:rsidRPr="003B7AE9" w:rsidDel="00064EC1">
                            <w:rPr>
                              <w:rFonts w:ascii="inherit" w:eastAsia="Times New Roman" w:hAnsi="inherit" w:cs="Times New Roman"/>
                              <w:sz w:val="24"/>
                              <w:szCs w:val="24"/>
                              <w:lang w:eastAsia="en-GB"/>
                            </w:rPr>
                            <w:delText>and</w:delText>
                          </w:r>
                        </w:del>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4057CDF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223" w:author="Author">
                          <w:r w:rsidRPr="003B7AE9" w:rsidDel="00064EC1">
                            <w:rPr>
                              <w:rFonts w:ascii="inherit" w:eastAsia="Times New Roman" w:hAnsi="inherit" w:cs="Times New Roman"/>
                              <w:sz w:val="24"/>
                              <w:szCs w:val="24"/>
                              <w:lang w:eastAsia="en-GB"/>
                            </w:rPr>
                            <w:delText>converter models for power park modules;</w:delText>
                          </w:r>
                        </w:del>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0BF41FC9" w14:textId="77777777" w:rsidR="003B7AE9" w:rsidRDefault="003B7AE9" w:rsidP="003B7AE9">
            <w:pPr>
              <w:spacing w:before="120" w:after="0" w:line="240" w:lineRule="auto"/>
              <w:jc w:val="both"/>
              <w:rPr>
                <w:ins w:id="224"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p w14:paraId="2F7408E9" w14:textId="77777777" w:rsidR="002B780B" w:rsidRPr="00CB18C5" w:rsidRDefault="002B780B" w:rsidP="002B780B">
            <w:pPr>
              <w:pStyle w:val="TableParagraph"/>
              <w:numPr>
                <w:ilvl w:val="0"/>
                <w:numId w:val="11"/>
              </w:numPr>
              <w:ind w:right="84"/>
              <w:rPr>
                <w:ins w:id="225" w:author="Author"/>
                <w:rFonts w:asciiTheme="minorHAnsi" w:hAnsiTheme="minorHAnsi" w:cstheme="minorHAnsi"/>
                <w:color w:val="FF0000"/>
              </w:rPr>
            </w:pPr>
            <w:ins w:id="226" w:author="Author">
              <w:r w:rsidRPr="00CB18C5">
                <w:rPr>
                  <w:rFonts w:asciiTheme="minorHAnsi" w:hAnsiTheme="minorHAnsi" w:cstheme="minorHAnsi"/>
                  <w:color w:val="FF0000"/>
                </w:rPr>
                <w:t>In the case that encrypted detailed EMT models are accepted by the</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relevant</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system</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operator</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or</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the</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relevant</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TSO,</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the</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relevant</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system</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operator or the relevant TSO shall have the right to specify the model</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encryption</w:t>
              </w:r>
              <w:r w:rsidRPr="00CB18C5">
                <w:rPr>
                  <w:rFonts w:asciiTheme="minorHAnsi" w:hAnsiTheme="minorHAnsi" w:cstheme="minorHAnsi"/>
                  <w:color w:val="FF0000"/>
                  <w:spacing w:val="1"/>
                </w:rPr>
                <w:t xml:space="preserve"> interfaces </w:t>
              </w:r>
              <w:r w:rsidRPr="00CB18C5">
                <w:rPr>
                  <w:rFonts w:asciiTheme="minorHAnsi" w:hAnsiTheme="minorHAnsi" w:cstheme="minorHAnsi"/>
                  <w:color w:val="FF0000"/>
                </w:rPr>
                <w:t>(for</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example</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the</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model</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structure</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and</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the</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signal</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interfaces</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to</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be</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observable</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in</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the</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network</w:t>
              </w:r>
              <w:r w:rsidRPr="00CB18C5">
                <w:rPr>
                  <w:rFonts w:asciiTheme="minorHAnsi" w:hAnsiTheme="minorHAnsi" w:cstheme="minorHAnsi"/>
                  <w:color w:val="FF0000"/>
                  <w:spacing w:val="1"/>
                </w:rPr>
                <w:t xml:space="preserve"> </w:t>
              </w:r>
              <w:r w:rsidRPr="00CB18C5">
                <w:rPr>
                  <w:rFonts w:asciiTheme="minorHAnsi" w:hAnsiTheme="minorHAnsi" w:cstheme="minorHAnsi"/>
                  <w:color w:val="FF0000"/>
                </w:rPr>
                <w:t>studies); the interfaces shall be reasonable, feasible and aligned to the technology to which the model is referred to.</w:t>
              </w:r>
            </w:ins>
          </w:p>
          <w:p w14:paraId="557B23CA" w14:textId="6F8993B3" w:rsidR="002B780B" w:rsidRPr="004B6876" w:rsidRDefault="002B780B" w:rsidP="003B7AE9">
            <w:pPr>
              <w:spacing w:before="120" w:after="0" w:line="240" w:lineRule="auto"/>
              <w:jc w:val="both"/>
              <w:rPr>
                <w:rFonts w:ascii="inherit" w:eastAsia="Times New Roman" w:hAnsi="inherit" w:cs="Times New Roman"/>
                <w:sz w:val="24"/>
                <w:szCs w:val="24"/>
                <w:lang w:val="en-US" w:eastAsia="en-GB"/>
                <w:rPrChange w:id="227" w:author="Author">
                  <w:rPr>
                    <w:rFonts w:ascii="inherit" w:eastAsia="Times New Roman" w:hAnsi="inherit" w:cs="Times New Roman"/>
                    <w:sz w:val="24"/>
                    <w:szCs w:val="24"/>
                    <w:lang w:eastAsia="en-GB"/>
                  </w:rPr>
                </w:rPrChange>
              </w:rPr>
            </w:pP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pu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specify shorter periods of time during which power-generating modules shall be capable of remaining connected to the network in the event of simultaneous overvoltage and underfrequency or simultaneous undervoltage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 in Spain may require power-generating modules to be capable of remaining connected to the network in the voltage range between 1,05 pu and 1,0875 pu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wider voltage ranges or longer minimum time periods for operation may be agreed between the relevant system operator and the power-generating facility owner in 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lastRenderedPageBreak/>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the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underexcitation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that may take any shape within the </w:t>
                  </w:r>
                  <w:r w:rsidRPr="003B7AE9">
                    <w:rPr>
                      <w:rFonts w:ascii="inherit" w:eastAsia="Times New Roman" w:hAnsi="inherit" w:cs="Times New Roman"/>
                      <w:sz w:val="24"/>
                      <w:szCs w:val="24"/>
                      <w:lang w:eastAsia="en-GB"/>
                    </w:rPr>
                    <w:lastRenderedPageBreak/>
                    <w:t>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lastRenderedPageBreak/>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at zero reactive power shall be 1 pu,</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 the power park module shall be capable of providing reactive power at any operating </w:t>
                  </w:r>
                  <w:r w:rsidRPr="003B7AE9">
                    <w:rPr>
                      <w:rFonts w:ascii="inherit" w:eastAsia="Times New Roman" w:hAnsi="inherit" w:cs="Times New Roman"/>
                      <w:sz w:val="24"/>
                      <w:szCs w:val="24"/>
                      <w:lang w:eastAsia="en-GB"/>
                    </w:rPr>
                    <w:lastRenderedPageBreak/>
                    <w:t>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at the connection point by the active power, expressed by the ratio of its actual value and the maximum capacity pu,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purposes of voltage control mode, the power park module shall be capable of contributing to voltage control at the connection point by provision of reactive power exchange with the network with a setpoint voltage covering 0,95 to 1,05 pu in steps no greater than 0,01 pu, with a slope having a range of at least 2 to 7 % in </w:t>
                  </w:r>
                  <w:r w:rsidRPr="003B7AE9">
                    <w:rPr>
                      <w:rFonts w:ascii="inherit" w:eastAsia="Times New Roman" w:hAnsi="inherit" w:cs="Times New Roman"/>
                      <w:sz w:val="24"/>
                      <w:szCs w:val="24"/>
                      <w:lang w:eastAsia="en-GB"/>
                    </w:rPr>
                    <w:lastRenderedPageBreak/>
                    <w:t>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may be operated with or without a deadband selectable in a range from zero to ± 5 % of reference 1 pu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to be 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ms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pu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Notwithstanding the provisions of paragraph 1, the relevant TSOs in the Baltic synchronous area may require AC-connected offshore power park modules to remain 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 pu-1,118 pu</w:t>
            </w:r>
            <w:hyperlink r:id="rId30"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31"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2"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3"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4"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5"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hyperlink r:id="rId3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7"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hyperlink r:id="rId39"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hyperlink r:id="rId40"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41"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hyperlink r:id="rId42"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hyperlink r:id="rId43"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hyperlink r:id="rId44"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table shows the minimum period during which an AC-connected offshore power park module must be capable of operating over different voltage ranges deviating from the reference 1 pu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45"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46"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w:t>
      </w:r>
      <w:r w:rsidRPr="003B7AE9">
        <w:rPr>
          <w:rFonts w:ascii="inherit" w:eastAsia="Times New Roman" w:hAnsi="inherit" w:cs="Times New Roman"/>
          <w:color w:val="000000"/>
          <w:sz w:val="24"/>
          <w:szCs w:val="24"/>
          <w:lang w:eastAsia="en-GB"/>
        </w:rPr>
        <w:lastRenderedPageBreak/>
        <w:t>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No later than six months after the end of the public consultation, the relevant TSO shall prepare a report explaining the outcome of the consultation and making a proposal on the applicability of the requirement under consideration to existing power-generating </w:t>
      </w:r>
      <w:r w:rsidRPr="003B7AE9">
        <w:rPr>
          <w:rFonts w:ascii="inherit" w:eastAsia="Times New Roman" w:hAnsi="inherit" w:cs="Times New Roman"/>
          <w:color w:val="000000"/>
          <w:sz w:val="24"/>
          <w:szCs w:val="24"/>
          <w:lang w:eastAsia="en-GB"/>
        </w:rPr>
        <w:lastRenderedPageBreak/>
        <w:t>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6B0CF2A" w:rsidR="003B7AE9" w:rsidRDefault="003B7AE9" w:rsidP="003B7AE9">
      <w:pPr>
        <w:shd w:val="clear" w:color="auto" w:fill="FFFFFF"/>
        <w:spacing w:before="120" w:after="0" w:line="240" w:lineRule="auto"/>
        <w:jc w:val="both"/>
        <w:rPr>
          <w:ins w:id="228"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If compliance tests or simulations cannot be carried out as agreed between the relevant system operator and the power-generating facility owner due to reasons </w:t>
      </w:r>
      <w:r w:rsidRPr="003B7AE9">
        <w:rPr>
          <w:rFonts w:ascii="inherit" w:eastAsia="Times New Roman" w:hAnsi="inherit" w:cs="Times New Roman"/>
          <w:color w:val="000000"/>
          <w:sz w:val="24"/>
          <w:szCs w:val="24"/>
          <w:lang w:eastAsia="en-GB"/>
        </w:rPr>
        <w:lastRenderedPageBreak/>
        <w:t>attributable to the relevant system operator, then the relevant system operator shall not unreasonably withhold the operational notification referred to in Title III.</w:t>
      </w:r>
    </w:p>
    <w:p w14:paraId="78087D1C" w14:textId="31932978" w:rsidR="009B0813" w:rsidRPr="003B7AE9" w:rsidRDefault="009B0813"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229" w:author="Author">
        <w:r>
          <w:rPr>
            <w:rFonts w:ascii="inherit" w:eastAsia="Times New Roman" w:hAnsi="inherit" w:cs="Times New Roman"/>
            <w:color w:val="000000"/>
            <w:sz w:val="24"/>
            <w:szCs w:val="24"/>
            <w:lang w:eastAsia="en-GB"/>
          </w:rPr>
          <w:t xml:space="preserve">7. </w:t>
        </w:r>
        <w:r w:rsidRPr="009B0813">
          <w:rPr>
            <w:rFonts w:ascii="inherit" w:eastAsia="Times New Roman" w:hAnsi="inherit" w:cs="Times New Roman"/>
            <w:color w:val="000000"/>
            <w:sz w:val="24"/>
            <w:szCs w:val="24"/>
            <w:lang w:eastAsia="en-GB"/>
          </w:rPr>
          <w:t>In the frame of compliance testing, when the system operator requires proof of compliance of specific requirements, it shall establish a procedures permitting generating units to be connected to the grid with the purpose of conducting such tests and verifications, including certification test process when requested.</w:t>
        </w:r>
      </w:ins>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ACC8F2" w14:textId="77777777" w:rsidR="003B7AE9" w:rsidRDefault="003B7AE9" w:rsidP="003B7AE9">
            <w:pPr>
              <w:spacing w:before="120" w:after="0" w:line="240" w:lineRule="auto"/>
              <w:jc w:val="both"/>
              <w:rPr>
                <w:ins w:id="230"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p w14:paraId="3B411A1B" w14:textId="4370C196" w:rsidR="00E44013" w:rsidRPr="004B6876" w:rsidRDefault="00E44013" w:rsidP="004B6876">
            <w:pPr>
              <w:pStyle w:val="ListParagraph"/>
              <w:numPr>
                <w:ilvl w:val="0"/>
                <w:numId w:val="4"/>
              </w:numPr>
              <w:spacing w:before="120"/>
              <w:rPr>
                <w:rFonts w:ascii="inherit" w:eastAsia="Times New Roman" w:hAnsi="inherit" w:cs="Times New Roman"/>
                <w:sz w:val="24"/>
                <w:szCs w:val="24"/>
                <w:lang w:eastAsia="en-GB"/>
                <w:rPrChange w:id="231" w:author="Author">
                  <w:rPr>
                    <w:lang w:eastAsia="en-GB"/>
                  </w:rPr>
                </w:rPrChange>
              </w:rPr>
              <w:pPrChange w:id="232" w:author="Author">
                <w:pPr>
                  <w:spacing w:before="120" w:after="0" w:line="240" w:lineRule="auto"/>
                  <w:jc w:val="both"/>
                </w:pPr>
              </w:pPrChange>
            </w:pPr>
            <w:ins w:id="233" w:author="Author">
              <w:r w:rsidRPr="00E44013">
                <w:rPr>
                  <w:rFonts w:ascii="inherit" w:eastAsia="Times New Roman" w:hAnsi="inherit" w:cs="Times New Roman"/>
                  <w:sz w:val="24"/>
                  <w:szCs w:val="24"/>
                  <w:lang w:eastAsia="en-GB"/>
                </w:rPr>
                <w:t>allow the use of alternative or same set of tests carried out in a different facility provided that those tests are efficient and suffice to demonstrate that a power- generating module complies with the requirements of this Regulation.</w:t>
              </w:r>
            </w:ins>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139E8A0F" w:rsidR="003B7AE9" w:rsidRDefault="003B7AE9" w:rsidP="003B7AE9">
      <w:pPr>
        <w:shd w:val="clear" w:color="auto" w:fill="FFFFFF"/>
        <w:spacing w:before="120" w:after="0" w:line="240" w:lineRule="auto"/>
        <w:jc w:val="both"/>
        <w:rPr>
          <w:ins w:id="234"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4423226A" w14:textId="517BC88D" w:rsidR="00186D12" w:rsidRPr="003B7AE9" w:rsidRDefault="00186D12"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235" w:author="Author">
        <w:r>
          <w:rPr>
            <w:rFonts w:ascii="inherit" w:eastAsia="Times New Roman" w:hAnsi="inherit" w:cs="Times New Roman"/>
            <w:color w:val="000000"/>
            <w:sz w:val="24"/>
            <w:szCs w:val="24"/>
            <w:lang w:eastAsia="en-GB"/>
          </w:rPr>
          <w:t xml:space="preserve">5. </w:t>
        </w:r>
        <w:r w:rsidRPr="00186D12">
          <w:rPr>
            <w:rFonts w:ascii="inherit" w:eastAsia="Times New Roman" w:hAnsi="inherit" w:cs="Times New Roman"/>
            <w:color w:val="000000"/>
            <w:sz w:val="24"/>
            <w:szCs w:val="24"/>
            <w:lang w:eastAsia="en-GB"/>
          </w:rPr>
          <w:t xml:space="preserve">Instead of carrying out the relevant test, power-generating facility owners may rely upon component and or equipment certificates issued by an authorised certifier to </w:t>
        </w:r>
        <w:r w:rsidRPr="00186D12">
          <w:rPr>
            <w:rFonts w:ascii="inherit" w:eastAsia="Times New Roman" w:hAnsi="inherit" w:cs="Times New Roman"/>
            <w:color w:val="000000"/>
            <w:sz w:val="24"/>
            <w:szCs w:val="24"/>
            <w:lang w:eastAsia="en-GB"/>
          </w:rPr>
          <w:lastRenderedPageBreak/>
          <w:t>demonstrate compliance with the relevant requirement. In such a case, copies of the equipment certificates shall be provided to the relevant system operator.</w:t>
        </w:r>
      </w:ins>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14C9A4DD" w:rsidR="003B7AE9" w:rsidRDefault="003B7AE9" w:rsidP="003B7AE9">
      <w:pPr>
        <w:shd w:val="clear" w:color="auto" w:fill="FFFFFF"/>
        <w:spacing w:before="120" w:after="0" w:line="240" w:lineRule="auto"/>
        <w:jc w:val="both"/>
        <w:rPr>
          <w:ins w:id="236"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16C66B62" w14:textId="198DD0DF" w:rsidR="00186D12" w:rsidRPr="003B7AE9" w:rsidRDefault="00186D12"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237" w:author="Author">
        <w:r>
          <w:rPr>
            <w:rFonts w:ascii="inherit" w:eastAsia="Times New Roman" w:hAnsi="inherit" w:cs="Times New Roman"/>
            <w:color w:val="000000"/>
            <w:sz w:val="24"/>
            <w:szCs w:val="24"/>
            <w:lang w:eastAsia="en-GB"/>
          </w:rPr>
          <w:t xml:space="preserve">6. </w:t>
        </w:r>
        <w:r w:rsidR="006D45D7" w:rsidRPr="006D45D7">
          <w:rPr>
            <w:rFonts w:ascii="inherit" w:eastAsia="Times New Roman" w:hAnsi="inherit" w:cs="Times New Roman"/>
            <w:color w:val="000000"/>
            <w:sz w:val="24"/>
            <w:szCs w:val="24"/>
            <w:lang w:eastAsia="en-GB"/>
          </w:rPr>
          <w:t>The relevant system operator shall allow the use of compliance simulation as described in article 43.2 also for Type A and Type B generating module. The provision described in art 15.6(c) are in this case applicable also to Type A, and Type B when validated model is used</w:t>
        </w:r>
      </w:ins>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continuously modulate active power to contribute to frequency control in case of any large increase of frequency in the system shall be demonstrated. The steady-state parameters of regulations, such as droop and deadband,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deadband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tripping to houseload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tripping to house load is successful, stable houseload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the frequency steps and ramps big enough to trigger at least 10 % of maximum capacity active power change with a starting point of no more than 80 % of maximum capacity, taking into account the droop settings and the deadband;</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3078A08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deadband and range of regulation, as well as dynamic parameters, including frequency step change response shall be verified;</w:t>
            </w:r>
            <w:ins w:id="238" w:author="Author">
              <w:r w:rsidR="00DE6D5C">
                <w:rPr>
                  <w:rFonts w:ascii="inherit" w:eastAsia="Times New Roman" w:hAnsi="inherit" w:cs="Times New Roman"/>
                  <w:sz w:val="24"/>
                  <w:szCs w:val="24"/>
                  <w:lang w:eastAsia="en-GB"/>
                </w:rPr>
                <w:t xml:space="preserve"> </w:t>
              </w:r>
              <w:r w:rsidR="00DE6D5C" w:rsidRPr="00416346">
                <w:rPr>
                  <w:rFonts w:cstheme="minorHAnsi"/>
                  <w:color w:val="FF0000"/>
                </w:rPr>
                <w:t xml:space="preserve">In the case of an electricity storage module, the full operating range is between maximum </w:t>
              </w:r>
              <w:r w:rsidR="00DE6D5C" w:rsidRPr="009F3700">
                <w:rPr>
                  <w:rFonts w:cstheme="minorHAnsi"/>
                  <w:color w:val="FF0000"/>
                </w:rPr>
                <w:t>consumption capacity and maximum capacity, limited eventually by operative condition</w:t>
              </w:r>
            </w:ins>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implemented slope and deadband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voltage control is not higher than 0,01 pu,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0243E31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ins w:id="239" w:author="Author">
              <w:r w:rsidR="00A43445">
                <w:rPr>
                  <w:rFonts w:ascii="inherit" w:eastAsia="Times New Roman" w:hAnsi="inherit" w:cs="Times New Roman"/>
                  <w:sz w:val="24"/>
                  <w:szCs w:val="24"/>
                  <w:lang w:eastAsia="en-GB"/>
                </w:rPr>
                <w:t xml:space="preserve"> </w:t>
              </w:r>
              <w:r w:rsidR="00A43445" w:rsidRPr="00416346">
                <w:rPr>
                  <w:rFonts w:cstheme="minorHAnsi"/>
                  <w:color w:val="FF0000"/>
                </w:rPr>
                <w:t>by</w:t>
              </w:r>
              <w:r w:rsidR="00A43445" w:rsidRPr="00416346">
                <w:rPr>
                  <w:rFonts w:cstheme="minorHAnsi"/>
                  <w:color w:val="FF0000"/>
                  <w:spacing w:val="-2"/>
                </w:rPr>
                <w:t xml:space="preserve"> </w:t>
              </w:r>
              <w:r w:rsidR="00A43445" w:rsidRPr="00416346">
                <w:rPr>
                  <w:rFonts w:cstheme="minorHAnsi"/>
                  <w:color w:val="FF0000"/>
                </w:rPr>
                <w:t>RMS</w:t>
              </w:r>
              <w:r w:rsidR="00A43445" w:rsidRPr="00416346">
                <w:rPr>
                  <w:rFonts w:cstheme="minorHAnsi"/>
                  <w:color w:val="FF0000"/>
                  <w:spacing w:val="-1"/>
                </w:rPr>
                <w:t xml:space="preserve"> </w:t>
              </w:r>
              <w:r w:rsidR="00A43445" w:rsidRPr="00416346">
                <w:rPr>
                  <w:rFonts w:cstheme="minorHAnsi"/>
                  <w:color w:val="FF0000"/>
                </w:rPr>
                <w:t>simulation</w:t>
              </w:r>
            </w:ins>
            <w:r w:rsidRPr="003B7AE9">
              <w:rPr>
                <w:rFonts w:ascii="inherit" w:eastAsia="Times New Roman" w:hAnsi="inherit" w:cs="Times New Roman"/>
                <w:sz w:val="24"/>
                <w:szCs w:val="24"/>
                <w:lang w:eastAsia="en-GB"/>
              </w:rPr>
              <w:t>;</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065396" w14:textId="041C82C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ins w:id="240" w:author="Author">
              <w:r w:rsidR="00742168">
                <w:rPr>
                  <w:rFonts w:ascii="inherit" w:eastAsia="Times New Roman" w:hAnsi="inherit" w:cs="Times New Roman"/>
                  <w:sz w:val="24"/>
                  <w:szCs w:val="24"/>
                  <w:lang w:eastAsia="en-GB"/>
                </w:rPr>
                <w:t xml:space="preserve"> </w:t>
              </w:r>
              <w:r w:rsidR="00742168" w:rsidRPr="00416346">
                <w:rPr>
                  <w:rFonts w:cstheme="minorHAnsi"/>
                  <w:color w:val="FF0000"/>
                </w:rPr>
                <w:t>by RMS</w:t>
              </w:r>
              <w:r w:rsidR="00742168" w:rsidRPr="00416346">
                <w:rPr>
                  <w:rFonts w:cstheme="minorHAnsi"/>
                  <w:color w:val="FF0000"/>
                  <w:spacing w:val="1"/>
                </w:rPr>
                <w:t xml:space="preserve"> </w:t>
              </w:r>
              <w:r w:rsidR="00742168" w:rsidRPr="00416346">
                <w:rPr>
                  <w:rFonts w:cstheme="minorHAnsi"/>
                  <w:color w:val="FF0000"/>
                </w:rPr>
                <w:t>simulation</w:t>
              </w:r>
            </w:ins>
            <w:r w:rsidRPr="003B7AE9">
              <w:rPr>
                <w:rFonts w:ascii="inherit" w:eastAsia="Times New Roman" w:hAnsi="inherit" w:cs="Times New Roman"/>
                <w:sz w:val="24"/>
                <w:szCs w:val="24"/>
                <w:lang w:eastAsia="en-GB"/>
              </w:rPr>
              <w:t>;</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6BCAE0E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ins w:id="241" w:author="Author">
              <w:r w:rsidR="00742168">
                <w:rPr>
                  <w:rFonts w:ascii="inherit" w:eastAsia="Times New Roman" w:hAnsi="inherit" w:cs="Times New Roman"/>
                  <w:sz w:val="24"/>
                  <w:szCs w:val="24"/>
                  <w:lang w:eastAsia="en-GB"/>
                </w:rPr>
                <w:t xml:space="preserve"> </w:t>
              </w:r>
              <w:r w:rsidR="00742168" w:rsidRPr="00416346">
                <w:rPr>
                  <w:rFonts w:cstheme="minorHAnsi"/>
                  <w:color w:val="FF0000"/>
                </w:rPr>
                <w:t>by RMS</w:t>
              </w:r>
              <w:r w:rsidR="00742168" w:rsidRPr="00416346">
                <w:rPr>
                  <w:rFonts w:cstheme="minorHAnsi"/>
                  <w:color w:val="FF0000"/>
                  <w:spacing w:val="1"/>
                </w:rPr>
                <w:t xml:space="preserve"> </w:t>
              </w:r>
              <w:r w:rsidR="00742168" w:rsidRPr="00416346">
                <w:rPr>
                  <w:rFonts w:cstheme="minorHAnsi"/>
                  <w:color w:val="FF0000"/>
                </w:rPr>
                <w:t>simulation</w:t>
              </w:r>
            </w:ins>
            <w:r w:rsidRPr="003B7AE9">
              <w:rPr>
                <w:rFonts w:ascii="inherit" w:eastAsia="Times New Roman" w:hAnsi="inherit" w:cs="Times New Roman"/>
                <w:sz w:val="24"/>
                <w:szCs w:val="24"/>
                <w:lang w:eastAsia="en-GB"/>
              </w:rPr>
              <w:t>;</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6E88109" w14:textId="3870B9E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ins w:id="242" w:author="Author">
              <w:r w:rsidR="00800998" w:rsidRPr="00416346">
                <w:rPr>
                  <w:rFonts w:cstheme="minorHAnsi"/>
                  <w:color w:val="FF0000"/>
                </w:rPr>
                <w:t xml:space="preserve"> by</w:t>
              </w:r>
              <w:r w:rsidR="00800998">
                <w:rPr>
                  <w:rFonts w:cstheme="minorHAnsi"/>
                  <w:color w:val="FF0000"/>
                </w:rPr>
                <w:t xml:space="preserve"> documental evidence based on manufacturer documentation at different voltage level. Simulation means in this case the representation of the power generating module capabilities considering reactive power capabilities of the Power Generating Unit and PPMs and other equipments or components that influence the reactive power (like transformers, consumptions, etc.)</w:t>
              </w:r>
            </w:ins>
            <w:r w:rsidRPr="003B7AE9">
              <w:rPr>
                <w:rFonts w:ascii="inherit" w:eastAsia="Times New Roman" w:hAnsi="inherit" w:cs="Times New Roman"/>
                <w:sz w:val="24"/>
                <w:szCs w:val="24"/>
                <w:lang w:eastAsia="en-GB"/>
              </w:rPr>
              <w:t>;</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31E820" w14:textId="71D5A09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model of the power-generating module is validated against the compliance tests for reactive power capability </w:t>
                  </w:r>
                  <w:ins w:id="243" w:author="Author">
                    <w:r w:rsidR="006E1AB6" w:rsidRPr="00451647">
                      <w:rPr>
                        <w:rFonts w:cstheme="minorHAnsi"/>
                        <w:color w:val="FF0000"/>
                      </w:rPr>
                      <w:t>as far as these tests were</w:t>
                    </w:r>
                    <w:r w:rsidR="006E1AB6" w:rsidRPr="00451647">
                      <w:rPr>
                        <w:rFonts w:cstheme="minorHAnsi"/>
                        <w:color w:val="FF0000"/>
                        <w:spacing w:val="1"/>
                      </w:rPr>
                      <w:t xml:space="preserve"> </w:t>
                    </w:r>
                    <w:r w:rsidR="006E1AB6" w:rsidRPr="00451647">
                      <w:rPr>
                        <w:rFonts w:cstheme="minorHAnsi"/>
                        <w:color w:val="FF0000"/>
                      </w:rPr>
                      <w:t>accommodated (grid voltage deviations) and allowed by the RSO</w:t>
                    </w:r>
                    <w:r w:rsidR="006E1AB6" w:rsidRPr="00416346">
                      <w:rPr>
                        <w:rFonts w:cstheme="minorHAnsi"/>
                        <w:color w:val="FF0000"/>
                      </w:rPr>
                      <w:t xml:space="preserve"> </w:t>
                    </w:r>
                  </w:ins>
                  <w:r w:rsidRPr="003B7AE9">
                    <w:rPr>
                      <w:rFonts w:ascii="inherit" w:eastAsia="Times New Roman" w:hAnsi="inherit" w:cs="Times New Roman"/>
                      <w:sz w:val="24"/>
                      <w:szCs w:val="24"/>
                      <w:lang w:eastAsia="en-GB"/>
                    </w:rPr>
                    <w:t>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sudden load reduction of the power-generating module from 1 pu to 0,6 pu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deemed successful in the event that the power park module reduces or increases the active power output from its previous operating point to any new operating point, within the P-Q-capability diagram and within the limits set out </w:t>
            </w:r>
            <w:r w:rsidRPr="003B7AE9">
              <w:rPr>
                <w:rFonts w:ascii="inherit" w:eastAsia="Times New Roman" w:hAnsi="inherit" w:cs="Times New Roman"/>
                <w:sz w:val="24"/>
                <w:szCs w:val="24"/>
                <w:lang w:eastAsia="en-GB"/>
              </w:rPr>
              <w:lastRenderedPageBreak/>
              <w:t>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0737A5A"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t>
      </w:r>
      <w:ins w:id="244" w:author="Author">
        <w:r w:rsidR="00C31DD0" w:rsidRPr="00863627">
          <w:rPr>
            <w:rFonts w:cstheme="minorHAnsi"/>
            <w:color w:val="FF0000"/>
            <w:w w:val="105"/>
          </w:rPr>
          <w:t>ACER shall</w:t>
        </w:r>
        <w:r w:rsidR="00C31DD0" w:rsidRPr="00863627">
          <w:rPr>
            <w:rFonts w:cstheme="minorHAnsi"/>
            <w:color w:val="FF0000"/>
            <w:spacing w:val="-33"/>
            <w:w w:val="105"/>
          </w:rPr>
          <w:t xml:space="preserve"> </w:t>
        </w:r>
        <w:r w:rsidR="00C31DD0" w:rsidRPr="00863627">
          <w:rPr>
            <w:rFonts w:cstheme="minorHAnsi"/>
            <w:color w:val="FF0000"/>
            <w:w w:val="105"/>
          </w:rPr>
          <w:t>monitor the implementation of this Regulation in accordance with Article 32 of</w:t>
        </w:r>
        <w:r w:rsidR="00C31DD0" w:rsidRPr="00863627">
          <w:rPr>
            <w:rFonts w:cstheme="minorHAnsi"/>
            <w:color w:val="FF0000"/>
            <w:spacing w:val="1"/>
            <w:w w:val="105"/>
          </w:rPr>
          <w:t xml:space="preserve"> </w:t>
        </w:r>
        <w:r w:rsidR="00C31DD0" w:rsidRPr="00863627">
          <w:rPr>
            <w:rFonts w:cstheme="minorHAnsi"/>
            <w:color w:val="FF0000"/>
            <w:spacing w:val="-1"/>
            <w:w w:val="105"/>
          </w:rPr>
          <w:t>Regulation</w:t>
        </w:r>
        <w:r w:rsidR="00C31DD0" w:rsidRPr="00863627">
          <w:rPr>
            <w:rFonts w:cstheme="minorHAnsi"/>
            <w:color w:val="FF0000"/>
            <w:spacing w:val="-8"/>
            <w:w w:val="105"/>
          </w:rPr>
          <w:t xml:space="preserve"> </w:t>
        </w:r>
        <w:r w:rsidR="00C31DD0" w:rsidRPr="00863627">
          <w:rPr>
            <w:rFonts w:cstheme="minorHAnsi"/>
            <w:color w:val="FF0000"/>
            <w:spacing w:val="-1"/>
            <w:w w:val="105"/>
          </w:rPr>
          <w:t>(EC)</w:t>
        </w:r>
        <w:r w:rsidR="00C31DD0" w:rsidRPr="00863627">
          <w:rPr>
            <w:rFonts w:cstheme="minorHAnsi"/>
            <w:color w:val="FF0000"/>
            <w:spacing w:val="-5"/>
            <w:w w:val="105"/>
          </w:rPr>
          <w:t xml:space="preserve"> </w:t>
        </w:r>
        <w:r w:rsidR="00C31DD0" w:rsidRPr="00863627">
          <w:rPr>
            <w:rFonts w:cstheme="minorHAnsi"/>
            <w:color w:val="FF0000"/>
            <w:spacing w:val="-1"/>
            <w:w w:val="105"/>
          </w:rPr>
          <w:t>No</w:t>
        </w:r>
        <w:r w:rsidR="00C31DD0" w:rsidRPr="00863627">
          <w:rPr>
            <w:rFonts w:cstheme="minorHAnsi"/>
            <w:color w:val="FF0000"/>
            <w:spacing w:val="-6"/>
            <w:w w:val="105"/>
          </w:rPr>
          <w:t xml:space="preserve"> </w:t>
        </w:r>
        <w:r w:rsidR="00C31DD0" w:rsidRPr="00863627">
          <w:rPr>
            <w:rFonts w:cstheme="minorHAnsi"/>
            <w:color w:val="FF0000"/>
            <w:spacing w:val="-1"/>
            <w:w w:val="105"/>
          </w:rPr>
          <w:t>2019/943.</w:t>
        </w:r>
        <w:r w:rsidR="00C31DD0" w:rsidRPr="00863627">
          <w:rPr>
            <w:rFonts w:cstheme="minorHAnsi"/>
            <w:color w:val="FF0000"/>
            <w:spacing w:val="25"/>
            <w:w w:val="105"/>
          </w:rPr>
          <w:t xml:space="preserve"> </w:t>
        </w:r>
        <w:r w:rsidR="00C31DD0" w:rsidRPr="00863627">
          <w:rPr>
            <w:rFonts w:cstheme="minorHAnsi"/>
            <w:color w:val="FF0000"/>
            <w:spacing w:val="-1"/>
            <w:w w:val="105"/>
          </w:rPr>
          <w:t>ACER</w:t>
        </w:r>
        <w:r w:rsidR="00C31DD0" w:rsidRPr="00863627">
          <w:rPr>
            <w:rFonts w:cstheme="minorHAnsi"/>
            <w:color w:val="FF0000"/>
            <w:spacing w:val="-8"/>
            <w:w w:val="105"/>
          </w:rPr>
          <w:t xml:space="preserve"> </w:t>
        </w:r>
        <w:r w:rsidR="00C31DD0" w:rsidRPr="00863627">
          <w:rPr>
            <w:rFonts w:cstheme="minorHAnsi"/>
            <w:color w:val="FF0000"/>
            <w:spacing w:val="-1"/>
            <w:w w:val="105"/>
          </w:rPr>
          <w:t>performing</w:t>
        </w:r>
        <w:r w:rsidR="00C31DD0" w:rsidRPr="00863627">
          <w:rPr>
            <w:rFonts w:cstheme="minorHAnsi"/>
            <w:color w:val="FF0000"/>
            <w:spacing w:val="-6"/>
            <w:w w:val="105"/>
          </w:rPr>
          <w:t xml:space="preserve"> </w:t>
        </w:r>
        <w:r w:rsidR="00C31DD0" w:rsidRPr="00863627">
          <w:rPr>
            <w:rFonts w:cstheme="minorHAnsi"/>
            <w:color w:val="FF0000"/>
            <w:w w:val="105"/>
          </w:rPr>
          <w:t>its</w:t>
        </w:r>
        <w:r w:rsidR="00C31DD0" w:rsidRPr="00863627">
          <w:rPr>
            <w:rFonts w:cstheme="minorHAnsi"/>
            <w:color w:val="FF0000"/>
            <w:spacing w:val="-9"/>
            <w:w w:val="105"/>
          </w:rPr>
          <w:t xml:space="preserve"> </w:t>
        </w:r>
        <w:r w:rsidR="00C31DD0" w:rsidRPr="00863627">
          <w:rPr>
            <w:rFonts w:cstheme="minorHAnsi"/>
            <w:color w:val="FF0000"/>
            <w:w w:val="105"/>
          </w:rPr>
          <w:t>task</w:t>
        </w:r>
        <w:r w:rsidR="00C31DD0" w:rsidRPr="00863627">
          <w:rPr>
            <w:rFonts w:cstheme="minorHAnsi"/>
            <w:color w:val="FF0000"/>
            <w:spacing w:val="-7"/>
            <w:w w:val="105"/>
          </w:rPr>
          <w:t xml:space="preserve"> </w:t>
        </w:r>
        <w:r w:rsidR="00C31DD0" w:rsidRPr="00863627">
          <w:rPr>
            <w:rFonts w:cstheme="minorHAnsi"/>
            <w:color w:val="FF0000"/>
            <w:w w:val="105"/>
          </w:rPr>
          <w:t>of</w:t>
        </w:r>
        <w:r w:rsidR="00C31DD0" w:rsidRPr="00863627">
          <w:rPr>
            <w:rFonts w:cstheme="minorHAnsi"/>
            <w:color w:val="FF0000"/>
            <w:spacing w:val="-10"/>
            <w:w w:val="105"/>
          </w:rPr>
          <w:t xml:space="preserve"> </w:t>
        </w:r>
        <w:r w:rsidR="00C31DD0" w:rsidRPr="00863627">
          <w:rPr>
            <w:rFonts w:cstheme="minorHAnsi"/>
            <w:color w:val="FF0000"/>
            <w:w w:val="105"/>
          </w:rPr>
          <w:t>monitoring</w:t>
        </w:r>
        <w:r w:rsidR="00C31DD0" w:rsidRPr="00863627">
          <w:rPr>
            <w:rFonts w:cstheme="minorHAnsi"/>
            <w:color w:val="FF0000"/>
            <w:spacing w:val="-5"/>
            <w:w w:val="105"/>
          </w:rPr>
          <w:t xml:space="preserve"> </w:t>
        </w:r>
        <w:r w:rsidR="00C31DD0" w:rsidRPr="00863627">
          <w:rPr>
            <w:rFonts w:cstheme="minorHAnsi"/>
            <w:color w:val="FF0000"/>
            <w:w w:val="105"/>
          </w:rPr>
          <w:t>shall</w:t>
        </w:r>
        <w:r w:rsidR="00C31DD0" w:rsidRPr="00863627">
          <w:rPr>
            <w:rFonts w:cstheme="minorHAnsi"/>
            <w:color w:val="FF0000"/>
            <w:spacing w:val="-7"/>
            <w:w w:val="105"/>
          </w:rPr>
          <w:t xml:space="preserve"> </w:t>
        </w:r>
        <w:r w:rsidR="00C31DD0" w:rsidRPr="00863627">
          <w:rPr>
            <w:rFonts w:cstheme="minorHAnsi"/>
            <w:color w:val="FF0000"/>
            <w:w w:val="105"/>
          </w:rPr>
          <w:t>involve</w:t>
        </w:r>
        <w:r w:rsidR="00C31DD0" w:rsidRPr="00863627">
          <w:rPr>
            <w:rFonts w:cstheme="minorHAnsi"/>
            <w:color w:val="FF0000"/>
            <w:spacing w:val="-7"/>
            <w:w w:val="105"/>
          </w:rPr>
          <w:t xml:space="preserve"> </w:t>
        </w:r>
        <w:r w:rsidR="00C31DD0" w:rsidRPr="00863627">
          <w:rPr>
            <w:rFonts w:cstheme="minorHAnsi"/>
            <w:color w:val="FF0000"/>
            <w:w w:val="105"/>
          </w:rPr>
          <w:t>the</w:t>
        </w:r>
        <w:r w:rsidR="00C31DD0" w:rsidRPr="00863627">
          <w:rPr>
            <w:rFonts w:cstheme="minorHAnsi"/>
            <w:color w:val="FF0000"/>
            <w:spacing w:val="1"/>
            <w:w w:val="105"/>
          </w:rPr>
          <w:t xml:space="preserve"> </w:t>
        </w:r>
        <w:r w:rsidR="00C31DD0" w:rsidRPr="00863627">
          <w:rPr>
            <w:rFonts w:cstheme="minorHAnsi"/>
            <w:color w:val="FF0000"/>
            <w:w w:val="105"/>
          </w:rPr>
          <w:t>European</w:t>
        </w:r>
        <w:r w:rsidR="00C31DD0" w:rsidRPr="00863627">
          <w:rPr>
            <w:rFonts w:cstheme="minorHAnsi"/>
            <w:color w:val="FF0000"/>
            <w:spacing w:val="-5"/>
            <w:w w:val="105"/>
          </w:rPr>
          <w:t xml:space="preserve"> </w:t>
        </w:r>
        <w:r w:rsidR="00C31DD0" w:rsidRPr="00863627">
          <w:rPr>
            <w:rFonts w:cstheme="minorHAnsi"/>
            <w:color w:val="FF0000"/>
            <w:w w:val="105"/>
          </w:rPr>
          <w:t>Stakeholder</w:t>
        </w:r>
        <w:r w:rsidR="00C31DD0" w:rsidRPr="00863627">
          <w:rPr>
            <w:rFonts w:cstheme="minorHAnsi"/>
            <w:color w:val="FF0000"/>
            <w:spacing w:val="-3"/>
            <w:w w:val="105"/>
          </w:rPr>
          <w:t xml:space="preserve"> </w:t>
        </w:r>
        <w:r w:rsidR="00C31DD0" w:rsidRPr="00863627">
          <w:rPr>
            <w:rFonts w:cstheme="minorHAnsi"/>
            <w:color w:val="FF0000"/>
            <w:w w:val="105"/>
          </w:rPr>
          <w:t>Committee</w:t>
        </w:r>
      </w:ins>
      <w:del w:id="245" w:author="Author">
        <w:r w:rsidRPr="003B7AE9" w:rsidDel="00C31DD0">
          <w:rPr>
            <w:rFonts w:ascii="inherit" w:eastAsia="Times New Roman" w:hAnsi="inherit" w:cs="Times New Roman"/>
            <w:color w:val="000000"/>
            <w:sz w:val="24"/>
            <w:szCs w:val="24"/>
            <w:lang w:eastAsia="en-GB"/>
          </w:rPr>
          <w:delText>ENTSO for Electricity shall monitor the implementation of this Regulation in accordance with Article 8(8) of Regulation (EC) No 714/2009</w:delText>
        </w:r>
      </w:del>
      <w:r w:rsidRPr="003B7AE9">
        <w:rPr>
          <w:rFonts w:ascii="inherit" w:eastAsia="Times New Roman" w:hAnsi="inherit" w:cs="Times New Roman"/>
          <w:color w:val="000000"/>
          <w:sz w:val="24"/>
          <w:szCs w:val="24"/>
          <w:lang w:eastAsia="en-GB"/>
        </w:rPr>
        <w:t>.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4459BF" w14:textId="77777777" w:rsidR="001A556A" w:rsidRDefault="003B7AE9" w:rsidP="003B7AE9">
            <w:pPr>
              <w:spacing w:before="120" w:after="0" w:line="240" w:lineRule="auto"/>
              <w:jc w:val="both"/>
              <w:rPr>
                <w:ins w:id="246"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p w14:paraId="26D7F32A" w14:textId="0AB49852" w:rsidR="001A556A" w:rsidRPr="004B6876" w:rsidRDefault="001A556A" w:rsidP="003B7AE9">
            <w:pPr>
              <w:spacing w:before="120" w:after="0" w:line="240" w:lineRule="auto"/>
              <w:jc w:val="both"/>
              <w:rPr>
                <w:rFonts w:eastAsia="Times New Roman" w:cstheme="minorHAnsi"/>
                <w:color w:val="FF0000"/>
                <w:lang w:eastAsia="en-GB"/>
                <w:rPrChange w:id="247" w:author="Author">
                  <w:rPr>
                    <w:rFonts w:ascii="inherit" w:eastAsia="Times New Roman" w:hAnsi="inherit" w:cs="Times New Roman"/>
                    <w:sz w:val="24"/>
                    <w:szCs w:val="24"/>
                    <w:lang w:eastAsia="en-GB"/>
                  </w:rPr>
                </w:rPrChange>
              </w:rPr>
            </w:pPr>
            <w:ins w:id="248" w:author="Author">
              <w:r w:rsidRPr="00863627">
                <w:rPr>
                  <w:rFonts w:eastAsia="Times New Roman" w:cstheme="minorHAnsi"/>
                  <w:color w:val="FF0000"/>
                  <w:lang w:eastAsia="en-GB"/>
                </w:rPr>
                <w:t>In case of divergence the national regulation shall be updated not later than 3 months after notification from ACER, unless a formal derogation process has been initiated.</w:t>
              </w:r>
            </w:ins>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6A70CF6A"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t>
      </w:r>
      <w:ins w:id="249" w:author="Author">
        <w:r w:rsidR="005A169C" w:rsidRPr="00863627">
          <w:rPr>
            <w:rFonts w:cstheme="minorHAnsi"/>
            <w:color w:val="FF0000"/>
            <w:w w:val="105"/>
          </w:rPr>
          <w:t>Relevant TSOs and DSOs shall submit and keep updated to ACER</w:t>
        </w:r>
        <w:r w:rsidR="005A169C" w:rsidRPr="00863627">
          <w:rPr>
            <w:rFonts w:cstheme="minorHAnsi"/>
            <w:color w:val="FF0000"/>
            <w:spacing w:val="1"/>
            <w:w w:val="105"/>
          </w:rPr>
          <w:t xml:space="preserve"> </w:t>
        </w:r>
        <w:r w:rsidR="005A169C" w:rsidRPr="00863627">
          <w:rPr>
            <w:rFonts w:cstheme="minorHAnsi"/>
            <w:color w:val="FF0000"/>
            <w:w w:val="105"/>
          </w:rPr>
          <w:t>through the national regulatory authority, the information requested by ACER to</w:t>
        </w:r>
        <w:r w:rsidR="005A169C" w:rsidRPr="00863627">
          <w:rPr>
            <w:rFonts w:cstheme="minorHAnsi"/>
            <w:color w:val="FF0000"/>
            <w:spacing w:val="1"/>
            <w:w w:val="105"/>
          </w:rPr>
          <w:t xml:space="preserve"> </w:t>
        </w:r>
        <w:r w:rsidR="005A169C" w:rsidRPr="00863627">
          <w:rPr>
            <w:rFonts w:cstheme="minorHAnsi"/>
            <w:color w:val="FF0000"/>
            <w:w w:val="105"/>
          </w:rPr>
          <w:t>perform</w:t>
        </w:r>
        <w:r w:rsidR="005A169C" w:rsidRPr="00863627">
          <w:rPr>
            <w:rFonts w:cstheme="minorHAnsi"/>
            <w:color w:val="FF0000"/>
            <w:spacing w:val="-1"/>
            <w:w w:val="105"/>
          </w:rPr>
          <w:t xml:space="preserve"> </w:t>
        </w:r>
        <w:r w:rsidR="005A169C" w:rsidRPr="00863627">
          <w:rPr>
            <w:rFonts w:cstheme="minorHAnsi"/>
            <w:color w:val="FF0000"/>
            <w:w w:val="105"/>
          </w:rPr>
          <w:t>the</w:t>
        </w:r>
        <w:r w:rsidR="005A169C" w:rsidRPr="00863627">
          <w:rPr>
            <w:rFonts w:cstheme="minorHAnsi"/>
            <w:color w:val="FF0000"/>
            <w:spacing w:val="-4"/>
            <w:w w:val="105"/>
          </w:rPr>
          <w:t xml:space="preserve"> </w:t>
        </w:r>
        <w:r w:rsidR="005A169C" w:rsidRPr="00863627">
          <w:rPr>
            <w:rFonts w:cstheme="minorHAnsi"/>
            <w:color w:val="FF0000"/>
            <w:w w:val="105"/>
          </w:rPr>
          <w:t>tasks</w:t>
        </w:r>
        <w:r w:rsidR="005A169C" w:rsidRPr="00863627">
          <w:rPr>
            <w:rFonts w:cstheme="minorHAnsi"/>
            <w:color w:val="FF0000"/>
            <w:spacing w:val="-4"/>
            <w:w w:val="105"/>
          </w:rPr>
          <w:t xml:space="preserve"> </w:t>
        </w:r>
        <w:r w:rsidR="005A169C" w:rsidRPr="00863627">
          <w:rPr>
            <w:rFonts w:cstheme="minorHAnsi"/>
            <w:color w:val="FF0000"/>
            <w:w w:val="105"/>
          </w:rPr>
          <w:t>referred</w:t>
        </w:r>
        <w:r w:rsidR="005A169C" w:rsidRPr="00863627">
          <w:rPr>
            <w:rFonts w:cstheme="minorHAnsi"/>
            <w:color w:val="FF0000"/>
            <w:spacing w:val="-5"/>
            <w:w w:val="105"/>
          </w:rPr>
          <w:t xml:space="preserve"> </w:t>
        </w:r>
        <w:r w:rsidR="005A169C" w:rsidRPr="00863627">
          <w:rPr>
            <w:rFonts w:cstheme="minorHAnsi"/>
            <w:color w:val="FF0000"/>
            <w:w w:val="105"/>
          </w:rPr>
          <w:t>to</w:t>
        </w:r>
        <w:r w:rsidR="005A169C" w:rsidRPr="00863627">
          <w:rPr>
            <w:rFonts w:cstheme="minorHAnsi"/>
            <w:color w:val="FF0000"/>
            <w:spacing w:val="-4"/>
            <w:w w:val="105"/>
          </w:rPr>
          <w:t xml:space="preserve"> </w:t>
        </w:r>
        <w:r w:rsidR="005A169C" w:rsidRPr="00863627">
          <w:rPr>
            <w:rFonts w:cstheme="minorHAnsi"/>
            <w:color w:val="FF0000"/>
            <w:w w:val="105"/>
          </w:rPr>
          <w:t>in</w:t>
        </w:r>
        <w:r w:rsidR="005A169C" w:rsidRPr="00863627">
          <w:rPr>
            <w:rFonts w:cstheme="minorHAnsi"/>
            <w:color w:val="FF0000"/>
            <w:spacing w:val="-1"/>
            <w:w w:val="105"/>
          </w:rPr>
          <w:t xml:space="preserve"> </w:t>
        </w:r>
        <w:r w:rsidR="005A169C" w:rsidRPr="00863627">
          <w:rPr>
            <w:rFonts w:cstheme="minorHAnsi"/>
            <w:color w:val="FF0000"/>
            <w:w w:val="105"/>
          </w:rPr>
          <w:t>paragraphs</w:t>
        </w:r>
        <w:r w:rsidR="005A169C" w:rsidRPr="00863627">
          <w:rPr>
            <w:rFonts w:cstheme="minorHAnsi"/>
            <w:color w:val="FF0000"/>
            <w:spacing w:val="-3"/>
            <w:w w:val="105"/>
          </w:rPr>
          <w:t xml:space="preserve"> </w:t>
        </w:r>
        <w:r w:rsidR="005A169C" w:rsidRPr="00863627">
          <w:rPr>
            <w:rFonts w:cstheme="minorHAnsi"/>
            <w:color w:val="FF0000"/>
            <w:w w:val="105"/>
          </w:rPr>
          <w:t>1</w:t>
        </w:r>
        <w:r w:rsidR="005A169C" w:rsidRPr="00863627">
          <w:rPr>
            <w:rFonts w:cstheme="minorHAnsi"/>
            <w:color w:val="FF0000"/>
            <w:spacing w:val="-3"/>
            <w:w w:val="105"/>
          </w:rPr>
          <w:t xml:space="preserve"> </w:t>
        </w:r>
        <w:r w:rsidR="005A169C" w:rsidRPr="00863627">
          <w:rPr>
            <w:rFonts w:cstheme="minorHAnsi"/>
            <w:color w:val="FF0000"/>
            <w:w w:val="105"/>
          </w:rPr>
          <w:t>and</w:t>
        </w:r>
        <w:r w:rsidR="005A169C" w:rsidRPr="00863627">
          <w:rPr>
            <w:rFonts w:cstheme="minorHAnsi"/>
            <w:color w:val="FF0000"/>
            <w:spacing w:val="-1"/>
            <w:w w:val="105"/>
          </w:rPr>
          <w:t xml:space="preserve"> </w:t>
        </w:r>
        <w:r w:rsidR="005A169C" w:rsidRPr="00863627">
          <w:rPr>
            <w:rFonts w:cstheme="minorHAnsi"/>
            <w:color w:val="FF0000"/>
            <w:w w:val="105"/>
          </w:rPr>
          <w:t>2</w:t>
        </w:r>
      </w:ins>
      <w:del w:id="250" w:author="Author">
        <w:r w:rsidRPr="003B7AE9" w:rsidDel="005A169C">
          <w:rPr>
            <w:rFonts w:ascii="inherit" w:eastAsia="Times New Roman" w:hAnsi="inherit" w:cs="Times New Roman"/>
            <w:color w:val="000000"/>
            <w:sz w:val="24"/>
            <w:szCs w:val="24"/>
            <w:lang w:eastAsia="en-GB"/>
          </w:rPr>
          <w:delText>Relevant TSOs shall submit to ENTSO for Electricity the information required to perform the tasks referred to in paragraphs 1 and 2</w:delText>
        </w:r>
      </w:del>
      <w:r w:rsidRPr="003B7AE9">
        <w:rPr>
          <w:rFonts w:ascii="inherit" w:eastAsia="Times New Roman" w:hAnsi="inherit" w:cs="Times New Roman"/>
          <w:color w:val="000000"/>
          <w:sz w:val="24"/>
          <w:szCs w:val="24"/>
          <w:lang w:eastAsia="en-GB"/>
        </w:rPr>
        <w:t>.</w:t>
      </w:r>
    </w:p>
    <w:p w14:paraId="4BA1EDBF" w14:textId="73E039EE" w:rsidR="003B7AE9" w:rsidRDefault="003B7AE9" w:rsidP="003B7AE9">
      <w:pPr>
        <w:shd w:val="clear" w:color="auto" w:fill="FFFFFF"/>
        <w:spacing w:before="120" w:after="0" w:line="240" w:lineRule="auto"/>
        <w:jc w:val="both"/>
        <w:rPr>
          <w:ins w:id="251"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Based on a request of the regulatory authority, DSOs shall provide TSOs with information under paragraph 2 unless the information is already obtained by regulatory authorities, </w:t>
      </w:r>
      <w:r w:rsidRPr="003B7AE9">
        <w:rPr>
          <w:rFonts w:ascii="inherit" w:eastAsia="Times New Roman" w:hAnsi="inherit" w:cs="Times New Roman"/>
          <w:color w:val="000000"/>
          <w:sz w:val="24"/>
          <w:szCs w:val="24"/>
          <w:lang w:eastAsia="en-GB"/>
        </w:rPr>
        <w:lastRenderedPageBreak/>
        <w:t>the Agency or ENTSO-E in relation to their respective implementation monitoring tasks, with the objective of avoiding duplication of information.</w:t>
      </w:r>
    </w:p>
    <w:p w14:paraId="3ECAAA2E" w14:textId="77777777" w:rsidR="00C03480" w:rsidRPr="00863627" w:rsidRDefault="00C03480" w:rsidP="00C03480">
      <w:pPr>
        <w:pStyle w:val="TableParagraph"/>
        <w:spacing w:before="5" w:line="247" w:lineRule="auto"/>
        <w:ind w:right="111"/>
        <w:rPr>
          <w:ins w:id="252" w:author="Author"/>
          <w:rFonts w:asciiTheme="minorHAnsi" w:hAnsiTheme="minorHAnsi" w:cstheme="minorHAnsi"/>
          <w:color w:val="FF0000"/>
        </w:rPr>
      </w:pPr>
      <w:ins w:id="253" w:author="Author">
        <w:r w:rsidRPr="00863627">
          <w:rPr>
            <w:rFonts w:asciiTheme="minorHAnsi" w:hAnsiTheme="minorHAnsi" w:cstheme="minorHAnsi"/>
            <w:color w:val="FF0000"/>
            <w:w w:val="105"/>
          </w:rPr>
          <w:t>The ACER in cooperation with ENTSO for electricity shall set-up a public online tool</w:t>
        </w:r>
        <w:r w:rsidRPr="00863627">
          <w:rPr>
            <w:rFonts w:asciiTheme="minorHAnsi" w:hAnsiTheme="minorHAnsi" w:cstheme="minorHAnsi"/>
            <w:color w:val="FF0000"/>
            <w:spacing w:val="1"/>
            <w:w w:val="105"/>
          </w:rPr>
          <w:t xml:space="preserve"> </w:t>
        </w:r>
        <w:r w:rsidRPr="00863627">
          <w:rPr>
            <w:rFonts w:asciiTheme="minorHAnsi" w:hAnsiTheme="minorHAnsi" w:cstheme="minorHAnsi"/>
            <w:color w:val="FF0000"/>
            <w:spacing w:val="-1"/>
            <w:w w:val="105"/>
          </w:rPr>
          <w:t>where</w:t>
        </w:r>
        <w:r w:rsidRPr="00863627">
          <w:rPr>
            <w:rFonts w:asciiTheme="minorHAnsi" w:hAnsiTheme="minorHAnsi" w:cstheme="minorHAnsi"/>
            <w:color w:val="FF0000"/>
            <w:spacing w:val="-9"/>
            <w:w w:val="105"/>
          </w:rPr>
          <w:t xml:space="preserve"> </w:t>
        </w:r>
        <w:r w:rsidRPr="00863627">
          <w:rPr>
            <w:rFonts w:asciiTheme="minorHAnsi" w:hAnsiTheme="minorHAnsi" w:cstheme="minorHAnsi"/>
            <w:color w:val="FF0000"/>
            <w:spacing w:val="-1"/>
            <w:w w:val="105"/>
          </w:rPr>
          <w:t>national</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spacing w:val="-1"/>
            <w:w w:val="105"/>
          </w:rPr>
          <w:t>relevant</w:t>
        </w:r>
        <w:r w:rsidRPr="00863627">
          <w:rPr>
            <w:rFonts w:asciiTheme="minorHAnsi" w:hAnsiTheme="minorHAnsi" w:cstheme="minorHAnsi"/>
            <w:color w:val="FF0000"/>
            <w:spacing w:val="-10"/>
            <w:w w:val="105"/>
          </w:rPr>
          <w:t xml:space="preserve"> </w:t>
        </w:r>
        <w:r w:rsidRPr="00863627">
          <w:rPr>
            <w:rFonts w:asciiTheme="minorHAnsi" w:hAnsiTheme="minorHAnsi" w:cstheme="minorHAnsi"/>
            <w:color w:val="FF0000"/>
            <w:spacing w:val="-1"/>
            <w:w w:val="105"/>
          </w:rPr>
          <w:t>information</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spacing w:val="-1"/>
            <w:w w:val="105"/>
          </w:rPr>
          <w:t>is</w:t>
        </w:r>
        <w:r w:rsidRPr="00863627">
          <w:rPr>
            <w:rFonts w:asciiTheme="minorHAnsi" w:hAnsiTheme="minorHAnsi" w:cstheme="minorHAnsi"/>
            <w:color w:val="FF0000"/>
            <w:spacing w:val="-5"/>
            <w:w w:val="105"/>
          </w:rPr>
          <w:t xml:space="preserve"> </w:t>
        </w:r>
        <w:r w:rsidRPr="00863627">
          <w:rPr>
            <w:rFonts w:asciiTheme="minorHAnsi" w:hAnsiTheme="minorHAnsi" w:cstheme="minorHAnsi"/>
            <w:color w:val="FF0000"/>
            <w:spacing w:val="-1"/>
            <w:w w:val="105"/>
          </w:rPr>
          <w:t>collected</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spacing w:val="-1"/>
            <w:w w:val="105"/>
          </w:rPr>
          <w:t>and</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spacing w:val="-1"/>
            <w:w w:val="105"/>
          </w:rPr>
          <w:t>accessible</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w w:val="105"/>
          </w:rPr>
          <w:t>to</w:t>
        </w:r>
        <w:r w:rsidRPr="00863627">
          <w:rPr>
            <w:rFonts w:asciiTheme="minorHAnsi" w:hAnsiTheme="minorHAnsi" w:cstheme="minorHAnsi"/>
            <w:color w:val="FF0000"/>
            <w:spacing w:val="-5"/>
            <w:w w:val="105"/>
          </w:rPr>
          <w:t xml:space="preserve"> </w:t>
        </w:r>
        <w:r w:rsidRPr="00863627">
          <w:rPr>
            <w:rFonts w:asciiTheme="minorHAnsi" w:hAnsiTheme="minorHAnsi" w:cstheme="minorHAnsi"/>
            <w:color w:val="FF0000"/>
            <w:w w:val="105"/>
          </w:rPr>
          <w:t>all</w:t>
        </w:r>
        <w:r w:rsidRPr="00863627">
          <w:rPr>
            <w:rFonts w:asciiTheme="minorHAnsi" w:hAnsiTheme="minorHAnsi" w:cstheme="minorHAnsi"/>
            <w:color w:val="FF0000"/>
            <w:spacing w:val="-9"/>
            <w:w w:val="105"/>
          </w:rPr>
          <w:t xml:space="preserve"> </w:t>
        </w:r>
        <w:r w:rsidRPr="00863627">
          <w:rPr>
            <w:rFonts w:asciiTheme="minorHAnsi" w:hAnsiTheme="minorHAnsi" w:cstheme="minorHAnsi"/>
            <w:color w:val="FF0000"/>
            <w:w w:val="105"/>
          </w:rPr>
          <w:t>relevant</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w w:val="105"/>
          </w:rPr>
          <w:t>parties</w:t>
        </w:r>
        <w:r w:rsidRPr="00863627">
          <w:rPr>
            <w:rFonts w:asciiTheme="minorHAnsi" w:hAnsiTheme="minorHAnsi" w:cstheme="minorHAnsi"/>
            <w:color w:val="FF0000"/>
            <w:spacing w:val="-5"/>
            <w:w w:val="105"/>
          </w:rPr>
          <w:t xml:space="preserve"> </w:t>
        </w:r>
        <w:r w:rsidRPr="00863627">
          <w:rPr>
            <w:rFonts w:asciiTheme="minorHAnsi" w:hAnsiTheme="minorHAnsi" w:cstheme="minorHAnsi"/>
            <w:color w:val="FF0000"/>
            <w:w w:val="105"/>
          </w:rPr>
          <w:t>and</w:t>
        </w:r>
        <w:r w:rsidRPr="00863627">
          <w:rPr>
            <w:rFonts w:asciiTheme="minorHAnsi" w:hAnsiTheme="minorHAnsi" w:cstheme="minorHAnsi"/>
            <w:color w:val="FF0000"/>
            <w:spacing w:val="1"/>
            <w:w w:val="105"/>
          </w:rPr>
          <w:t xml:space="preserve"> </w:t>
        </w:r>
        <w:r w:rsidRPr="00863627">
          <w:rPr>
            <w:rFonts w:asciiTheme="minorHAnsi" w:hAnsiTheme="minorHAnsi" w:cstheme="minorHAnsi"/>
            <w:color w:val="FF0000"/>
            <w:w w:val="105"/>
          </w:rPr>
          <w:t>interested</w:t>
        </w:r>
        <w:r w:rsidRPr="00863627">
          <w:rPr>
            <w:rFonts w:asciiTheme="minorHAnsi" w:hAnsiTheme="minorHAnsi" w:cstheme="minorHAnsi"/>
            <w:color w:val="FF0000"/>
            <w:spacing w:val="-1"/>
            <w:w w:val="105"/>
          </w:rPr>
          <w:t xml:space="preserve"> </w:t>
        </w:r>
        <w:r w:rsidRPr="00863627">
          <w:rPr>
            <w:rFonts w:asciiTheme="minorHAnsi" w:hAnsiTheme="minorHAnsi" w:cstheme="minorHAnsi"/>
            <w:color w:val="FF0000"/>
            <w:w w:val="105"/>
          </w:rPr>
          <w:t>individuals.</w:t>
        </w:r>
      </w:ins>
    </w:p>
    <w:p w14:paraId="7FEF86B1" w14:textId="77777777" w:rsidR="00C03480" w:rsidRPr="00863627" w:rsidRDefault="00C03480" w:rsidP="00C03480">
      <w:pPr>
        <w:pStyle w:val="TableParagraph"/>
        <w:rPr>
          <w:ins w:id="254" w:author="Author"/>
          <w:rFonts w:asciiTheme="minorHAnsi" w:hAnsiTheme="minorHAnsi" w:cstheme="minorHAnsi"/>
          <w:color w:val="FF0000"/>
        </w:rPr>
      </w:pPr>
      <w:ins w:id="255" w:author="Author">
        <w:r w:rsidRPr="00863627">
          <w:rPr>
            <w:rFonts w:asciiTheme="minorHAnsi" w:hAnsiTheme="minorHAnsi" w:cstheme="minorHAnsi"/>
            <w:color w:val="FF0000"/>
            <w:spacing w:val="-1"/>
            <w:w w:val="105"/>
          </w:rPr>
          <w:t>The</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spacing w:val="-1"/>
            <w:w w:val="105"/>
          </w:rPr>
          <w:t>information</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w w:val="105"/>
          </w:rPr>
          <w:t>to</w:t>
        </w:r>
        <w:r w:rsidRPr="00863627">
          <w:rPr>
            <w:rFonts w:asciiTheme="minorHAnsi" w:hAnsiTheme="minorHAnsi" w:cstheme="minorHAnsi"/>
            <w:color w:val="FF0000"/>
            <w:spacing w:val="-4"/>
            <w:w w:val="105"/>
          </w:rPr>
          <w:t xml:space="preserve"> </w:t>
        </w:r>
        <w:r w:rsidRPr="00863627">
          <w:rPr>
            <w:rFonts w:asciiTheme="minorHAnsi" w:hAnsiTheme="minorHAnsi" w:cstheme="minorHAnsi"/>
            <w:color w:val="FF0000"/>
            <w:w w:val="105"/>
          </w:rPr>
          <w:t>be</w:t>
        </w:r>
        <w:r w:rsidRPr="00863627">
          <w:rPr>
            <w:rFonts w:asciiTheme="minorHAnsi" w:hAnsiTheme="minorHAnsi" w:cstheme="minorHAnsi"/>
            <w:color w:val="FF0000"/>
            <w:spacing w:val="-9"/>
            <w:w w:val="105"/>
          </w:rPr>
          <w:t xml:space="preserve"> </w:t>
        </w:r>
        <w:r w:rsidRPr="00863627">
          <w:rPr>
            <w:rFonts w:asciiTheme="minorHAnsi" w:hAnsiTheme="minorHAnsi" w:cstheme="minorHAnsi"/>
            <w:color w:val="FF0000"/>
            <w:w w:val="105"/>
          </w:rPr>
          <w:t>gathered</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w w:val="105"/>
          </w:rPr>
          <w:t>are</w:t>
        </w:r>
        <w:r w:rsidRPr="00863627">
          <w:rPr>
            <w:rFonts w:asciiTheme="minorHAnsi" w:hAnsiTheme="minorHAnsi" w:cstheme="minorHAnsi"/>
            <w:color w:val="FF0000"/>
            <w:spacing w:val="-4"/>
            <w:w w:val="105"/>
          </w:rPr>
          <w:t xml:space="preserve"> </w:t>
        </w:r>
        <w:r w:rsidRPr="00863627">
          <w:rPr>
            <w:rFonts w:asciiTheme="minorHAnsi" w:hAnsiTheme="minorHAnsi" w:cstheme="minorHAnsi"/>
            <w:color w:val="FF0000"/>
            <w:w w:val="105"/>
          </w:rPr>
          <w:t>the</w:t>
        </w:r>
        <w:r w:rsidRPr="00863627">
          <w:rPr>
            <w:rFonts w:asciiTheme="minorHAnsi" w:hAnsiTheme="minorHAnsi" w:cstheme="minorHAnsi"/>
            <w:color w:val="FF0000"/>
            <w:spacing w:val="-9"/>
            <w:w w:val="105"/>
          </w:rPr>
          <w:t xml:space="preserve"> </w:t>
        </w:r>
        <w:r w:rsidRPr="00863627">
          <w:rPr>
            <w:rFonts w:asciiTheme="minorHAnsi" w:hAnsiTheme="minorHAnsi" w:cstheme="minorHAnsi"/>
            <w:color w:val="FF0000"/>
            <w:w w:val="105"/>
          </w:rPr>
          <w:t>following:</w:t>
        </w:r>
      </w:ins>
    </w:p>
    <w:p w14:paraId="230F284B" w14:textId="77777777" w:rsidR="00C03480" w:rsidRPr="00863627" w:rsidRDefault="00C03480" w:rsidP="00C03480">
      <w:pPr>
        <w:pStyle w:val="TableParagraph"/>
        <w:numPr>
          <w:ilvl w:val="0"/>
          <w:numId w:val="10"/>
        </w:numPr>
        <w:tabs>
          <w:tab w:val="left" w:pos="193"/>
        </w:tabs>
        <w:spacing w:before="6"/>
        <w:ind w:left="193" w:hanging="85"/>
        <w:rPr>
          <w:ins w:id="256" w:author="Author"/>
          <w:rFonts w:asciiTheme="minorHAnsi" w:hAnsiTheme="minorHAnsi" w:cstheme="minorHAnsi"/>
          <w:color w:val="FF0000"/>
        </w:rPr>
      </w:pPr>
      <w:ins w:id="257" w:author="Author">
        <w:r w:rsidRPr="00863627">
          <w:rPr>
            <w:rFonts w:asciiTheme="minorHAnsi" w:hAnsiTheme="minorHAnsi" w:cstheme="minorHAnsi"/>
            <w:color w:val="FF0000"/>
            <w:w w:val="105"/>
          </w:rPr>
          <w:t>Link</w:t>
        </w:r>
        <w:r w:rsidRPr="00863627">
          <w:rPr>
            <w:rFonts w:asciiTheme="minorHAnsi" w:hAnsiTheme="minorHAnsi" w:cstheme="minorHAnsi"/>
            <w:color w:val="FF0000"/>
            <w:spacing w:val="-9"/>
            <w:w w:val="105"/>
          </w:rPr>
          <w:t xml:space="preserve"> </w:t>
        </w:r>
        <w:r w:rsidRPr="00863627">
          <w:rPr>
            <w:rFonts w:asciiTheme="minorHAnsi" w:hAnsiTheme="minorHAnsi" w:cstheme="minorHAnsi"/>
            <w:color w:val="FF0000"/>
            <w:w w:val="105"/>
          </w:rPr>
          <w:t>to</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w w:val="105"/>
          </w:rPr>
          <w:t>legal</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w w:val="105"/>
          </w:rPr>
          <w:t>text</w:t>
        </w:r>
      </w:ins>
    </w:p>
    <w:p w14:paraId="17897F9E" w14:textId="77777777" w:rsidR="00C03480" w:rsidRPr="00863627" w:rsidRDefault="00C03480" w:rsidP="00C03480">
      <w:pPr>
        <w:pStyle w:val="TableParagraph"/>
        <w:numPr>
          <w:ilvl w:val="0"/>
          <w:numId w:val="10"/>
        </w:numPr>
        <w:tabs>
          <w:tab w:val="left" w:pos="193"/>
        </w:tabs>
        <w:spacing w:before="6"/>
        <w:ind w:left="193" w:hanging="85"/>
        <w:rPr>
          <w:ins w:id="258" w:author="Author"/>
          <w:rFonts w:asciiTheme="minorHAnsi" w:hAnsiTheme="minorHAnsi" w:cstheme="minorHAnsi"/>
          <w:color w:val="FF0000"/>
        </w:rPr>
      </w:pPr>
      <w:ins w:id="259" w:author="Author">
        <w:r w:rsidRPr="00863627">
          <w:rPr>
            <w:rFonts w:asciiTheme="minorHAnsi" w:hAnsiTheme="minorHAnsi" w:cstheme="minorHAnsi"/>
            <w:color w:val="FF0000"/>
            <w:spacing w:val="-1"/>
            <w:w w:val="105"/>
          </w:rPr>
          <w:t>Definition</w:t>
        </w:r>
        <w:r w:rsidRPr="00863627">
          <w:rPr>
            <w:rFonts w:asciiTheme="minorHAnsi" w:hAnsiTheme="minorHAnsi" w:cstheme="minorHAnsi"/>
            <w:color w:val="FF0000"/>
            <w:spacing w:val="-10"/>
            <w:w w:val="105"/>
          </w:rPr>
          <w:t xml:space="preserve"> </w:t>
        </w:r>
        <w:r w:rsidRPr="00863627">
          <w:rPr>
            <w:rFonts w:asciiTheme="minorHAnsi" w:hAnsiTheme="minorHAnsi" w:cstheme="minorHAnsi"/>
            <w:color w:val="FF0000"/>
            <w:spacing w:val="-1"/>
            <w:w w:val="105"/>
          </w:rPr>
          <w:t>of</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spacing w:val="-1"/>
            <w:w w:val="105"/>
          </w:rPr>
          <w:t>exhaustive</w:t>
        </w:r>
        <w:r w:rsidRPr="00863627">
          <w:rPr>
            <w:rFonts w:asciiTheme="minorHAnsi" w:hAnsiTheme="minorHAnsi" w:cstheme="minorHAnsi"/>
            <w:color w:val="FF0000"/>
            <w:spacing w:val="-9"/>
            <w:w w:val="105"/>
          </w:rPr>
          <w:t xml:space="preserve"> </w:t>
        </w:r>
        <w:r w:rsidRPr="00863627">
          <w:rPr>
            <w:rFonts w:asciiTheme="minorHAnsi" w:hAnsiTheme="minorHAnsi" w:cstheme="minorHAnsi"/>
            <w:color w:val="FF0000"/>
            <w:spacing w:val="-1"/>
            <w:w w:val="105"/>
          </w:rPr>
          <w:t>and</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spacing w:val="-1"/>
            <w:w w:val="105"/>
          </w:rPr>
          <w:t>non-exhaustive</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w w:val="105"/>
          </w:rPr>
          <w:t>parameters</w:t>
        </w:r>
      </w:ins>
    </w:p>
    <w:p w14:paraId="10F196FC" w14:textId="77777777" w:rsidR="00C03480" w:rsidRPr="00863627" w:rsidRDefault="00C03480" w:rsidP="00C03480">
      <w:pPr>
        <w:pStyle w:val="TableParagraph"/>
        <w:numPr>
          <w:ilvl w:val="0"/>
          <w:numId w:val="10"/>
        </w:numPr>
        <w:tabs>
          <w:tab w:val="left" w:pos="193"/>
        </w:tabs>
        <w:spacing w:before="8" w:line="247" w:lineRule="auto"/>
        <w:ind w:right="183" w:hanging="1"/>
        <w:rPr>
          <w:ins w:id="260" w:author="Author"/>
          <w:rFonts w:asciiTheme="minorHAnsi" w:hAnsiTheme="minorHAnsi" w:cstheme="minorHAnsi"/>
          <w:color w:val="FF0000"/>
        </w:rPr>
      </w:pPr>
      <w:ins w:id="261" w:author="Author">
        <w:r w:rsidRPr="00863627">
          <w:rPr>
            <w:rFonts w:asciiTheme="minorHAnsi" w:hAnsiTheme="minorHAnsi" w:cstheme="minorHAnsi"/>
            <w:color w:val="FF0000"/>
            <w:spacing w:val="-1"/>
            <w:w w:val="105"/>
          </w:rPr>
          <w:t>TSOs</w:t>
        </w:r>
        <w:r w:rsidRPr="00863627">
          <w:rPr>
            <w:rFonts w:asciiTheme="minorHAnsi" w:hAnsiTheme="minorHAnsi" w:cstheme="minorHAnsi"/>
            <w:color w:val="FF0000"/>
            <w:spacing w:val="-10"/>
            <w:w w:val="105"/>
          </w:rPr>
          <w:t xml:space="preserve"> </w:t>
        </w:r>
        <w:r w:rsidRPr="00863627">
          <w:rPr>
            <w:rFonts w:asciiTheme="minorHAnsi" w:hAnsiTheme="minorHAnsi" w:cstheme="minorHAnsi"/>
            <w:color w:val="FF0000"/>
            <w:spacing w:val="-1"/>
            <w:w w:val="105"/>
          </w:rPr>
          <w:t>requirements</w:t>
        </w:r>
        <w:r w:rsidRPr="00863627">
          <w:rPr>
            <w:rFonts w:asciiTheme="minorHAnsi" w:hAnsiTheme="minorHAnsi" w:cstheme="minorHAnsi"/>
            <w:color w:val="FF0000"/>
            <w:spacing w:val="-9"/>
            <w:w w:val="105"/>
          </w:rPr>
          <w:t xml:space="preserve"> </w:t>
        </w:r>
        <w:r w:rsidRPr="00863627">
          <w:rPr>
            <w:rFonts w:asciiTheme="minorHAnsi" w:hAnsiTheme="minorHAnsi" w:cstheme="minorHAnsi"/>
            <w:color w:val="FF0000"/>
            <w:spacing w:val="-1"/>
            <w:w w:val="105"/>
          </w:rPr>
          <w:t>and</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spacing w:val="-1"/>
            <w:w w:val="105"/>
          </w:rPr>
          <w:t>compliance</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spacing w:val="-1"/>
            <w:w w:val="105"/>
          </w:rPr>
          <w:t>tests</w:t>
        </w:r>
        <w:r w:rsidRPr="00863627">
          <w:rPr>
            <w:rFonts w:asciiTheme="minorHAnsi" w:hAnsiTheme="minorHAnsi" w:cstheme="minorHAnsi"/>
            <w:color w:val="FF0000"/>
            <w:spacing w:val="-9"/>
            <w:w w:val="105"/>
          </w:rPr>
          <w:t xml:space="preserve"> </w:t>
        </w:r>
        <w:r w:rsidRPr="00863627">
          <w:rPr>
            <w:rFonts w:asciiTheme="minorHAnsi" w:hAnsiTheme="minorHAnsi" w:cstheme="minorHAnsi"/>
            <w:color w:val="FF0000"/>
            <w:w w:val="105"/>
          </w:rPr>
          <w:t>and</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w w:val="105"/>
          </w:rPr>
          <w:t>process</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w w:val="105"/>
          </w:rPr>
          <w:t>to</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w w:val="105"/>
          </w:rPr>
          <w:t>be</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w w:val="105"/>
          </w:rPr>
          <w:t>performed</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w w:val="105"/>
          </w:rPr>
          <w:t>(this</w:t>
        </w:r>
        <w:r w:rsidRPr="00863627">
          <w:rPr>
            <w:rFonts w:asciiTheme="minorHAnsi" w:hAnsiTheme="minorHAnsi" w:cstheme="minorHAnsi"/>
            <w:color w:val="FF0000"/>
            <w:spacing w:val="-4"/>
            <w:w w:val="105"/>
          </w:rPr>
          <w:t xml:space="preserve"> </w:t>
        </w:r>
        <w:r w:rsidRPr="00863627">
          <w:rPr>
            <w:rFonts w:asciiTheme="minorHAnsi" w:hAnsiTheme="minorHAnsi" w:cstheme="minorHAnsi"/>
            <w:color w:val="FF0000"/>
            <w:w w:val="105"/>
          </w:rPr>
          <w:t>can</w:t>
        </w:r>
        <w:r w:rsidRPr="00863627">
          <w:rPr>
            <w:rFonts w:asciiTheme="minorHAnsi" w:hAnsiTheme="minorHAnsi" w:cstheme="minorHAnsi"/>
            <w:color w:val="FF0000"/>
            <w:spacing w:val="-9"/>
            <w:w w:val="105"/>
          </w:rPr>
          <w:t xml:space="preserve"> </w:t>
        </w:r>
        <w:r w:rsidRPr="00863627">
          <w:rPr>
            <w:rFonts w:asciiTheme="minorHAnsi" w:hAnsiTheme="minorHAnsi" w:cstheme="minorHAnsi"/>
            <w:color w:val="FF0000"/>
            <w:w w:val="105"/>
          </w:rPr>
          <w:t>consist</w:t>
        </w:r>
        <w:r w:rsidRPr="00863627">
          <w:rPr>
            <w:rFonts w:asciiTheme="minorHAnsi" w:hAnsiTheme="minorHAnsi" w:cstheme="minorHAnsi"/>
            <w:color w:val="FF0000"/>
            <w:spacing w:val="1"/>
            <w:w w:val="105"/>
          </w:rPr>
          <w:t xml:space="preserve"> </w:t>
        </w:r>
        <w:r w:rsidRPr="00863627">
          <w:rPr>
            <w:rFonts w:asciiTheme="minorHAnsi" w:hAnsiTheme="minorHAnsi" w:cstheme="minorHAnsi"/>
            <w:color w:val="FF0000"/>
            <w:w w:val="105"/>
          </w:rPr>
          <w:t>of</w:t>
        </w:r>
        <w:r w:rsidRPr="00863627">
          <w:rPr>
            <w:rFonts w:asciiTheme="minorHAnsi" w:hAnsiTheme="minorHAnsi" w:cstheme="minorHAnsi"/>
            <w:color w:val="FF0000"/>
            <w:spacing w:val="-4"/>
            <w:w w:val="105"/>
          </w:rPr>
          <w:t xml:space="preserve"> </w:t>
        </w:r>
        <w:r w:rsidRPr="00863627">
          <w:rPr>
            <w:rFonts w:asciiTheme="minorHAnsi" w:hAnsiTheme="minorHAnsi" w:cstheme="minorHAnsi"/>
            <w:color w:val="FF0000"/>
            <w:w w:val="105"/>
          </w:rPr>
          <w:t>a</w:t>
        </w:r>
        <w:r w:rsidRPr="00863627">
          <w:rPr>
            <w:rFonts w:asciiTheme="minorHAnsi" w:hAnsiTheme="minorHAnsi" w:cstheme="minorHAnsi"/>
            <w:color w:val="FF0000"/>
            <w:spacing w:val="-3"/>
            <w:w w:val="105"/>
          </w:rPr>
          <w:t xml:space="preserve"> </w:t>
        </w:r>
        <w:r w:rsidRPr="00863627">
          <w:rPr>
            <w:rFonts w:asciiTheme="minorHAnsi" w:hAnsiTheme="minorHAnsi" w:cstheme="minorHAnsi"/>
            <w:color w:val="FF0000"/>
            <w:w w:val="105"/>
          </w:rPr>
          <w:t>link</w:t>
        </w:r>
        <w:r w:rsidRPr="00863627">
          <w:rPr>
            <w:rFonts w:asciiTheme="minorHAnsi" w:hAnsiTheme="minorHAnsi" w:cstheme="minorHAnsi"/>
            <w:color w:val="FF0000"/>
            <w:spacing w:val="-3"/>
            <w:w w:val="105"/>
          </w:rPr>
          <w:t xml:space="preserve"> </w:t>
        </w:r>
        <w:r w:rsidRPr="00863627">
          <w:rPr>
            <w:rFonts w:asciiTheme="minorHAnsi" w:hAnsiTheme="minorHAnsi" w:cstheme="minorHAnsi"/>
            <w:color w:val="FF0000"/>
            <w:w w:val="105"/>
          </w:rPr>
          <w:t>to</w:t>
        </w:r>
        <w:r w:rsidRPr="00863627">
          <w:rPr>
            <w:rFonts w:asciiTheme="minorHAnsi" w:hAnsiTheme="minorHAnsi" w:cstheme="minorHAnsi"/>
            <w:color w:val="FF0000"/>
            <w:spacing w:val="-3"/>
            <w:w w:val="105"/>
          </w:rPr>
          <w:t xml:space="preserve"> </w:t>
        </w:r>
        <w:r w:rsidRPr="00863627">
          <w:rPr>
            <w:rFonts w:asciiTheme="minorHAnsi" w:hAnsiTheme="minorHAnsi" w:cstheme="minorHAnsi"/>
            <w:color w:val="FF0000"/>
            <w:w w:val="105"/>
          </w:rPr>
          <w:t>the</w:t>
        </w:r>
        <w:r w:rsidRPr="00863627">
          <w:rPr>
            <w:rFonts w:asciiTheme="minorHAnsi" w:hAnsiTheme="minorHAnsi" w:cstheme="minorHAnsi"/>
            <w:color w:val="FF0000"/>
            <w:spacing w:val="-2"/>
            <w:w w:val="105"/>
          </w:rPr>
          <w:t xml:space="preserve"> </w:t>
        </w:r>
        <w:r w:rsidRPr="00863627">
          <w:rPr>
            <w:rFonts w:asciiTheme="minorHAnsi" w:hAnsiTheme="minorHAnsi" w:cstheme="minorHAnsi"/>
            <w:color w:val="FF0000"/>
            <w:w w:val="105"/>
          </w:rPr>
          <w:t>TSO</w:t>
        </w:r>
        <w:r w:rsidRPr="00863627">
          <w:rPr>
            <w:rFonts w:asciiTheme="minorHAnsi" w:hAnsiTheme="minorHAnsi" w:cstheme="minorHAnsi"/>
            <w:color w:val="FF0000"/>
            <w:spacing w:val="-4"/>
            <w:w w:val="105"/>
          </w:rPr>
          <w:t xml:space="preserve"> </w:t>
        </w:r>
        <w:r w:rsidRPr="00863627">
          <w:rPr>
            <w:rFonts w:asciiTheme="minorHAnsi" w:hAnsiTheme="minorHAnsi" w:cstheme="minorHAnsi"/>
            <w:color w:val="FF0000"/>
            <w:w w:val="105"/>
          </w:rPr>
          <w:t>website)</w:t>
        </w:r>
      </w:ins>
    </w:p>
    <w:p w14:paraId="1F39F912" w14:textId="77777777" w:rsidR="00C03480" w:rsidRPr="00863627" w:rsidRDefault="00C03480" w:rsidP="00C03480">
      <w:pPr>
        <w:pStyle w:val="TableParagraph"/>
        <w:numPr>
          <w:ilvl w:val="0"/>
          <w:numId w:val="10"/>
        </w:numPr>
        <w:tabs>
          <w:tab w:val="left" w:pos="193"/>
        </w:tabs>
        <w:spacing w:line="247" w:lineRule="auto"/>
        <w:ind w:right="160" w:hanging="1"/>
        <w:rPr>
          <w:ins w:id="262" w:author="Author"/>
          <w:rFonts w:asciiTheme="minorHAnsi" w:hAnsiTheme="minorHAnsi" w:cstheme="minorHAnsi"/>
          <w:color w:val="FF0000"/>
        </w:rPr>
      </w:pPr>
      <w:ins w:id="263" w:author="Author">
        <w:r w:rsidRPr="00863627">
          <w:rPr>
            <w:rFonts w:asciiTheme="minorHAnsi" w:hAnsiTheme="minorHAnsi" w:cstheme="minorHAnsi"/>
            <w:color w:val="FF0000"/>
            <w:spacing w:val="-1"/>
            <w:w w:val="105"/>
          </w:rPr>
          <w:t>DSOs</w:t>
        </w:r>
        <w:r w:rsidRPr="00863627">
          <w:rPr>
            <w:rFonts w:asciiTheme="minorHAnsi" w:hAnsiTheme="minorHAnsi" w:cstheme="minorHAnsi"/>
            <w:color w:val="FF0000"/>
            <w:spacing w:val="-10"/>
            <w:w w:val="105"/>
          </w:rPr>
          <w:t xml:space="preserve"> </w:t>
        </w:r>
        <w:r w:rsidRPr="00863627">
          <w:rPr>
            <w:rFonts w:asciiTheme="minorHAnsi" w:hAnsiTheme="minorHAnsi" w:cstheme="minorHAnsi"/>
            <w:color w:val="FF0000"/>
            <w:spacing w:val="-1"/>
            <w:w w:val="105"/>
          </w:rPr>
          <w:t>requirements</w:t>
        </w:r>
        <w:r w:rsidRPr="00863627">
          <w:rPr>
            <w:rFonts w:asciiTheme="minorHAnsi" w:hAnsiTheme="minorHAnsi" w:cstheme="minorHAnsi"/>
            <w:color w:val="FF0000"/>
            <w:spacing w:val="-10"/>
            <w:w w:val="105"/>
          </w:rPr>
          <w:t xml:space="preserve"> </w:t>
        </w:r>
        <w:r w:rsidRPr="00863627">
          <w:rPr>
            <w:rFonts w:asciiTheme="minorHAnsi" w:hAnsiTheme="minorHAnsi" w:cstheme="minorHAnsi"/>
            <w:color w:val="FF0000"/>
            <w:spacing w:val="-1"/>
            <w:w w:val="105"/>
          </w:rPr>
          <w:t>and</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spacing w:val="-1"/>
            <w:w w:val="105"/>
          </w:rPr>
          <w:t>compliance</w:t>
        </w:r>
        <w:r w:rsidRPr="00863627">
          <w:rPr>
            <w:rFonts w:asciiTheme="minorHAnsi" w:hAnsiTheme="minorHAnsi" w:cstheme="minorHAnsi"/>
            <w:color w:val="FF0000"/>
            <w:spacing w:val="-4"/>
            <w:w w:val="105"/>
          </w:rPr>
          <w:t xml:space="preserve"> </w:t>
        </w:r>
        <w:r w:rsidRPr="00863627">
          <w:rPr>
            <w:rFonts w:asciiTheme="minorHAnsi" w:hAnsiTheme="minorHAnsi" w:cstheme="minorHAnsi"/>
            <w:color w:val="FF0000"/>
            <w:spacing w:val="-1"/>
            <w:w w:val="105"/>
          </w:rPr>
          <w:t>tests</w:t>
        </w:r>
        <w:r w:rsidRPr="00863627">
          <w:rPr>
            <w:rFonts w:asciiTheme="minorHAnsi" w:hAnsiTheme="minorHAnsi" w:cstheme="minorHAnsi"/>
            <w:color w:val="FF0000"/>
            <w:spacing w:val="-9"/>
            <w:w w:val="105"/>
          </w:rPr>
          <w:t xml:space="preserve"> </w:t>
        </w:r>
        <w:r w:rsidRPr="00863627">
          <w:rPr>
            <w:rFonts w:asciiTheme="minorHAnsi" w:hAnsiTheme="minorHAnsi" w:cstheme="minorHAnsi"/>
            <w:color w:val="FF0000"/>
            <w:w w:val="105"/>
          </w:rPr>
          <w:t>and</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w w:val="105"/>
          </w:rPr>
          <w:t>process</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w w:val="105"/>
          </w:rPr>
          <w:t>to</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w w:val="105"/>
          </w:rPr>
          <w:t>be</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w w:val="105"/>
          </w:rPr>
          <w:t>performed</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w w:val="105"/>
          </w:rPr>
          <w:t>(this</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w w:val="105"/>
          </w:rPr>
          <w:t>can</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w w:val="105"/>
          </w:rPr>
          <w:t>consist</w:t>
        </w:r>
        <w:r w:rsidRPr="00863627">
          <w:rPr>
            <w:rFonts w:asciiTheme="minorHAnsi" w:hAnsiTheme="minorHAnsi" w:cstheme="minorHAnsi"/>
            <w:color w:val="FF0000"/>
            <w:spacing w:val="1"/>
            <w:w w:val="105"/>
          </w:rPr>
          <w:t xml:space="preserve"> </w:t>
        </w:r>
        <w:r w:rsidRPr="00863627">
          <w:rPr>
            <w:rFonts w:asciiTheme="minorHAnsi" w:hAnsiTheme="minorHAnsi" w:cstheme="minorHAnsi"/>
            <w:color w:val="FF0000"/>
            <w:w w:val="105"/>
          </w:rPr>
          <w:t>of</w:t>
        </w:r>
        <w:r w:rsidRPr="00863627">
          <w:rPr>
            <w:rFonts w:asciiTheme="minorHAnsi" w:hAnsiTheme="minorHAnsi" w:cstheme="minorHAnsi"/>
            <w:color w:val="FF0000"/>
            <w:spacing w:val="-4"/>
            <w:w w:val="105"/>
          </w:rPr>
          <w:t xml:space="preserve"> </w:t>
        </w:r>
        <w:r w:rsidRPr="00863627">
          <w:rPr>
            <w:rFonts w:asciiTheme="minorHAnsi" w:hAnsiTheme="minorHAnsi" w:cstheme="minorHAnsi"/>
            <w:color w:val="FF0000"/>
            <w:w w:val="105"/>
          </w:rPr>
          <w:t>a</w:t>
        </w:r>
        <w:r w:rsidRPr="00863627">
          <w:rPr>
            <w:rFonts w:asciiTheme="minorHAnsi" w:hAnsiTheme="minorHAnsi" w:cstheme="minorHAnsi"/>
            <w:color w:val="FF0000"/>
            <w:spacing w:val="-3"/>
            <w:w w:val="105"/>
          </w:rPr>
          <w:t xml:space="preserve"> </w:t>
        </w:r>
        <w:r w:rsidRPr="00863627">
          <w:rPr>
            <w:rFonts w:asciiTheme="minorHAnsi" w:hAnsiTheme="minorHAnsi" w:cstheme="minorHAnsi"/>
            <w:color w:val="FF0000"/>
            <w:w w:val="105"/>
          </w:rPr>
          <w:t>link</w:t>
        </w:r>
        <w:r w:rsidRPr="00863627">
          <w:rPr>
            <w:rFonts w:asciiTheme="minorHAnsi" w:hAnsiTheme="minorHAnsi" w:cstheme="minorHAnsi"/>
            <w:color w:val="FF0000"/>
            <w:spacing w:val="-3"/>
            <w:w w:val="105"/>
          </w:rPr>
          <w:t xml:space="preserve"> </w:t>
        </w:r>
        <w:r w:rsidRPr="00863627">
          <w:rPr>
            <w:rFonts w:asciiTheme="minorHAnsi" w:hAnsiTheme="minorHAnsi" w:cstheme="minorHAnsi"/>
            <w:color w:val="FF0000"/>
            <w:w w:val="105"/>
          </w:rPr>
          <w:t>to</w:t>
        </w:r>
        <w:r w:rsidRPr="00863627">
          <w:rPr>
            <w:rFonts w:asciiTheme="minorHAnsi" w:hAnsiTheme="minorHAnsi" w:cstheme="minorHAnsi"/>
            <w:color w:val="FF0000"/>
            <w:spacing w:val="-3"/>
            <w:w w:val="105"/>
          </w:rPr>
          <w:t xml:space="preserve"> </w:t>
        </w:r>
        <w:r w:rsidRPr="00863627">
          <w:rPr>
            <w:rFonts w:asciiTheme="minorHAnsi" w:hAnsiTheme="minorHAnsi" w:cstheme="minorHAnsi"/>
            <w:color w:val="FF0000"/>
            <w:w w:val="105"/>
          </w:rPr>
          <w:t>the</w:t>
        </w:r>
        <w:r w:rsidRPr="00863627">
          <w:rPr>
            <w:rFonts w:asciiTheme="minorHAnsi" w:hAnsiTheme="minorHAnsi" w:cstheme="minorHAnsi"/>
            <w:color w:val="FF0000"/>
            <w:spacing w:val="-3"/>
            <w:w w:val="105"/>
          </w:rPr>
          <w:t xml:space="preserve"> </w:t>
        </w:r>
        <w:r w:rsidRPr="00863627">
          <w:rPr>
            <w:rFonts w:asciiTheme="minorHAnsi" w:hAnsiTheme="minorHAnsi" w:cstheme="minorHAnsi"/>
            <w:strike/>
            <w:color w:val="FF0000"/>
            <w:w w:val="105"/>
          </w:rPr>
          <w:t>EU</w:t>
        </w:r>
        <w:r w:rsidRPr="00863627">
          <w:rPr>
            <w:rFonts w:asciiTheme="minorHAnsi" w:hAnsiTheme="minorHAnsi" w:cstheme="minorHAnsi"/>
            <w:color w:val="FF0000"/>
            <w:spacing w:val="-1"/>
            <w:w w:val="105"/>
          </w:rPr>
          <w:t xml:space="preserve"> </w:t>
        </w:r>
        <w:r w:rsidRPr="00863627">
          <w:rPr>
            <w:rFonts w:asciiTheme="minorHAnsi" w:hAnsiTheme="minorHAnsi" w:cstheme="minorHAnsi"/>
            <w:color w:val="FF0000"/>
            <w:w w:val="105"/>
          </w:rPr>
          <w:t>DSO</w:t>
        </w:r>
        <w:r w:rsidRPr="00863627">
          <w:rPr>
            <w:rFonts w:asciiTheme="minorHAnsi" w:hAnsiTheme="minorHAnsi" w:cstheme="minorHAnsi"/>
            <w:color w:val="FF0000"/>
            <w:spacing w:val="-4"/>
            <w:w w:val="105"/>
          </w:rPr>
          <w:t xml:space="preserve"> </w:t>
        </w:r>
        <w:r w:rsidRPr="00863627">
          <w:rPr>
            <w:rFonts w:asciiTheme="minorHAnsi" w:hAnsiTheme="minorHAnsi" w:cstheme="minorHAnsi"/>
            <w:color w:val="FF0000"/>
            <w:w w:val="105"/>
          </w:rPr>
          <w:t>website)</w:t>
        </w:r>
      </w:ins>
    </w:p>
    <w:p w14:paraId="0E14F1DF" w14:textId="77777777" w:rsidR="00C03480" w:rsidRPr="00863627" w:rsidRDefault="00C03480" w:rsidP="00C03480">
      <w:pPr>
        <w:pStyle w:val="TableParagraph"/>
        <w:numPr>
          <w:ilvl w:val="0"/>
          <w:numId w:val="10"/>
        </w:numPr>
        <w:tabs>
          <w:tab w:val="left" w:pos="193"/>
        </w:tabs>
        <w:spacing w:before="1"/>
        <w:ind w:left="193" w:hanging="85"/>
        <w:rPr>
          <w:ins w:id="264" w:author="Author"/>
          <w:rFonts w:asciiTheme="minorHAnsi" w:hAnsiTheme="minorHAnsi" w:cstheme="minorHAnsi"/>
          <w:color w:val="FF0000"/>
        </w:rPr>
      </w:pPr>
      <w:ins w:id="265" w:author="Author">
        <w:r w:rsidRPr="00863627">
          <w:rPr>
            <w:rFonts w:asciiTheme="minorHAnsi" w:hAnsiTheme="minorHAnsi" w:cstheme="minorHAnsi"/>
            <w:color w:val="FF0000"/>
            <w:spacing w:val="-1"/>
            <w:w w:val="105"/>
          </w:rPr>
          <w:t>National</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spacing w:val="-1"/>
            <w:w w:val="105"/>
          </w:rPr>
          <w:t>website</w:t>
        </w:r>
      </w:ins>
    </w:p>
    <w:p w14:paraId="548FB2AE" w14:textId="77777777" w:rsidR="00C03480" w:rsidRPr="00863627" w:rsidRDefault="00C03480" w:rsidP="00C03480">
      <w:pPr>
        <w:pStyle w:val="TableParagraph"/>
        <w:numPr>
          <w:ilvl w:val="0"/>
          <w:numId w:val="10"/>
        </w:numPr>
        <w:tabs>
          <w:tab w:val="left" w:pos="193"/>
        </w:tabs>
        <w:spacing w:before="4"/>
        <w:ind w:left="193" w:hanging="85"/>
        <w:rPr>
          <w:ins w:id="266" w:author="Author"/>
          <w:rFonts w:asciiTheme="minorHAnsi" w:hAnsiTheme="minorHAnsi" w:cstheme="minorHAnsi"/>
          <w:color w:val="FF0000"/>
        </w:rPr>
      </w:pPr>
      <w:ins w:id="267" w:author="Author">
        <w:r w:rsidRPr="00863627">
          <w:rPr>
            <w:rFonts w:asciiTheme="minorHAnsi" w:hAnsiTheme="minorHAnsi" w:cstheme="minorHAnsi"/>
            <w:color w:val="FF0000"/>
            <w:spacing w:val="-1"/>
            <w:w w:val="105"/>
          </w:rPr>
          <w:t>Contact</w:t>
        </w:r>
        <w:r w:rsidRPr="00863627">
          <w:rPr>
            <w:rFonts w:asciiTheme="minorHAnsi" w:hAnsiTheme="minorHAnsi" w:cstheme="minorHAnsi"/>
            <w:color w:val="FF0000"/>
            <w:spacing w:val="-10"/>
            <w:w w:val="105"/>
          </w:rPr>
          <w:t xml:space="preserve"> </w:t>
        </w:r>
        <w:r w:rsidRPr="00863627">
          <w:rPr>
            <w:rFonts w:asciiTheme="minorHAnsi" w:hAnsiTheme="minorHAnsi" w:cstheme="minorHAnsi"/>
            <w:color w:val="FF0000"/>
            <w:spacing w:val="-1"/>
            <w:w w:val="105"/>
          </w:rPr>
          <w:t>mail</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spacing w:val="-1"/>
            <w:w w:val="105"/>
          </w:rPr>
          <w:t>and</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spacing w:val="-1"/>
            <w:w w:val="105"/>
          </w:rPr>
          <w:t>contact</w:t>
        </w:r>
        <w:r w:rsidRPr="00863627">
          <w:rPr>
            <w:rFonts w:asciiTheme="minorHAnsi" w:hAnsiTheme="minorHAnsi" w:cstheme="minorHAnsi"/>
            <w:color w:val="FF0000"/>
            <w:spacing w:val="-9"/>
            <w:w w:val="105"/>
          </w:rPr>
          <w:t xml:space="preserve"> </w:t>
        </w:r>
        <w:r w:rsidRPr="00863627">
          <w:rPr>
            <w:rFonts w:asciiTheme="minorHAnsi" w:hAnsiTheme="minorHAnsi" w:cstheme="minorHAnsi"/>
            <w:color w:val="FF0000"/>
            <w:w w:val="105"/>
          </w:rPr>
          <w:t>phone</w:t>
        </w:r>
        <w:r w:rsidRPr="00863627">
          <w:rPr>
            <w:rFonts w:asciiTheme="minorHAnsi" w:hAnsiTheme="minorHAnsi" w:cstheme="minorHAnsi"/>
            <w:color w:val="FF0000"/>
            <w:spacing w:val="-5"/>
            <w:w w:val="105"/>
          </w:rPr>
          <w:t xml:space="preserve"> </w:t>
        </w:r>
        <w:r w:rsidRPr="00863627">
          <w:rPr>
            <w:rFonts w:asciiTheme="minorHAnsi" w:hAnsiTheme="minorHAnsi" w:cstheme="minorHAnsi"/>
            <w:color w:val="FF0000"/>
            <w:w w:val="105"/>
          </w:rPr>
          <w:t>where</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w w:val="105"/>
          </w:rPr>
          <w:t>requests</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w w:val="105"/>
          </w:rPr>
          <w:t>can</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w w:val="105"/>
          </w:rPr>
          <w:t>be</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w w:val="105"/>
          </w:rPr>
          <w:t>posted.</w:t>
        </w:r>
      </w:ins>
    </w:p>
    <w:p w14:paraId="27C69FAB" w14:textId="77777777" w:rsidR="00C03480" w:rsidRPr="00863627" w:rsidRDefault="00C03480" w:rsidP="00C03480">
      <w:pPr>
        <w:pStyle w:val="TableParagraph"/>
        <w:numPr>
          <w:ilvl w:val="0"/>
          <w:numId w:val="10"/>
        </w:numPr>
        <w:tabs>
          <w:tab w:val="left" w:pos="193"/>
        </w:tabs>
        <w:spacing w:before="4" w:line="247" w:lineRule="auto"/>
        <w:ind w:right="306" w:hanging="1"/>
        <w:jc w:val="both"/>
        <w:rPr>
          <w:ins w:id="268" w:author="Author"/>
          <w:rFonts w:asciiTheme="minorHAnsi" w:hAnsiTheme="minorHAnsi" w:cstheme="minorHAnsi"/>
          <w:color w:val="FF0000"/>
        </w:rPr>
      </w:pPr>
      <w:ins w:id="269" w:author="Author">
        <w:r w:rsidRPr="00863627">
          <w:rPr>
            <w:rFonts w:asciiTheme="minorHAnsi" w:hAnsiTheme="minorHAnsi" w:cstheme="minorHAnsi"/>
            <w:color w:val="FF0000"/>
            <w:spacing w:val="-1"/>
            <w:w w:val="105"/>
          </w:rPr>
          <w:t>Any</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spacing w:val="-1"/>
            <w:w w:val="105"/>
          </w:rPr>
          <w:t>information</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spacing w:val="-1"/>
            <w:w w:val="105"/>
          </w:rPr>
          <w:t>relevant</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spacing w:val="-1"/>
            <w:w w:val="105"/>
          </w:rPr>
          <w:t>that</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spacing w:val="-1"/>
            <w:w w:val="105"/>
          </w:rPr>
          <w:t>can</w:t>
        </w:r>
        <w:r w:rsidRPr="00863627">
          <w:rPr>
            <w:rFonts w:asciiTheme="minorHAnsi" w:hAnsiTheme="minorHAnsi" w:cstheme="minorHAnsi"/>
            <w:color w:val="FF0000"/>
            <w:spacing w:val="-5"/>
            <w:w w:val="105"/>
          </w:rPr>
          <w:t xml:space="preserve"> </w:t>
        </w:r>
        <w:r w:rsidRPr="00863627">
          <w:rPr>
            <w:rFonts w:asciiTheme="minorHAnsi" w:hAnsiTheme="minorHAnsi" w:cstheme="minorHAnsi"/>
            <w:color w:val="FF0000"/>
            <w:w w:val="105"/>
          </w:rPr>
          <w:t>be</w:t>
        </w:r>
        <w:r w:rsidRPr="00863627">
          <w:rPr>
            <w:rFonts w:asciiTheme="minorHAnsi" w:hAnsiTheme="minorHAnsi" w:cstheme="minorHAnsi"/>
            <w:color w:val="FF0000"/>
            <w:spacing w:val="-4"/>
            <w:w w:val="105"/>
          </w:rPr>
          <w:t xml:space="preserve"> </w:t>
        </w:r>
        <w:r w:rsidRPr="00863627">
          <w:rPr>
            <w:rFonts w:asciiTheme="minorHAnsi" w:hAnsiTheme="minorHAnsi" w:cstheme="minorHAnsi"/>
            <w:color w:val="FF0000"/>
            <w:w w:val="105"/>
          </w:rPr>
          <w:t>useful</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w w:val="105"/>
          </w:rPr>
          <w:t>for</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w w:val="105"/>
          </w:rPr>
          <w:t>any</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w w:val="105"/>
          </w:rPr>
          <w:t>person</w:t>
        </w:r>
        <w:r w:rsidRPr="00863627">
          <w:rPr>
            <w:rFonts w:asciiTheme="minorHAnsi" w:hAnsiTheme="minorHAnsi" w:cstheme="minorHAnsi"/>
            <w:color w:val="FF0000"/>
            <w:spacing w:val="-9"/>
            <w:w w:val="105"/>
          </w:rPr>
          <w:t xml:space="preserve"> </w:t>
        </w:r>
        <w:r w:rsidRPr="00863627">
          <w:rPr>
            <w:rFonts w:asciiTheme="minorHAnsi" w:hAnsiTheme="minorHAnsi" w:cstheme="minorHAnsi"/>
            <w:color w:val="FF0000"/>
            <w:w w:val="105"/>
          </w:rPr>
          <w:t>that</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w w:val="105"/>
          </w:rPr>
          <w:t>has</w:t>
        </w:r>
        <w:r w:rsidRPr="00863627">
          <w:rPr>
            <w:rFonts w:asciiTheme="minorHAnsi" w:hAnsiTheme="minorHAnsi" w:cstheme="minorHAnsi"/>
            <w:color w:val="FF0000"/>
            <w:spacing w:val="-9"/>
            <w:w w:val="105"/>
          </w:rPr>
          <w:t xml:space="preserve"> </w:t>
        </w:r>
        <w:r w:rsidRPr="00863627">
          <w:rPr>
            <w:rFonts w:asciiTheme="minorHAnsi" w:hAnsiTheme="minorHAnsi" w:cstheme="minorHAnsi"/>
            <w:color w:val="FF0000"/>
            <w:w w:val="105"/>
          </w:rPr>
          <w:t>an</w:t>
        </w:r>
        <w:r w:rsidRPr="00863627">
          <w:rPr>
            <w:rFonts w:asciiTheme="minorHAnsi" w:hAnsiTheme="minorHAnsi" w:cstheme="minorHAnsi"/>
            <w:color w:val="FF0000"/>
            <w:spacing w:val="-5"/>
            <w:w w:val="105"/>
          </w:rPr>
          <w:t xml:space="preserve"> </w:t>
        </w:r>
        <w:r w:rsidRPr="00863627">
          <w:rPr>
            <w:rFonts w:asciiTheme="minorHAnsi" w:hAnsiTheme="minorHAnsi" w:cstheme="minorHAnsi"/>
            <w:color w:val="FF0000"/>
            <w:w w:val="105"/>
          </w:rPr>
          <w:t>interest</w:t>
        </w:r>
        <w:r w:rsidRPr="00863627">
          <w:rPr>
            <w:rFonts w:asciiTheme="minorHAnsi" w:hAnsiTheme="minorHAnsi" w:cstheme="minorHAnsi"/>
            <w:color w:val="FF0000"/>
            <w:spacing w:val="-4"/>
            <w:w w:val="105"/>
          </w:rPr>
          <w:t xml:space="preserve"> </w:t>
        </w:r>
        <w:r w:rsidRPr="00863627">
          <w:rPr>
            <w:rFonts w:asciiTheme="minorHAnsi" w:hAnsiTheme="minorHAnsi" w:cstheme="minorHAnsi"/>
            <w:color w:val="FF0000"/>
            <w:w w:val="105"/>
          </w:rPr>
          <w:t>in</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w w:val="105"/>
          </w:rPr>
          <w:t>the</w:t>
        </w:r>
        <w:r w:rsidRPr="00863627">
          <w:rPr>
            <w:rFonts w:asciiTheme="minorHAnsi" w:hAnsiTheme="minorHAnsi" w:cstheme="minorHAnsi"/>
            <w:color w:val="FF0000"/>
            <w:spacing w:val="1"/>
            <w:w w:val="105"/>
          </w:rPr>
          <w:t xml:space="preserve"> </w:t>
        </w:r>
        <w:r w:rsidRPr="00863627">
          <w:rPr>
            <w:rFonts w:asciiTheme="minorHAnsi" w:hAnsiTheme="minorHAnsi" w:cstheme="minorHAnsi"/>
            <w:color w:val="FF0000"/>
            <w:w w:val="105"/>
          </w:rPr>
          <w:t>code.</w:t>
        </w:r>
      </w:ins>
    </w:p>
    <w:p w14:paraId="2B9A5082" w14:textId="287ACE0F" w:rsidR="00C03480" w:rsidRPr="004B6876" w:rsidRDefault="00C03480" w:rsidP="004B6876">
      <w:pPr>
        <w:pStyle w:val="TableParagraph"/>
        <w:spacing w:before="1" w:line="247" w:lineRule="auto"/>
        <w:ind w:right="339" w:hanging="1"/>
        <w:jc w:val="both"/>
        <w:rPr>
          <w:ins w:id="270" w:author="Author"/>
          <w:rFonts w:asciiTheme="minorHAnsi" w:hAnsiTheme="minorHAnsi" w:cstheme="minorHAnsi"/>
          <w:color w:val="FF0000"/>
          <w:rPrChange w:id="271" w:author="Author">
            <w:rPr>
              <w:ins w:id="272" w:author="Author"/>
              <w:rFonts w:asciiTheme="minorHAnsi" w:hAnsiTheme="minorHAnsi" w:cstheme="minorHAnsi"/>
              <w:b/>
            </w:rPr>
          </w:rPrChange>
        </w:rPr>
        <w:pPrChange w:id="273" w:author="Author">
          <w:pPr>
            <w:pStyle w:val="TableParagraph"/>
            <w:spacing w:before="2"/>
          </w:pPr>
        </w:pPrChange>
      </w:pPr>
      <w:ins w:id="274" w:author="Author">
        <w:r w:rsidRPr="00863627">
          <w:rPr>
            <w:rFonts w:asciiTheme="minorHAnsi" w:hAnsiTheme="minorHAnsi" w:cstheme="minorHAnsi"/>
            <w:color w:val="FF0000"/>
            <w:spacing w:val="-1"/>
            <w:w w:val="105"/>
          </w:rPr>
          <w:t>The</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spacing w:val="-1"/>
            <w:w w:val="105"/>
          </w:rPr>
          <w:t>online</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spacing w:val="-1"/>
            <w:w w:val="105"/>
          </w:rPr>
          <w:t>tool</w:t>
        </w:r>
        <w:r w:rsidRPr="00863627">
          <w:rPr>
            <w:rFonts w:asciiTheme="minorHAnsi" w:hAnsiTheme="minorHAnsi" w:cstheme="minorHAnsi"/>
            <w:color w:val="FF0000"/>
            <w:spacing w:val="-5"/>
            <w:w w:val="105"/>
          </w:rPr>
          <w:t xml:space="preserve"> </w:t>
        </w:r>
        <w:r w:rsidRPr="00863627">
          <w:rPr>
            <w:rFonts w:asciiTheme="minorHAnsi" w:hAnsiTheme="minorHAnsi" w:cstheme="minorHAnsi"/>
            <w:color w:val="FF0000"/>
            <w:spacing w:val="-1"/>
            <w:w w:val="105"/>
          </w:rPr>
          <w:t>can</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spacing w:val="-1"/>
            <w:w w:val="105"/>
          </w:rPr>
          <w:t>be</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spacing w:val="-1"/>
            <w:w w:val="105"/>
          </w:rPr>
          <w:t>used</w:t>
        </w:r>
        <w:r w:rsidRPr="00863627">
          <w:rPr>
            <w:rFonts w:asciiTheme="minorHAnsi" w:hAnsiTheme="minorHAnsi" w:cstheme="minorHAnsi"/>
            <w:color w:val="FF0000"/>
            <w:spacing w:val="-5"/>
            <w:w w:val="105"/>
          </w:rPr>
          <w:t xml:space="preserve"> </w:t>
        </w:r>
        <w:r w:rsidRPr="00863627">
          <w:rPr>
            <w:rFonts w:asciiTheme="minorHAnsi" w:hAnsiTheme="minorHAnsi" w:cstheme="minorHAnsi"/>
            <w:color w:val="FF0000"/>
            <w:spacing w:val="-1"/>
            <w:w w:val="105"/>
          </w:rPr>
          <w:t>by</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spacing w:val="-1"/>
            <w:w w:val="105"/>
          </w:rPr>
          <w:t>TSOs</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w w:val="105"/>
          </w:rPr>
          <w:t>and</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w w:val="105"/>
          </w:rPr>
          <w:t>DSOs</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w w:val="105"/>
          </w:rPr>
          <w:t>for</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w w:val="105"/>
          </w:rPr>
          <w:t>eventual</w:t>
        </w:r>
        <w:r w:rsidRPr="00863627">
          <w:rPr>
            <w:rFonts w:asciiTheme="minorHAnsi" w:hAnsiTheme="minorHAnsi" w:cstheme="minorHAnsi"/>
            <w:color w:val="FF0000"/>
            <w:spacing w:val="-9"/>
            <w:w w:val="105"/>
          </w:rPr>
          <w:t xml:space="preserve"> </w:t>
        </w:r>
        <w:r w:rsidRPr="00863627">
          <w:rPr>
            <w:rFonts w:asciiTheme="minorHAnsi" w:hAnsiTheme="minorHAnsi" w:cstheme="minorHAnsi"/>
            <w:color w:val="FF0000"/>
            <w:w w:val="105"/>
          </w:rPr>
          <w:t>additional</w:t>
        </w:r>
        <w:r w:rsidRPr="00863627">
          <w:rPr>
            <w:rFonts w:asciiTheme="minorHAnsi" w:hAnsiTheme="minorHAnsi" w:cstheme="minorHAnsi"/>
            <w:color w:val="FF0000"/>
            <w:spacing w:val="-5"/>
            <w:w w:val="105"/>
          </w:rPr>
          <w:t xml:space="preserve"> </w:t>
        </w:r>
        <w:r w:rsidRPr="00863627">
          <w:rPr>
            <w:rFonts w:asciiTheme="minorHAnsi" w:hAnsiTheme="minorHAnsi" w:cstheme="minorHAnsi"/>
            <w:color w:val="FF0000"/>
            <w:w w:val="105"/>
          </w:rPr>
          <w:t>communication</w:t>
        </w:r>
        <w:r w:rsidRPr="00863627">
          <w:rPr>
            <w:rFonts w:asciiTheme="minorHAnsi" w:hAnsiTheme="minorHAnsi" w:cstheme="minorHAnsi"/>
            <w:color w:val="FF0000"/>
            <w:spacing w:val="1"/>
            <w:w w:val="105"/>
          </w:rPr>
          <w:t xml:space="preserve"> </w:t>
        </w:r>
        <w:r w:rsidRPr="00863627">
          <w:rPr>
            <w:rFonts w:asciiTheme="minorHAnsi" w:hAnsiTheme="minorHAnsi" w:cstheme="minorHAnsi"/>
            <w:color w:val="FF0000"/>
            <w:spacing w:val="-1"/>
            <w:w w:val="105"/>
          </w:rPr>
          <w:t>specific</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spacing w:val="-1"/>
            <w:w w:val="105"/>
          </w:rPr>
          <w:t>to</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spacing w:val="-1"/>
            <w:w w:val="105"/>
          </w:rPr>
          <w:t>their</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spacing w:val="-1"/>
            <w:w w:val="105"/>
          </w:rPr>
          <w:t>system.</w:t>
        </w:r>
        <w:r w:rsidRPr="00863627">
          <w:rPr>
            <w:rFonts w:asciiTheme="minorHAnsi" w:hAnsiTheme="minorHAnsi" w:cstheme="minorHAnsi"/>
            <w:color w:val="FF0000"/>
            <w:spacing w:val="-5"/>
            <w:w w:val="105"/>
          </w:rPr>
          <w:t xml:space="preserve"> </w:t>
        </w:r>
        <w:r w:rsidRPr="00863627">
          <w:rPr>
            <w:rFonts w:asciiTheme="minorHAnsi" w:hAnsiTheme="minorHAnsi" w:cstheme="minorHAnsi"/>
            <w:color w:val="FF0000"/>
            <w:spacing w:val="-1"/>
            <w:w w:val="105"/>
          </w:rPr>
          <w:t>The</w:t>
        </w:r>
        <w:r w:rsidRPr="00863627">
          <w:rPr>
            <w:rFonts w:asciiTheme="minorHAnsi" w:hAnsiTheme="minorHAnsi" w:cstheme="minorHAnsi"/>
            <w:color w:val="FF0000"/>
            <w:spacing w:val="-9"/>
            <w:w w:val="105"/>
          </w:rPr>
          <w:t xml:space="preserve"> </w:t>
        </w:r>
        <w:r w:rsidRPr="00863627">
          <w:rPr>
            <w:rFonts w:asciiTheme="minorHAnsi" w:hAnsiTheme="minorHAnsi" w:cstheme="minorHAnsi"/>
            <w:color w:val="FF0000"/>
            <w:spacing w:val="-1"/>
            <w:w w:val="105"/>
          </w:rPr>
          <w:t>information</w:t>
        </w:r>
        <w:r w:rsidRPr="00863627">
          <w:rPr>
            <w:rFonts w:asciiTheme="minorHAnsi" w:hAnsiTheme="minorHAnsi" w:cstheme="minorHAnsi"/>
            <w:color w:val="FF0000"/>
            <w:spacing w:val="-9"/>
            <w:w w:val="105"/>
          </w:rPr>
          <w:t xml:space="preserve"> </w:t>
        </w:r>
        <w:r w:rsidRPr="00863627">
          <w:rPr>
            <w:rFonts w:asciiTheme="minorHAnsi" w:hAnsiTheme="minorHAnsi" w:cstheme="minorHAnsi"/>
            <w:color w:val="FF0000"/>
            <w:w w:val="105"/>
          </w:rPr>
          <w:t>shall</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w w:val="105"/>
          </w:rPr>
          <w:t>be</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w w:val="105"/>
          </w:rPr>
          <w:t>organized</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w w:val="105"/>
          </w:rPr>
          <w:t>to</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w w:val="105"/>
          </w:rPr>
          <w:t>permit</w:t>
        </w:r>
        <w:r w:rsidRPr="00863627">
          <w:rPr>
            <w:rFonts w:asciiTheme="minorHAnsi" w:hAnsiTheme="minorHAnsi" w:cstheme="minorHAnsi"/>
            <w:color w:val="FF0000"/>
            <w:spacing w:val="-7"/>
            <w:w w:val="105"/>
          </w:rPr>
          <w:t xml:space="preserve"> </w:t>
        </w:r>
        <w:r w:rsidRPr="00863627">
          <w:rPr>
            <w:rFonts w:asciiTheme="minorHAnsi" w:hAnsiTheme="minorHAnsi" w:cstheme="minorHAnsi"/>
            <w:color w:val="FF0000"/>
            <w:w w:val="105"/>
          </w:rPr>
          <w:t>easy</w:t>
        </w:r>
        <w:r w:rsidRPr="00863627">
          <w:rPr>
            <w:rFonts w:asciiTheme="minorHAnsi" w:hAnsiTheme="minorHAnsi" w:cstheme="minorHAnsi"/>
            <w:color w:val="FF0000"/>
            <w:spacing w:val="-4"/>
            <w:w w:val="105"/>
          </w:rPr>
          <w:t xml:space="preserve"> </w:t>
        </w:r>
        <w:r w:rsidRPr="00863627">
          <w:rPr>
            <w:rFonts w:asciiTheme="minorHAnsi" w:hAnsiTheme="minorHAnsi" w:cstheme="minorHAnsi"/>
            <w:color w:val="FF0000"/>
            <w:w w:val="105"/>
          </w:rPr>
          <w:t>access</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w w:val="105"/>
          </w:rPr>
          <w:t>and</w:t>
        </w:r>
        <w:r w:rsidRPr="00863627">
          <w:rPr>
            <w:rFonts w:asciiTheme="minorHAnsi" w:hAnsiTheme="minorHAnsi" w:cstheme="minorHAnsi"/>
            <w:color w:val="FF0000"/>
            <w:spacing w:val="1"/>
            <w:w w:val="105"/>
          </w:rPr>
          <w:t xml:space="preserve"> </w:t>
        </w:r>
        <w:r w:rsidRPr="00863627">
          <w:rPr>
            <w:rFonts w:asciiTheme="minorHAnsi" w:hAnsiTheme="minorHAnsi" w:cstheme="minorHAnsi"/>
            <w:color w:val="FF0000"/>
            <w:w w:val="105"/>
          </w:rPr>
          <w:t>provide a complete usable information to relevant party including plant owners and</w:t>
        </w:r>
        <w:r w:rsidRPr="00863627">
          <w:rPr>
            <w:rFonts w:asciiTheme="minorHAnsi" w:hAnsiTheme="minorHAnsi" w:cstheme="minorHAnsi"/>
            <w:color w:val="FF0000"/>
            <w:spacing w:val="-33"/>
            <w:w w:val="105"/>
          </w:rPr>
          <w:t xml:space="preserve"> </w:t>
        </w:r>
        <w:r w:rsidRPr="00863627">
          <w:rPr>
            <w:rFonts w:asciiTheme="minorHAnsi" w:hAnsiTheme="minorHAnsi" w:cstheme="minorHAnsi"/>
            <w:color w:val="FF0000"/>
            <w:spacing w:val="-1"/>
            <w:w w:val="105"/>
          </w:rPr>
          <w:t>manufacturers.</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spacing w:val="-1"/>
            <w:w w:val="105"/>
          </w:rPr>
          <w:t>Stakeholders</w:t>
        </w:r>
        <w:r w:rsidRPr="00863627">
          <w:rPr>
            <w:rFonts w:asciiTheme="minorHAnsi" w:hAnsiTheme="minorHAnsi" w:cstheme="minorHAnsi"/>
            <w:color w:val="FF0000"/>
            <w:spacing w:val="-8"/>
            <w:w w:val="105"/>
          </w:rPr>
          <w:t xml:space="preserve"> </w:t>
        </w:r>
        <w:r w:rsidRPr="00863627">
          <w:rPr>
            <w:rFonts w:asciiTheme="minorHAnsi" w:hAnsiTheme="minorHAnsi" w:cstheme="minorHAnsi"/>
            <w:color w:val="FF0000"/>
            <w:spacing w:val="-1"/>
            <w:w w:val="105"/>
          </w:rPr>
          <w:t>shall</w:t>
        </w:r>
        <w:r w:rsidRPr="00863627">
          <w:rPr>
            <w:rFonts w:asciiTheme="minorHAnsi" w:hAnsiTheme="minorHAnsi" w:cstheme="minorHAnsi"/>
            <w:color w:val="FF0000"/>
            <w:spacing w:val="-9"/>
            <w:w w:val="105"/>
          </w:rPr>
          <w:t xml:space="preserve"> </w:t>
        </w:r>
        <w:r w:rsidRPr="00863627">
          <w:rPr>
            <w:rFonts w:asciiTheme="minorHAnsi" w:hAnsiTheme="minorHAnsi" w:cstheme="minorHAnsi"/>
            <w:color w:val="FF0000"/>
            <w:spacing w:val="-1"/>
            <w:w w:val="105"/>
          </w:rPr>
          <w:t>be</w:t>
        </w:r>
        <w:r w:rsidRPr="00863627">
          <w:rPr>
            <w:rFonts w:asciiTheme="minorHAnsi" w:hAnsiTheme="minorHAnsi" w:cstheme="minorHAnsi"/>
            <w:color w:val="FF0000"/>
            <w:spacing w:val="-4"/>
            <w:w w:val="105"/>
          </w:rPr>
          <w:t xml:space="preserve"> </w:t>
        </w:r>
        <w:r w:rsidRPr="00863627">
          <w:rPr>
            <w:rFonts w:asciiTheme="minorHAnsi" w:hAnsiTheme="minorHAnsi" w:cstheme="minorHAnsi"/>
            <w:color w:val="FF0000"/>
            <w:w w:val="105"/>
          </w:rPr>
          <w:t>involved</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w w:val="105"/>
          </w:rPr>
          <w:t>in</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w w:val="105"/>
          </w:rPr>
          <w:t>developing</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w w:val="105"/>
          </w:rPr>
          <w:t>the</w:t>
        </w:r>
        <w:r w:rsidRPr="00863627">
          <w:rPr>
            <w:rFonts w:asciiTheme="minorHAnsi" w:hAnsiTheme="minorHAnsi" w:cstheme="minorHAnsi"/>
            <w:color w:val="FF0000"/>
            <w:spacing w:val="-9"/>
            <w:w w:val="105"/>
          </w:rPr>
          <w:t xml:space="preserve"> </w:t>
        </w:r>
        <w:r w:rsidRPr="00863627">
          <w:rPr>
            <w:rFonts w:asciiTheme="minorHAnsi" w:hAnsiTheme="minorHAnsi" w:cstheme="minorHAnsi"/>
            <w:color w:val="FF0000"/>
            <w:w w:val="105"/>
          </w:rPr>
          <w:t>online</w:t>
        </w:r>
        <w:r w:rsidRPr="00863627">
          <w:rPr>
            <w:rFonts w:asciiTheme="minorHAnsi" w:hAnsiTheme="minorHAnsi" w:cstheme="minorHAnsi"/>
            <w:color w:val="FF0000"/>
            <w:spacing w:val="-9"/>
            <w:w w:val="105"/>
          </w:rPr>
          <w:t xml:space="preserve"> </w:t>
        </w:r>
        <w:r w:rsidRPr="00863627">
          <w:rPr>
            <w:rFonts w:asciiTheme="minorHAnsi" w:hAnsiTheme="minorHAnsi" w:cstheme="minorHAnsi"/>
            <w:color w:val="FF0000"/>
            <w:w w:val="105"/>
          </w:rPr>
          <w:t>focal</w:t>
        </w:r>
        <w:r w:rsidRPr="00863627">
          <w:rPr>
            <w:rFonts w:asciiTheme="minorHAnsi" w:hAnsiTheme="minorHAnsi" w:cstheme="minorHAnsi"/>
            <w:color w:val="FF0000"/>
            <w:spacing w:val="-6"/>
            <w:w w:val="105"/>
          </w:rPr>
          <w:t xml:space="preserve"> </w:t>
        </w:r>
        <w:r w:rsidRPr="00863627">
          <w:rPr>
            <w:rFonts w:asciiTheme="minorHAnsi" w:hAnsiTheme="minorHAnsi" w:cstheme="minorHAnsi"/>
            <w:color w:val="FF0000"/>
            <w:w w:val="105"/>
          </w:rPr>
          <w:t>point.</w:t>
        </w:r>
      </w:ins>
    </w:p>
    <w:p w14:paraId="7C1B4FA0" w14:textId="5678D97B" w:rsidR="00C03480" w:rsidRDefault="00C03480" w:rsidP="00C03480">
      <w:pPr>
        <w:shd w:val="clear" w:color="auto" w:fill="FFFFFF"/>
        <w:spacing w:before="120" w:after="0" w:line="240" w:lineRule="auto"/>
        <w:jc w:val="both"/>
        <w:rPr>
          <w:ins w:id="275" w:author="Author"/>
          <w:rFonts w:cstheme="minorHAnsi"/>
          <w:color w:val="0B0B0B"/>
          <w:w w:val="105"/>
        </w:rPr>
      </w:pPr>
      <w:ins w:id="276" w:author="Author">
        <w:r w:rsidRPr="00416346">
          <w:rPr>
            <w:rFonts w:cstheme="minorHAnsi"/>
            <w:color w:val="0B0B0B"/>
            <w:spacing w:val="-1"/>
            <w:w w:val="105"/>
          </w:rPr>
          <w:t>TSOs</w:t>
        </w:r>
        <w:r w:rsidRPr="00416346">
          <w:rPr>
            <w:rFonts w:cstheme="minorHAnsi"/>
            <w:color w:val="0B0B0B"/>
            <w:spacing w:val="-9"/>
            <w:w w:val="105"/>
          </w:rPr>
          <w:t xml:space="preserve"> </w:t>
        </w:r>
        <w:r w:rsidRPr="00416346">
          <w:rPr>
            <w:rFonts w:cstheme="minorHAnsi"/>
            <w:color w:val="0B0B0B"/>
            <w:spacing w:val="-1"/>
            <w:w w:val="105"/>
          </w:rPr>
          <w:t>and</w:t>
        </w:r>
        <w:r w:rsidRPr="00416346">
          <w:rPr>
            <w:rFonts w:cstheme="minorHAnsi"/>
            <w:color w:val="0B0B0B"/>
            <w:spacing w:val="-6"/>
            <w:w w:val="105"/>
          </w:rPr>
          <w:t xml:space="preserve"> </w:t>
        </w:r>
        <w:r w:rsidRPr="00416346">
          <w:rPr>
            <w:rFonts w:cstheme="minorHAnsi"/>
            <w:color w:val="0B0B0B"/>
            <w:spacing w:val="-1"/>
            <w:w w:val="105"/>
          </w:rPr>
          <w:t>DSOs</w:t>
        </w:r>
        <w:r w:rsidRPr="00416346">
          <w:rPr>
            <w:rFonts w:cstheme="minorHAnsi"/>
            <w:color w:val="0B0B0B"/>
            <w:spacing w:val="-6"/>
            <w:w w:val="105"/>
          </w:rPr>
          <w:t xml:space="preserve"> </w:t>
        </w:r>
        <w:r w:rsidRPr="00416346">
          <w:rPr>
            <w:rFonts w:cstheme="minorHAnsi"/>
            <w:color w:val="0B0B0B"/>
            <w:spacing w:val="-1"/>
            <w:w w:val="105"/>
          </w:rPr>
          <w:t>shall</w:t>
        </w:r>
        <w:r w:rsidRPr="00416346">
          <w:rPr>
            <w:rFonts w:cstheme="minorHAnsi"/>
            <w:color w:val="0B0B0B"/>
            <w:spacing w:val="-9"/>
            <w:w w:val="105"/>
          </w:rPr>
          <w:t xml:space="preserve"> </w:t>
        </w:r>
        <w:r w:rsidRPr="00416346">
          <w:rPr>
            <w:rFonts w:cstheme="minorHAnsi"/>
            <w:color w:val="0B0B0B"/>
            <w:spacing w:val="-1"/>
            <w:w w:val="105"/>
          </w:rPr>
          <w:t>ensure</w:t>
        </w:r>
        <w:r w:rsidRPr="00416346">
          <w:rPr>
            <w:rFonts w:cstheme="minorHAnsi"/>
            <w:color w:val="0B0B0B"/>
            <w:spacing w:val="-8"/>
            <w:w w:val="105"/>
          </w:rPr>
          <w:t xml:space="preserve"> </w:t>
        </w:r>
        <w:r w:rsidRPr="00416346">
          <w:rPr>
            <w:rFonts w:cstheme="minorHAnsi"/>
            <w:color w:val="0B0B0B"/>
            <w:spacing w:val="-1"/>
            <w:w w:val="105"/>
          </w:rPr>
          <w:t>the</w:t>
        </w:r>
        <w:r w:rsidRPr="00416346">
          <w:rPr>
            <w:rFonts w:cstheme="minorHAnsi"/>
            <w:color w:val="0B0B0B"/>
            <w:spacing w:val="-4"/>
            <w:w w:val="105"/>
          </w:rPr>
          <w:t xml:space="preserve"> </w:t>
        </w:r>
        <w:r w:rsidRPr="00416346">
          <w:rPr>
            <w:rFonts w:cstheme="minorHAnsi"/>
            <w:color w:val="0B0B0B"/>
            <w:w w:val="105"/>
          </w:rPr>
          <w:t>information</w:t>
        </w:r>
        <w:r w:rsidRPr="00416346">
          <w:rPr>
            <w:rFonts w:cstheme="minorHAnsi"/>
            <w:color w:val="0B0B0B"/>
            <w:spacing w:val="-7"/>
            <w:w w:val="105"/>
          </w:rPr>
          <w:t xml:space="preserve"> </w:t>
        </w:r>
        <w:r w:rsidRPr="00416346">
          <w:rPr>
            <w:rFonts w:cstheme="minorHAnsi"/>
            <w:color w:val="0B0B0B"/>
            <w:w w:val="105"/>
          </w:rPr>
          <w:t>provided</w:t>
        </w:r>
        <w:r w:rsidRPr="00416346">
          <w:rPr>
            <w:rFonts w:cstheme="minorHAnsi"/>
            <w:color w:val="0B0B0B"/>
            <w:spacing w:val="-3"/>
            <w:w w:val="105"/>
          </w:rPr>
          <w:t xml:space="preserve"> </w:t>
        </w:r>
        <w:r w:rsidRPr="00416346">
          <w:rPr>
            <w:rFonts w:cstheme="minorHAnsi"/>
            <w:color w:val="0B0B0B"/>
            <w:w w:val="105"/>
          </w:rPr>
          <w:t>is,</w:t>
        </w:r>
        <w:r w:rsidRPr="00416346">
          <w:rPr>
            <w:rFonts w:cstheme="minorHAnsi"/>
            <w:color w:val="0B0B0B"/>
            <w:spacing w:val="-5"/>
            <w:w w:val="105"/>
          </w:rPr>
          <w:t xml:space="preserve"> </w:t>
        </w:r>
        <w:r w:rsidRPr="00416346">
          <w:rPr>
            <w:rFonts w:cstheme="minorHAnsi"/>
            <w:color w:val="0B0B0B"/>
            <w:w w:val="105"/>
          </w:rPr>
          <w:t>up</w:t>
        </w:r>
        <w:r w:rsidRPr="00416346">
          <w:rPr>
            <w:rFonts w:cstheme="minorHAnsi"/>
            <w:color w:val="0B0B0B"/>
            <w:spacing w:val="-7"/>
            <w:w w:val="105"/>
          </w:rPr>
          <w:t xml:space="preserve"> </w:t>
        </w:r>
        <w:r w:rsidRPr="00416346">
          <w:rPr>
            <w:rFonts w:cstheme="minorHAnsi"/>
            <w:color w:val="0B0B0B"/>
            <w:w w:val="105"/>
          </w:rPr>
          <w:t>to</w:t>
        </w:r>
        <w:r w:rsidRPr="00416346">
          <w:rPr>
            <w:rFonts w:cstheme="minorHAnsi"/>
            <w:color w:val="0B0B0B"/>
            <w:spacing w:val="-6"/>
            <w:w w:val="105"/>
          </w:rPr>
          <w:t xml:space="preserve"> </w:t>
        </w:r>
        <w:r w:rsidRPr="00416346">
          <w:rPr>
            <w:rFonts w:cstheme="minorHAnsi"/>
            <w:color w:val="0B0B0B"/>
            <w:w w:val="105"/>
          </w:rPr>
          <w:t>date</w:t>
        </w:r>
        <w:r w:rsidR="00F72799">
          <w:rPr>
            <w:rFonts w:cstheme="minorHAnsi"/>
            <w:color w:val="0B0B0B"/>
            <w:w w:val="105"/>
          </w:rPr>
          <w:t>.</w:t>
        </w:r>
      </w:ins>
    </w:p>
    <w:p w14:paraId="753C17FA" w14:textId="7FB93F6C" w:rsidR="00F72799" w:rsidRPr="003B7AE9" w:rsidRDefault="00F72799" w:rsidP="00C03480">
      <w:pPr>
        <w:shd w:val="clear" w:color="auto" w:fill="FFFFFF"/>
        <w:spacing w:before="120" w:after="0" w:line="240" w:lineRule="auto"/>
        <w:jc w:val="both"/>
        <w:rPr>
          <w:rFonts w:ascii="inherit" w:eastAsia="Times New Roman" w:hAnsi="inherit" w:cs="Times New Roman"/>
          <w:color w:val="000000"/>
          <w:sz w:val="24"/>
          <w:szCs w:val="24"/>
          <w:lang w:eastAsia="en-GB"/>
        </w:rPr>
      </w:pPr>
      <w:ins w:id="277" w:author="Author">
        <w:r w:rsidRPr="00416346">
          <w:rPr>
            <w:rFonts w:cstheme="minorHAnsi"/>
            <w:color w:val="0B0B0B"/>
            <w:w w:val="105"/>
          </w:rPr>
          <w:t>TSOs and DSOs shall provide the requested information within three months, or in case</w:t>
        </w:r>
        <w:r w:rsidRPr="00416346">
          <w:rPr>
            <w:rFonts w:cstheme="minorHAnsi"/>
            <w:color w:val="0B0B0B"/>
            <w:spacing w:val="-34"/>
            <w:w w:val="105"/>
          </w:rPr>
          <w:t xml:space="preserve"> </w:t>
        </w:r>
        <w:r w:rsidRPr="00416346">
          <w:rPr>
            <w:rFonts w:cstheme="minorHAnsi"/>
            <w:color w:val="0B0B0B"/>
            <w:spacing w:val="-1"/>
            <w:w w:val="105"/>
          </w:rPr>
          <w:t>of</w:t>
        </w:r>
        <w:r w:rsidRPr="00416346">
          <w:rPr>
            <w:rFonts w:cstheme="minorHAnsi"/>
            <w:color w:val="0B0B0B"/>
            <w:spacing w:val="-8"/>
            <w:w w:val="105"/>
          </w:rPr>
          <w:t xml:space="preserve"> </w:t>
        </w:r>
        <w:r w:rsidRPr="00416346">
          <w:rPr>
            <w:rFonts w:cstheme="minorHAnsi"/>
            <w:color w:val="0B0B0B"/>
            <w:spacing w:val="-1"/>
            <w:w w:val="105"/>
          </w:rPr>
          <w:t>specific</w:t>
        </w:r>
        <w:r w:rsidRPr="00416346">
          <w:rPr>
            <w:rFonts w:cstheme="minorHAnsi"/>
            <w:color w:val="0B0B0B"/>
            <w:spacing w:val="-5"/>
            <w:w w:val="105"/>
          </w:rPr>
          <w:t xml:space="preserve"> </w:t>
        </w:r>
        <w:r w:rsidRPr="00416346">
          <w:rPr>
            <w:rFonts w:cstheme="minorHAnsi"/>
            <w:color w:val="0B0B0B"/>
            <w:spacing w:val="-1"/>
            <w:w w:val="105"/>
          </w:rPr>
          <w:t>requests</w:t>
        </w:r>
        <w:r w:rsidRPr="00416346">
          <w:rPr>
            <w:rFonts w:cstheme="minorHAnsi"/>
            <w:color w:val="0B0B0B"/>
            <w:spacing w:val="-8"/>
            <w:w w:val="105"/>
          </w:rPr>
          <w:t xml:space="preserve"> </w:t>
        </w:r>
        <w:r w:rsidRPr="00416346">
          <w:rPr>
            <w:rFonts w:cstheme="minorHAnsi"/>
            <w:color w:val="0B0B0B"/>
            <w:spacing w:val="-1"/>
            <w:w w:val="105"/>
          </w:rPr>
          <w:t>within</w:t>
        </w:r>
        <w:r w:rsidRPr="00416346">
          <w:rPr>
            <w:rFonts w:cstheme="minorHAnsi"/>
            <w:color w:val="0B0B0B"/>
            <w:spacing w:val="-6"/>
            <w:w w:val="105"/>
          </w:rPr>
          <w:t xml:space="preserve"> </w:t>
        </w:r>
        <w:r w:rsidRPr="00416346">
          <w:rPr>
            <w:rFonts w:cstheme="minorHAnsi"/>
            <w:color w:val="0B0B0B"/>
            <w:spacing w:val="-1"/>
            <w:w w:val="105"/>
          </w:rPr>
          <w:t>a</w:t>
        </w:r>
        <w:r w:rsidRPr="00416346">
          <w:rPr>
            <w:rFonts w:cstheme="minorHAnsi"/>
            <w:color w:val="0B0B0B"/>
            <w:spacing w:val="-6"/>
            <w:w w:val="105"/>
          </w:rPr>
          <w:t xml:space="preserve"> </w:t>
        </w:r>
        <w:r w:rsidRPr="00416346">
          <w:rPr>
            <w:rFonts w:cstheme="minorHAnsi"/>
            <w:color w:val="0B0B0B"/>
            <w:spacing w:val="-1"/>
            <w:w w:val="105"/>
          </w:rPr>
          <w:t>given</w:t>
        </w:r>
        <w:r w:rsidRPr="00416346">
          <w:rPr>
            <w:rFonts w:cstheme="minorHAnsi"/>
            <w:color w:val="0B0B0B"/>
            <w:spacing w:val="-4"/>
            <w:w w:val="105"/>
          </w:rPr>
          <w:t xml:space="preserve"> </w:t>
        </w:r>
        <w:r w:rsidRPr="00416346">
          <w:rPr>
            <w:rFonts w:cstheme="minorHAnsi"/>
            <w:color w:val="0B0B0B"/>
            <w:spacing w:val="-1"/>
            <w:w w:val="105"/>
          </w:rPr>
          <w:t>realistic</w:t>
        </w:r>
        <w:r w:rsidRPr="00416346">
          <w:rPr>
            <w:rFonts w:cstheme="minorHAnsi"/>
            <w:color w:val="0B0B0B"/>
            <w:spacing w:val="-7"/>
            <w:w w:val="105"/>
          </w:rPr>
          <w:t xml:space="preserve"> </w:t>
        </w:r>
        <w:r w:rsidRPr="00416346">
          <w:rPr>
            <w:rFonts w:cstheme="minorHAnsi"/>
            <w:color w:val="0B0B0B"/>
            <w:spacing w:val="-1"/>
            <w:w w:val="105"/>
          </w:rPr>
          <w:t>deadline,</w:t>
        </w:r>
        <w:r w:rsidRPr="00416346">
          <w:rPr>
            <w:rFonts w:cstheme="minorHAnsi"/>
            <w:color w:val="0B0B0B"/>
            <w:spacing w:val="-6"/>
            <w:w w:val="105"/>
          </w:rPr>
          <w:t xml:space="preserve"> </w:t>
        </w:r>
        <w:r w:rsidRPr="00416346">
          <w:rPr>
            <w:rFonts w:cstheme="minorHAnsi"/>
            <w:color w:val="0B0B0B"/>
            <w:spacing w:val="-1"/>
            <w:w w:val="105"/>
          </w:rPr>
          <w:t>after</w:t>
        </w:r>
        <w:r w:rsidRPr="00416346">
          <w:rPr>
            <w:rFonts w:cstheme="minorHAnsi"/>
            <w:color w:val="0B0B0B"/>
            <w:spacing w:val="-2"/>
            <w:w w:val="105"/>
          </w:rPr>
          <w:t xml:space="preserve"> </w:t>
        </w:r>
        <w:r w:rsidRPr="00416346">
          <w:rPr>
            <w:rFonts w:cstheme="minorHAnsi"/>
            <w:color w:val="0B0B0B"/>
            <w:spacing w:val="-1"/>
            <w:w w:val="105"/>
          </w:rPr>
          <w:t>receiving</w:t>
        </w:r>
        <w:r w:rsidRPr="00416346">
          <w:rPr>
            <w:rFonts w:cstheme="minorHAnsi"/>
            <w:color w:val="0B0B0B"/>
            <w:spacing w:val="-4"/>
            <w:w w:val="105"/>
          </w:rPr>
          <w:t xml:space="preserve"> </w:t>
        </w:r>
        <w:r w:rsidRPr="00416346">
          <w:rPr>
            <w:rFonts w:cstheme="minorHAnsi"/>
            <w:color w:val="0B0B0B"/>
            <w:w w:val="105"/>
          </w:rPr>
          <w:t>the</w:t>
        </w:r>
        <w:r w:rsidRPr="00416346">
          <w:rPr>
            <w:rFonts w:cstheme="minorHAnsi"/>
            <w:color w:val="0B0B0B"/>
            <w:spacing w:val="-10"/>
            <w:w w:val="105"/>
          </w:rPr>
          <w:t xml:space="preserve"> </w:t>
        </w:r>
        <w:r w:rsidRPr="00416346">
          <w:rPr>
            <w:rFonts w:cstheme="minorHAnsi"/>
            <w:color w:val="0B0B0B"/>
            <w:w w:val="105"/>
          </w:rPr>
          <w:t>request,</w:t>
        </w:r>
        <w:r w:rsidRPr="00416346">
          <w:rPr>
            <w:rFonts w:cstheme="minorHAnsi"/>
            <w:color w:val="0B0B0B"/>
            <w:spacing w:val="-6"/>
            <w:w w:val="105"/>
          </w:rPr>
          <w:t xml:space="preserve"> </w:t>
        </w:r>
        <w:r w:rsidRPr="00416346">
          <w:rPr>
            <w:rFonts w:cstheme="minorHAnsi"/>
            <w:color w:val="0B0B0B"/>
            <w:w w:val="105"/>
          </w:rPr>
          <w:t>that</w:t>
        </w:r>
        <w:r w:rsidRPr="00416346">
          <w:rPr>
            <w:rFonts w:cstheme="minorHAnsi"/>
            <w:color w:val="0B0B0B"/>
            <w:spacing w:val="-7"/>
            <w:w w:val="105"/>
          </w:rPr>
          <w:t xml:space="preserve"> </w:t>
        </w:r>
        <w:r w:rsidRPr="00416346">
          <w:rPr>
            <w:rFonts w:cstheme="minorHAnsi"/>
            <w:color w:val="0B0B0B"/>
            <w:w w:val="105"/>
          </w:rPr>
          <w:t>can</w:t>
        </w:r>
        <w:r w:rsidRPr="00416346">
          <w:rPr>
            <w:rFonts w:cstheme="minorHAnsi"/>
            <w:color w:val="0B0B0B"/>
            <w:spacing w:val="1"/>
            <w:w w:val="105"/>
          </w:rPr>
          <w:t xml:space="preserve"> </w:t>
        </w:r>
        <w:r w:rsidRPr="00416346">
          <w:rPr>
            <w:rFonts w:cstheme="minorHAnsi"/>
            <w:color w:val="0B0B0B"/>
            <w:w w:val="105"/>
          </w:rPr>
          <w:t>be</w:t>
        </w:r>
        <w:r w:rsidRPr="00416346">
          <w:rPr>
            <w:rFonts w:cstheme="minorHAnsi"/>
            <w:color w:val="0B0B0B"/>
            <w:spacing w:val="-3"/>
            <w:w w:val="105"/>
          </w:rPr>
          <w:t xml:space="preserve"> </w:t>
        </w:r>
        <w:r w:rsidRPr="00416346">
          <w:rPr>
            <w:rFonts w:cstheme="minorHAnsi"/>
            <w:color w:val="0B0B0B"/>
            <w:w w:val="105"/>
          </w:rPr>
          <w:t>calendarized</w:t>
        </w:r>
        <w:r w:rsidR="0035014D">
          <w:rPr>
            <w:rFonts w:cstheme="minorHAnsi"/>
            <w:color w:val="0B0B0B"/>
            <w:w w:val="105"/>
          </w:rPr>
          <w:t>.</w:t>
        </w:r>
      </w:ins>
    </w:p>
    <w:p w14:paraId="69AF4E32" w14:textId="4E8E2FF7" w:rsidR="00250F8B" w:rsidRPr="003B7AE9" w:rsidDel="005E5230" w:rsidRDefault="003B7AE9" w:rsidP="003B7AE9">
      <w:pPr>
        <w:shd w:val="clear" w:color="auto" w:fill="FFFFFF"/>
        <w:spacing w:before="120" w:after="0" w:line="240" w:lineRule="auto"/>
        <w:jc w:val="both"/>
        <w:rPr>
          <w:del w:id="278"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15E87E1F" w14:textId="56EA77C1" w:rsidR="00AA21E4" w:rsidRDefault="00D17D0D" w:rsidP="005E5230">
      <w:pPr>
        <w:shd w:val="clear" w:color="auto" w:fill="FFFFFF"/>
        <w:spacing w:before="120" w:after="0" w:line="240" w:lineRule="auto"/>
        <w:jc w:val="both"/>
        <w:rPr>
          <w:ins w:id="279" w:author="Author"/>
          <w:rFonts w:cstheme="minorHAnsi"/>
          <w:color w:val="FF0000"/>
          <w:w w:val="105"/>
        </w:rPr>
      </w:pPr>
      <w:ins w:id="280" w:author="Author">
        <w:r>
          <w:rPr>
            <w:rFonts w:cstheme="minorHAnsi"/>
            <w:color w:val="FF0000"/>
            <w:w w:val="105"/>
          </w:rPr>
          <w:t xml:space="preserve">5. </w:t>
        </w:r>
        <w:r w:rsidR="00AA21E4" w:rsidRPr="00AA21E4">
          <w:rPr>
            <w:rFonts w:cstheme="minorHAnsi"/>
            <w:color w:val="FF0000"/>
            <w:w w:val="105"/>
          </w:rPr>
          <w:t>In case of divergence the national regulation shall be updated not later than 3 months after notification from ACER, unless a formal derogation process has been initiated.</w:t>
        </w:r>
      </w:ins>
    </w:p>
    <w:p w14:paraId="0B9AAB21" w14:textId="11A02929" w:rsidR="005E5230" w:rsidRDefault="00AA21E4" w:rsidP="005E5230">
      <w:pPr>
        <w:shd w:val="clear" w:color="auto" w:fill="FFFFFF"/>
        <w:spacing w:before="120" w:after="0" w:line="240" w:lineRule="auto"/>
        <w:jc w:val="both"/>
        <w:rPr>
          <w:ins w:id="281" w:author="Author"/>
          <w:rFonts w:cstheme="minorHAnsi"/>
          <w:color w:val="FF0000"/>
          <w:w w:val="105"/>
        </w:rPr>
      </w:pPr>
      <w:ins w:id="282" w:author="Author">
        <w:r>
          <w:rPr>
            <w:rFonts w:cstheme="minorHAnsi"/>
            <w:color w:val="FF0000"/>
            <w:w w:val="105"/>
          </w:rPr>
          <w:t xml:space="preserve">6. </w:t>
        </w:r>
        <w:r w:rsidR="005E5230" w:rsidRPr="003F0D05">
          <w:rPr>
            <w:rFonts w:cstheme="minorHAnsi"/>
            <w:color w:val="FF0000"/>
            <w:w w:val="105"/>
          </w:rPr>
          <w:t>Stakeholders may provide feedback on the implementation of this regulation and</w:t>
        </w:r>
        <w:r w:rsidR="005E5230" w:rsidRPr="003F0D05">
          <w:rPr>
            <w:rFonts w:cstheme="minorHAnsi"/>
            <w:color w:val="FF0000"/>
            <w:spacing w:val="1"/>
            <w:w w:val="105"/>
          </w:rPr>
          <w:t xml:space="preserve"> </w:t>
        </w:r>
        <w:r w:rsidR="005E5230" w:rsidRPr="003F0D05">
          <w:rPr>
            <w:rFonts w:cstheme="minorHAnsi"/>
            <w:color w:val="FF0000"/>
            <w:w w:val="105"/>
          </w:rPr>
          <w:t>identification of any divergences to it, supporting ACER in conducting its activities as</w:t>
        </w:r>
        <w:r w:rsidR="005E5230" w:rsidRPr="003F0D05">
          <w:rPr>
            <w:rFonts w:cstheme="minorHAnsi"/>
            <w:color w:val="FF0000"/>
            <w:spacing w:val="1"/>
            <w:w w:val="105"/>
          </w:rPr>
          <w:t xml:space="preserve"> </w:t>
        </w:r>
        <w:r w:rsidR="005E5230" w:rsidRPr="003F0D05">
          <w:rPr>
            <w:rFonts w:cstheme="minorHAnsi"/>
            <w:color w:val="FF0000"/>
            <w:spacing w:val="-1"/>
            <w:w w:val="105"/>
          </w:rPr>
          <w:t>described</w:t>
        </w:r>
        <w:r w:rsidR="005E5230" w:rsidRPr="003F0D05">
          <w:rPr>
            <w:rFonts w:cstheme="minorHAnsi"/>
            <w:color w:val="FF0000"/>
            <w:spacing w:val="-5"/>
            <w:w w:val="105"/>
          </w:rPr>
          <w:t xml:space="preserve"> </w:t>
        </w:r>
        <w:r w:rsidR="005E5230" w:rsidRPr="003F0D05">
          <w:rPr>
            <w:rFonts w:cstheme="minorHAnsi"/>
            <w:color w:val="FF0000"/>
            <w:spacing w:val="-1"/>
            <w:w w:val="105"/>
          </w:rPr>
          <w:t>in</w:t>
        </w:r>
        <w:r w:rsidR="005E5230" w:rsidRPr="003F0D05">
          <w:rPr>
            <w:rFonts w:cstheme="minorHAnsi"/>
            <w:color w:val="FF0000"/>
            <w:spacing w:val="-6"/>
            <w:w w:val="105"/>
          </w:rPr>
          <w:t xml:space="preserve"> </w:t>
        </w:r>
        <w:r w:rsidR="005E5230" w:rsidRPr="003F0D05">
          <w:rPr>
            <w:rFonts w:cstheme="minorHAnsi"/>
            <w:color w:val="FF0000"/>
            <w:spacing w:val="-1"/>
            <w:w w:val="105"/>
          </w:rPr>
          <w:t>article</w:t>
        </w:r>
        <w:r w:rsidR="005E5230" w:rsidRPr="003F0D05">
          <w:rPr>
            <w:rFonts w:cstheme="minorHAnsi"/>
            <w:color w:val="FF0000"/>
            <w:spacing w:val="-8"/>
            <w:w w:val="105"/>
          </w:rPr>
          <w:t xml:space="preserve"> </w:t>
        </w:r>
        <w:r w:rsidR="005E5230" w:rsidRPr="003F0D05">
          <w:rPr>
            <w:rFonts w:cstheme="minorHAnsi"/>
            <w:color w:val="FF0000"/>
            <w:spacing w:val="-1"/>
            <w:w w:val="105"/>
          </w:rPr>
          <w:t>32</w:t>
        </w:r>
        <w:r w:rsidR="005E5230" w:rsidRPr="003F0D05">
          <w:rPr>
            <w:rFonts w:cstheme="minorHAnsi"/>
            <w:color w:val="FF0000"/>
            <w:spacing w:val="-5"/>
            <w:w w:val="105"/>
          </w:rPr>
          <w:t xml:space="preserve"> </w:t>
        </w:r>
        <w:r w:rsidR="005E5230" w:rsidRPr="003F0D05">
          <w:rPr>
            <w:rFonts w:cstheme="minorHAnsi"/>
            <w:color w:val="FF0000"/>
            <w:spacing w:val="-1"/>
            <w:w w:val="105"/>
          </w:rPr>
          <w:t>(1)</w:t>
        </w:r>
        <w:r w:rsidR="005E5230" w:rsidRPr="003F0D05">
          <w:rPr>
            <w:rFonts w:cstheme="minorHAnsi"/>
            <w:color w:val="FF0000"/>
            <w:spacing w:val="-8"/>
            <w:w w:val="105"/>
          </w:rPr>
          <w:t xml:space="preserve"> </w:t>
        </w:r>
        <w:r w:rsidR="005E5230" w:rsidRPr="003F0D05">
          <w:rPr>
            <w:rFonts w:cstheme="minorHAnsi"/>
            <w:color w:val="FF0000"/>
            <w:spacing w:val="-1"/>
            <w:w w:val="105"/>
          </w:rPr>
          <w:t>of</w:t>
        </w:r>
        <w:r w:rsidR="005E5230" w:rsidRPr="003F0D05">
          <w:rPr>
            <w:rFonts w:cstheme="minorHAnsi"/>
            <w:color w:val="FF0000"/>
            <w:spacing w:val="-6"/>
            <w:w w:val="105"/>
          </w:rPr>
          <w:t xml:space="preserve"> </w:t>
        </w:r>
        <w:r w:rsidR="005E5230" w:rsidRPr="003F0D05">
          <w:rPr>
            <w:rFonts w:cstheme="minorHAnsi"/>
            <w:color w:val="FF0000"/>
            <w:spacing w:val="-1"/>
            <w:w w:val="105"/>
          </w:rPr>
          <w:t>EU</w:t>
        </w:r>
        <w:r w:rsidR="005E5230" w:rsidRPr="003F0D05">
          <w:rPr>
            <w:rFonts w:cstheme="minorHAnsi"/>
            <w:color w:val="FF0000"/>
            <w:spacing w:val="-7"/>
            <w:w w:val="105"/>
          </w:rPr>
          <w:t xml:space="preserve"> </w:t>
        </w:r>
        <w:r w:rsidR="005E5230" w:rsidRPr="003F0D05">
          <w:rPr>
            <w:rFonts w:cstheme="minorHAnsi"/>
            <w:color w:val="FF0000"/>
            <w:spacing w:val="-1"/>
            <w:w w:val="105"/>
          </w:rPr>
          <w:t>2019/943.</w:t>
        </w:r>
        <w:r w:rsidR="005E5230" w:rsidRPr="003F0D05">
          <w:rPr>
            <w:rFonts w:cstheme="minorHAnsi"/>
            <w:color w:val="FF0000"/>
            <w:spacing w:val="-6"/>
            <w:w w:val="105"/>
          </w:rPr>
          <w:t xml:space="preserve"> </w:t>
        </w:r>
        <w:r w:rsidR="005E5230" w:rsidRPr="003F0D05">
          <w:rPr>
            <w:rFonts w:cstheme="minorHAnsi"/>
            <w:color w:val="FF0000"/>
            <w:spacing w:val="-1"/>
            <w:w w:val="105"/>
          </w:rPr>
          <w:t>ACER</w:t>
        </w:r>
        <w:r w:rsidR="005E5230" w:rsidRPr="003F0D05">
          <w:rPr>
            <w:rFonts w:cstheme="minorHAnsi"/>
            <w:color w:val="FF0000"/>
            <w:spacing w:val="-6"/>
            <w:w w:val="105"/>
          </w:rPr>
          <w:t xml:space="preserve"> </w:t>
        </w:r>
        <w:r w:rsidR="005E5230" w:rsidRPr="003F0D05">
          <w:rPr>
            <w:rFonts w:cstheme="minorHAnsi"/>
            <w:color w:val="FF0000"/>
            <w:w w:val="105"/>
          </w:rPr>
          <w:t>shall</w:t>
        </w:r>
        <w:r w:rsidR="005E5230" w:rsidRPr="003F0D05">
          <w:rPr>
            <w:rFonts w:cstheme="minorHAnsi"/>
            <w:color w:val="FF0000"/>
            <w:spacing w:val="-9"/>
            <w:w w:val="105"/>
          </w:rPr>
          <w:t xml:space="preserve"> </w:t>
        </w:r>
        <w:r w:rsidR="005E5230" w:rsidRPr="003F0D05">
          <w:rPr>
            <w:rFonts w:cstheme="minorHAnsi"/>
            <w:color w:val="FF0000"/>
            <w:w w:val="105"/>
          </w:rPr>
          <w:t>keep</w:t>
        </w:r>
        <w:r w:rsidR="005E5230" w:rsidRPr="003F0D05">
          <w:rPr>
            <w:rFonts w:cstheme="minorHAnsi"/>
            <w:color w:val="FF0000"/>
            <w:spacing w:val="-10"/>
            <w:w w:val="105"/>
          </w:rPr>
          <w:t xml:space="preserve"> </w:t>
        </w:r>
        <w:r w:rsidR="005E5230" w:rsidRPr="003F0D05">
          <w:rPr>
            <w:rFonts w:cstheme="minorHAnsi"/>
            <w:color w:val="FF0000"/>
            <w:w w:val="105"/>
          </w:rPr>
          <w:t>the</w:t>
        </w:r>
        <w:r w:rsidR="005E5230" w:rsidRPr="003F0D05">
          <w:rPr>
            <w:rFonts w:cstheme="minorHAnsi"/>
            <w:color w:val="FF0000"/>
            <w:spacing w:val="-5"/>
            <w:w w:val="105"/>
          </w:rPr>
          <w:t xml:space="preserve"> </w:t>
        </w:r>
        <w:r w:rsidR="005E5230" w:rsidRPr="003F0D05">
          <w:rPr>
            <w:rFonts w:cstheme="minorHAnsi"/>
            <w:color w:val="FF0000"/>
            <w:w w:val="105"/>
          </w:rPr>
          <w:t>stakeholders</w:t>
        </w:r>
        <w:r w:rsidR="005E5230" w:rsidRPr="003F0D05">
          <w:rPr>
            <w:rFonts w:cstheme="minorHAnsi"/>
            <w:color w:val="FF0000"/>
            <w:spacing w:val="-6"/>
            <w:w w:val="105"/>
          </w:rPr>
          <w:t xml:space="preserve"> </w:t>
        </w:r>
        <w:r w:rsidR="005E5230" w:rsidRPr="003F0D05">
          <w:rPr>
            <w:rFonts w:cstheme="minorHAnsi"/>
            <w:color w:val="FF0000"/>
            <w:w w:val="105"/>
          </w:rPr>
          <w:t>informed</w:t>
        </w:r>
        <w:r w:rsidR="005E5230" w:rsidRPr="003F0D05">
          <w:rPr>
            <w:rFonts w:cstheme="minorHAnsi"/>
            <w:color w:val="FF0000"/>
            <w:spacing w:val="-6"/>
            <w:w w:val="105"/>
          </w:rPr>
          <w:t xml:space="preserve"> </w:t>
        </w:r>
        <w:r w:rsidR="005E5230" w:rsidRPr="003F0D05">
          <w:rPr>
            <w:rFonts w:cstheme="minorHAnsi"/>
            <w:color w:val="FF0000"/>
            <w:w w:val="105"/>
          </w:rPr>
          <w:t>on</w:t>
        </w:r>
        <w:r w:rsidR="005E5230" w:rsidRPr="003F0D05">
          <w:rPr>
            <w:rFonts w:cstheme="minorHAnsi"/>
            <w:color w:val="FF0000"/>
            <w:spacing w:val="1"/>
            <w:w w:val="105"/>
          </w:rPr>
          <w:t xml:space="preserve"> </w:t>
        </w:r>
        <w:r w:rsidR="005E5230" w:rsidRPr="003F0D05">
          <w:rPr>
            <w:rFonts w:cstheme="minorHAnsi"/>
            <w:color w:val="FF0000"/>
            <w:w w:val="105"/>
          </w:rPr>
          <w:t>the</w:t>
        </w:r>
        <w:r w:rsidR="005E5230" w:rsidRPr="003F0D05">
          <w:rPr>
            <w:rFonts w:cstheme="minorHAnsi"/>
            <w:color w:val="FF0000"/>
            <w:spacing w:val="-4"/>
            <w:w w:val="105"/>
          </w:rPr>
          <w:t xml:space="preserve"> </w:t>
        </w:r>
        <w:r w:rsidR="005E5230" w:rsidRPr="003F0D05">
          <w:rPr>
            <w:rFonts w:cstheme="minorHAnsi"/>
            <w:color w:val="FF0000"/>
            <w:w w:val="105"/>
          </w:rPr>
          <w:t>follow</w:t>
        </w:r>
        <w:r w:rsidR="005E5230" w:rsidRPr="003F0D05">
          <w:rPr>
            <w:rFonts w:cstheme="minorHAnsi"/>
            <w:color w:val="FF0000"/>
            <w:spacing w:val="-3"/>
            <w:w w:val="105"/>
          </w:rPr>
          <w:t xml:space="preserve"> </w:t>
        </w:r>
        <w:r w:rsidR="005E5230" w:rsidRPr="003F0D05">
          <w:rPr>
            <w:rFonts w:cstheme="minorHAnsi"/>
            <w:color w:val="FF0000"/>
            <w:w w:val="105"/>
          </w:rPr>
          <w:t>up</w:t>
        </w:r>
        <w:r w:rsidR="005E5230" w:rsidRPr="003F0D05">
          <w:rPr>
            <w:rFonts w:cstheme="minorHAnsi"/>
            <w:color w:val="FF0000"/>
            <w:spacing w:val="-3"/>
            <w:w w:val="105"/>
          </w:rPr>
          <w:t xml:space="preserve"> </w:t>
        </w:r>
        <w:r w:rsidR="005E5230" w:rsidRPr="003F0D05">
          <w:rPr>
            <w:rFonts w:cstheme="minorHAnsi"/>
            <w:color w:val="FF0000"/>
            <w:w w:val="105"/>
          </w:rPr>
          <w:t>actions.</w:t>
        </w:r>
      </w:ins>
    </w:p>
    <w:p w14:paraId="63D7BF13" w14:textId="77777777" w:rsidR="00C40EC1" w:rsidRDefault="00C40EC1" w:rsidP="005E5230">
      <w:pPr>
        <w:shd w:val="clear" w:color="auto" w:fill="FFFFFF"/>
        <w:spacing w:before="120" w:after="0" w:line="240" w:lineRule="auto"/>
        <w:jc w:val="both"/>
        <w:rPr>
          <w:ins w:id="283" w:author="Author"/>
          <w:rFonts w:cstheme="minorHAnsi"/>
          <w:color w:val="FF0000"/>
          <w:w w:val="105"/>
        </w:rPr>
      </w:pPr>
    </w:p>
    <w:p w14:paraId="039DC103" w14:textId="698171C0" w:rsidR="00D17D0D" w:rsidRPr="003F0D05" w:rsidRDefault="00AA21E4" w:rsidP="00D17D0D">
      <w:pPr>
        <w:pStyle w:val="TableParagraph"/>
        <w:spacing w:before="4" w:line="247" w:lineRule="auto"/>
        <w:ind w:right="282"/>
        <w:rPr>
          <w:ins w:id="284" w:author="Author"/>
          <w:rFonts w:asciiTheme="minorHAnsi" w:hAnsiTheme="minorHAnsi" w:cstheme="minorHAnsi"/>
          <w:color w:val="FF0000"/>
        </w:rPr>
      </w:pPr>
      <w:ins w:id="285" w:author="Author">
        <w:r>
          <w:rPr>
            <w:rFonts w:cstheme="minorHAnsi"/>
            <w:color w:val="FF0000"/>
            <w:w w:val="105"/>
          </w:rPr>
          <w:t>7</w:t>
        </w:r>
        <w:r w:rsidR="005E5230">
          <w:rPr>
            <w:rFonts w:cstheme="minorHAnsi"/>
            <w:color w:val="FF0000"/>
            <w:w w:val="105"/>
          </w:rPr>
          <w:t xml:space="preserve">. </w:t>
        </w:r>
        <w:r w:rsidR="00D17D0D" w:rsidRPr="003F0D05">
          <w:rPr>
            <w:rFonts w:asciiTheme="minorHAnsi" w:hAnsiTheme="minorHAnsi" w:cstheme="minorHAnsi"/>
            <w:color w:val="FF0000"/>
            <w:w w:val="105"/>
          </w:rPr>
          <w:t>Based on the experience gathered in the implementation and application of this</w:t>
        </w:r>
        <w:r w:rsidR="00D17D0D" w:rsidRPr="003F0D05">
          <w:rPr>
            <w:rFonts w:asciiTheme="minorHAnsi" w:hAnsiTheme="minorHAnsi" w:cstheme="minorHAnsi"/>
            <w:color w:val="FF0000"/>
            <w:spacing w:val="1"/>
            <w:w w:val="105"/>
          </w:rPr>
          <w:t xml:space="preserve"> </w:t>
        </w:r>
        <w:r w:rsidR="00D17D0D" w:rsidRPr="003F0D05">
          <w:rPr>
            <w:rFonts w:asciiTheme="minorHAnsi" w:hAnsiTheme="minorHAnsi" w:cstheme="minorHAnsi"/>
            <w:color w:val="FF0000"/>
            <w:spacing w:val="-1"/>
            <w:w w:val="105"/>
          </w:rPr>
          <w:t>regulation,</w:t>
        </w:r>
        <w:r w:rsidR="00D17D0D" w:rsidRPr="003F0D05">
          <w:rPr>
            <w:rFonts w:asciiTheme="minorHAnsi" w:hAnsiTheme="minorHAnsi" w:cstheme="minorHAnsi"/>
            <w:color w:val="FF0000"/>
            <w:spacing w:val="-7"/>
            <w:w w:val="105"/>
          </w:rPr>
          <w:t xml:space="preserve"> </w:t>
        </w:r>
        <w:r w:rsidR="00D17D0D" w:rsidRPr="003F0D05">
          <w:rPr>
            <w:rFonts w:asciiTheme="minorHAnsi" w:hAnsiTheme="minorHAnsi" w:cstheme="minorHAnsi"/>
            <w:color w:val="FF0000"/>
            <w:spacing w:val="-1"/>
            <w:w w:val="105"/>
          </w:rPr>
          <w:t>ACER</w:t>
        </w:r>
        <w:r w:rsidR="00D17D0D" w:rsidRPr="003F0D05">
          <w:rPr>
            <w:rFonts w:asciiTheme="minorHAnsi" w:hAnsiTheme="minorHAnsi" w:cstheme="minorHAnsi"/>
            <w:color w:val="FF0000"/>
            <w:spacing w:val="-9"/>
            <w:w w:val="105"/>
          </w:rPr>
          <w:t xml:space="preserve"> </w:t>
        </w:r>
        <w:r w:rsidR="00D17D0D" w:rsidRPr="003F0D05">
          <w:rPr>
            <w:rFonts w:asciiTheme="minorHAnsi" w:hAnsiTheme="minorHAnsi" w:cstheme="minorHAnsi"/>
            <w:color w:val="FF0000"/>
            <w:spacing w:val="-1"/>
            <w:w w:val="105"/>
          </w:rPr>
          <w:t>and</w:t>
        </w:r>
        <w:r w:rsidR="00D17D0D" w:rsidRPr="003F0D05">
          <w:rPr>
            <w:rFonts w:asciiTheme="minorHAnsi" w:hAnsiTheme="minorHAnsi" w:cstheme="minorHAnsi"/>
            <w:color w:val="FF0000"/>
            <w:spacing w:val="-7"/>
            <w:w w:val="105"/>
          </w:rPr>
          <w:t xml:space="preserve"> </w:t>
        </w:r>
        <w:r w:rsidR="00D17D0D" w:rsidRPr="003F0D05">
          <w:rPr>
            <w:rFonts w:asciiTheme="minorHAnsi" w:hAnsiTheme="minorHAnsi" w:cstheme="minorHAnsi"/>
            <w:color w:val="FF0000"/>
            <w:spacing w:val="-1"/>
            <w:w w:val="105"/>
          </w:rPr>
          <w:t>ENTSO</w:t>
        </w:r>
        <w:r w:rsidR="00D17D0D" w:rsidRPr="003F0D05">
          <w:rPr>
            <w:rFonts w:asciiTheme="minorHAnsi" w:hAnsiTheme="minorHAnsi" w:cstheme="minorHAnsi"/>
            <w:color w:val="FF0000"/>
            <w:spacing w:val="-9"/>
            <w:w w:val="105"/>
          </w:rPr>
          <w:t xml:space="preserve"> </w:t>
        </w:r>
        <w:r w:rsidR="00D17D0D" w:rsidRPr="003F0D05">
          <w:rPr>
            <w:rFonts w:asciiTheme="minorHAnsi" w:hAnsiTheme="minorHAnsi" w:cstheme="minorHAnsi"/>
            <w:color w:val="FF0000"/>
            <w:spacing w:val="-1"/>
            <w:w w:val="105"/>
          </w:rPr>
          <w:t>for</w:t>
        </w:r>
        <w:r w:rsidR="00D17D0D" w:rsidRPr="003F0D05">
          <w:rPr>
            <w:rFonts w:asciiTheme="minorHAnsi" w:hAnsiTheme="minorHAnsi" w:cstheme="minorHAnsi"/>
            <w:color w:val="FF0000"/>
            <w:spacing w:val="-8"/>
            <w:w w:val="105"/>
          </w:rPr>
          <w:t xml:space="preserve"> </w:t>
        </w:r>
        <w:r w:rsidR="00D17D0D" w:rsidRPr="003F0D05">
          <w:rPr>
            <w:rFonts w:asciiTheme="minorHAnsi" w:hAnsiTheme="minorHAnsi" w:cstheme="minorHAnsi"/>
            <w:color w:val="FF0000"/>
            <w:spacing w:val="-1"/>
            <w:w w:val="105"/>
          </w:rPr>
          <w:t>Electricity,</w:t>
        </w:r>
        <w:r w:rsidR="00D17D0D" w:rsidRPr="003F0D05">
          <w:rPr>
            <w:rFonts w:asciiTheme="minorHAnsi" w:hAnsiTheme="minorHAnsi" w:cstheme="minorHAnsi"/>
            <w:color w:val="FF0000"/>
            <w:spacing w:val="-8"/>
            <w:w w:val="105"/>
          </w:rPr>
          <w:t xml:space="preserve"> </w:t>
        </w:r>
        <w:r w:rsidR="00D17D0D" w:rsidRPr="003F0D05">
          <w:rPr>
            <w:rFonts w:asciiTheme="minorHAnsi" w:hAnsiTheme="minorHAnsi" w:cstheme="minorHAnsi"/>
            <w:color w:val="FF0000"/>
            <w:w w:val="105"/>
          </w:rPr>
          <w:t>may</w:t>
        </w:r>
        <w:r w:rsidR="00D17D0D" w:rsidRPr="003F0D05">
          <w:rPr>
            <w:rFonts w:asciiTheme="minorHAnsi" w:hAnsiTheme="minorHAnsi" w:cstheme="minorHAnsi"/>
            <w:color w:val="FF0000"/>
            <w:spacing w:val="-7"/>
            <w:w w:val="105"/>
          </w:rPr>
          <w:t xml:space="preserve"> </w:t>
        </w:r>
        <w:r w:rsidR="00D17D0D" w:rsidRPr="003F0D05">
          <w:rPr>
            <w:rFonts w:asciiTheme="minorHAnsi" w:hAnsiTheme="minorHAnsi" w:cstheme="minorHAnsi"/>
            <w:color w:val="FF0000"/>
            <w:w w:val="105"/>
          </w:rPr>
          <w:t>propose</w:t>
        </w:r>
        <w:r w:rsidR="00D17D0D" w:rsidRPr="003F0D05">
          <w:rPr>
            <w:rFonts w:asciiTheme="minorHAnsi" w:hAnsiTheme="minorHAnsi" w:cstheme="minorHAnsi"/>
            <w:color w:val="FF0000"/>
            <w:spacing w:val="-7"/>
            <w:w w:val="105"/>
          </w:rPr>
          <w:t xml:space="preserve"> </w:t>
        </w:r>
        <w:r w:rsidR="00D17D0D" w:rsidRPr="003F0D05">
          <w:rPr>
            <w:rFonts w:asciiTheme="minorHAnsi" w:hAnsiTheme="minorHAnsi" w:cstheme="minorHAnsi"/>
            <w:color w:val="FF0000"/>
            <w:w w:val="105"/>
          </w:rPr>
          <w:t>amendments</w:t>
        </w:r>
        <w:r w:rsidR="00D17D0D" w:rsidRPr="003F0D05">
          <w:rPr>
            <w:rFonts w:asciiTheme="minorHAnsi" w:hAnsiTheme="minorHAnsi" w:cstheme="minorHAnsi"/>
            <w:color w:val="FF0000"/>
            <w:spacing w:val="-8"/>
            <w:w w:val="105"/>
          </w:rPr>
          <w:t xml:space="preserve"> </w:t>
        </w:r>
        <w:r w:rsidR="00D17D0D" w:rsidRPr="003F0D05">
          <w:rPr>
            <w:rFonts w:asciiTheme="minorHAnsi" w:hAnsiTheme="minorHAnsi" w:cstheme="minorHAnsi"/>
            <w:color w:val="FF0000"/>
            <w:w w:val="105"/>
          </w:rPr>
          <w:t>to</w:t>
        </w:r>
        <w:r w:rsidR="00D17D0D" w:rsidRPr="003F0D05">
          <w:rPr>
            <w:rFonts w:asciiTheme="minorHAnsi" w:hAnsiTheme="minorHAnsi" w:cstheme="minorHAnsi"/>
            <w:color w:val="FF0000"/>
            <w:spacing w:val="-8"/>
            <w:w w:val="105"/>
          </w:rPr>
          <w:t xml:space="preserve"> </w:t>
        </w:r>
        <w:r w:rsidR="00D17D0D" w:rsidRPr="003F0D05">
          <w:rPr>
            <w:rFonts w:asciiTheme="minorHAnsi" w:hAnsiTheme="minorHAnsi" w:cstheme="minorHAnsi"/>
            <w:color w:val="FF0000"/>
            <w:w w:val="105"/>
          </w:rPr>
          <w:t>the</w:t>
        </w:r>
        <w:r w:rsidR="00D17D0D" w:rsidRPr="003F0D05">
          <w:rPr>
            <w:rFonts w:asciiTheme="minorHAnsi" w:hAnsiTheme="minorHAnsi" w:cstheme="minorHAnsi"/>
            <w:color w:val="FF0000"/>
            <w:spacing w:val="-9"/>
            <w:w w:val="105"/>
          </w:rPr>
          <w:t xml:space="preserve"> </w:t>
        </w:r>
        <w:r w:rsidR="00D17D0D" w:rsidRPr="003F0D05">
          <w:rPr>
            <w:rFonts w:asciiTheme="minorHAnsi" w:hAnsiTheme="minorHAnsi" w:cstheme="minorHAnsi"/>
            <w:color w:val="FF0000"/>
            <w:w w:val="105"/>
          </w:rPr>
          <w:t>present</w:t>
        </w:r>
        <w:r w:rsidR="00D17D0D" w:rsidRPr="003F0D05">
          <w:rPr>
            <w:rFonts w:asciiTheme="minorHAnsi" w:hAnsiTheme="minorHAnsi" w:cstheme="minorHAnsi"/>
            <w:color w:val="FF0000"/>
            <w:spacing w:val="1"/>
            <w:w w:val="105"/>
          </w:rPr>
          <w:t xml:space="preserve"> </w:t>
        </w:r>
        <w:r w:rsidR="00D17D0D" w:rsidRPr="004B6876">
          <w:rPr>
            <w:rFonts w:asciiTheme="minorHAnsi" w:hAnsiTheme="minorHAnsi" w:cstheme="minorHAnsi"/>
            <w:bCs/>
            <w:color w:val="FF0000"/>
            <w:spacing w:val="-1"/>
            <w:w w:val="105"/>
            <w:rPrChange w:id="286" w:author="Author">
              <w:rPr>
                <w:rFonts w:asciiTheme="minorHAnsi" w:hAnsiTheme="minorHAnsi" w:cstheme="minorHAnsi"/>
                <w:b/>
                <w:color w:val="FF0000"/>
                <w:spacing w:val="-1"/>
                <w:w w:val="105"/>
              </w:rPr>
            </w:rPrChange>
          </w:rPr>
          <w:t>requirements</w:t>
        </w:r>
        <w:r w:rsidR="00D17D0D" w:rsidRPr="004B6876">
          <w:rPr>
            <w:rFonts w:asciiTheme="minorHAnsi" w:hAnsiTheme="minorHAnsi" w:cstheme="minorHAnsi"/>
            <w:bCs/>
            <w:color w:val="FF0000"/>
            <w:spacing w:val="-6"/>
            <w:w w:val="105"/>
            <w:rPrChange w:id="287" w:author="Author">
              <w:rPr>
                <w:rFonts w:asciiTheme="minorHAnsi" w:hAnsiTheme="minorHAnsi" w:cstheme="minorHAnsi"/>
                <w:b/>
                <w:color w:val="FF0000"/>
                <w:spacing w:val="-6"/>
                <w:w w:val="105"/>
              </w:rPr>
            </w:rPrChange>
          </w:rPr>
          <w:t xml:space="preserve"> </w:t>
        </w:r>
        <w:r w:rsidR="00D17D0D" w:rsidRPr="004B6876">
          <w:rPr>
            <w:rFonts w:asciiTheme="minorHAnsi" w:hAnsiTheme="minorHAnsi" w:cstheme="minorHAnsi"/>
            <w:bCs/>
            <w:color w:val="FF0000"/>
            <w:spacing w:val="-1"/>
            <w:w w:val="105"/>
            <w:rPrChange w:id="288" w:author="Author">
              <w:rPr>
                <w:rFonts w:asciiTheme="minorHAnsi" w:hAnsiTheme="minorHAnsi" w:cstheme="minorHAnsi"/>
                <w:b/>
                <w:color w:val="FF0000"/>
                <w:spacing w:val="-1"/>
                <w:w w:val="105"/>
              </w:rPr>
            </w:rPrChange>
          </w:rPr>
          <w:t>with</w:t>
        </w:r>
        <w:r w:rsidR="00D17D0D" w:rsidRPr="004B6876">
          <w:rPr>
            <w:rFonts w:asciiTheme="minorHAnsi" w:hAnsiTheme="minorHAnsi" w:cstheme="minorHAnsi"/>
            <w:bCs/>
            <w:color w:val="FF0000"/>
            <w:spacing w:val="-5"/>
            <w:w w:val="105"/>
            <w:rPrChange w:id="289" w:author="Author">
              <w:rPr>
                <w:rFonts w:asciiTheme="minorHAnsi" w:hAnsiTheme="minorHAnsi" w:cstheme="minorHAnsi"/>
                <w:b/>
                <w:color w:val="FF0000"/>
                <w:spacing w:val="-5"/>
                <w:w w:val="105"/>
              </w:rPr>
            </w:rPrChange>
          </w:rPr>
          <w:t xml:space="preserve"> </w:t>
        </w:r>
        <w:r w:rsidR="00D17D0D" w:rsidRPr="004B6876">
          <w:rPr>
            <w:rFonts w:asciiTheme="minorHAnsi" w:hAnsiTheme="minorHAnsi" w:cstheme="minorHAnsi"/>
            <w:bCs/>
            <w:color w:val="FF0000"/>
            <w:spacing w:val="-1"/>
            <w:w w:val="105"/>
            <w:rPrChange w:id="290" w:author="Author">
              <w:rPr>
                <w:rFonts w:asciiTheme="minorHAnsi" w:hAnsiTheme="minorHAnsi" w:cstheme="minorHAnsi"/>
                <w:b/>
                <w:color w:val="FF0000"/>
                <w:spacing w:val="-1"/>
                <w:w w:val="105"/>
              </w:rPr>
            </w:rPrChange>
          </w:rPr>
          <w:t>focus</w:t>
        </w:r>
        <w:r w:rsidR="00D17D0D" w:rsidRPr="004B6876">
          <w:rPr>
            <w:rFonts w:asciiTheme="minorHAnsi" w:hAnsiTheme="minorHAnsi" w:cstheme="minorHAnsi"/>
            <w:bCs/>
            <w:color w:val="FF0000"/>
            <w:spacing w:val="-5"/>
            <w:w w:val="105"/>
            <w:rPrChange w:id="291" w:author="Author">
              <w:rPr>
                <w:rFonts w:asciiTheme="minorHAnsi" w:hAnsiTheme="minorHAnsi" w:cstheme="minorHAnsi"/>
                <w:b/>
                <w:color w:val="FF0000"/>
                <w:spacing w:val="-5"/>
                <w:w w:val="105"/>
              </w:rPr>
            </w:rPrChange>
          </w:rPr>
          <w:t xml:space="preserve"> </w:t>
        </w:r>
        <w:r w:rsidR="00D17D0D" w:rsidRPr="004B6876">
          <w:rPr>
            <w:rFonts w:asciiTheme="minorHAnsi" w:hAnsiTheme="minorHAnsi" w:cstheme="minorHAnsi"/>
            <w:bCs/>
            <w:color w:val="FF0000"/>
            <w:spacing w:val="-1"/>
            <w:w w:val="105"/>
            <w:rPrChange w:id="292" w:author="Author">
              <w:rPr>
                <w:rFonts w:asciiTheme="minorHAnsi" w:hAnsiTheme="minorHAnsi" w:cstheme="minorHAnsi"/>
                <w:b/>
                <w:color w:val="FF0000"/>
                <w:spacing w:val="-1"/>
                <w:w w:val="105"/>
              </w:rPr>
            </w:rPrChange>
          </w:rPr>
          <w:t>on</w:t>
        </w:r>
        <w:r w:rsidR="00D17D0D" w:rsidRPr="004B6876">
          <w:rPr>
            <w:rFonts w:asciiTheme="minorHAnsi" w:hAnsiTheme="minorHAnsi" w:cstheme="minorHAnsi"/>
            <w:bCs/>
            <w:color w:val="FF0000"/>
            <w:spacing w:val="-7"/>
            <w:w w:val="105"/>
            <w:rPrChange w:id="293" w:author="Author">
              <w:rPr>
                <w:rFonts w:asciiTheme="minorHAnsi" w:hAnsiTheme="minorHAnsi" w:cstheme="minorHAnsi"/>
                <w:b/>
                <w:color w:val="FF0000"/>
                <w:spacing w:val="-7"/>
                <w:w w:val="105"/>
              </w:rPr>
            </w:rPrChange>
          </w:rPr>
          <w:t xml:space="preserve"> </w:t>
        </w:r>
        <w:r w:rsidR="00D17D0D" w:rsidRPr="004B6876">
          <w:rPr>
            <w:rFonts w:asciiTheme="minorHAnsi" w:hAnsiTheme="minorHAnsi" w:cstheme="minorHAnsi"/>
            <w:bCs/>
            <w:color w:val="FF0000"/>
            <w:spacing w:val="-1"/>
            <w:w w:val="105"/>
            <w:rPrChange w:id="294" w:author="Author">
              <w:rPr>
                <w:rFonts w:asciiTheme="minorHAnsi" w:hAnsiTheme="minorHAnsi" w:cstheme="minorHAnsi"/>
                <w:b/>
                <w:color w:val="FF0000"/>
                <w:spacing w:val="-1"/>
                <w:w w:val="105"/>
              </w:rPr>
            </w:rPrChange>
          </w:rPr>
          <w:t>reliable</w:t>
        </w:r>
        <w:r w:rsidR="00D17D0D" w:rsidRPr="004B6876">
          <w:rPr>
            <w:rFonts w:asciiTheme="minorHAnsi" w:hAnsiTheme="minorHAnsi" w:cstheme="minorHAnsi"/>
            <w:bCs/>
            <w:color w:val="FF0000"/>
            <w:spacing w:val="-6"/>
            <w:w w:val="105"/>
            <w:rPrChange w:id="295" w:author="Author">
              <w:rPr>
                <w:rFonts w:asciiTheme="minorHAnsi" w:hAnsiTheme="minorHAnsi" w:cstheme="minorHAnsi"/>
                <w:b/>
                <w:color w:val="FF0000"/>
                <w:spacing w:val="-6"/>
                <w:w w:val="105"/>
              </w:rPr>
            </w:rPrChange>
          </w:rPr>
          <w:t xml:space="preserve"> </w:t>
        </w:r>
        <w:r w:rsidR="00D17D0D" w:rsidRPr="004B6876">
          <w:rPr>
            <w:rFonts w:asciiTheme="minorHAnsi" w:hAnsiTheme="minorHAnsi" w:cstheme="minorHAnsi"/>
            <w:bCs/>
            <w:color w:val="FF0000"/>
            <w:spacing w:val="-1"/>
            <w:w w:val="105"/>
            <w:rPrChange w:id="296" w:author="Author">
              <w:rPr>
                <w:rFonts w:asciiTheme="minorHAnsi" w:hAnsiTheme="minorHAnsi" w:cstheme="minorHAnsi"/>
                <w:b/>
                <w:color w:val="FF0000"/>
                <w:spacing w:val="-1"/>
                <w:w w:val="105"/>
              </w:rPr>
            </w:rPrChange>
          </w:rPr>
          <w:t>and</w:t>
        </w:r>
        <w:r w:rsidR="00D17D0D" w:rsidRPr="004B6876">
          <w:rPr>
            <w:rFonts w:asciiTheme="minorHAnsi" w:hAnsiTheme="minorHAnsi" w:cstheme="minorHAnsi"/>
            <w:bCs/>
            <w:color w:val="FF0000"/>
            <w:spacing w:val="-8"/>
            <w:w w:val="105"/>
            <w:rPrChange w:id="297" w:author="Author">
              <w:rPr>
                <w:rFonts w:asciiTheme="minorHAnsi" w:hAnsiTheme="minorHAnsi" w:cstheme="minorHAnsi"/>
                <w:b/>
                <w:color w:val="FF0000"/>
                <w:spacing w:val="-8"/>
                <w:w w:val="105"/>
              </w:rPr>
            </w:rPrChange>
          </w:rPr>
          <w:t xml:space="preserve"> </w:t>
        </w:r>
        <w:r w:rsidR="00D17D0D" w:rsidRPr="004B6876">
          <w:rPr>
            <w:rFonts w:asciiTheme="minorHAnsi" w:hAnsiTheme="minorHAnsi" w:cstheme="minorHAnsi"/>
            <w:bCs/>
            <w:color w:val="FF0000"/>
            <w:spacing w:val="-1"/>
            <w:w w:val="105"/>
            <w:rPrChange w:id="298" w:author="Author">
              <w:rPr>
                <w:rFonts w:asciiTheme="minorHAnsi" w:hAnsiTheme="minorHAnsi" w:cstheme="minorHAnsi"/>
                <w:b/>
                <w:color w:val="FF0000"/>
                <w:spacing w:val="-1"/>
                <w:w w:val="105"/>
              </w:rPr>
            </w:rPrChange>
          </w:rPr>
          <w:t>effective</w:t>
        </w:r>
        <w:r w:rsidR="00D17D0D" w:rsidRPr="004B6876">
          <w:rPr>
            <w:rFonts w:asciiTheme="minorHAnsi" w:hAnsiTheme="minorHAnsi" w:cstheme="minorHAnsi"/>
            <w:bCs/>
            <w:color w:val="FF0000"/>
            <w:spacing w:val="-5"/>
            <w:w w:val="105"/>
            <w:rPrChange w:id="299" w:author="Author">
              <w:rPr>
                <w:rFonts w:asciiTheme="minorHAnsi" w:hAnsiTheme="minorHAnsi" w:cstheme="minorHAnsi"/>
                <w:b/>
                <w:color w:val="FF0000"/>
                <w:spacing w:val="-5"/>
                <w:w w:val="105"/>
              </w:rPr>
            </w:rPrChange>
          </w:rPr>
          <w:t xml:space="preserve"> </w:t>
        </w:r>
        <w:r w:rsidR="00D17D0D" w:rsidRPr="004B6876">
          <w:rPr>
            <w:rFonts w:asciiTheme="minorHAnsi" w:hAnsiTheme="minorHAnsi" w:cstheme="minorHAnsi"/>
            <w:bCs/>
            <w:color w:val="FF0000"/>
            <w:spacing w:val="-1"/>
            <w:w w:val="105"/>
            <w:rPrChange w:id="300" w:author="Author">
              <w:rPr>
                <w:rFonts w:asciiTheme="minorHAnsi" w:hAnsiTheme="minorHAnsi" w:cstheme="minorHAnsi"/>
                <w:b/>
                <w:color w:val="FF0000"/>
                <w:spacing w:val="-1"/>
                <w:w w:val="105"/>
              </w:rPr>
            </w:rPrChange>
          </w:rPr>
          <w:t>operation</w:t>
        </w:r>
        <w:r w:rsidR="00D17D0D" w:rsidRPr="004B6876">
          <w:rPr>
            <w:rFonts w:asciiTheme="minorHAnsi" w:hAnsiTheme="minorHAnsi" w:cstheme="minorHAnsi"/>
            <w:bCs/>
            <w:color w:val="FF0000"/>
            <w:spacing w:val="-9"/>
            <w:w w:val="105"/>
            <w:rPrChange w:id="301" w:author="Author">
              <w:rPr>
                <w:rFonts w:asciiTheme="minorHAnsi" w:hAnsiTheme="minorHAnsi" w:cstheme="minorHAnsi"/>
                <w:b/>
                <w:color w:val="FF0000"/>
                <w:spacing w:val="-9"/>
                <w:w w:val="105"/>
              </w:rPr>
            </w:rPrChange>
          </w:rPr>
          <w:t xml:space="preserve"> </w:t>
        </w:r>
        <w:r w:rsidR="00D17D0D" w:rsidRPr="004B6876">
          <w:rPr>
            <w:rFonts w:asciiTheme="minorHAnsi" w:hAnsiTheme="minorHAnsi" w:cstheme="minorHAnsi"/>
            <w:bCs/>
            <w:color w:val="FF0000"/>
            <w:w w:val="105"/>
            <w:rPrChange w:id="302" w:author="Author">
              <w:rPr>
                <w:rFonts w:asciiTheme="minorHAnsi" w:hAnsiTheme="minorHAnsi" w:cstheme="minorHAnsi"/>
                <w:b/>
                <w:color w:val="FF0000"/>
                <w:w w:val="105"/>
              </w:rPr>
            </w:rPrChange>
          </w:rPr>
          <w:t>and</w:t>
        </w:r>
        <w:r w:rsidR="00D17D0D" w:rsidRPr="004B6876">
          <w:rPr>
            <w:rFonts w:asciiTheme="minorHAnsi" w:hAnsiTheme="minorHAnsi" w:cstheme="minorHAnsi"/>
            <w:bCs/>
            <w:color w:val="FF0000"/>
            <w:spacing w:val="-6"/>
            <w:w w:val="105"/>
            <w:rPrChange w:id="303" w:author="Author">
              <w:rPr>
                <w:rFonts w:asciiTheme="minorHAnsi" w:hAnsiTheme="minorHAnsi" w:cstheme="minorHAnsi"/>
                <w:b/>
                <w:color w:val="FF0000"/>
                <w:spacing w:val="-6"/>
                <w:w w:val="105"/>
              </w:rPr>
            </w:rPrChange>
          </w:rPr>
          <w:t xml:space="preserve"> </w:t>
        </w:r>
        <w:r w:rsidR="00D17D0D" w:rsidRPr="004B6876">
          <w:rPr>
            <w:rFonts w:asciiTheme="minorHAnsi" w:hAnsiTheme="minorHAnsi" w:cstheme="minorHAnsi"/>
            <w:bCs/>
            <w:color w:val="FF0000"/>
            <w:w w:val="105"/>
            <w:rPrChange w:id="304" w:author="Author">
              <w:rPr>
                <w:rFonts w:asciiTheme="minorHAnsi" w:hAnsiTheme="minorHAnsi" w:cstheme="minorHAnsi"/>
                <w:b/>
                <w:color w:val="FF0000"/>
                <w:w w:val="105"/>
              </w:rPr>
            </w:rPrChange>
          </w:rPr>
          <w:t>to</w:t>
        </w:r>
        <w:r w:rsidR="00D17D0D" w:rsidRPr="004B6876">
          <w:rPr>
            <w:rFonts w:asciiTheme="minorHAnsi" w:hAnsiTheme="minorHAnsi" w:cstheme="minorHAnsi"/>
            <w:bCs/>
            <w:color w:val="FF0000"/>
            <w:spacing w:val="-7"/>
            <w:w w:val="105"/>
            <w:rPrChange w:id="305" w:author="Author">
              <w:rPr>
                <w:rFonts w:asciiTheme="minorHAnsi" w:hAnsiTheme="minorHAnsi" w:cstheme="minorHAnsi"/>
                <w:b/>
                <w:color w:val="FF0000"/>
                <w:spacing w:val="-7"/>
                <w:w w:val="105"/>
              </w:rPr>
            </w:rPrChange>
          </w:rPr>
          <w:t xml:space="preserve"> </w:t>
        </w:r>
        <w:r w:rsidR="00D17D0D" w:rsidRPr="004B6876">
          <w:rPr>
            <w:rFonts w:asciiTheme="minorHAnsi" w:hAnsiTheme="minorHAnsi" w:cstheme="minorHAnsi"/>
            <w:bCs/>
            <w:color w:val="FF0000"/>
            <w:w w:val="105"/>
            <w:rPrChange w:id="306" w:author="Author">
              <w:rPr>
                <w:rFonts w:asciiTheme="minorHAnsi" w:hAnsiTheme="minorHAnsi" w:cstheme="minorHAnsi"/>
                <w:b/>
                <w:color w:val="FF0000"/>
                <w:w w:val="105"/>
              </w:rPr>
            </w:rPrChange>
          </w:rPr>
          <w:t>prevent</w:t>
        </w:r>
        <w:r w:rsidR="00D17D0D" w:rsidRPr="004B6876">
          <w:rPr>
            <w:rFonts w:asciiTheme="minorHAnsi" w:hAnsiTheme="minorHAnsi" w:cstheme="minorHAnsi"/>
            <w:bCs/>
            <w:color w:val="FF0000"/>
            <w:spacing w:val="-6"/>
            <w:w w:val="105"/>
            <w:rPrChange w:id="307" w:author="Author">
              <w:rPr>
                <w:rFonts w:asciiTheme="minorHAnsi" w:hAnsiTheme="minorHAnsi" w:cstheme="minorHAnsi"/>
                <w:b/>
                <w:color w:val="FF0000"/>
                <w:spacing w:val="-6"/>
                <w:w w:val="105"/>
              </w:rPr>
            </w:rPrChange>
          </w:rPr>
          <w:t xml:space="preserve"> </w:t>
        </w:r>
        <w:r w:rsidR="00D17D0D" w:rsidRPr="004B6876">
          <w:rPr>
            <w:rFonts w:asciiTheme="minorHAnsi" w:hAnsiTheme="minorHAnsi" w:cstheme="minorHAnsi"/>
            <w:bCs/>
            <w:color w:val="FF0000"/>
            <w:w w:val="105"/>
            <w:rPrChange w:id="308" w:author="Author">
              <w:rPr>
                <w:rFonts w:asciiTheme="minorHAnsi" w:hAnsiTheme="minorHAnsi" w:cstheme="minorHAnsi"/>
                <w:b/>
                <w:color w:val="FF0000"/>
                <w:w w:val="105"/>
              </w:rPr>
            </w:rPrChange>
          </w:rPr>
          <w:t>or</w:t>
        </w:r>
        <w:r w:rsidR="00D17D0D" w:rsidRPr="004B6876">
          <w:rPr>
            <w:rFonts w:asciiTheme="minorHAnsi" w:hAnsiTheme="minorHAnsi" w:cstheme="minorHAnsi"/>
            <w:bCs/>
            <w:color w:val="FF0000"/>
            <w:spacing w:val="-6"/>
            <w:w w:val="105"/>
            <w:rPrChange w:id="309" w:author="Author">
              <w:rPr>
                <w:rFonts w:asciiTheme="minorHAnsi" w:hAnsiTheme="minorHAnsi" w:cstheme="minorHAnsi"/>
                <w:b/>
                <w:color w:val="FF0000"/>
                <w:spacing w:val="-6"/>
                <w:w w:val="105"/>
              </w:rPr>
            </w:rPrChange>
          </w:rPr>
          <w:t xml:space="preserve"> </w:t>
        </w:r>
        <w:r w:rsidR="00D17D0D" w:rsidRPr="004B6876">
          <w:rPr>
            <w:rFonts w:asciiTheme="minorHAnsi" w:hAnsiTheme="minorHAnsi" w:cstheme="minorHAnsi"/>
            <w:bCs/>
            <w:color w:val="FF0000"/>
            <w:w w:val="105"/>
            <w:rPrChange w:id="310" w:author="Author">
              <w:rPr>
                <w:rFonts w:asciiTheme="minorHAnsi" w:hAnsiTheme="minorHAnsi" w:cstheme="minorHAnsi"/>
                <w:b/>
                <w:color w:val="FF0000"/>
                <w:w w:val="105"/>
              </w:rPr>
            </w:rPrChange>
          </w:rPr>
          <w:t>limit</w:t>
        </w:r>
        <w:r w:rsidR="00D17D0D" w:rsidRPr="004B6876">
          <w:rPr>
            <w:rFonts w:asciiTheme="minorHAnsi" w:hAnsiTheme="minorHAnsi" w:cstheme="minorHAnsi"/>
            <w:bCs/>
            <w:color w:val="FF0000"/>
            <w:spacing w:val="1"/>
            <w:w w:val="105"/>
            <w:rPrChange w:id="311" w:author="Author">
              <w:rPr>
                <w:rFonts w:asciiTheme="minorHAnsi" w:hAnsiTheme="minorHAnsi" w:cstheme="minorHAnsi"/>
                <w:b/>
                <w:color w:val="FF0000"/>
                <w:spacing w:val="1"/>
                <w:w w:val="105"/>
              </w:rPr>
            </w:rPrChange>
          </w:rPr>
          <w:t xml:space="preserve"> </w:t>
        </w:r>
        <w:r w:rsidR="00D17D0D" w:rsidRPr="004B6876">
          <w:rPr>
            <w:rFonts w:asciiTheme="minorHAnsi" w:hAnsiTheme="minorHAnsi" w:cstheme="minorHAnsi"/>
            <w:bCs/>
            <w:color w:val="FF0000"/>
            <w:w w:val="105"/>
            <w:rPrChange w:id="312" w:author="Author">
              <w:rPr>
                <w:rFonts w:asciiTheme="minorHAnsi" w:hAnsiTheme="minorHAnsi" w:cstheme="minorHAnsi"/>
                <w:b/>
                <w:color w:val="FF0000"/>
                <w:w w:val="105"/>
              </w:rPr>
            </w:rPrChange>
          </w:rPr>
          <w:t>incidents on the system considering an efficient, harmonized and cost containing</w:t>
        </w:r>
        <w:r w:rsidR="00D17D0D" w:rsidRPr="004B6876">
          <w:rPr>
            <w:rFonts w:asciiTheme="minorHAnsi" w:hAnsiTheme="minorHAnsi" w:cstheme="minorHAnsi"/>
            <w:bCs/>
            <w:color w:val="FF0000"/>
            <w:spacing w:val="1"/>
            <w:w w:val="105"/>
            <w:rPrChange w:id="313" w:author="Author">
              <w:rPr>
                <w:rFonts w:asciiTheme="minorHAnsi" w:hAnsiTheme="minorHAnsi" w:cstheme="minorHAnsi"/>
                <w:b/>
                <w:color w:val="FF0000"/>
                <w:spacing w:val="1"/>
                <w:w w:val="105"/>
              </w:rPr>
            </w:rPrChange>
          </w:rPr>
          <w:t xml:space="preserve"> </w:t>
        </w:r>
        <w:r w:rsidR="00D17D0D" w:rsidRPr="004B6876">
          <w:rPr>
            <w:rFonts w:asciiTheme="minorHAnsi" w:hAnsiTheme="minorHAnsi" w:cstheme="minorHAnsi"/>
            <w:bCs/>
            <w:color w:val="FF0000"/>
            <w:w w:val="105"/>
            <w:rPrChange w:id="314" w:author="Author">
              <w:rPr>
                <w:rFonts w:asciiTheme="minorHAnsi" w:hAnsiTheme="minorHAnsi" w:cstheme="minorHAnsi"/>
                <w:b/>
                <w:color w:val="FF0000"/>
                <w:w w:val="105"/>
              </w:rPr>
            </w:rPrChange>
          </w:rPr>
          <w:t>implementation of the regulation, also taking into account the needs of all</w:t>
        </w:r>
        <w:r w:rsidR="00D17D0D" w:rsidRPr="004B6876">
          <w:rPr>
            <w:rFonts w:asciiTheme="minorHAnsi" w:hAnsiTheme="minorHAnsi" w:cstheme="minorHAnsi"/>
            <w:bCs/>
            <w:color w:val="FF0000"/>
            <w:spacing w:val="1"/>
            <w:w w:val="105"/>
            <w:rPrChange w:id="315" w:author="Author">
              <w:rPr>
                <w:rFonts w:asciiTheme="minorHAnsi" w:hAnsiTheme="minorHAnsi" w:cstheme="minorHAnsi"/>
                <w:b/>
                <w:color w:val="FF0000"/>
                <w:spacing w:val="1"/>
                <w:w w:val="105"/>
              </w:rPr>
            </w:rPrChange>
          </w:rPr>
          <w:t xml:space="preserve"> </w:t>
        </w:r>
        <w:r w:rsidR="00D17D0D" w:rsidRPr="004B6876">
          <w:rPr>
            <w:rFonts w:asciiTheme="minorHAnsi" w:hAnsiTheme="minorHAnsi" w:cstheme="minorHAnsi"/>
            <w:bCs/>
            <w:color w:val="FF0000"/>
            <w:w w:val="105"/>
            <w:rPrChange w:id="316" w:author="Author">
              <w:rPr>
                <w:rFonts w:asciiTheme="minorHAnsi" w:hAnsiTheme="minorHAnsi" w:cstheme="minorHAnsi"/>
                <w:b/>
                <w:color w:val="FF0000"/>
                <w:w w:val="105"/>
              </w:rPr>
            </w:rPrChange>
          </w:rPr>
          <w:t>stakeholders</w:t>
        </w:r>
        <w:r w:rsidR="00D17D0D" w:rsidRPr="004B6876">
          <w:rPr>
            <w:rFonts w:asciiTheme="minorHAnsi" w:hAnsiTheme="minorHAnsi" w:cstheme="minorHAnsi"/>
            <w:bCs/>
            <w:color w:val="FF0000"/>
            <w:spacing w:val="-3"/>
            <w:w w:val="105"/>
            <w:rPrChange w:id="317" w:author="Author">
              <w:rPr>
                <w:rFonts w:asciiTheme="minorHAnsi" w:hAnsiTheme="minorHAnsi" w:cstheme="minorHAnsi"/>
                <w:b/>
                <w:color w:val="FF0000"/>
                <w:spacing w:val="-3"/>
                <w:w w:val="105"/>
              </w:rPr>
            </w:rPrChange>
          </w:rPr>
          <w:t xml:space="preserve"> </w:t>
        </w:r>
        <w:r w:rsidR="00D17D0D" w:rsidRPr="004B6876">
          <w:rPr>
            <w:rFonts w:asciiTheme="minorHAnsi" w:hAnsiTheme="minorHAnsi" w:cstheme="minorHAnsi"/>
            <w:bCs/>
            <w:color w:val="FF0000"/>
            <w:w w:val="105"/>
            <w:rPrChange w:id="318" w:author="Author">
              <w:rPr>
                <w:rFonts w:asciiTheme="minorHAnsi" w:hAnsiTheme="minorHAnsi" w:cstheme="minorHAnsi"/>
                <w:b/>
                <w:color w:val="FF0000"/>
                <w:w w:val="105"/>
              </w:rPr>
            </w:rPrChange>
          </w:rPr>
          <w:t>in</w:t>
        </w:r>
        <w:r w:rsidR="00D17D0D" w:rsidRPr="004B6876">
          <w:rPr>
            <w:rFonts w:asciiTheme="minorHAnsi" w:hAnsiTheme="minorHAnsi" w:cstheme="minorHAnsi"/>
            <w:bCs/>
            <w:color w:val="FF0000"/>
            <w:spacing w:val="-3"/>
            <w:w w:val="105"/>
            <w:rPrChange w:id="319" w:author="Author">
              <w:rPr>
                <w:rFonts w:asciiTheme="minorHAnsi" w:hAnsiTheme="minorHAnsi" w:cstheme="minorHAnsi"/>
                <w:b/>
                <w:color w:val="FF0000"/>
                <w:spacing w:val="-3"/>
                <w:w w:val="105"/>
              </w:rPr>
            </w:rPrChange>
          </w:rPr>
          <w:t xml:space="preserve"> </w:t>
        </w:r>
        <w:r w:rsidR="00D17D0D" w:rsidRPr="004B6876">
          <w:rPr>
            <w:rFonts w:asciiTheme="minorHAnsi" w:hAnsiTheme="minorHAnsi" w:cstheme="minorHAnsi"/>
            <w:bCs/>
            <w:color w:val="FF0000"/>
            <w:w w:val="105"/>
            <w:rPrChange w:id="320" w:author="Author">
              <w:rPr>
                <w:rFonts w:asciiTheme="minorHAnsi" w:hAnsiTheme="minorHAnsi" w:cstheme="minorHAnsi"/>
                <w:b/>
                <w:color w:val="FF0000"/>
                <w:w w:val="105"/>
              </w:rPr>
            </w:rPrChange>
          </w:rPr>
          <w:t>the</w:t>
        </w:r>
        <w:r w:rsidR="00D17D0D" w:rsidRPr="004B6876">
          <w:rPr>
            <w:rFonts w:asciiTheme="minorHAnsi" w:hAnsiTheme="minorHAnsi" w:cstheme="minorHAnsi"/>
            <w:bCs/>
            <w:color w:val="FF0000"/>
            <w:spacing w:val="-5"/>
            <w:w w:val="105"/>
            <w:rPrChange w:id="321" w:author="Author">
              <w:rPr>
                <w:rFonts w:asciiTheme="minorHAnsi" w:hAnsiTheme="minorHAnsi" w:cstheme="minorHAnsi"/>
                <w:b/>
                <w:color w:val="FF0000"/>
                <w:spacing w:val="-5"/>
                <w:w w:val="105"/>
              </w:rPr>
            </w:rPrChange>
          </w:rPr>
          <w:t xml:space="preserve"> </w:t>
        </w:r>
        <w:r w:rsidR="00D17D0D" w:rsidRPr="004B6876">
          <w:rPr>
            <w:rFonts w:asciiTheme="minorHAnsi" w:hAnsiTheme="minorHAnsi" w:cstheme="minorHAnsi"/>
            <w:bCs/>
            <w:color w:val="FF0000"/>
            <w:w w:val="105"/>
            <w:rPrChange w:id="322" w:author="Author">
              <w:rPr>
                <w:rFonts w:asciiTheme="minorHAnsi" w:hAnsiTheme="minorHAnsi" w:cstheme="minorHAnsi"/>
                <w:b/>
                <w:color w:val="FF0000"/>
                <w:w w:val="105"/>
              </w:rPr>
            </w:rPrChange>
          </w:rPr>
          <w:t>value chain</w:t>
        </w:r>
        <w:r w:rsidR="00D17D0D" w:rsidRPr="004B6876">
          <w:rPr>
            <w:rFonts w:asciiTheme="minorHAnsi" w:hAnsiTheme="minorHAnsi" w:cstheme="minorHAnsi"/>
            <w:bCs/>
            <w:color w:val="FF0000"/>
            <w:spacing w:val="-2"/>
            <w:w w:val="105"/>
            <w:rPrChange w:id="323" w:author="Author">
              <w:rPr>
                <w:rFonts w:asciiTheme="minorHAnsi" w:hAnsiTheme="minorHAnsi" w:cstheme="minorHAnsi"/>
                <w:b/>
                <w:color w:val="FF0000"/>
                <w:spacing w:val="-2"/>
                <w:w w:val="105"/>
              </w:rPr>
            </w:rPrChange>
          </w:rPr>
          <w:t xml:space="preserve"> </w:t>
        </w:r>
        <w:r w:rsidR="00D17D0D" w:rsidRPr="004B6876">
          <w:rPr>
            <w:rFonts w:asciiTheme="minorHAnsi" w:hAnsiTheme="minorHAnsi" w:cstheme="minorHAnsi"/>
            <w:bCs/>
            <w:color w:val="FF0000"/>
            <w:w w:val="105"/>
            <w:rPrChange w:id="324" w:author="Author">
              <w:rPr>
                <w:rFonts w:asciiTheme="minorHAnsi" w:hAnsiTheme="minorHAnsi" w:cstheme="minorHAnsi"/>
                <w:b/>
                <w:color w:val="FF0000"/>
                <w:w w:val="105"/>
              </w:rPr>
            </w:rPrChange>
          </w:rPr>
          <w:t>involved</w:t>
        </w:r>
        <w:r w:rsidR="00D17D0D" w:rsidRPr="00483B10">
          <w:rPr>
            <w:rFonts w:asciiTheme="minorHAnsi" w:hAnsiTheme="minorHAnsi" w:cstheme="minorHAnsi"/>
            <w:bCs/>
            <w:color w:val="FF0000"/>
            <w:w w:val="105"/>
          </w:rPr>
          <w:t>.</w:t>
        </w:r>
      </w:ins>
    </w:p>
    <w:p w14:paraId="56023960" w14:textId="77777777" w:rsidR="00D17D0D" w:rsidRPr="003F0D05" w:rsidRDefault="00D17D0D" w:rsidP="00D17D0D">
      <w:pPr>
        <w:pStyle w:val="TableParagraph"/>
        <w:spacing w:before="3"/>
        <w:rPr>
          <w:ins w:id="325" w:author="Author"/>
          <w:rFonts w:asciiTheme="minorHAnsi" w:hAnsiTheme="minorHAnsi" w:cstheme="minorHAnsi"/>
          <w:b/>
          <w:color w:val="FF0000"/>
        </w:rPr>
      </w:pPr>
    </w:p>
    <w:p w14:paraId="2E5FF4F0" w14:textId="3B12E153" w:rsidR="00D17D0D" w:rsidRPr="003F0D05" w:rsidRDefault="00D17D0D" w:rsidP="00D17D0D">
      <w:pPr>
        <w:pStyle w:val="TableParagraph"/>
        <w:spacing w:before="1" w:line="247" w:lineRule="auto"/>
        <w:ind w:right="199"/>
        <w:rPr>
          <w:ins w:id="326" w:author="Author"/>
          <w:rFonts w:asciiTheme="minorHAnsi" w:hAnsiTheme="minorHAnsi" w:cstheme="minorHAnsi"/>
          <w:color w:val="FF0000"/>
        </w:rPr>
      </w:pPr>
      <w:ins w:id="327" w:author="Author">
        <w:r w:rsidRPr="003F0D05">
          <w:rPr>
            <w:rFonts w:asciiTheme="minorHAnsi" w:hAnsiTheme="minorHAnsi" w:cstheme="minorHAnsi"/>
            <w:color w:val="FF0000"/>
            <w:w w:val="105"/>
          </w:rPr>
          <w:t>Experience gathered in the implementation and application of this</w:t>
        </w:r>
        <w:r w:rsidRPr="003F0D05">
          <w:rPr>
            <w:rFonts w:asciiTheme="minorHAnsi" w:hAnsiTheme="minorHAnsi" w:cstheme="minorHAnsi"/>
            <w:color w:val="FF0000"/>
            <w:spacing w:val="1"/>
            <w:w w:val="105"/>
          </w:rPr>
          <w:t xml:space="preserve"> </w:t>
        </w:r>
        <w:r w:rsidRPr="003F0D05">
          <w:rPr>
            <w:rFonts w:asciiTheme="minorHAnsi" w:hAnsiTheme="minorHAnsi" w:cstheme="minorHAnsi"/>
            <w:color w:val="FF0000"/>
            <w:spacing w:val="-1"/>
            <w:w w:val="105"/>
          </w:rPr>
          <w:t>regulation</w:t>
        </w:r>
        <w:r w:rsidRPr="003F0D05">
          <w:rPr>
            <w:rFonts w:asciiTheme="minorHAnsi" w:hAnsiTheme="minorHAnsi" w:cstheme="minorHAnsi"/>
            <w:color w:val="FF0000"/>
            <w:spacing w:val="22"/>
            <w:w w:val="105"/>
          </w:rPr>
          <w:t xml:space="preserve"> </w:t>
        </w:r>
        <w:r w:rsidRPr="003F0D05">
          <w:rPr>
            <w:rFonts w:asciiTheme="minorHAnsi" w:hAnsiTheme="minorHAnsi" w:cstheme="minorHAnsi"/>
            <w:color w:val="FF0000"/>
            <w:spacing w:val="-1"/>
            <w:w w:val="105"/>
          </w:rPr>
          <w:t>shall</w:t>
        </w:r>
        <w:r w:rsidRPr="003F0D05">
          <w:rPr>
            <w:rFonts w:asciiTheme="minorHAnsi" w:hAnsiTheme="minorHAnsi" w:cstheme="minorHAnsi"/>
            <w:color w:val="FF0000"/>
            <w:spacing w:val="-9"/>
            <w:w w:val="105"/>
          </w:rPr>
          <w:t xml:space="preserve"> </w:t>
        </w:r>
        <w:r w:rsidRPr="003F0D05">
          <w:rPr>
            <w:rFonts w:asciiTheme="minorHAnsi" w:hAnsiTheme="minorHAnsi" w:cstheme="minorHAnsi"/>
            <w:color w:val="FF0000"/>
            <w:spacing w:val="-1"/>
            <w:w w:val="105"/>
          </w:rPr>
          <w:t>be</w:t>
        </w:r>
        <w:r w:rsidRPr="003F0D05">
          <w:rPr>
            <w:rFonts w:asciiTheme="minorHAnsi" w:hAnsiTheme="minorHAnsi" w:cstheme="minorHAnsi"/>
            <w:color w:val="FF0000"/>
            <w:spacing w:val="-5"/>
            <w:w w:val="105"/>
          </w:rPr>
          <w:t xml:space="preserve"> </w:t>
        </w:r>
        <w:r w:rsidRPr="003F0D05">
          <w:rPr>
            <w:rFonts w:asciiTheme="minorHAnsi" w:hAnsiTheme="minorHAnsi" w:cstheme="minorHAnsi"/>
            <w:color w:val="FF0000"/>
            <w:spacing w:val="-1"/>
            <w:w w:val="105"/>
          </w:rPr>
          <w:t>shared</w:t>
        </w:r>
        <w:r w:rsidRPr="003F0D05">
          <w:rPr>
            <w:rFonts w:asciiTheme="minorHAnsi" w:hAnsiTheme="minorHAnsi" w:cstheme="minorHAnsi"/>
            <w:color w:val="FF0000"/>
            <w:spacing w:val="-6"/>
            <w:w w:val="105"/>
          </w:rPr>
          <w:t xml:space="preserve"> </w:t>
        </w:r>
        <w:r w:rsidRPr="003F0D05">
          <w:rPr>
            <w:rFonts w:asciiTheme="minorHAnsi" w:hAnsiTheme="minorHAnsi" w:cstheme="minorHAnsi"/>
            <w:color w:val="FF0000"/>
            <w:spacing w:val="-1"/>
            <w:w w:val="105"/>
          </w:rPr>
          <w:t>within</w:t>
        </w:r>
        <w:r w:rsidRPr="003F0D05">
          <w:rPr>
            <w:rFonts w:asciiTheme="minorHAnsi" w:hAnsiTheme="minorHAnsi" w:cstheme="minorHAnsi"/>
            <w:color w:val="FF0000"/>
            <w:spacing w:val="-2"/>
            <w:w w:val="105"/>
          </w:rPr>
          <w:t xml:space="preserve"> </w:t>
        </w:r>
        <w:r w:rsidRPr="003F0D05">
          <w:rPr>
            <w:rFonts w:asciiTheme="minorHAnsi" w:hAnsiTheme="minorHAnsi" w:cstheme="minorHAnsi"/>
            <w:color w:val="FF0000"/>
            <w:spacing w:val="-1"/>
            <w:w w:val="105"/>
          </w:rPr>
          <w:t>the</w:t>
        </w:r>
        <w:r w:rsidRPr="003F0D05">
          <w:rPr>
            <w:rFonts w:asciiTheme="minorHAnsi" w:hAnsiTheme="minorHAnsi" w:cstheme="minorHAnsi"/>
            <w:color w:val="FF0000"/>
            <w:spacing w:val="-3"/>
            <w:w w:val="105"/>
          </w:rPr>
          <w:t xml:space="preserve"> </w:t>
        </w:r>
        <w:r w:rsidRPr="003F0D05">
          <w:rPr>
            <w:rFonts w:asciiTheme="minorHAnsi" w:hAnsiTheme="minorHAnsi" w:cstheme="minorHAnsi"/>
            <w:color w:val="FF0000"/>
            <w:spacing w:val="-1"/>
            <w:w w:val="105"/>
          </w:rPr>
          <w:t>regional</w:t>
        </w:r>
        <w:r w:rsidRPr="003F0D05">
          <w:rPr>
            <w:rFonts w:asciiTheme="minorHAnsi" w:hAnsiTheme="minorHAnsi" w:cstheme="minorHAnsi"/>
            <w:color w:val="FF0000"/>
            <w:spacing w:val="-9"/>
            <w:w w:val="105"/>
          </w:rPr>
          <w:t xml:space="preserve"> </w:t>
        </w:r>
        <w:r w:rsidRPr="003F0D05">
          <w:rPr>
            <w:rFonts w:asciiTheme="minorHAnsi" w:hAnsiTheme="minorHAnsi" w:cstheme="minorHAnsi"/>
            <w:color w:val="FF0000"/>
            <w:w w:val="105"/>
          </w:rPr>
          <w:t>coorindation</w:t>
        </w:r>
        <w:r w:rsidRPr="003F0D05">
          <w:rPr>
            <w:rFonts w:asciiTheme="minorHAnsi" w:hAnsiTheme="minorHAnsi" w:cstheme="minorHAnsi"/>
            <w:color w:val="FF0000"/>
            <w:spacing w:val="-5"/>
            <w:w w:val="105"/>
          </w:rPr>
          <w:t xml:space="preserve"> </w:t>
        </w:r>
        <w:r w:rsidRPr="003F0D05">
          <w:rPr>
            <w:rFonts w:asciiTheme="minorHAnsi" w:hAnsiTheme="minorHAnsi" w:cstheme="minorHAnsi"/>
            <w:color w:val="FF0000"/>
            <w:w w:val="105"/>
          </w:rPr>
          <w:t>centres</w:t>
        </w:r>
        <w:r w:rsidRPr="003F0D05">
          <w:rPr>
            <w:rFonts w:asciiTheme="minorHAnsi" w:hAnsiTheme="minorHAnsi" w:cstheme="minorHAnsi"/>
            <w:color w:val="FF0000"/>
            <w:spacing w:val="-8"/>
            <w:w w:val="105"/>
          </w:rPr>
          <w:t xml:space="preserve"> </w:t>
        </w:r>
        <w:r w:rsidRPr="003F0D05">
          <w:rPr>
            <w:rFonts w:asciiTheme="minorHAnsi" w:hAnsiTheme="minorHAnsi" w:cstheme="minorHAnsi"/>
            <w:color w:val="FF0000"/>
            <w:w w:val="105"/>
          </w:rPr>
          <w:t>as</w:t>
        </w:r>
        <w:r w:rsidRPr="003F0D05">
          <w:rPr>
            <w:rFonts w:asciiTheme="minorHAnsi" w:hAnsiTheme="minorHAnsi" w:cstheme="minorHAnsi"/>
            <w:color w:val="FF0000"/>
            <w:spacing w:val="-8"/>
            <w:w w:val="105"/>
          </w:rPr>
          <w:t xml:space="preserve"> </w:t>
        </w:r>
        <w:r w:rsidRPr="003F0D05">
          <w:rPr>
            <w:rFonts w:asciiTheme="minorHAnsi" w:hAnsiTheme="minorHAnsi" w:cstheme="minorHAnsi"/>
            <w:color w:val="FF0000"/>
            <w:w w:val="105"/>
          </w:rPr>
          <w:t>part</w:t>
        </w:r>
        <w:r w:rsidRPr="003F0D05">
          <w:rPr>
            <w:rFonts w:asciiTheme="minorHAnsi" w:hAnsiTheme="minorHAnsi" w:cstheme="minorHAnsi"/>
            <w:color w:val="FF0000"/>
            <w:spacing w:val="-3"/>
            <w:w w:val="105"/>
          </w:rPr>
          <w:t xml:space="preserve"> </w:t>
        </w:r>
        <w:r w:rsidRPr="003F0D05">
          <w:rPr>
            <w:rFonts w:asciiTheme="minorHAnsi" w:hAnsiTheme="minorHAnsi" w:cstheme="minorHAnsi"/>
            <w:color w:val="FF0000"/>
            <w:w w:val="105"/>
          </w:rPr>
          <w:t>of</w:t>
        </w:r>
        <w:r w:rsidRPr="003F0D05">
          <w:rPr>
            <w:rFonts w:asciiTheme="minorHAnsi" w:hAnsiTheme="minorHAnsi" w:cstheme="minorHAnsi"/>
            <w:color w:val="FF0000"/>
            <w:spacing w:val="-9"/>
            <w:w w:val="105"/>
          </w:rPr>
          <w:t xml:space="preserve"> </w:t>
        </w:r>
        <w:r w:rsidRPr="003F0D05">
          <w:rPr>
            <w:rFonts w:asciiTheme="minorHAnsi" w:hAnsiTheme="minorHAnsi" w:cstheme="minorHAnsi"/>
            <w:color w:val="FF0000"/>
            <w:w w:val="105"/>
          </w:rPr>
          <w:t>their</w:t>
        </w:r>
        <w:r w:rsidRPr="003F0D05">
          <w:rPr>
            <w:rFonts w:asciiTheme="minorHAnsi" w:hAnsiTheme="minorHAnsi" w:cstheme="minorHAnsi"/>
            <w:color w:val="FF0000"/>
            <w:spacing w:val="-8"/>
            <w:w w:val="105"/>
          </w:rPr>
          <w:t xml:space="preserve"> </w:t>
        </w:r>
        <w:r w:rsidRPr="003F0D05">
          <w:rPr>
            <w:rFonts w:asciiTheme="minorHAnsi" w:hAnsiTheme="minorHAnsi" w:cstheme="minorHAnsi"/>
            <w:color w:val="FF0000"/>
            <w:w w:val="105"/>
          </w:rPr>
          <w:t>task</w:t>
        </w:r>
        <w:r w:rsidRPr="003F0D05">
          <w:rPr>
            <w:rFonts w:asciiTheme="minorHAnsi" w:hAnsiTheme="minorHAnsi" w:cstheme="minorHAnsi"/>
            <w:color w:val="FF0000"/>
            <w:spacing w:val="1"/>
            <w:w w:val="105"/>
          </w:rPr>
          <w:t xml:space="preserve"> </w:t>
        </w:r>
        <w:r w:rsidRPr="003F0D05">
          <w:rPr>
            <w:rFonts w:asciiTheme="minorHAnsi" w:hAnsiTheme="minorHAnsi" w:cstheme="minorHAnsi"/>
            <w:color w:val="FF0000"/>
            <w:w w:val="105"/>
          </w:rPr>
          <w:t>as defined in EU 2019/943 and with the mandatory participation of involved</w:t>
        </w:r>
        <w:r w:rsidRPr="003F0D05">
          <w:rPr>
            <w:rFonts w:asciiTheme="minorHAnsi" w:hAnsiTheme="minorHAnsi" w:cstheme="minorHAnsi"/>
            <w:color w:val="FF0000"/>
            <w:spacing w:val="1"/>
            <w:w w:val="105"/>
          </w:rPr>
          <w:t xml:space="preserve"> </w:t>
        </w:r>
        <w:r w:rsidRPr="003F0D05">
          <w:rPr>
            <w:rFonts w:asciiTheme="minorHAnsi" w:hAnsiTheme="minorHAnsi" w:cstheme="minorHAnsi"/>
            <w:color w:val="FF0000"/>
            <w:w w:val="105"/>
          </w:rPr>
          <w:t>stakeholders</w:t>
        </w:r>
        <w:r w:rsidRPr="003F0D05">
          <w:rPr>
            <w:rFonts w:asciiTheme="minorHAnsi" w:hAnsiTheme="minorHAnsi" w:cstheme="minorHAnsi"/>
            <w:color w:val="FF0000"/>
            <w:spacing w:val="-3"/>
            <w:w w:val="105"/>
          </w:rPr>
          <w:t xml:space="preserve"> </w:t>
        </w:r>
        <w:r w:rsidRPr="003F0D05">
          <w:rPr>
            <w:rFonts w:asciiTheme="minorHAnsi" w:hAnsiTheme="minorHAnsi" w:cstheme="minorHAnsi"/>
            <w:color w:val="FF0000"/>
            <w:w w:val="105"/>
          </w:rPr>
          <w:t>at</w:t>
        </w:r>
        <w:r w:rsidRPr="003F0D05">
          <w:rPr>
            <w:rFonts w:asciiTheme="minorHAnsi" w:hAnsiTheme="minorHAnsi" w:cstheme="minorHAnsi"/>
            <w:color w:val="FF0000"/>
            <w:spacing w:val="-1"/>
            <w:w w:val="105"/>
          </w:rPr>
          <w:t xml:space="preserve"> </w:t>
        </w:r>
        <w:r w:rsidRPr="003F0D05">
          <w:rPr>
            <w:rFonts w:asciiTheme="minorHAnsi" w:hAnsiTheme="minorHAnsi" w:cstheme="minorHAnsi"/>
            <w:color w:val="FF0000"/>
            <w:w w:val="105"/>
          </w:rPr>
          <w:t>least</w:t>
        </w:r>
        <w:r w:rsidRPr="003F0D05">
          <w:rPr>
            <w:rFonts w:asciiTheme="minorHAnsi" w:hAnsiTheme="minorHAnsi" w:cstheme="minorHAnsi"/>
            <w:color w:val="FF0000"/>
            <w:spacing w:val="-4"/>
            <w:w w:val="105"/>
          </w:rPr>
          <w:t xml:space="preserve"> </w:t>
        </w:r>
        <w:r w:rsidRPr="003F0D05">
          <w:rPr>
            <w:rFonts w:asciiTheme="minorHAnsi" w:hAnsiTheme="minorHAnsi" w:cstheme="minorHAnsi"/>
            <w:color w:val="FF0000"/>
            <w:w w:val="105"/>
          </w:rPr>
          <w:t>once</w:t>
        </w:r>
        <w:r w:rsidRPr="003F0D05">
          <w:rPr>
            <w:rFonts w:asciiTheme="minorHAnsi" w:hAnsiTheme="minorHAnsi" w:cstheme="minorHAnsi"/>
            <w:color w:val="FF0000"/>
            <w:spacing w:val="-3"/>
            <w:w w:val="105"/>
          </w:rPr>
          <w:t xml:space="preserve"> </w:t>
        </w:r>
        <w:r w:rsidRPr="003F0D05">
          <w:rPr>
            <w:rFonts w:asciiTheme="minorHAnsi" w:hAnsiTheme="minorHAnsi" w:cstheme="minorHAnsi"/>
            <w:color w:val="FF0000"/>
            <w:w w:val="105"/>
          </w:rPr>
          <w:t>a</w:t>
        </w:r>
        <w:r w:rsidRPr="003F0D05">
          <w:rPr>
            <w:rFonts w:asciiTheme="minorHAnsi" w:hAnsiTheme="minorHAnsi" w:cstheme="minorHAnsi"/>
            <w:color w:val="FF0000"/>
            <w:spacing w:val="-3"/>
            <w:w w:val="105"/>
          </w:rPr>
          <w:t xml:space="preserve"> </w:t>
        </w:r>
        <w:r w:rsidRPr="003F0D05">
          <w:rPr>
            <w:rFonts w:asciiTheme="minorHAnsi" w:hAnsiTheme="minorHAnsi" w:cstheme="minorHAnsi"/>
            <w:color w:val="FF0000"/>
            <w:w w:val="105"/>
          </w:rPr>
          <w:t>year.</w:t>
        </w:r>
      </w:ins>
    </w:p>
    <w:p w14:paraId="4B69C2C6" w14:textId="32446598" w:rsidR="005E5230" w:rsidRPr="003F0D05" w:rsidRDefault="00D17D0D" w:rsidP="004B6876">
      <w:pPr>
        <w:shd w:val="clear" w:color="auto" w:fill="FFFFFF"/>
        <w:spacing w:before="120" w:after="0" w:line="240" w:lineRule="auto"/>
        <w:jc w:val="both"/>
        <w:rPr>
          <w:ins w:id="328" w:author="Author"/>
          <w:rFonts w:cstheme="minorHAnsi"/>
          <w:color w:val="FF0000"/>
          <w:w w:val="105"/>
        </w:rPr>
        <w:pPrChange w:id="329" w:author="Author">
          <w:pPr/>
        </w:pPrChange>
      </w:pPr>
      <w:ins w:id="330" w:author="Author">
        <w:r w:rsidRPr="003F0D05">
          <w:rPr>
            <w:rFonts w:cstheme="minorHAnsi"/>
            <w:color w:val="FF0000"/>
            <w:spacing w:val="-1"/>
            <w:w w:val="105"/>
          </w:rPr>
          <w:t>The</w:t>
        </w:r>
        <w:r w:rsidRPr="003F0D05">
          <w:rPr>
            <w:rFonts w:cstheme="minorHAnsi"/>
            <w:color w:val="FF0000"/>
            <w:spacing w:val="-8"/>
            <w:w w:val="105"/>
          </w:rPr>
          <w:t xml:space="preserve"> </w:t>
        </w:r>
        <w:r w:rsidRPr="003F0D05">
          <w:rPr>
            <w:rFonts w:cstheme="minorHAnsi"/>
            <w:color w:val="FF0000"/>
            <w:spacing w:val="-1"/>
            <w:w w:val="105"/>
          </w:rPr>
          <w:t>feedback</w:t>
        </w:r>
        <w:r w:rsidRPr="003F0D05">
          <w:rPr>
            <w:rFonts w:cstheme="minorHAnsi"/>
            <w:color w:val="FF0000"/>
            <w:spacing w:val="-7"/>
            <w:w w:val="105"/>
          </w:rPr>
          <w:t xml:space="preserve"> </w:t>
        </w:r>
        <w:r w:rsidRPr="003F0D05">
          <w:rPr>
            <w:rFonts w:cstheme="minorHAnsi"/>
            <w:color w:val="FF0000"/>
            <w:spacing w:val="-1"/>
            <w:w w:val="105"/>
          </w:rPr>
          <w:t>from</w:t>
        </w:r>
        <w:r w:rsidRPr="003F0D05">
          <w:rPr>
            <w:rFonts w:cstheme="minorHAnsi"/>
            <w:color w:val="FF0000"/>
            <w:spacing w:val="-4"/>
            <w:w w:val="105"/>
          </w:rPr>
          <w:t xml:space="preserve"> </w:t>
        </w:r>
        <w:r w:rsidRPr="003F0D05">
          <w:rPr>
            <w:rFonts w:cstheme="minorHAnsi"/>
            <w:color w:val="FF0000"/>
            <w:spacing w:val="-1"/>
            <w:w w:val="105"/>
          </w:rPr>
          <w:t>the</w:t>
        </w:r>
        <w:r w:rsidRPr="003F0D05">
          <w:rPr>
            <w:rFonts w:cstheme="minorHAnsi"/>
            <w:color w:val="FF0000"/>
            <w:spacing w:val="-7"/>
            <w:w w:val="105"/>
          </w:rPr>
          <w:t xml:space="preserve"> </w:t>
        </w:r>
        <w:r w:rsidRPr="003F0D05">
          <w:rPr>
            <w:rFonts w:cstheme="minorHAnsi"/>
            <w:color w:val="FF0000"/>
            <w:spacing w:val="-1"/>
            <w:w w:val="105"/>
          </w:rPr>
          <w:t>regional</w:t>
        </w:r>
        <w:r w:rsidRPr="003F0D05">
          <w:rPr>
            <w:rFonts w:cstheme="minorHAnsi"/>
            <w:color w:val="FF0000"/>
            <w:spacing w:val="-4"/>
            <w:w w:val="105"/>
          </w:rPr>
          <w:t xml:space="preserve"> </w:t>
        </w:r>
        <w:r w:rsidRPr="003F0D05">
          <w:rPr>
            <w:rFonts w:cstheme="minorHAnsi"/>
            <w:color w:val="FF0000"/>
            <w:spacing w:val="-1"/>
            <w:w w:val="105"/>
          </w:rPr>
          <w:t>coordination</w:t>
        </w:r>
        <w:r w:rsidRPr="003F0D05">
          <w:rPr>
            <w:rFonts w:cstheme="minorHAnsi"/>
            <w:color w:val="FF0000"/>
            <w:spacing w:val="-9"/>
            <w:w w:val="105"/>
          </w:rPr>
          <w:t xml:space="preserve"> </w:t>
        </w:r>
        <w:r w:rsidRPr="003F0D05">
          <w:rPr>
            <w:rFonts w:cstheme="minorHAnsi"/>
            <w:color w:val="FF0000"/>
            <w:w w:val="105"/>
          </w:rPr>
          <w:t>centres</w:t>
        </w:r>
        <w:r w:rsidRPr="003F0D05">
          <w:rPr>
            <w:rFonts w:cstheme="minorHAnsi"/>
            <w:color w:val="FF0000"/>
            <w:spacing w:val="-6"/>
            <w:w w:val="105"/>
          </w:rPr>
          <w:t xml:space="preserve"> </w:t>
        </w:r>
        <w:r w:rsidRPr="003F0D05">
          <w:rPr>
            <w:rFonts w:cstheme="minorHAnsi"/>
            <w:color w:val="FF0000"/>
            <w:w w:val="105"/>
          </w:rPr>
          <w:t>shall</w:t>
        </w:r>
        <w:r w:rsidRPr="003F0D05">
          <w:rPr>
            <w:rFonts w:cstheme="minorHAnsi"/>
            <w:color w:val="FF0000"/>
            <w:spacing w:val="-9"/>
            <w:w w:val="105"/>
          </w:rPr>
          <w:t xml:space="preserve"> </w:t>
        </w:r>
        <w:r w:rsidRPr="003F0D05">
          <w:rPr>
            <w:rFonts w:cstheme="minorHAnsi"/>
            <w:color w:val="FF0000"/>
            <w:w w:val="105"/>
          </w:rPr>
          <w:t>be</w:t>
        </w:r>
        <w:r w:rsidRPr="003F0D05">
          <w:rPr>
            <w:rFonts w:cstheme="minorHAnsi"/>
            <w:color w:val="FF0000"/>
            <w:spacing w:val="-7"/>
            <w:w w:val="105"/>
          </w:rPr>
          <w:t xml:space="preserve"> </w:t>
        </w:r>
        <w:r w:rsidRPr="003F0D05">
          <w:rPr>
            <w:rFonts w:cstheme="minorHAnsi"/>
            <w:color w:val="FF0000"/>
            <w:w w:val="105"/>
          </w:rPr>
          <w:t>shared</w:t>
        </w:r>
        <w:r w:rsidRPr="003F0D05">
          <w:rPr>
            <w:rFonts w:cstheme="minorHAnsi"/>
            <w:color w:val="FF0000"/>
            <w:spacing w:val="-7"/>
            <w:w w:val="105"/>
          </w:rPr>
          <w:t xml:space="preserve"> </w:t>
        </w:r>
        <w:r w:rsidRPr="003F0D05">
          <w:rPr>
            <w:rFonts w:cstheme="minorHAnsi"/>
            <w:color w:val="FF0000"/>
            <w:w w:val="105"/>
          </w:rPr>
          <w:t>among</w:t>
        </w:r>
        <w:r w:rsidRPr="003F0D05">
          <w:rPr>
            <w:rFonts w:cstheme="minorHAnsi"/>
            <w:color w:val="FF0000"/>
            <w:spacing w:val="-5"/>
            <w:w w:val="105"/>
          </w:rPr>
          <w:t xml:space="preserve"> </w:t>
        </w:r>
        <w:r w:rsidRPr="003F0D05">
          <w:rPr>
            <w:rFonts w:cstheme="minorHAnsi"/>
            <w:color w:val="FF0000"/>
            <w:w w:val="105"/>
          </w:rPr>
          <w:t>TSOs</w:t>
        </w:r>
        <w:r w:rsidRPr="003F0D05">
          <w:rPr>
            <w:rFonts w:cstheme="minorHAnsi"/>
            <w:color w:val="FF0000"/>
            <w:spacing w:val="-9"/>
            <w:w w:val="105"/>
          </w:rPr>
          <w:t xml:space="preserve"> </w:t>
        </w:r>
        <w:r w:rsidRPr="003F0D05">
          <w:rPr>
            <w:rFonts w:cstheme="minorHAnsi"/>
            <w:color w:val="FF0000"/>
            <w:w w:val="105"/>
          </w:rPr>
          <w:t>and</w:t>
        </w:r>
        <w:r w:rsidRPr="003F0D05">
          <w:rPr>
            <w:rFonts w:cstheme="minorHAnsi"/>
            <w:color w:val="FF0000"/>
            <w:spacing w:val="1"/>
            <w:w w:val="105"/>
          </w:rPr>
          <w:t xml:space="preserve"> </w:t>
        </w:r>
        <w:r w:rsidRPr="003F0D05">
          <w:rPr>
            <w:rFonts w:cstheme="minorHAnsi"/>
            <w:color w:val="FF0000"/>
            <w:w w:val="105"/>
          </w:rPr>
          <w:t>DSOs</w:t>
        </w:r>
        <w:r w:rsidRPr="003F0D05">
          <w:rPr>
            <w:rFonts w:cstheme="minorHAnsi"/>
            <w:color w:val="FF0000"/>
            <w:spacing w:val="-6"/>
            <w:w w:val="105"/>
          </w:rPr>
          <w:t xml:space="preserve"> </w:t>
        </w:r>
        <w:r w:rsidRPr="003F0D05">
          <w:rPr>
            <w:rFonts w:cstheme="minorHAnsi"/>
            <w:color w:val="FF0000"/>
            <w:w w:val="105"/>
          </w:rPr>
          <w:t>at</w:t>
        </w:r>
        <w:r w:rsidRPr="003F0D05">
          <w:rPr>
            <w:rFonts w:cstheme="minorHAnsi"/>
            <w:color w:val="FF0000"/>
            <w:spacing w:val="-4"/>
            <w:w w:val="105"/>
          </w:rPr>
          <w:t xml:space="preserve"> </w:t>
        </w:r>
        <w:r w:rsidRPr="003F0D05">
          <w:rPr>
            <w:rFonts w:cstheme="minorHAnsi"/>
            <w:color w:val="FF0000"/>
            <w:w w:val="105"/>
          </w:rPr>
          <w:t>least</w:t>
        </w:r>
        <w:r w:rsidRPr="003F0D05">
          <w:rPr>
            <w:rFonts w:cstheme="minorHAnsi"/>
            <w:color w:val="FF0000"/>
            <w:spacing w:val="-1"/>
            <w:w w:val="105"/>
          </w:rPr>
          <w:t xml:space="preserve"> </w:t>
        </w:r>
        <w:r w:rsidRPr="003F0D05">
          <w:rPr>
            <w:rFonts w:cstheme="minorHAnsi"/>
            <w:color w:val="FF0000"/>
            <w:w w:val="105"/>
          </w:rPr>
          <w:t>to</w:t>
        </w:r>
        <w:r w:rsidRPr="003F0D05">
          <w:rPr>
            <w:rFonts w:cstheme="minorHAnsi"/>
            <w:color w:val="FF0000"/>
            <w:spacing w:val="-4"/>
            <w:w w:val="105"/>
          </w:rPr>
          <w:t xml:space="preserve"> </w:t>
        </w:r>
        <w:r w:rsidRPr="003F0D05">
          <w:rPr>
            <w:rFonts w:cstheme="minorHAnsi"/>
            <w:color w:val="FF0000"/>
            <w:w w:val="105"/>
          </w:rPr>
          <w:t>the</w:t>
        </w:r>
        <w:r w:rsidRPr="003F0D05">
          <w:rPr>
            <w:rFonts w:cstheme="minorHAnsi"/>
            <w:color w:val="FF0000"/>
            <w:spacing w:val="-5"/>
            <w:w w:val="105"/>
          </w:rPr>
          <w:t xml:space="preserve"> </w:t>
        </w:r>
        <w:r w:rsidRPr="003F0D05">
          <w:rPr>
            <w:rFonts w:cstheme="minorHAnsi"/>
            <w:color w:val="FF0000"/>
            <w:w w:val="105"/>
          </w:rPr>
          <w:t>ones</w:t>
        </w:r>
        <w:r w:rsidRPr="003F0D05">
          <w:rPr>
            <w:rFonts w:cstheme="minorHAnsi"/>
            <w:color w:val="FF0000"/>
            <w:spacing w:val="-4"/>
            <w:w w:val="105"/>
          </w:rPr>
          <w:t xml:space="preserve"> </w:t>
        </w:r>
        <w:r w:rsidRPr="003F0D05">
          <w:rPr>
            <w:rFonts w:cstheme="minorHAnsi"/>
            <w:color w:val="FF0000"/>
            <w:w w:val="105"/>
          </w:rPr>
          <w:t>belonging</w:t>
        </w:r>
        <w:r w:rsidRPr="003F0D05">
          <w:rPr>
            <w:rFonts w:cstheme="minorHAnsi"/>
            <w:color w:val="FF0000"/>
            <w:spacing w:val="-2"/>
            <w:w w:val="105"/>
          </w:rPr>
          <w:t xml:space="preserve"> </w:t>
        </w:r>
        <w:r w:rsidRPr="003F0D05">
          <w:rPr>
            <w:rFonts w:cstheme="minorHAnsi"/>
            <w:color w:val="FF0000"/>
            <w:w w:val="105"/>
          </w:rPr>
          <w:t>to</w:t>
        </w:r>
        <w:r w:rsidRPr="003F0D05">
          <w:rPr>
            <w:rFonts w:cstheme="minorHAnsi"/>
            <w:color w:val="FF0000"/>
            <w:spacing w:val="-6"/>
            <w:w w:val="105"/>
          </w:rPr>
          <w:t xml:space="preserve"> </w:t>
        </w:r>
        <w:r w:rsidRPr="003F0D05">
          <w:rPr>
            <w:rFonts w:cstheme="minorHAnsi"/>
            <w:color w:val="FF0000"/>
            <w:w w:val="105"/>
          </w:rPr>
          <w:t>the</w:t>
        </w:r>
        <w:r w:rsidRPr="003F0D05">
          <w:rPr>
            <w:rFonts w:cstheme="minorHAnsi"/>
            <w:color w:val="FF0000"/>
            <w:spacing w:val="-5"/>
            <w:w w:val="105"/>
          </w:rPr>
          <w:t xml:space="preserve"> </w:t>
        </w:r>
        <w:r w:rsidRPr="003F0D05">
          <w:rPr>
            <w:rFonts w:cstheme="minorHAnsi"/>
            <w:color w:val="FF0000"/>
            <w:w w:val="105"/>
          </w:rPr>
          <w:t>same</w:t>
        </w:r>
        <w:r w:rsidRPr="003F0D05">
          <w:rPr>
            <w:rFonts w:cstheme="minorHAnsi"/>
            <w:color w:val="FF0000"/>
            <w:spacing w:val="-4"/>
            <w:w w:val="105"/>
          </w:rPr>
          <w:t xml:space="preserve"> </w:t>
        </w:r>
        <w:r w:rsidRPr="003F0D05">
          <w:rPr>
            <w:rFonts w:cstheme="minorHAnsi"/>
            <w:color w:val="FF0000"/>
            <w:w w:val="105"/>
          </w:rPr>
          <w:t>synchronous</w:t>
        </w:r>
        <w:r w:rsidRPr="003F0D05">
          <w:rPr>
            <w:rFonts w:cstheme="minorHAnsi"/>
            <w:color w:val="FF0000"/>
            <w:spacing w:val="-7"/>
            <w:w w:val="105"/>
          </w:rPr>
          <w:t xml:space="preserve"> </w:t>
        </w:r>
        <w:r w:rsidRPr="003F0D05">
          <w:rPr>
            <w:rFonts w:cstheme="minorHAnsi"/>
            <w:color w:val="FF0000"/>
            <w:w w:val="105"/>
          </w:rPr>
          <w:t>area.</w:t>
        </w:r>
      </w:ins>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4B6876"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4B687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7"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48"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4B687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9"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50"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4B687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1"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52"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4B687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3"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54"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4B687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5"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56"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4B687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7"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58"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4B687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9"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below 300 kV.</w:t>
      </w:r>
    </w:p>
    <w:p w14:paraId="28933CC8" w14:textId="77777777" w:rsidR="003B7AE9" w:rsidRPr="003B7AE9" w:rsidRDefault="004B687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0"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3B7AE9" w:rsidRDefault="004B687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1"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4B687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2"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4B6876"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5D3DBE3C" w14:textId="77777777" w:rsidR="007C6B16" w:rsidRPr="00416346" w:rsidRDefault="007C6B16" w:rsidP="007C6B16">
      <w:pPr>
        <w:pStyle w:val="Default"/>
        <w:rPr>
          <w:ins w:id="331" w:author="Author"/>
          <w:rFonts w:asciiTheme="minorHAnsi" w:hAnsiTheme="minorHAnsi" w:cstheme="minorHAnsi"/>
          <w:sz w:val="22"/>
          <w:szCs w:val="22"/>
        </w:rPr>
      </w:pPr>
      <w:ins w:id="332" w:author="Author">
        <w:r w:rsidRPr="00416346">
          <w:rPr>
            <w:rFonts w:asciiTheme="minorHAnsi" w:hAnsiTheme="minorHAnsi" w:cstheme="minorHAnsi"/>
            <w:i/>
            <w:iCs/>
            <w:color w:val="FF0000"/>
            <w:sz w:val="22"/>
            <w:szCs w:val="22"/>
          </w:rPr>
          <w:t xml:space="preserve">ANNEX I </w:t>
        </w:r>
      </w:ins>
    </w:p>
    <w:p w14:paraId="24B7EBF3" w14:textId="77777777" w:rsidR="007C6B16" w:rsidRPr="00416346" w:rsidRDefault="007C6B16" w:rsidP="007C6B16">
      <w:pPr>
        <w:pStyle w:val="Default"/>
        <w:rPr>
          <w:ins w:id="333" w:author="Author"/>
          <w:rFonts w:asciiTheme="minorHAnsi" w:hAnsiTheme="minorHAnsi" w:cstheme="minorHAnsi"/>
          <w:sz w:val="22"/>
          <w:szCs w:val="22"/>
        </w:rPr>
      </w:pPr>
      <w:ins w:id="334" w:author="Author">
        <w:r w:rsidRPr="00416346">
          <w:rPr>
            <w:rFonts w:asciiTheme="minorHAnsi" w:hAnsiTheme="minorHAnsi" w:cstheme="minorHAnsi"/>
            <w:b/>
            <w:bCs/>
            <w:color w:val="FF0000"/>
            <w:sz w:val="22"/>
            <w:szCs w:val="22"/>
          </w:rPr>
          <w:t xml:space="preserve">Additional Requirements applicable to Electricity Storage Modules </w:t>
        </w:r>
      </w:ins>
    </w:p>
    <w:p w14:paraId="3EE38F30" w14:textId="77777777" w:rsidR="007C6B16" w:rsidRPr="00416346" w:rsidRDefault="007C6B16" w:rsidP="007C6B16">
      <w:pPr>
        <w:pStyle w:val="Default"/>
        <w:rPr>
          <w:ins w:id="335" w:author="Author"/>
          <w:rFonts w:asciiTheme="minorHAnsi" w:hAnsiTheme="minorHAnsi" w:cstheme="minorHAnsi"/>
          <w:b/>
          <w:bCs/>
          <w:color w:val="FF0000"/>
          <w:sz w:val="22"/>
          <w:szCs w:val="22"/>
        </w:rPr>
      </w:pPr>
    </w:p>
    <w:p w14:paraId="3AF8E9F9" w14:textId="77777777" w:rsidR="007C6B16" w:rsidRPr="00416346" w:rsidRDefault="007C6B16" w:rsidP="007C6B16">
      <w:pPr>
        <w:pStyle w:val="Default"/>
        <w:rPr>
          <w:ins w:id="336" w:author="Author"/>
          <w:rFonts w:asciiTheme="minorHAnsi" w:hAnsiTheme="minorHAnsi" w:cstheme="minorHAnsi"/>
          <w:sz w:val="22"/>
          <w:szCs w:val="22"/>
        </w:rPr>
      </w:pPr>
      <w:ins w:id="337" w:author="Author">
        <w:r w:rsidRPr="00416346">
          <w:rPr>
            <w:rFonts w:asciiTheme="minorHAnsi" w:hAnsiTheme="minorHAnsi" w:cstheme="minorHAnsi"/>
            <w:b/>
            <w:bCs/>
            <w:color w:val="FF0000"/>
            <w:sz w:val="22"/>
            <w:szCs w:val="22"/>
          </w:rPr>
          <w:t xml:space="preserve">Scope </w:t>
        </w:r>
      </w:ins>
    </w:p>
    <w:p w14:paraId="7A34BE82" w14:textId="77777777" w:rsidR="007C6B16" w:rsidRPr="00416346" w:rsidRDefault="007C6B16" w:rsidP="007C6B16">
      <w:pPr>
        <w:pStyle w:val="Default"/>
        <w:rPr>
          <w:ins w:id="338" w:author="Author"/>
          <w:rFonts w:asciiTheme="minorHAnsi" w:hAnsiTheme="minorHAnsi" w:cstheme="minorHAnsi"/>
          <w:sz w:val="22"/>
          <w:szCs w:val="22"/>
        </w:rPr>
      </w:pPr>
      <w:ins w:id="339" w:author="Author">
        <w:r w:rsidRPr="00416346">
          <w:rPr>
            <w:rFonts w:asciiTheme="minorHAnsi" w:hAnsiTheme="minorHAnsi" w:cstheme="minorHAnsi"/>
            <w:color w:val="FF0000"/>
            <w:sz w:val="22"/>
            <w:szCs w:val="22"/>
          </w:rPr>
          <w:t xml:space="preserve">The requirements of Annex I of this Regulation (EU) 2016/631 only apply to electricity storage modules. </w:t>
        </w:r>
      </w:ins>
    </w:p>
    <w:p w14:paraId="547D8540" w14:textId="77777777" w:rsidR="007C6B16" w:rsidRPr="00416346" w:rsidRDefault="007C6B16" w:rsidP="007C6B16">
      <w:pPr>
        <w:pStyle w:val="Default"/>
        <w:rPr>
          <w:ins w:id="340" w:author="Author"/>
          <w:rFonts w:asciiTheme="minorHAnsi" w:hAnsiTheme="minorHAnsi" w:cstheme="minorHAnsi"/>
          <w:b/>
          <w:bCs/>
          <w:color w:val="FF0000"/>
          <w:sz w:val="22"/>
          <w:szCs w:val="22"/>
        </w:rPr>
      </w:pPr>
    </w:p>
    <w:p w14:paraId="6E6DC42F" w14:textId="77777777" w:rsidR="007C6B16" w:rsidRPr="00416346" w:rsidRDefault="007C6B16" w:rsidP="007C6B16">
      <w:pPr>
        <w:pStyle w:val="Default"/>
        <w:rPr>
          <w:ins w:id="341" w:author="Author"/>
          <w:rFonts w:asciiTheme="minorHAnsi" w:hAnsiTheme="minorHAnsi" w:cstheme="minorHAnsi"/>
          <w:sz w:val="22"/>
          <w:szCs w:val="22"/>
        </w:rPr>
      </w:pPr>
      <w:ins w:id="342" w:author="Author">
        <w:r w:rsidRPr="00416346">
          <w:rPr>
            <w:rFonts w:asciiTheme="minorHAnsi" w:hAnsiTheme="minorHAnsi" w:cstheme="minorHAnsi"/>
            <w:b/>
            <w:bCs/>
            <w:color w:val="FF0000"/>
            <w:sz w:val="22"/>
            <w:szCs w:val="22"/>
          </w:rPr>
          <w:t xml:space="preserve">Section I1 -Capability at low system frequency </w:t>
        </w:r>
      </w:ins>
    </w:p>
    <w:p w14:paraId="040C3A69" w14:textId="77777777" w:rsidR="007C6B16" w:rsidRPr="00416346" w:rsidRDefault="007C6B16" w:rsidP="007C6B16">
      <w:pPr>
        <w:pStyle w:val="Default"/>
        <w:rPr>
          <w:ins w:id="343" w:author="Author"/>
          <w:rFonts w:asciiTheme="minorHAnsi" w:hAnsiTheme="minorHAnsi" w:cstheme="minorHAnsi"/>
          <w:sz w:val="22"/>
          <w:szCs w:val="22"/>
        </w:rPr>
      </w:pPr>
      <w:ins w:id="344" w:author="Author">
        <w:r w:rsidRPr="00416346">
          <w:rPr>
            <w:rFonts w:asciiTheme="minorHAnsi" w:hAnsiTheme="minorHAnsi" w:cstheme="minorHAnsi"/>
            <w:color w:val="FF0000"/>
            <w:sz w:val="22"/>
            <w:szCs w:val="22"/>
          </w:rPr>
          <w:t xml:space="preserve">1. When an electricity storage module is operating in a consumption mode (absorbing power) and prior to the activation of the automatic low frequency demand disconnection scheme, each electricity storage module shall be capable of automatically switching to a generation mode (generating power) in accordance Figure 10. The parameters for this capability shall be specified by the TSO within the range specified in Table 12. </w:t>
        </w:r>
      </w:ins>
    </w:p>
    <w:p w14:paraId="64298105" w14:textId="77777777" w:rsidR="007C6B16" w:rsidRPr="00416346" w:rsidRDefault="007C6B16" w:rsidP="007C6B16">
      <w:pPr>
        <w:pStyle w:val="TableParagraph"/>
        <w:spacing w:before="4" w:line="247" w:lineRule="auto"/>
        <w:ind w:right="282"/>
        <w:rPr>
          <w:ins w:id="345" w:author="Author"/>
          <w:rFonts w:asciiTheme="minorHAnsi" w:eastAsia="Times New Roman" w:hAnsiTheme="minorHAnsi" w:cstheme="minorHAnsi"/>
          <w:i/>
          <w:iCs/>
          <w:lang w:val="en-GB" w:eastAsia="en-GB"/>
        </w:rPr>
      </w:pPr>
    </w:p>
    <w:p w14:paraId="27478378" w14:textId="77777777" w:rsidR="007C6B16" w:rsidRPr="00416346" w:rsidRDefault="007C6B16" w:rsidP="007C6B16">
      <w:pPr>
        <w:pStyle w:val="Default"/>
        <w:rPr>
          <w:ins w:id="346" w:author="Author"/>
          <w:rFonts w:asciiTheme="minorHAnsi" w:hAnsiTheme="minorHAnsi" w:cstheme="minorHAnsi"/>
          <w:sz w:val="22"/>
          <w:szCs w:val="22"/>
        </w:rPr>
      </w:pPr>
      <w:ins w:id="347" w:author="Author">
        <w:r w:rsidRPr="00416346">
          <w:rPr>
            <w:rFonts w:asciiTheme="minorHAnsi" w:hAnsiTheme="minorHAnsi" w:cstheme="minorHAnsi"/>
            <w:color w:val="FF0000"/>
            <w:sz w:val="22"/>
            <w:szCs w:val="22"/>
          </w:rPr>
          <w:t xml:space="preserve">Figure 10 </w:t>
        </w:r>
      </w:ins>
    </w:p>
    <w:p w14:paraId="7D8B6696" w14:textId="77777777" w:rsidR="007C6B16" w:rsidRPr="00416346" w:rsidRDefault="007C6B16" w:rsidP="007C6B16">
      <w:pPr>
        <w:pStyle w:val="Default"/>
        <w:rPr>
          <w:ins w:id="348" w:author="Author"/>
          <w:rFonts w:asciiTheme="minorHAnsi" w:hAnsiTheme="minorHAnsi" w:cstheme="minorHAnsi"/>
          <w:sz w:val="22"/>
          <w:szCs w:val="22"/>
        </w:rPr>
      </w:pPr>
      <w:ins w:id="349" w:author="Author">
        <w:r w:rsidRPr="00416346">
          <w:rPr>
            <w:rFonts w:asciiTheme="minorHAnsi" w:hAnsiTheme="minorHAnsi" w:cstheme="minorHAnsi"/>
            <w:color w:val="FF0000"/>
            <w:sz w:val="22"/>
            <w:szCs w:val="22"/>
          </w:rPr>
          <w:lastRenderedPageBreak/>
          <w:t xml:space="preserve">2. The TSO shall specify the time limit for which the electricity storage module shall automatically switch from a consumption mode (absorbing power) to an injection mode (generating power). </w:t>
        </w:r>
      </w:ins>
    </w:p>
    <w:p w14:paraId="67EB7A15" w14:textId="77777777" w:rsidR="007C6B16" w:rsidRPr="00416346" w:rsidRDefault="007C6B16" w:rsidP="007C6B16">
      <w:pPr>
        <w:pStyle w:val="Default"/>
        <w:rPr>
          <w:ins w:id="350" w:author="Author"/>
          <w:rFonts w:asciiTheme="minorHAnsi" w:hAnsiTheme="minorHAnsi" w:cstheme="minorHAnsi"/>
          <w:sz w:val="22"/>
          <w:szCs w:val="22"/>
        </w:rPr>
      </w:pPr>
    </w:p>
    <w:p w14:paraId="4FB75F8E" w14:textId="77777777" w:rsidR="007C6B16" w:rsidRPr="00416346" w:rsidRDefault="007C6B16" w:rsidP="007C6B16">
      <w:pPr>
        <w:pStyle w:val="Default"/>
        <w:rPr>
          <w:ins w:id="351" w:author="Author"/>
          <w:rFonts w:asciiTheme="minorHAnsi" w:hAnsiTheme="minorHAnsi" w:cstheme="minorHAnsi"/>
          <w:sz w:val="22"/>
          <w:szCs w:val="22"/>
        </w:rPr>
      </w:pPr>
      <w:ins w:id="352" w:author="Author">
        <w:r w:rsidRPr="00416346">
          <w:rPr>
            <w:rFonts w:asciiTheme="minorHAnsi" w:hAnsiTheme="minorHAnsi" w:cstheme="minorHAnsi"/>
            <w:color w:val="FF0000"/>
            <w:sz w:val="22"/>
            <w:szCs w:val="22"/>
          </w:rPr>
          <w:t xml:space="preserve">3. If the electricity storage module is not capable of switching from a consumption mode (absorbing power) to an injection mode (generating power) within a time limit specified by the TSO, it shall be tripped at a system frequency to be defined by the TSO. The TSO shall ensure that in setting a time limit, it does not result in unacceptable transients (including but not limited to voltages or temporary overvoltage transients (TOV’s) or frequency transients)) on the network. </w:t>
        </w:r>
      </w:ins>
    </w:p>
    <w:p w14:paraId="48D9A1F4" w14:textId="77777777" w:rsidR="007C6B16" w:rsidRPr="00416346" w:rsidRDefault="007C6B16" w:rsidP="007C6B16">
      <w:pPr>
        <w:pStyle w:val="Default"/>
        <w:rPr>
          <w:ins w:id="353" w:author="Author"/>
          <w:rFonts w:asciiTheme="minorHAnsi" w:hAnsiTheme="minorHAnsi" w:cstheme="minorHAnsi"/>
          <w:sz w:val="22"/>
          <w:szCs w:val="22"/>
        </w:rPr>
      </w:pPr>
    </w:p>
    <w:p w14:paraId="6026DF89" w14:textId="77777777" w:rsidR="007C6B16" w:rsidRPr="00416346" w:rsidRDefault="007C6B16" w:rsidP="007C6B16">
      <w:pPr>
        <w:pStyle w:val="Default"/>
        <w:rPr>
          <w:ins w:id="354" w:author="Author"/>
          <w:rFonts w:asciiTheme="minorHAnsi" w:hAnsiTheme="minorHAnsi" w:cstheme="minorHAnsi"/>
          <w:sz w:val="22"/>
          <w:szCs w:val="22"/>
        </w:rPr>
      </w:pPr>
      <w:ins w:id="355" w:author="Author">
        <w:r w:rsidRPr="00416346">
          <w:rPr>
            <w:rFonts w:asciiTheme="minorHAnsi" w:hAnsiTheme="minorHAnsi" w:cstheme="minorHAnsi"/>
            <w:color w:val="FF0000"/>
            <w:sz w:val="22"/>
            <w:szCs w:val="22"/>
          </w:rPr>
          <w:t xml:space="preserve">4. The TSO can specify the value of the power gradient anywhere in the shaded operating region of Figure 10. This requirement only applies to electricity storage modules transitioning from a consumption mode of operation (absorbing power) to an injecting mode of operation (generating power). </w:t>
        </w:r>
      </w:ins>
    </w:p>
    <w:p w14:paraId="4E5A7910" w14:textId="77777777" w:rsidR="007C6B16" w:rsidRPr="00416346" w:rsidRDefault="007C6B16" w:rsidP="007C6B16">
      <w:pPr>
        <w:pStyle w:val="Default"/>
        <w:rPr>
          <w:ins w:id="356" w:author="Author"/>
          <w:rFonts w:asciiTheme="minorHAnsi" w:hAnsiTheme="minorHAnsi" w:cstheme="minorHAnsi"/>
          <w:sz w:val="22"/>
          <w:szCs w:val="22"/>
        </w:rPr>
      </w:pPr>
    </w:p>
    <w:p w14:paraId="7FE34309" w14:textId="77777777" w:rsidR="007C6B16" w:rsidRPr="00416346" w:rsidRDefault="007C6B16" w:rsidP="007C6B16">
      <w:pPr>
        <w:pStyle w:val="Default"/>
        <w:rPr>
          <w:ins w:id="357" w:author="Author"/>
          <w:rFonts w:asciiTheme="minorHAnsi" w:hAnsiTheme="minorHAnsi" w:cstheme="minorHAnsi"/>
          <w:color w:val="FF0000"/>
          <w:sz w:val="22"/>
          <w:szCs w:val="22"/>
        </w:rPr>
      </w:pPr>
      <w:ins w:id="358" w:author="Author">
        <w:r w:rsidRPr="00416346">
          <w:rPr>
            <w:rFonts w:asciiTheme="minorHAnsi" w:hAnsiTheme="minorHAnsi" w:cstheme="minorHAnsi"/>
            <w:color w:val="FF0000"/>
            <w:sz w:val="22"/>
            <w:szCs w:val="22"/>
          </w:rPr>
          <w:t xml:space="preserve">5. The TSO shall specify the frequency insensitivity range. </w:t>
        </w:r>
      </w:ins>
    </w:p>
    <w:p w14:paraId="4C8FA382" w14:textId="77777777" w:rsidR="007C6B16" w:rsidRPr="00416346" w:rsidRDefault="007C6B16" w:rsidP="007C6B16">
      <w:pPr>
        <w:pStyle w:val="Default"/>
        <w:rPr>
          <w:ins w:id="359" w:author="Author"/>
          <w:rFonts w:asciiTheme="minorHAnsi" w:hAnsiTheme="minorHAnsi" w:cstheme="minorHAnsi"/>
          <w:color w:val="FF0000"/>
          <w:sz w:val="22"/>
          <w:szCs w:val="22"/>
        </w:rPr>
      </w:pPr>
    </w:p>
    <w:p w14:paraId="3D809A27" w14:textId="77777777" w:rsidR="007C6B16" w:rsidRPr="00416346" w:rsidRDefault="007C6B16" w:rsidP="007C6B16">
      <w:pPr>
        <w:pStyle w:val="Default"/>
        <w:rPr>
          <w:ins w:id="360" w:author="Author"/>
          <w:rFonts w:asciiTheme="minorHAnsi" w:hAnsiTheme="minorHAnsi" w:cstheme="minorHAnsi"/>
          <w:sz w:val="22"/>
          <w:szCs w:val="22"/>
        </w:rPr>
      </w:pPr>
      <w:ins w:id="361" w:author="Author">
        <w:r w:rsidRPr="00416346">
          <w:rPr>
            <w:rFonts w:asciiTheme="minorHAnsi" w:hAnsiTheme="minorHAnsi" w:cstheme="minorHAnsi"/>
            <w:color w:val="FF0000"/>
            <w:sz w:val="22"/>
            <w:szCs w:val="22"/>
          </w:rPr>
          <w:t xml:space="preserve">6. Instead of the capability referred to in Section I1 above, the relevant TSO may choose to allow within its control area automatic disconnection of Type A electricity storage modules at randomised frequencies ideally uniformly distributed above a frequency threshold as determined by the relevant TSO where it is able to demonstrate to the relevant regulatory authority and with co-operation of power generating facility owners that this has limited cross border impact and maintains the same level of operational security in all system states. </w:t>
        </w:r>
      </w:ins>
    </w:p>
    <w:p w14:paraId="09A6A18A" w14:textId="77777777" w:rsidR="007C6B16" w:rsidRPr="00416346" w:rsidRDefault="007C6B16" w:rsidP="007C6B16">
      <w:pPr>
        <w:pStyle w:val="TableParagraph"/>
        <w:spacing w:before="4" w:line="247" w:lineRule="auto"/>
        <w:ind w:right="282"/>
        <w:rPr>
          <w:ins w:id="362" w:author="Author"/>
          <w:rFonts w:asciiTheme="minorHAnsi" w:eastAsia="Times New Roman" w:hAnsiTheme="minorHAnsi" w:cstheme="minorHAnsi"/>
          <w:i/>
          <w:iCs/>
          <w:lang w:val="en-GB" w:eastAsia="en-GB"/>
        </w:rPr>
      </w:pPr>
    </w:p>
    <w:tbl>
      <w:tblPr>
        <w:tblW w:w="0" w:type="auto"/>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4409"/>
        <w:gridCol w:w="1338"/>
        <w:gridCol w:w="3279"/>
      </w:tblGrid>
      <w:tr w:rsidR="007C6B16" w:rsidRPr="00416346" w14:paraId="63E13F27" w14:textId="77777777" w:rsidTr="00485E8D">
        <w:trPr>
          <w:trHeight w:val="117"/>
          <w:ins w:id="363" w:author="Author"/>
        </w:trPr>
        <w:tc>
          <w:tcPr>
            <w:tcW w:w="0" w:type="auto"/>
            <w:tcBorders>
              <w:top w:val="none" w:sz="6" w:space="0" w:color="auto"/>
              <w:bottom w:val="none" w:sz="6" w:space="0" w:color="auto"/>
              <w:right w:val="none" w:sz="6" w:space="0" w:color="auto"/>
            </w:tcBorders>
          </w:tcPr>
          <w:p w14:paraId="588FD6AA" w14:textId="77777777" w:rsidR="007C6B16" w:rsidRPr="00416346" w:rsidRDefault="007C6B16" w:rsidP="00485E8D">
            <w:pPr>
              <w:pStyle w:val="Default"/>
              <w:rPr>
                <w:ins w:id="364" w:author="Author"/>
                <w:rFonts w:asciiTheme="minorHAnsi" w:hAnsiTheme="minorHAnsi" w:cstheme="minorHAnsi"/>
                <w:sz w:val="22"/>
                <w:szCs w:val="22"/>
              </w:rPr>
            </w:pPr>
            <w:ins w:id="365" w:author="Author">
              <w:r w:rsidRPr="00416346">
                <w:rPr>
                  <w:rFonts w:asciiTheme="minorHAnsi" w:hAnsiTheme="minorHAnsi" w:cstheme="minorHAnsi"/>
                  <w:b/>
                  <w:bCs/>
                  <w:color w:val="FF0000"/>
                  <w:sz w:val="22"/>
                  <w:szCs w:val="22"/>
                </w:rPr>
                <w:t xml:space="preserve">TSO defined Parameter </w:t>
              </w:r>
            </w:ins>
          </w:p>
        </w:tc>
        <w:tc>
          <w:tcPr>
            <w:tcW w:w="0" w:type="auto"/>
            <w:tcBorders>
              <w:top w:val="none" w:sz="6" w:space="0" w:color="auto"/>
              <w:left w:val="none" w:sz="6" w:space="0" w:color="auto"/>
              <w:bottom w:val="none" w:sz="6" w:space="0" w:color="auto"/>
              <w:right w:val="none" w:sz="6" w:space="0" w:color="auto"/>
            </w:tcBorders>
          </w:tcPr>
          <w:p w14:paraId="212B260E" w14:textId="77777777" w:rsidR="007C6B16" w:rsidRPr="00416346" w:rsidRDefault="007C6B16" w:rsidP="00485E8D">
            <w:pPr>
              <w:pStyle w:val="Default"/>
              <w:rPr>
                <w:ins w:id="366" w:author="Author"/>
                <w:rFonts w:asciiTheme="minorHAnsi" w:hAnsiTheme="minorHAnsi" w:cstheme="minorHAnsi"/>
                <w:sz w:val="22"/>
                <w:szCs w:val="22"/>
              </w:rPr>
            </w:pPr>
            <w:ins w:id="367" w:author="Author">
              <w:r w:rsidRPr="00416346">
                <w:rPr>
                  <w:rFonts w:asciiTheme="minorHAnsi" w:hAnsiTheme="minorHAnsi" w:cstheme="minorHAnsi"/>
                  <w:b/>
                  <w:bCs/>
                  <w:color w:val="FF0000"/>
                  <w:sz w:val="22"/>
                  <w:szCs w:val="22"/>
                </w:rPr>
                <w:t xml:space="preserve">Unit </w:t>
              </w:r>
            </w:ins>
          </w:p>
        </w:tc>
        <w:tc>
          <w:tcPr>
            <w:tcW w:w="0" w:type="auto"/>
            <w:tcBorders>
              <w:top w:val="none" w:sz="6" w:space="0" w:color="auto"/>
              <w:left w:val="none" w:sz="6" w:space="0" w:color="auto"/>
              <w:bottom w:val="none" w:sz="6" w:space="0" w:color="auto"/>
            </w:tcBorders>
          </w:tcPr>
          <w:p w14:paraId="0F5FA8F4" w14:textId="77777777" w:rsidR="007C6B16" w:rsidRPr="00416346" w:rsidRDefault="007C6B16" w:rsidP="00485E8D">
            <w:pPr>
              <w:pStyle w:val="Default"/>
              <w:rPr>
                <w:ins w:id="368" w:author="Author"/>
                <w:rFonts w:asciiTheme="minorHAnsi" w:hAnsiTheme="minorHAnsi" w:cstheme="minorHAnsi"/>
                <w:color w:val="FF0000"/>
                <w:sz w:val="22"/>
                <w:szCs w:val="22"/>
              </w:rPr>
            </w:pPr>
            <w:ins w:id="369" w:author="Author">
              <w:r w:rsidRPr="00416346">
                <w:rPr>
                  <w:rFonts w:asciiTheme="minorHAnsi" w:hAnsiTheme="minorHAnsi" w:cstheme="minorHAnsi"/>
                  <w:b/>
                  <w:bCs/>
                  <w:color w:val="FF0000"/>
                  <w:sz w:val="22"/>
                  <w:szCs w:val="22"/>
                </w:rPr>
                <w:t xml:space="preserve">Range </w:t>
              </w:r>
            </w:ins>
          </w:p>
        </w:tc>
      </w:tr>
      <w:tr w:rsidR="007C6B16" w:rsidRPr="00416346" w14:paraId="38F1FA6E" w14:textId="77777777" w:rsidTr="00485E8D">
        <w:trPr>
          <w:trHeight w:val="116"/>
          <w:ins w:id="370" w:author="Author"/>
        </w:trPr>
        <w:tc>
          <w:tcPr>
            <w:tcW w:w="0" w:type="auto"/>
            <w:tcBorders>
              <w:top w:val="none" w:sz="6" w:space="0" w:color="auto"/>
              <w:bottom w:val="none" w:sz="6" w:space="0" w:color="auto"/>
              <w:right w:val="none" w:sz="6" w:space="0" w:color="auto"/>
            </w:tcBorders>
          </w:tcPr>
          <w:p w14:paraId="5340A2F1" w14:textId="77777777" w:rsidR="007C6B16" w:rsidRPr="00416346" w:rsidRDefault="007C6B16" w:rsidP="00485E8D">
            <w:pPr>
              <w:pStyle w:val="Default"/>
              <w:rPr>
                <w:ins w:id="371" w:author="Author"/>
                <w:rFonts w:asciiTheme="minorHAnsi" w:hAnsiTheme="minorHAnsi" w:cstheme="minorHAnsi"/>
                <w:sz w:val="22"/>
                <w:szCs w:val="22"/>
              </w:rPr>
            </w:pPr>
            <w:ins w:id="372" w:author="Author">
              <w:r w:rsidRPr="00416346">
                <w:rPr>
                  <w:rFonts w:asciiTheme="minorHAnsi" w:hAnsiTheme="minorHAnsi" w:cstheme="minorHAnsi"/>
                  <w:color w:val="FF0000"/>
                  <w:sz w:val="22"/>
                  <w:szCs w:val="22"/>
                </w:rPr>
                <w:t xml:space="preserve">Insensitivity </w:t>
              </w:r>
            </w:ins>
          </w:p>
        </w:tc>
        <w:tc>
          <w:tcPr>
            <w:tcW w:w="0" w:type="auto"/>
            <w:tcBorders>
              <w:top w:val="none" w:sz="6" w:space="0" w:color="auto"/>
              <w:left w:val="none" w:sz="6" w:space="0" w:color="auto"/>
              <w:bottom w:val="none" w:sz="6" w:space="0" w:color="auto"/>
              <w:right w:val="none" w:sz="6" w:space="0" w:color="auto"/>
            </w:tcBorders>
          </w:tcPr>
          <w:p w14:paraId="71B7E757" w14:textId="77777777" w:rsidR="007C6B16" w:rsidRPr="00416346" w:rsidRDefault="007C6B16" w:rsidP="00485E8D">
            <w:pPr>
              <w:pStyle w:val="Default"/>
              <w:rPr>
                <w:ins w:id="373" w:author="Author"/>
                <w:rFonts w:asciiTheme="minorHAnsi" w:hAnsiTheme="minorHAnsi" w:cstheme="minorHAnsi"/>
                <w:color w:val="FF0000"/>
                <w:sz w:val="22"/>
                <w:szCs w:val="22"/>
              </w:rPr>
            </w:pPr>
            <w:ins w:id="374" w:author="Author">
              <w:r w:rsidRPr="00416346">
                <w:rPr>
                  <w:rFonts w:asciiTheme="minorHAnsi" w:hAnsiTheme="minorHAnsi" w:cstheme="minorHAnsi"/>
                  <w:color w:val="FF0000"/>
                  <w:sz w:val="22"/>
                  <w:szCs w:val="22"/>
                </w:rPr>
                <w:t xml:space="preserve">Hz </w:t>
              </w:r>
            </w:ins>
          </w:p>
        </w:tc>
        <w:tc>
          <w:tcPr>
            <w:tcW w:w="0" w:type="auto"/>
            <w:tcBorders>
              <w:top w:val="none" w:sz="6" w:space="0" w:color="auto"/>
              <w:left w:val="none" w:sz="6" w:space="0" w:color="auto"/>
              <w:bottom w:val="none" w:sz="6" w:space="0" w:color="auto"/>
            </w:tcBorders>
          </w:tcPr>
          <w:p w14:paraId="3732F51C" w14:textId="77777777" w:rsidR="007C6B16" w:rsidRPr="00416346" w:rsidRDefault="007C6B16" w:rsidP="00485E8D">
            <w:pPr>
              <w:pStyle w:val="Default"/>
              <w:rPr>
                <w:ins w:id="375" w:author="Author"/>
                <w:rFonts w:asciiTheme="minorHAnsi" w:hAnsiTheme="minorHAnsi" w:cstheme="minorHAnsi"/>
                <w:sz w:val="22"/>
                <w:szCs w:val="22"/>
              </w:rPr>
            </w:pPr>
            <w:ins w:id="376" w:author="Author">
              <w:r w:rsidRPr="00416346">
                <w:rPr>
                  <w:rFonts w:asciiTheme="minorHAnsi" w:hAnsiTheme="minorHAnsi" w:cstheme="minorHAnsi"/>
                  <w:color w:val="FF0000"/>
                  <w:sz w:val="22"/>
                  <w:szCs w:val="22"/>
                </w:rPr>
                <w:t xml:space="preserve">49.5 – 50.5 Hz </w:t>
              </w:r>
            </w:ins>
          </w:p>
        </w:tc>
      </w:tr>
      <w:tr w:rsidR="007C6B16" w:rsidRPr="00416346" w14:paraId="7F3C7FA2" w14:textId="77777777" w:rsidTr="00485E8D">
        <w:trPr>
          <w:trHeight w:val="116"/>
          <w:ins w:id="377" w:author="Author"/>
        </w:trPr>
        <w:tc>
          <w:tcPr>
            <w:tcW w:w="0" w:type="auto"/>
            <w:tcBorders>
              <w:top w:val="none" w:sz="6" w:space="0" w:color="auto"/>
              <w:bottom w:val="none" w:sz="6" w:space="0" w:color="auto"/>
              <w:right w:val="none" w:sz="6" w:space="0" w:color="auto"/>
            </w:tcBorders>
          </w:tcPr>
          <w:p w14:paraId="36211DD6" w14:textId="77777777" w:rsidR="007C6B16" w:rsidRPr="00416346" w:rsidRDefault="007C6B16" w:rsidP="00485E8D">
            <w:pPr>
              <w:pStyle w:val="Default"/>
              <w:rPr>
                <w:ins w:id="378" w:author="Author"/>
                <w:rFonts w:asciiTheme="minorHAnsi" w:hAnsiTheme="minorHAnsi" w:cstheme="minorHAnsi"/>
                <w:sz w:val="22"/>
                <w:szCs w:val="22"/>
              </w:rPr>
            </w:pPr>
            <w:ins w:id="379" w:author="Author">
              <w:r w:rsidRPr="00416346">
                <w:rPr>
                  <w:rFonts w:asciiTheme="minorHAnsi" w:hAnsiTheme="minorHAnsi" w:cstheme="minorHAnsi"/>
                  <w:color w:val="FF0000"/>
                  <w:sz w:val="22"/>
                  <w:szCs w:val="22"/>
                </w:rPr>
                <w:t xml:space="preserve">Power Gradient </w:t>
              </w:r>
            </w:ins>
          </w:p>
        </w:tc>
        <w:tc>
          <w:tcPr>
            <w:tcW w:w="0" w:type="auto"/>
            <w:tcBorders>
              <w:top w:val="none" w:sz="6" w:space="0" w:color="auto"/>
              <w:left w:val="none" w:sz="6" w:space="0" w:color="auto"/>
              <w:bottom w:val="none" w:sz="6" w:space="0" w:color="auto"/>
              <w:right w:val="none" w:sz="6" w:space="0" w:color="auto"/>
            </w:tcBorders>
          </w:tcPr>
          <w:p w14:paraId="2F826659" w14:textId="77777777" w:rsidR="007C6B16" w:rsidRPr="004B6876" w:rsidRDefault="007C6B16" w:rsidP="00485E8D">
            <w:pPr>
              <w:pStyle w:val="Default"/>
              <w:rPr>
                <w:ins w:id="380" w:author="Author"/>
                <w:rFonts w:asciiTheme="minorHAnsi" w:hAnsiTheme="minorHAnsi" w:cstheme="minorHAnsi"/>
                <w:sz w:val="22"/>
                <w:szCs w:val="22"/>
                <w:lang w:val="fr-FR"/>
                <w:rPrChange w:id="381" w:author="Author">
                  <w:rPr>
                    <w:ins w:id="382" w:author="Author"/>
                    <w:rFonts w:asciiTheme="minorHAnsi" w:hAnsiTheme="minorHAnsi" w:cstheme="minorHAnsi"/>
                    <w:sz w:val="22"/>
                    <w:szCs w:val="22"/>
                  </w:rPr>
                </w:rPrChange>
              </w:rPr>
            </w:pPr>
            <w:ins w:id="383" w:author="Author">
              <w:r w:rsidRPr="004B6876">
                <w:rPr>
                  <w:rFonts w:asciiTheme="minorHAnsi" w:hAnsiTheme="minorHAnsi" w:cstheme="minorHAnsi"/>
                  <w:color w:val="FF0000"/>
                  <w:sz w:val="22"/>
                  <w:szCs w:val="22"/>
                  <w:lang w:val="fr-FR"/>
                  <w:rPrChange w:id="384" w:author="Author">
                    <w:rPr>
                      <w:rFonts w:asciiTheme="minorHAnsi" w:hAnsiTheme="minorHAnsi" w:cstheme="minorHAnsi"/>
                      <w:color w:val="FF0000"/>
                      <w:sz w:val="22"/>
                      <w:szCs w:val="22"/>
                    </w:rPr>
                  </w:rPrChange>
                </w:rPr>
                <w:t xml:space="preserve">MW/Hz or pu/Hz </w:t>
              </w:r>
            </w:ins>
          </w:p>
        </w:tc>
        <w:tc>
          <w:tcPr>
            <w:tcW w:w="0" w:type="auto"/>
            <w:tcBorders>
              <w:top w:val="none" w:sz="6" w:space="0" w:color="auto"/>
              <w:left w:val="none" w:sz="6" w:space="0" w:color="auto"/>
              <w:bottom w:val="none" w:sz="6" w:space="0" w:color="auto"/>
            </w:tcBorders>
          </w:tcPr>
          <w:p w14:paraId="389D2260" w14:textId="77777777" w:rsidR="007C6B16" w:rsidRPr="00416346" w:rsidRDefault="007C6B16" w:rsidP="00485E8D">
            <w:pPr>
              <w:pStyle w:val="Default"/>
              <w:rPr>
                <w:ins w:id="385" w:author="Author"/>
                <w:rFonts w:asciiTheme="minorHAnsi" w:hAnsiTheme="minorHAnsi" w:cstheme="minorHAnsi"/>
                <w:sz w:val="22"/>
                <w:szCs w:val="22"/>
              </w:rPr>
            </w:pPr>
            <w:ins w:id="386" w:author="Author">
              <w:r w:rsidRPr="00416346">
                <w:rPr>
                  <w:rFonts w:asciiTheme="minorHAnsi" w:hAnsiTheme="minorHAnsi" w:cstheme="minorHAnsi"/>
                  <w:color w:val="FF0000"/>
                  <w:sz w:val="22"/>
                  <w:szCs w:val="22"/>
                </w:rPr>
                <w:t xml:space="preserve">Within operating range of Figure 10 </w:t>
              </w:r>
            </w:ins>
          </w:p>
        </w:tc>
      </w:tr>
      <w:tr w:rsidR="007C6B16" w:rsidRPr="00416346" w14:paraId="1ED8B13C" w14:textId="77777777" w:rsidTr="00485E8D">
        <w:trPr>
          <w:trHeight w:val="225"/>
          <w:ins w:id="387" w:author="Author"/>
        </w:trPr>
        <w:tc>
          <w:tcPr>
            <w:tcW w:w="0" w:type="auto"/>
            <w:tcBorders>
              <w:top w:val="none" w:sz="6" w:space="0" w:color="auto"/>
              <w:bottom w:val="none" w:sz="6" w:space="0" w:color="auto"/>
              <w:right w:val="none" w:sz="6" w:space="0" w:color="auto"/>
            </w:tcBorders>
          </w:tcPr>
          <w:p w14:paraId="4EF963FC" w14:textId="77777777" w:rsidR="007C6B16" w:rsidRPr="00416346" w:rsidRDefault="007C6B16" w:rsidP="00485E8D">
            <w:pPr>
              <w:pStyle w:val="Default"/>
              <w:rPr>
                <w:ins w:id="388" w:author="Author"/>
                <w:rFonts w:asciiTheme="minorHAnsi" w:hAnsiTheme="minorHAnsi" w:cstheme="minorHAnsi"/>
                <w:sz w:val="22"/>
                <w:szCs w:val="22"/>
              </w:rPr>
            </w:pPr>
            <w:ins w:id="389" w:author="Author">
              <w:r w:rsidRPr="00416346">
                <w:rPr>
                  <w:rFonts w:asciiTheme="minorHAnsi" w:hAnsiTheme="minorHAnsi" w:cstheme="minorHAnsi"/>
                  <w:color w:val="FF0000"/>
                  <w:sz w:val="22"/>
                  <w:szCs w:val="22"/>
                </w:rPr>
                <w:t xml:space="preserve">Point A - First Stage of Low Frequency Demand Disconnection </w:t>
              </w:r>
            </w:ins>
          </w:p>
        </w:tc>
        <w:tc>
          <w:tcPr>
            <w:tcW w:w="0" w:type="auto"/>
            <w:tcBorders>
              <w:top w:val="none" w:sz="6" w:space="0" w:color="auto"/>
              <w:left w:val="none" w:sz="6" w:space="0" w:color="auto"/>
              <w:bottom w:val="none" w:sz="6" w:space="0" w:color="auto"/>
              <w:right w:val="none" w:sz="6" w:space="0" w:color="auto"/>
            </w:tcBorders>
          </w:tcPr>
          <w:p w14:paraId="507D9762" w14:textId="77777777" w:rsidR="007C6B16" w:rsidRPr="00416346" w:rsidRDefault="007C6B16" w:rsidP="00485E8D">
            <w:pPr>
              <w:pStyle w:val="Default"/>
              <w:rPr>
                <w:ins w:id="390" w:author="Author"/>
                <w:rFonts w:asciiTheme="minorHAnsi" w:hAnsiTheme="minorHAnsi" w:cstheme="minorHAnsi"/>
                <w:color w:val="FF0000"/>
                <w:sz w:val="22"/>
                <w:szCs w:val="22"/>
              </w:rPr>
            </w:pPr>
            <w:ins w:id="391" w:author="Author">
              <w:r w:rsidRPr="00416346">
                <w:rPr>
                  <w:rFonts w:asciiTheme="minorHAnsi" w:hAnsiTheme="minorHAnsi" w:cstheme="minorHAnsi"/>
                  <w:color w:val="FF0000"/>
                  <w:sz w:val="22"/>
                  <w:szCs w:val="22"/>
                </w:rPr>
                <w:t xml:space="preserve">Hz </w:t>
              </w:r>
            </w:ins>
          </w:p>
        </w:tc>
        <w:tc>
          <w:tcPr>
            <w:tcW w:w="0" w:type="auto"/>
            <w:tcBorders>
              <w:top w:val="none" w:sz="6" w:space="0" w:color="auto"/>
              <w:left w:val="none" w:sz="6" w:space="0" w:color="auto"/>
              <w:bottom w:val="none" w:sz="6" w:space="0" w:color="auto"/>
            </w:tcBorders>
          </w:tcPr>
          <w:p w14:paraId="7D256676" w14:textId="77777777" w:rsidR="007C6B16" w:rsidRPr="00416346" w:rsidRDefault="007C6B16" w:rsidP="00485E8D">
            <w:pPr>
              <w:pStyle w:val="Default"/>
              <w:rPr>
                <w:ins w:id="392" w:author="Author"/>
                <w:rFonts w:asciiTheme="minorHAnsi" w:hAnsiTheme="minorHAnsi" w:cstheme="minorHAnsi"/>
                <w:sz w:val="22"/>
                <w:szCs w:val="22"/>
              </w:rPr>
            </w:pPr>
            <w:ins w:id="393" w:author="Author">
              <w:r w:rsidRPr="00416346">
                <w:rPr>
                  <w:rFonts w:asciiTheme="minorHAnsi" w:hAnsiTheme="minorHAnsi" w:cstheme="minorHAnsi"/>
                  <w:color w:val="FF0000"/>
                  <w:sz w:val="22"/>
                  <w:szCs w:val="22"/>
                </w:rPr>
                <w:t xml:space="preserve">TSO defined according to the E&amp;R (EU 2017/2196) code </w:t>
              </w:r>
            </w:ins>
          </w:p>
        </w:tc>
      </w:tr>
      <w:tr w:rsidR="007C6B16" w:rsidRPr="00416346" w14:paraId="4AA04C5F" w14:textId="77777777" w:rsidTr="00485E8D">
        <w:trPr>
          <w:trHeight w:val="225"/>
          <w:ins w:id="394" w:author="Author"/>
        </w:trPr>
        <w:tc>
          <w:tcPr>
            <w:tcW w:w="0" w:type="auto"/>
            <w:tcBorders>
              <w:top w:val="none" w:sz="6" w:space="0" w:color="auto"/>
              <w:bottom w:val="none" w:sz="6" w:space="0" w:color="auto"/>
              <w:right w:val="none" w:sz="6" w:space="0" w:color="auto"/>
            </w:tcBorders>
          </w:tcPr>
          <w:p w14:paraId="7A1401B7" w14:textId="77777777" w:rsidR="007C6B16" w:rsidRPr="00416346" w:rsidRDefault="007C6B16" w:rsidP="00485E8D">
            <w:pPr>
              <w:pStyle w:val="Default"/>
              <w:rPr>
                <w:ins w:id="395" w:author="Author"/>
                <w:rFonts w:asciiTheme="minorHAnsi" w:hAnsiTheme="minorHAnsi" w:cstheme="minorHAnsi"/>
                <w:color w:val="FF0000"/>
                <w:sz w:val="22"/>
                <w:szCs w:val="22"/>
              </w:rPr>
            </w:pPr>
            <w:ins w:id="396" w:author="Author">
              <w:r w:rsidRPr="00416346">
                <w:rPr>
                  <w:rFonts w:asciiTheme="minorHAnsi" w:hAnsiTheme="minorHAnsi" w:cstheme="minorHAnsi"/>
                  <w:color w:val="FF0000"/>
                  <w:sz w:val="22"/>
                  <w:szCs w:val="22"/>
                </w:rPr>
                <w:t xml:space="preserve">Point B – Frequency at which the Electricity Storage Module should be at zero </w:t>
              </w:r>
            </w:ins>
          </w:p>
        </w:tc>
        <w:tc>
          <w:tcPr>
            <w:tcW w:w="0" w:type="auto"/>
            <w:tcBorders>
              <w:top w:val="none" w:sz="6" w:space="0" w:color="auto"/>
              <w:left w:val="none" w:sz="6" w:space="0" w:color="auto"/>
              <w:bottom w:val="none" w:sz="6" w:space="0" w:color="auto"/>
              <w:right w:val="none" w:sz="6" w:space="0" w:color="auto"/>
            </w:tcBorders>
          </w:tcPr>
          <w:p w14:paraId="6C92CF26" w14:textId="77777777" w:rsidR="007C6B16" w:rsidRPr="00416346" w:rsidRDefault="007C6B16" w:rsidP="00485E8D">
            <w:pPr>
              <w:pStyle w:val="Default"/>
              <w:rPr>
                <w:ins w:id="397" w:author="Author"/>
                <w:rFonts w:asciiTheme="minorHAnsi" w:hAnsiTheme="minorHAnsi" w:cstheme="minorHAnsi"/>
                <w:color w:val="FF0000"/>
                <w:sz w:val="22"/>
                <w:szCs w:val="22"/>
              </w:rPr>
            </w:pPr>
            <w:ins w:id="398" w:author="Author">
              <w:r w:rsidRPr="00416346">
                <w:rPr>
                  <w:rFonts w:asciiTheme="minorHAnsi" w:hAnsiTheme="minorHAnsi" w:cstheme="minorHAnsi"/>
                  <w:color w:val="FF0000"/>
                  <w:sz w:val="22"/>
                  <w:szCs w:val="22"/>
                </w:rPr>
                <w:t xml:space="preserve">Hz </w:t>
              </w:r>
            </w:ins>
          </w:p>
        </w:tc>
        <w:tc>
          <w:tcPr>
            <w:tcW w:w="0" w:type="auto"/>
            <w:tcBorders>
              <w:top w:val="none" w:sz="6" w:space="0" w:color="auto"/>
              <w:left w:val="none" w:sz="6" w:space="0" w:color="auto"/>
              <w:bottom w:val="none" w:sz="6" w:space="0" w:color="auto"/>
            </w:tcBorders>
          </w:tcPr>
          <w:p w14:paraId="5721E6CE" w14:textId="77777777" w:rsidR="007C6B16" w:rsidRPr="00416346" w:rsidRDefault="007C6B16" w:rsidP="00485E8D">
            <w:pPr>
              <w:pStyle w:val="Default"/>
              <w:rPr>
                <w:ins w:id="399" w:author="Author"/>
                <w:rFonts w:asciiTheme="minorHAnsi" w:hAnsiTheme="minorHAnsi" w:cstheme="minorHAnsi"/>
                <w:sz w:val="22"/>
                <w:szCs w:val="22"/>
              </w:rPr>
            </w:pPr>
            <w:ins w:id="400" w:author="Author">
              <w:r w:rsidRPr="00416346">
                <w:rPr>
                  <w:rFonts w:asciiTheme="minorHAnsi" w:hAnsiTheme="minorHAnsi" w:cstheme="minorHAnsi"/>
                  <w:color w:val="FF0000"/>
                  <w:sz w:val="22"/>
                  <w:szCs w:val="22"/>
                </w:rPr>
                <w:t xml:space="preserve">TSO defined according to the E&amp;R (EU 2017/2196) code </w:t>
              </w:r>
            </w:ins>
          </w:p>
        </w:tc>
      </w:tr>
      <w:tr w:rsidR="007C6B16" w:rsidRPr="00416346" w14:paraId="657DA3FB" w14:textId="77777777" w:rsidTr="00485E8D">
        <w:trPr>
          <w:trHeight w:val="195"/>
          <w:ins w:id="401" w:author="Author"/>
        </w:trPr>
        <w:tc>
          <w:tcPr>
            <w:tcW w:w="0" w:type="auto"/>
            <w:tcBorders>
              <w:top w:val="none" w:sz="6" w:space="0" w:color="auto"/>
              <w:bottom w:val="none" w:sz="6" w:space="0" w:color="auto"/>
              <w:right w:val="none" w:sz="6" w:space="0" w:color="auto"/>
            </w:tcBorders>
          </w:tcPr>
          <w:p w14:paraId="029EA2B2" w14:textId="77777777" w:rsidR="007C6B16" w:rsidRPr="00416346" w:rsidRDefault="007C6B16" w:rsidP="00485E8D">
            <w:pPr>
              <w:pStyle w:val="Default"/>
              <w:rPr>
                <w:ins w:id="402" w:author="Author"/>
                <w:rFonts w:asciiTheme="minorHAnsi" w:hAnsiTheme="minorHAnsi" w:cstheme="minorHAnsi"/>
                <w:sz w:val="22"/>
                <w:szCs w:val="22"/>
              </w:rPr>
            </w:pPr>
            <w:ins w:id="403" w:author="Author">
              <w:r w:rsidRPr="00416346">
                <w:rPr>
                  <w:rFonts w:asciiTheme="minorHAnsi" w:hAnsiTheme="minorHAnsi" w:cstheme="minorHAnsi"/>
                  <w:color w:val="FF0000"/>
                  <w:sz w:val="22"/>
                  <w:szCs w:val="22"/>
                </w:rPr>
                <w:t xml:space="preserve">Point C – Frequency at which Maximum Export Capability can be reached </w:t>
              </w:r>
            </w:ins>
          </w:p>
        </w:tc>
        <w:tc>
          <w:tcPr>
            <w:tcW w:w="0" w:type="auto"/>
            <w:tcBorders>
              <w:top w:val="none" w:sz="6" w:space="0" w:color="auto"/>
              <w:left w:val="none" w:sz="6" w:space="0" w:color="auto"/>
              <w:bottom w:val="none" w:sz="6" w:space="0" w:color="auto"/>
              <w:right w:val="none" w:sz="6" w:space="0" w:color="auto"/>
            </w:tcBorders>
          </w:tcPr>
          <w:p w14:paraId="1AD43366" w14:textId="77777777" w:rsidR="007C6B16" w:rsidRPr="00416346" w:rsidRDefault="007C6B16" w:rsidP="00485E8D">
            <w:pPr>
              <w:pStyle w:val="Default"/>
              <w:rPr>
                <w:ins w:id="404" w:author="Author"/>
                <w:rFonts w:asciiTheme="minorHAnsi" w:hAnsiTheme="minorHAnsi" w:cstheme="minorHAnsi"/>
                <w:color w:val="FF0000"/>
                <w:sz w:val="22"/>
                <w:szCs w:val="22"/>
              </w:rPr>
            </w:pPr>
            <w:ins w:id="405" w:author="Author">
              <w:r w:rsidRPr="00416346">
                <w:rPr>
                  <w:rFonts w:asciiTheme="minorHAnsi" w:hAnsiTheme="minorHAnsi" w:cstheme="minorHAnsi"/>
                  <w:color w:val="FF0000"/>
                  <w:sz w:val="22"/>
                  <w:szCs w:val="22"/>
                </w:rPr>
                <w:t xml:space="preserve">Hz </w:t>
              </w:r>
            </w:ins>
          </w:p>
        </w:tc>
        <w:tc>
          <w:tcPr>
            <w:tcW w:w="0" w:type="auto"/>
            <w:tcBorders>
              <w:top w:val="none" w:sz="6" w:space="0" w:color="auto"/>
              <w:left w:val="none" w:sz="6" w:space="0" w:color="auto"/>
              <w:bottom w:val="none" w:sz="6" w:space="0" w:color="auto"/>
            </w:tcBorders>
          </w:tcPr>
          <w:p w14:paraId="59C49464" w14:textId="77777777" w:rsidR="007C6B16" w:rsidRPr="00416346" w:rsidRDefault="007C6B16" w:rsidP="00485E8D">
            <w:pPr>
              <w:pStyle w:val="Default"/>
              <w:rPr>
                <w:ins w:id="406" w:author="Author"/>
                <w:rFonts w:asciiTheme="minorHAnsi" w:hAnsiTheme="minorHAnsi" w:cstheme="minorHAnsi"/>
                <w:sz w:val="22"/>
                <w:szCs w:val="22"/>
              </w:rPr>
            </w:pPr>
            <w:ins w:id="407" w:author="Author">
              <w:r w:rsidRPr="00416346">
                <w:rPr>
                  <w:rFonts w:asciiTheme="minorHAnsi" w:hAnsiTheme="minorHAnsi" w:cstheme="minorHAnsi"/>
                  <w:color w:val="FF0000"/>
                  <w:sz w:val="22"/>
                  <w:szCs w:val="22"/>
                </w:rPr>
                <w:t xml:space="preserve">49.6 – 49.0Hz </w:t>
              </w:r>
            </w:ins>
          </w:p>
        </w:tc>
      </w:tr>
      <w:tr w:rsidR="007C6B16" w:rsidRPr="00416346" w14:paraId="50697F8E" w14:textId="77777777" w:rsidTr="00485E8D">
        <w:trPr>
          <w:trHeight w:val="255"/>
          <w:ins w:id="408" w:author="Author"/>
        </w:trPr>
        <w:tc>
          <w:tcPr>
            <w:tcW w:w="0" w:type="auto"/>
            <w:tcBorders>
              <w:top w:val="none" w:sz="6" w:space="0" w:color="auto"/>
              <w:bottom w:val="none" w:sz="6" w:space="0" w:color="auto"/>
              <w:right w:val="none" w:sz="6" w:space="0" w:color="auto"/>
            </w:tcBorders>
          </w:tcPr>
          <w:p w14:paraId="2008C45B" w14:textId="77777777" w:rsidR="007C6B16" w:rsidRPr="00416346" w:rsidRDefault="007C6B16" w:rsidP="00485E8D">
            <w:pPr>
              <w:pStyle w:val="Default"/>
              <w:rPr>
                <w:ins w:id="409" w:author="Author"/>
                <w:rFonts w:asciiTheme="minorHAnsi" w:hAnsiTheme="minorHAnsi" w:cstheme="minorHAnsi"/>
                <w:sz w:val="22"/>
                <w:szCs w:val="22"/>
              </w:rPr>
            </w:pPr>
            <w:ins w:id="410" w:author="Author">
              <w:r w:rsidRPr="00416346">
                <w:rPr>
                  <w:rFonts w:asciiTheme="minorHAnsi" w:hAnsiTheme="minorHAnsi" w:cstheme="minorHAnsi"/>
                  <w:color w:val="FF0000"/>
                  <w:sz w:val="22"/>
                  <w:szCs w:val="22"/>
                </w:rPr>
                <w:t xml:space="preserve">Time t1 – Maximum Operating time for complete characteristic </w:t>
              </w:r>
            </w:ins>
          </w:p>
        </w:tc>
        <w:tc>
          <w:tcPr>
            <w:tcW w:w="0" w:type="auto"/>
            <w:tcBorders>
              <w:top w:val="none" w:sz="6" w:space="0" w:color="auto"/>
              <w:left w:val="none" w:sz="6" w:space="0" w:color="auto"/>
              <w:bottom w:val="none" w:sz="6" w:space="0" w:color="auto"/>
              <w:right w:val="none" w:sz="6" w:space="0" w:color="auto"/>
            </w:tcBorders>
          </w:tcPr>
          <w:p w14:paraId="0B618751" w14:textId="77777777" w:rsidR="007C6B16" w:rsidRPr="00416346" w:rsidRDefault="007C6B16" w:rsidP="00485E8D">
            <w:pPr>
              <w:pStyle w:val="Default"/>
              <w:rPr>
                <w:ins w:id="411" w:author="Author"/>
                <w:rFonts w:asciiTheme="minorHAnsi" w:hAnsiTheme="minorHAnsi" w:cstheme="minorHAnsi"/>
                <w:color w:val="FF0000"/>
                <w:sz w:val="22"/>
                <w:szCs w:val="22"/>
              </w:rPr>
            </w:pPr>
            <w:ins w:id="412" w:author="Author">
              <w:r w:rsidRPr="00416346">
                <w:rPr>
                  <w:rFonts w:asciiTheme="minorHAnsi" w:hAnsiTheme="minorHAnsi" w:cstheme="minorHAnsi"/>
                  <w:color w:val="FF0000"/>
                  <w:sz w:val="22"/>
                  <w:szCs w:val="22"/>
                </w:rPr>
                <w:t xml:space="preserve">s </w:t>
              </w:r>
            </w:ins>
          </w:p>
        </w:tc>
        <w:tc>
          <w:tcPr>
            <w:tcW w:w="0" w:type="auto"/>
            <w:tcBorders>
              <w:top w:val="none" w:sz="6" w:space="0" w:color="auto"/>
              <w:left w:val="none" w:sz="6" w:space="0" w:color="auto"/>
              <w:bottom w:val="none" w:sz="6" w:space="0" w:color="auto"/>
            </w:tcBorders>
          </w:tcPr>
          <w:p w14:paraId="3790E101" w14:textId="77777777" w:rsidR="007C6B16" w:rsidRPr="00416346" w:rsidRDefault="007C6B16" w:rsidP="00485E8D">
            <w:pPr>
              <w:pStyle w:val="Default"/>
              <w:rPr>
                <w:ins w:id="413" w:author="Author"/>
                <w:rFonts w:asciiTheme="minorHAnsi" w:hAnsiTheme="minorHAnsi" w:cstheme="minorHAnsi"/>
                <w:sz w:val="22"/>
                <w:szCs w:val="22"/>
              </w:rPr>
            </w:pPr>
            <w:ins w:id="414" w:author="Author">
              <w:r w:rsidRPr="00416346">
                <w:rPr>
                  <w:rFonts w:asciiTheme="minorHAnsi" w:hAnsiTheme="minorHAnsi" w:cstheme="minorHAnsi"/>
                  <w:color w:val="FF0000"/>
                  <w:sz w:val="22"/>
                  <w:szCs w:val="22"/>
                </w:rPr>
                <w:t xml:space="preserve">TSO defined in the range </w:t>
              </w:r>
            </w:ins>
          </w:p>
          <w:p w14:paraId="4C14AE24" w14:textId="77777777" w:rsidR="007C6B16" w:rsidRPr="00416346" w:rsidRDefault="007C6B16" w:rsidP="00485E8D">
            <w:pPr>
              <w:pStyle w:val="Default"/>
              <w:rPr>
                <w:ins w:id="415" w:author="Author"/>
                <w:rFonts w:asciiTheme="minorHAnsi" w:hAnsiTheme="minorHAnsi" w:cstheme="minorHAnsi"/>
                <w:color w:val="FF0000"/>
                <w:sz w:val="22"/>
                <w:szCs w:val="22"/>
              </w:rPr>
            </w:pPr>
            <w:ins w:id="416" w:author="Author">
              <w:r w:rsidRPr="00416346">
                <w:rPr>
                  <w:rFonts w:asciiTheme="minorHAnsi" w:hAnsiTheme="minorHAnsi" w:cstheme="minorHAnsi"/>
                  <w:color w:val="FF0000"/>
                  <w:sz w:val="22"/>
                  <w:szCs w:val="22"/>
                </w:rPr>
                <w:t xml:space="preserve">1 – 25s </w:t>
              </w:r>
            </w:ins>
          </w:p>
        </w:tc>
      </w:tr>
      <w:tr w:rsidR="007C6B16" w:rsidRPr="00416346" w14:paraId="7A934D2B" w14:textId="77777777" w:rsidTr="00485E8D">
        <w:trPr>
          <w:trHeight w:val="255"/>
          <w:ins w:id="417" w:author="Author"/>
        </w:trPr>
        <w:tc>
          <w:tcPr>
            <w:tcW w:w="0" w:type="auto"/>
            <w:tcBorders>
              <w:top w:val="none" w:sz="6" w:space="0" w:color="auto"/>
              <w:bottom w:val="none" w:sz="6" w:space="0" w:color="auto"/>
              <w:right w:val="none" w:sz="6" w:space="0" w:color="auto"/>
            </w:tcBorders>
          </w:tcPr>
          <w:p w14:paraId="7A4F5AAD" w14:textId="77777777" w:rsidR="007C6B16" w:rsidRPr="00416346" w:rsidRDefault="007C6B16" w:rsidP="00485E8D">
            <w:pPr>
              <w:pStyle w:val="Default"/>
              <w:rPr>
                <w:ins w:id="418" w:author="Author"/>
                <w:rFonts w:asciiTheme="minorHAnsi" w:hAnsiTheme="minorHAnsi" w:cstheme="minorHAnsi"/>
                <w:sz w:val="22"/>
                <w:szCs w:val="22"/>
              </w:rPr>
            </w:pPr>
            <w:ins w:id="419" w:author="Author">
              <w:r w:rsidRPr="00416346">
                <w:rPr>
                  <w:rFonts w:asciiTheme="minorHAnsi" w:hAnsiTheme="minorHAnsi" w:cstheme="minorHAnsi"/>
                  <w:color w:val="FF0000"/>
                  <w:sz w:val="22"/>
                  <w:szCs w:val="22"/>
                </w:rPr>
                <w:t xml:space="preserve">Time t2 – Initiation time from inception of frequency fall </w:t>
              </w:r>
            </w:ins>
          </w:p>
        </w:tc>
        <w:tc>
          <w:tcPr>
            <w:tcW w:w="0" w:type="auto"/>
            <w:tcBorders>
              <w:top w:val="none" w:sz="6" w:space="0" w:color="auto"/>
              <w:left w:val="none" w:sz="6" w:space="0" w:color="auto"/>
              <w:bottom w:val="none" w:sz="6" w:space="0" w:color="auto"/>
              <w:right w:val="none" w:sz="6" w:space="0" w:color="auto"/>
            </w:tcBorders>
          </w:tcPr>
          <w:p w14:paraId="515694DC" w14:textId="77777777" w:rsidR="007C6B16" w:rsidRPr="00416346" w:rsidRDefault="007C6B16" w:rsidP="00485E8D">
            <w:pPr>
              <w:pStyle w:val="Default"/>
              <w:rPr>
                <w:ins w:id="420" w:author="Author"/>
                <w:rFonts w:asciiTheme="minorHAnsi" w:hAnsiTheme="minorHAnsi" w:cstheme="minorHAnsi"/>
                <w:color w:val="FF0000"/>
                <w:sz w:val="22"/>
                <w:szCs w:val="22"/>
              </w:rPr>
            </w:pPr>
            <w:ins w:id="421" w:author="Author">
              <w:r w:rsidRPr="00416346">
                <w:rPr>
                  <w:rFonts w:asciiTheme="minorHAnsi" w:hAnsiTheme="minorHAnsi" w:cstheme="minorHAnsi"/>
                  <w:color w:val="FF0000"/>
                  <w:sz w:val="22"/>
                  <w:szCs w:val="22"/>
                </w:rPr>
                <w:t xml:space="preserve">s </w:t>
              </w:r>
            </w:ins>
          </w:p>
        </w:tc>
        <w:tc>
          <w:tcPr>
            <w:tcW w:w="0" w:type="auto"/>
            <w:tcBorders>
              <w:top w:val="none" w:sz="6" w:space="0" w:color="auto"/>
              <w:left w:val="none" w:sz="6" w:space="0" w:color="auto"/>
              <w:bottom w:val="none" w:sz="6" w:space="0" w:color="auto"/>
            </w:tcBorders>
          </w:tcPr>
          <w:p w14:paraId="01999910" w14:textId="77777777" w:rsidR="007C6B16" w:rsidRPr="00416346" w:rsidRDefault="007C6B16" w:rsidP="00485E8D">
            <w:pPr>
              <w:pStyle w:val="Default"/>
              <w:rPr>
                <w:ins w:id="422" w:author="Author"/>
                <w:rFonts w:asciiTheme="minorHAnsi" w:hAnsiTheme="minorHAnsi" w:cstheme="minorHAnsi"/>
                <w:sz w:val="22"/>
                <w:szCs w:val="22"/>
              </w:rPr>
            </w:pPr>
            <w:ins w:id="423" w:author="Author">
              <w:r w:rsidRPr="00416346">
                <w:rPr>
                  <w:rFonts w:asciiTheme="minorHAnsi" w:hAnsiTheme="minorHAnsi" w:cstheme="minorHAnsi"/>
                  <w:color w:val="FF0000"/>
                  <w:sz w:val="22"/>
                  <w:szCs w:val="22"/>
                </w:rPr>
                <w:t xml:space="preserve">TSO defined in the range </w:t>
              </w:r>
            </w:ins>
          </w:p>
          <w:p w14:paraId="7C91A5D1" w14:textId="77777777" w:rsidR="007C6B16" w:rsidRPr="00416346" w:rsidRDefault="007C6B16" w:rsidP="00485E8D">
            <w:pPr>
              <w:pStyle w:val="Default"/>
              <w:rPr>
                <w:ins w:id="424" w:author="Author"/>
                <w:rFonts w:asciiTheme="minorHAnsi" w:hAnsiTheme="minorHAnsi" w:cstheme="minorHAnsi"/>
                <w:color w:val="FF0000"/>
                <w:sz w:val="22"/>
                <w:szCs w:val="22"/>
              </w:rPr>
            </w:pPr>
            <w:ins w:id="425" w:author="Author">
              <w:r w:rsidRPr="00416346">
                <w:rPr>
                  <w:rFonts w:asciiTheme="minorHAnsi" w:hAnsiTheme="minorHAnsi" w:cstheme="minorHAnsi"/>
                  <w:color w:val="FF0000"/>
                  <w:sz w:val="22"/>
                  <w:szCs w:val="22"/>
                </w:rPr>
                <w:t xml:space="preserve">0 – 5s </w:t>
              </w:r>
            </w:ins>
          </w:p>
        </w:tc>
      </w:tr>
      <w:tr w:rsidR="007C6B16" w:rsidRPr="00416346" w14:paraId="64DC2644" w14:textId="77777777" w:rsidTr="00485E8D">
        <w:trPr>
          <w:trHeight w:val="116"/>
          <w:ins w:id="426" w:author="Author"/>
        </w:trPr>
        <w:tc>
          <w:tcPr>
            <w:tcW w:w="0" w:type="auto"/>
            <w:tcBorders>
              <w:top w:val="none" w:sz="6" w:space="0" w:color="auto"/>
              <w:bottom w:val="none" w:sz="6" w:space="0" w:color="auto"/>
              <w:right w:val="none" w:sz="6" w:space="0" w:color="auto"/>
            </w:tcBorders>
          </w:tcPr>
          <w:p w14:paraId="000454F3" w14:textId="77777777" w:rsidR="007C6B16" w:rsidRPr="00416346" w:rsidRDefault="007C6B16" w:rsidP="00485E8D">
            <w:pPr>
              <w:pStyle w:val="Default"/>
              <w:rPr>
                <w:ins w:id="427" w:author="Author"/>
                <w:rFonts w:asciiTheme="minorHAnsi" w:hAnsiTheme="minorHAnsi" w:cstheme="minorHAnsi"/>
                <w:sz w:val="22"/>
                <w:szCs w:val="22"/>
              </w:rPr>
            </w:pPr>
            <w:ins w:id="428" w:author="Author">
              <w:r w:rsidRPr="00416346">
                <w:rPr>
                  <w:rFonts w:asciiTheme="minorHAnsi" w:hAnsiTheme="minorHAnsi" w:cstheme="minorHAnsi"/>
                  <w:color w:val="FF0000"/>
                  <w:sz w:val="22"/>
                  <w:szCs w:val="22"/>
                </w:rPr>
                <w:t xml:space="preserve">Final Loading Point following frequency fall </w:t>
              </w:r>
            </w:ins>
          </w:p>
        </w:tc>
        <w:tc>
          <w:tcPr>
            <w:tcW w:w="0" w:type="auto"/>
            <w:tcBorders>
              <w:top w:val="none" w:sz="6" w:space="0" w:color="auto"/>
              <w:left w:val="none" w:sz="6" w:space="0" w:color="auto"/>
              <w:bottom w:val="none" w:sz="6" w:space="0" w:color="auto"/>
              <w:right w:val="none" w:sz="6" w:space="0" w:color="auto"/>
            </w:tcBorders>
          </w:tcPr>
          <w:p w14:paraId="413B982A" w14:textId="77777777" w:rsidR="007C6B16" w:rsidRPr="00416346" w:rsidRDefault="007C6B16" w:rsidP="00485E8D">
            <w:pPr>
              <w:pStyle w:val="Default"/>
              <w:rPr>
                <w:ins w:id="429" w:author="Author"/>
                <w:rFonts w:asciiTheme="minorHAnsi" w:hAnsiTheme="minorHAnsi" w:cstheme="minorHAnsi"/>
                <w:color w:val="FF0000"/>
                <w:sz w:val="22"/>
                <w:szCs w:val="22"/>
              </w:rPr>
            </w:pPr>
            <w:ins w:id="430" w:author="Author">
              <w:r w:rsidRPr="00416346">
                <w:rPr>
                  <w:rFonts w:asciiTheme="minorHAnsi" w:hAnsiTheme="minorHAnsi" w:cstheme="minorHAnsi"/>
                  <w:color w:val="FF0000"/>
                  <w:sz w:val="22"/>
                  <w:szCs w:val="22"/>
                </w:rPr>
                <w:t xml:space="preserve">MW </w:t>
              </w:r>
            </w:ins>
          </w:p>
        </w:tc>
        <w:tc>
          <w:tcPr>
            <w:tcW w:w="0" w:type="auto"/>
            <w:tcBorders>
              <w:top w:val="none" w:sz="6" w:space="0" w:color="auto"/>
              <w:left w:val="none" w:sz="6" w:space="0" w:color="auto"/>
              <w:bottom w:val="none" w:sz="6" w:space="0" w:color="auto"/>
            </w:tcBorders>
          </w:tcPr>
          <w:p w14:paraId="26494B58" w14:textId="77777777" w:rsidR="007C6B16" w:rsidRPr="00416346" w:rsidRDefault="007C6B16" w:rsidP="00485E8D">
            <w:pPr>
              <w:pStyle w:val="Default"/>
              <w:rPr>
                <w:ins w:id="431" w:author="Author"/>
                <w:rFonts w:asciiTheme="minorHAnsi" w:hAnsiTheme="minorHAnsi" w:cstheme="minorHAnsi"/>
                <w:sz w:val="22"/>
                <w:szCs w:val="22"/>
              </w:rPr>
            </w:pPr>
            <w:ins w:id="432" w:author="Author">
              <w:r w:rsidRPr="00416346">
                <w:rPr>
                  <w:rFonts w:asciiTheme="minorHAnsi" w:hAnsiTheme="minorHAnsi" w:cstheme="minorHAnsi"/>
                  <w:color w:val="FF0000"/>
                  <w:sz w:val="22"/>
                  <w:szCs w:val="22"/>
                </w:rPr>
                <w:t xml:space="preserve">0 – Maximum Capacity </w:t>
              </w:r>
            </w:ins>
          </w:p>
        </w:tc>
      </w:tr>
    </w:tbl>
    <w:p w14:paraId="6CB4DA7D" w14:textId="77777777" w:rsidR="007C6B16" w:rsidRPr="00416346" w:rsidRDefault="007C6B16" w:rsidP="007C6B16">
      <w:pPr>
        <w:pStyle w:val="TableParagraph"/>
        <w:spacing w:before="4" w:line="247" w:lineRule="auto"/>
        <w:ind w:right="282"/>
        <w:rPr>
          <w:ins w:id="433" w:author="Author"/>
          <w:rFonts w:asciiTheme="minorHAnsi" w:eastAsia="Times New Roman" w:hAnsiTheme="minorHAnsi" w:cstheme="minorHAnsi"/>
          <w:i/>
          <w:iCs/>
          <w:lang w:val="en-GB" w:eastAsia="en-GB"/>
        </w:rPr>
      </w:pPr>
    </w:p>
    <w:p w14:paraId="712EDACE" w14:textId="77777777" w:rsidR="007C6B16" w:rsidRPr="00416346" w:rsidRDefault="007C6B16" w:rsidP="007C6B16">
      <w:pPr>
        <w:pStyle w:val="Default"/>
        <w:rPr>
          <w:ins w:id="434" w:author="Author"/>
          <w:rFonts w:asciiTheme="minorHAnsi" w:hAnsiTheme="minorHAnsi" w:cstheme="minorHAnsi"/>
          <w:sz w:val="22"/>
          <w:szCs w:val="22"/>
        </w:rPr>
      </w:pPr>
      <w:ins w:id="435" w:author="Author">
        <w:r w:rsidRPr="00416346">
          <w:rPr>
            <w:rFonts w:asciiTheme="minorHAnsi" w:hAnsiTheme="minorHAnsi" w:cstheme="minorHAnsi"/>
            <w:color w:val="FF0000"/>
            <w:sz w:val="22"/>
            <w:szCs w:val="22"/>
          </w:rPr>
          <w:t xml:space="preserve">Table 12 </w:t>
        </w:r>
      </w:ins>
    </w:p>
    <w:p w14:paraId="2D8CF22B" w14:textId="77777777" w:rsidR="007C6B16" w:rsidRPr="00416346" w:rsidRDefault="007C6B16" w:rsidP="007C6B16">
      <w:pPr>
        <w:pStyle w:val="Default"/>
        <w:rPr>
          <w:ins w:id="436" w:author="Author"/>
          <w:rFonts w:asciiTheme="minorHAnsi" w:hAnsiTheme="minorHAnsi" w:cstheme="minorHAnsi"/>
          <w:sz w:val="22"/>
          <w:szCs w:val="22"/>
        </w:rPr>
      </w:pPr>
      <w:ins w:id="437" w:author="Author">
        <w:r w:rsidRPr="00416346">
          <w:rPr>
            <w:rFonts w:asciiTheme="minorHAnsi" w:hAnsiTheme="minorHAnsi" w:cstheme="minorHAnsi"/>
            <w:b/>
            <w:bCs/>
            <w:color w:val="FF0000"/>
            <w:sz w:val="22"/>
            <w:szCs w:val="22"/>
          </w:rPr>
          <w:t xml:space="preserve">Section I2 - Additional Data, Compliance Tests and Simulations for Power Generating Modules which incorporate electricity storage </w:t>
        </w:r>
      </w:ins>
    </w:p>
    <w:p w14:paraId="133333AA" w14:textId="77777777" w:rsidR="007C6B16" w:rsidRPr="00416346" w:rsidRDefault="007C6B16" w:rsidP="007C6B16">
      <w:pPr>
        <w:pStyle w:val="Default"/>
        <w:rPr>
          <w:ins w:id="438" w:author="Author"/>
          <w:rFonts w:asciiTheme="minorHAnsi" w:hAnsiTheme="minorHAnsi" w:cstheme="minorHAnsi"/>
          <w:sz w:val="22"/>
          <w:szCs w:val="22"/>
        </w:rPr>
      </w:pPr>
      <w:ins w:id="439" w:author="Author">
        <w:r w:rsidRPr="00416346">
          <w:rPr>
            <w:rFonts w:asciiTheme="minorHAnsi" w:hAnsiTheme="minorHAnsi" w:cstheme="minorHAnsi"/>
            <w:color w:val="FF0000"/>
            <w:sz w:val="22"/>
            <w:szCs w:val="22"/>
          </w:rPr>
          <w:t xml:space="preserve">1 . Power Generating Facility Owners who own a Type B, C and Type D electricity storage module and which are capable of switching from a consumption mode (absorbing power) to an injection mode (generating power) as detailed above shall:- </w:t>
        </w:r>
      </w:ins>
    </w:p>
    <w:p w14:paraId="2E51C4A5" w14:textId="77777777" w:rsidR="007C6B16" w:rsidRPr="00416346" w:rsidRDefault="007C6B16" w:rsidP="007C6B16">
      <w:pPr>
        <w:pStyle w:val="Default"/>
        <w:rPr>
          <w:ins w:id="440" w:author="Author"/>
          <w:rFonts w:asciiTheme="minorHAnsi" w:hAnsiTheme="minorHAnsi" w:cstheme="minorHAnsi"/>
          <w:sz w:val="22"/>
          <w:szCs w:val="22"/>
        </w:rPr>
      </w:pPr>
      <w:ins w:id="441" w:author="Author">
        <w:r w:rsidRPr="00416346">
          <w:rPr>
            <w:rFonts w:asciiTheme="minorHAnsi" w:hAnsiTheme="minorHAnsi" w:cstheme="minorHAnsi"/>
            <w:color w:val="FF0000"/>
            <w:sz w:val="22"/>
            <w:szCs w:val="22"/>
          </w:rPr>
          <w:t xml:space="preserve">i) Submit a true and accurate dynamic model of the plant as built and the associated data to demonstrate the ability of the plant to satisfy the requirements in Section I1. </w:t>
        </w:r>
      </w:ins>
    </w:p>
    <w:p w14:paraId="11F1B726" w14:textId="77777777" w:rsidR="007C6B16" w:rsidRPr="00416346" w:rsidRDefault="007C6B16" w:rsidP="007C6B16">
      <w:pPr>
        <w:pStyle w:val="Default"/>
        <w:rPr>
          <w:ins w:id="442" w:author="Author"/>
          <w:rFonts w:asciiTheme="minorHAnsi" w:hAnsiTheme="minorHAnsi" w:cstheme="minorHAnsi"/>
          <w:sz w:val="22"/>
          <w:szCs w:val="22"/>
        </w:rPr>
      </w:pPr>
    </w:p>
    <w:p w14:paraId="010BF20B" w14:textId="77777777" w:rsidR="007C6B16" w:rsidRPr="00416346" w:rsidRDefault="007C6B16" w:rsidP="007C6B16">
      <w:pPr>
        <w:pStyle w:val="Default"/>
        <w:rPr>
          <w:ins w:id="443" w:author="Author"/>
          <w:rFonts w:asciiTheme="minorHAnsi" w:hAnsiTheme="minorHAnsi" w:cstheme="minorHAnsi"/>
          <w:sz w:val="22"/>
          <w:szCs w:val="22"/>
        </w:rPr>
      </w:pPr>
      <w:ins w:id="444" w:author="Author">
        <w:r w:rsidRPr="00416346">
          <w:rPr>
            <w:rFonts w:asciiTheme="minorHAnsi" w:hAnsiTheme="minorHAnsi" w:cstheme="minorHAnsi"/>
            <w:color w:val="FF0000"/>
            <w:sz w:val="22"/>
            <w:szCs w:val="22"/>
          </w:rPr>
          <w:t>ii) Electri</w:t>
        </w:r>
        <w:r>
          <w:rPr>
            <w:rFonts w:asciiTheme="minorHAnsi" w:hAnsiTheme="minorHAnsi" w:cstheme="minorHAnsi"/>
            <w:color w:val="FF0000"/>
            <w:sz w:val="22"/>
            <w:szCs w:val="22"/>
          </w:rPr>
          <w:t>c</w:t>
        </w:r>
        <w:r w:rsidRPr="00416346">
          <w:rPr>
            <w:rFonts w:asciiTheme="minorHAnsi" w:hAnsiTheme="minorHAnsi" w:cstheme="minorHAnsi"/>
            <w:color w:val="FF0000"/>
            <w:sz w:val="22"/>
            <w:szCs w:val="22"/>
          </w:rPr>
          <w:t xml:space="preserve">ity storage modules shall be assessed through the injection of frequency signals into the power generating modules control system to demonstrate the ability of the plant to change from a consumption mode to a generating mode during low system frequencies. </w:t>
        </w:r>
      </w:ins>
    </w:p>
    <w:p w14:paraId="1EE8CD00" w14:textId="77777777" w:rsidR="00F9206B" w:rsidRDefault="004B6876"/>
    <w:sectPr w:rsidR="00F9206B">
      <w:footerReference w:type="default" r:id="rId63"/>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Author" w:initials="A">
    <w:p w14:paraId="73E36FA8" w14:textId="0F870D2F" w:rsidR="00EF7591" w:rsidRDefault="00EF7591">
      <w:pPr>
        <w:pStyle w:val="CommentText"/>
      </w:pPr>
      <w:r>
        <w:rPr>
          <w:rStyle w:val="CommentReference"/>
        </w:rPr>
        <w:annotationRef/>
      </w:r>
      <w:r>
        <w:t>Numbering shall be adapted.</w:t>
      </w:r>
    </w:p>
  </w:comment>
  <w:comment w:id="99" w:author="Author" w:initials="A">
    <w:p w14:paraId="42DF6595" w14:textId="77777777" w:rsidR="00BD25EC" w:rsidRDefault="006F3AE8" w:rsidP="00BD25EC">
      <w:pPr>
        <w:pStyle w:val="CommentText"/>
      </w:pPr>
      <w:r>
        <w:rPr>
          <w:rStyle w:val="CommentReference"/>
        </w:rPr>
        <w:annotationRef/>
      </w:r>
      <w:r w:rsidR="00BD25EC">
        <w:t>art 4.2 General comments</w:t>
      </w:r>
    </w:p>
    <w:p w14:paraId="0F48D9A7" w14:textId="77777777" w:rsidR="00BD25EC" w:rsidRDefault="00BD25EC" w:rsidP="00BD25EC">
      <w:pPr>
        <w:pStyle w:val="CommentText"/>
      </w:pPr>
      <w:r>
        <w:t>In article 4.2 are defined timelines for introduction of new requirements from when a generating is considered new and therefore new requirements are applicable.</w:t>
      </w:r>
    </w:p>
    <w:p w14:paraId="78D28AF2" w14:textId="77777777" w:rsidR="00BD25EC" w:rsidRDefault="00BD25EC" w:rsidP="00BD25EC">
      <w:pPr>
        <w:pStyle w:val="CommentText"/>
      </w:pPr>
      <w:r>
        <w:t>It has been recognized that the present timeline in the RfG code can create problem and uncertainties, in fact Transmission System Operator shall define “draft” values for non-exhaustive requirements after two years from the publication of the regulation, but at the same time there is an obligation for plant generating unit to comply with such requirements at the moment of the publication of the draft requirements.</w:t>
      </w:r>
    </w:p>
    <w:p w14:paraId="4029575B" w14:textId="77777777" w:rsidR="00BD25EC" w:rsidRDefault="00BD25EC" w:rsidP="00BD25EC">
      <w:pPr>
        <w:pStyle w:val="CommentText"/>
      </w:pPr>
      <w:r>
        <w:t>Timeline needs to be consistent with reality and foresee appropriate time for the industry to familiarize with the published requirements.</w:t>
      </w:r>
    </w:p>
    <w:p w14:paraId="0B71A5F8" w14:textId="0D091833" w:rsidR="00BB7C5D" w:rsidRDefault="00BD25EC" w:rsidP="00BD25EC">
      <w:pPr>
        <w:pStyle w:val="CommentText"/>
      </w:pPr>
      <w:r>
        <w:t>This article does not describe implementation process at national level when introducing new or amendment to existing requirements. Including minimum grace period to ensure a smooth introduction of the requirements. We recommend to introduce a min of 1 year transition time to permits the industry to cope with new requirements. The time reference shall referred to the date of contract signature (rather than 1st synchronization).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E36FA8" w15:done="0"/>
  <w15:commentEx w15:paraId="0B71A5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F89DB" w16cex:dateUtc="2022-11-28T18:26:00Z"/>
  <w16cex:commentExtensible w16cex:durableId="272F9574" w16cex:dateUtc="2022-11-28T1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E36FA8" w16cid:durableId="272F89DB"/>
  <w16cid:commentId w16cid:paraId="0B71A5F8" w16cid:durableId="272F95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658B0" w14:textId="77777777" w:rsidR="00232E98" w:rsidRDefault="00232E98" w:rsidP="00232E98">
      <w:pPr>
        <w:spacing w:after="0" w:line="240" w:lineRule="auto"/>
      </w:pPr>
      <w:r>
        <w:separator/>
      </w:r>
    </w:p>
  </w:endnote>
  <w:endnote w:type="continuationSeparator" w:id="0">
    <w:p w14:paraId="7B506258" w14:textId="77777777" w:rsidR="00232E98" w:rsidRDefault="00232E98" w:rsidP="00232E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0B37A" w14:textId="71FD20E0" w:rsidR="00232E98" w:rsidRDefault="00232E98">
    <w:pPr>
      <w:pStyle w:val="Footer"/>
    </w:pPr>
    <w:r>
      <w:rPr>
        <w:noProof/>
        <w:lang w:eastAsia="en-GB"/>
      </w:rPr>
      <mc:AlternateContent>
        <mc:Choice Requires="wps">
          <w:drawing>
            <wp:anchor distT="0" distB="0" distL="114300" distR="114300" simplePos="0" relativeHeight="251659264" behindDoc="0" locked="0" layoutInCell="0" allowOverlap="1" wp14:anchorId="16E32165" wp14:editId="1C1E8751">
              <wp:simplePos x="0" y="0"/>
              <wp:positionH relativeFrom="page">
                <wp:posOffset>0</wp:posOffset>
              </wp:positionH>
              <wp:positionV relativeFrom="page">
                <wp:posOffset>10227945</wp:posOffset>
              </wp:positionV>
              <wp:extent cx="7560310" cy="273050"/>
              <wp:effectExtent l="0" t="0" r="0" b="12700"/>
              <wp:wrapNone/>
              <wp:docPr id="2" name="MSIPCM0e1d41a39fdd9530d7bddd19" descr="{&quot;HashCode&quot;:-21156672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0D8ED08" w14:textId="65A5AE3F" w:rsidR="00232E98" w:rsidRPr="00232E98" w:rsidRDefault="00232E98" w:rsidP="00232E98">
                          <w:pPr>
                            <w:spacing w:after="0"/>
                            <w:rPr>
                              <w:rFonts w:ascii="Calibri" w:hAnsi="Calibri" w:cs="Calibri"/>
                              <w:color w:val="737373"/>
                              <w:sz w:val="20"/>
                            </w:rPr>
                          </w:pPr>
                          <w:r w:rsidRPr="00232E98">
                            <w:rPr>
                              <w:rFonts w:ascii="Calibri" w:hAnsi="Calibri" w:cs="Calibri"/>
                              <w:color w:val="737373"/>
                              <w:sz w:val="20"/>
                            </w:rPr>
                            <w:t>Caterpillar: Confidential Green</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6E32165" id="_x0000_t202" coordsize="21600,21600" o:spt="202" path="m,l,21600r21600,l21600,xe">
              <v:stroke joinstyle="miter"/>
              <v:path gradientshapeok="t" o:connecttype="rect"/>
            </v:shapetype>
            <v:shape id="MSIPCM0e1d41a39fdd9530d7bddd19" o:spid="_x0000_s1026" type="#_x0000_t202" alt="{&quot;HashCode&quot;:-211566725,&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" o:allowincell="f" filled="f" stroked="f" strokeweight=".5pt">
              <v:textbox inset="20pt,0,,0">
                <w:txbxContent>
                  <w:p w14:paraId="00D8ED08" w14:textId="65A5AE3F" w:rsidR="00232E98" w:rsidRPr="00232E98" w:rsidRDefault="00232E98" w:rsidP="00232E98">
                    <w:pPr>
                      <w:spacing w:after="0"/>
                      <w:rPr>
                        <w:rFonts w:ascii="Calibri" w:hAnsi="Calibri" w:cs="Calibri"/>
                        <w:color w:val="737373"/>
                        <w:sz w:val="20"/>
                      </w:rPr>
                    </w:pPr>
                    <w:r w:rsidRPr="00232E98">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876BF" w14:textId="77777777" w:rsidR="00232E98" w:rsidRDefault="00232E98" w:rsidP="00232E98">
      <w:pPr>
        <w:spacing w:after="0" w:line="240" w:lineRule="auto"/>
      </w:pPr>
      <w:r>
        <w:separator/>
      </w:r>
    </w:p>
  </w:footnote>
  <w:footnote w:type="continuationSeparator" w:id="0">
    <w:p w14:paraId="2B88BFC6" w14:textId="77777777" w:rsidR="00232E98" w:rsidRDefault="00232E98" w:rsidP="00232E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2CCF"/>
    <w:multiLevelType w:val="hybridMultilevel"/>
    <w:tmpl w:val="7012D956"/>
    <w:lvl w:ilvl="0" w:tplc="638C4F04">
      <w:numFmt w:val="bullet"/>
      <w:lvlText w:val="-"/>
      <w:lvlJc w:val="left"/>
      <w:pPr>
        <w:ind w:left="110" w:hanging="84"/>
      </w:pPr>
      <w:rPr>
        <w:rFonts w:ascii="Calibri" w:eastAsia="Calibri" w:hAnsi="Calibri" w:cs="Calibri" w:hint="default"/>
        <w:color w:val="0B0B0B"/>
        <w:w w:val="103"/>
        <w:sz w:val="15"/>
        <w:szCs w:val="15"/>
        <w:lang w:val="en-US" w:eastAsia="en-US" w:bidi="ar-SA"/>
      </w:rPr>
    </w:lvl>
    <w:lvl w:ilvl="1" w:tplc="A73A081A">
      <w:numFmt w:val="bullet"/>
      <w:lvlText w:val="•"/>
      <w:lvlJc w:val="left"/>
      <w:pPr>
        <w:ind w:left="692" w:hanging="84"/>
      </w:pPr>
      <w:rPr>
        <w:lang w:val="en-US" w:eastAsia="en-US" w:bidi="ar-SA"/>
      </w:rPr>
    </w:lvl>
    <w:lvl w:ilvl="2" w:tplc="3E12C6A0">
      <w:numFmt w:val="bullet"/>
      <w:lvlText w:val="•"/>
      <w:lvlJc w:val="left"/>
      <w:pPr>
        <w:ind w:left="1265" w:hanging="84"/>
      </w:pPr>
      <w:rPr>
        <w:lang w:val="en-US" w:eastAsia="en-US" w:bidi="ar-SA"/>
      </w:rPr>
    </w:lvl>
    <w:lvl w:ilvl="3" w:tplc="974006CC">
      <w:numFmt w:val="bullet"/>
      <w:lvlText w:val="•"/>
      <w:lvlJc w:val="left"/>
      <w:pPr>
        <w:ind w:left="1838" w:hanging="84"/>
      </w:pPr>
      <w:rPr>
        <w:lang w:val="en-US" w:eastAsia="en-US" w:bidi="ar-SA"/>
      </w:rPr>
    </w:lvl>
    <w:lvl w:ilvl="4" w:tplc="0712BAB0">
      <w:numFmt w:val="bullet"/>
      <w:lvlText w:val="•"/>
      <w:lvlJc w:val="left"/>
      <w:pPr>
        <w:ind w:left="2411" w:hanging="84"/>
      </w:pPr>
      <w:rPr>
        <w:lang w:val="en-US" w:eastAsia="en-US" w:bidi="ar-SA"/>
      </w:rPr>
    </w:lvl>
    <w:lvl w:ilvl="5" w:tplc="83749730">
      <w:numFmt w:val="bullet"/>
      <w:lvlText w:val="•"/>
      <w:lvlJc w:val="left"/>
      <w:pPr>
        <w:ind w:left="2984" w:hanging="84"/>
      </w:pPr>
      <w:rPr>
        <w:lang w:val="en-US" w:eastAsia="en-US" w:bidi="ar-SA"/>
      </w:rPr>
    </w:lvl>
    <w:lvl w:ilvl="6" w:tplc="916C6FFA">
      <w:numFmt w:val="bullet"/>
      <w:lvlText w:val="•"/>
      <w:lvlJc w:val="left"/>
      <w:pPr>
        <w:ind w:left="3556" w:hanging="84"/>
      </w:pPr>
      <w:rPr>
        <w:lang w:val="en-US" w:eastAsia="en-US" w:bidi="ar-SA"/>
      </w:rPr>
    </w:lvl>
    <w:lvl w:ilvl="7" w:tplc="26CA6CAA">
      <w:numFmt w:val="bullet"/>
      <w:lvlText w:val="•"/>
      <w:lvlJc w:val="left"/>
      <w:pPr>
        <w:ind w:left="4129" w:hanging="84"/>
      </w:pPr>
      <w:rPr>
        <w:lang w:val="en-US" w:eastAsia="en-US" w:bidi="ar-SA"/>
      </w:rPr>
    </w:lvl>
    <w:lvl w:ilvl="8" w:tplc="41C220EC">
      <w:numFmt w:val="bullet"/>
      <w:lvlText w:val="•"/>
      <w:lvlJc w:val="left"/>
      <w:pPr>
        <w:ind w:left="4702" w:hanging="84"/>
      </w:pPr>
      <w:rPr>
        <w:lang w:val="en-US" w:eastAsia="en-US" w:bidi="ar-SA"/>
      </w:rPr>
    </w:lvl>
  </w:abstractNum>
  <w:abstractNum w:abstractNumId="1"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B370CC"/>
    <w:multiLevelType w:val="hybridMultilevel"/>
    <w:tmpl w:val="89FAE4CE"/>
    <w:lvl w:ilvl="0" w:tplc="C8064A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0E0D16"/>
    <w:multiLevelType w:val="hybridMultilevel"/>
    <w:tmpl w:val="6742C8E6"/>
    <w:lvl w:ilvl="0" w:tplc="C4A2F426">
      <w:start w:val="1"/>
      <w:numFmt w:val="lowerRoman"/>
      <w:lvlText w:val="(%1)"/>
      <w:lvlJc w:val="left"/>
      <w:pPr>
        <w:ind w:left="1702" w:hanging="293"/>
      </w:pPr>
      <w:rPr>
        <w:rFonts w:ascii="Microsoft Sans Serif" w:eastAsia="Microsoft Sans Serif" w:hAnsi="Microsoft Sans Serif" w:cs="Microsoft Sans Serif" w:hint="default"/>
        <w:color w:val="FF0000"/>
        <w:w w:val="100"/>
        <w:sz w:val="24"/>
        <w:szCs w:val="24"/>
        <w:lang w:val="en-US" w:eastAsia="en-US" w:bidi="ar-SA"/>
      </w:rPr>
    </w:lvl>
    <w:lvl w:ilvl="1" w:tplc="05B670AA">
      <w:numFmt w:val="bullet"/>
      <w:lvlText w:val="•"/>
      <w:lvlJc w:val="left"/>
      <w:pPr>
        <w:ind w:left="2554" w:hanging="293"/>
      </w:pPr>
      <w:rPr>
        <w:rFonts w:hint="default"/>
        <w:lang w:val="en-US" w:eastAsia="en-US" w:bidi="ar-SA"/>
      </w:rPr>
    </w:lvl>
    <w:lvl w:ilvl="2" w:tplc="9EFA544C">
      <w:numFmt w:val="bullet"/>
      <w:lvlText w:val="•"/>
      <w:lvlJc w:val="left"/>
      <w:pPr>
        <w:ind w:left="3408" w:hanging="293"/>
      </w:pPr>
      <w:rPr>
        <w:rFonts w:hint="default"/>
        <w:lang w:val="en-US" w:eastAsia="en-US" w:bidi="ar-SA"/>
      </w:rPr>
    </w:lvl>
    <w:lvl w:ilvl="3" w:tplc="6D908E94">
      <w:numFmt w:val="bullet"/>
      <w:lvlText w:val="•"/>
      <w:lvlJc w:val="left"/>
      <w:pPr>
        <w:ind w:left="4262" w:hanging="293"/>
      </w:pPr>
      <w:rPr>
        <w:rFonts w:hint="default"/>
        <w:lang w:val="en-US" w:eastAsia="en-US" w:bidi="ar-SA"/>
      </w:rPr>
    </w:lvl>
    <w:lvl w:ilvl="4" w:tplc="594652C0">
      <w:numFmt w:val="bullet"/>
      <w:lvlText w:val="•"/>
      <w:lvlJc w:val="left"/>
      <w:pPr>
        <w:ind w:left="5116" w:hanging="293"/>
      </w:pPr>
      <w:rPr>
        <w:rFonts w:hint="default"/>
        <w:lang w:val="en-US" w:eastAsia="en-US" w:bidi="ar-SA"/>
      </w:rPr>
    </w:lvl>
    <w:lvl w:ilvl="5" w:tplc="062C28FE">
      <w:numFmt w:val="bullet"/>
      <w:lvlText w:val="•"/>
      <w:lvlJc w:val="left"/>
      <w:pPr>
        <w:ind w:left="5970" w:hanging="293"/>
      </w:pPr>
      <w:rPr>
        <w:rFonts w:hint="default"/>
        <w:lang w:val="en-US" w:eastAsia="en-US" w:bidi="ar-SA"/>
      </w:rPr>
    </w:lvl>
    <w:lvl w:ilvl="6" w:tplc="19CC2B78">
      <w:numFmt w:val="bullet"/>
      <w:lvlText w:val="•"/>
      <w:lvlJc w:val="left"/>
      <w:pPr>
        <w:ind w:left="6824" w:hanging="293"/>
      </w:pPr>
      <w:rPr>
        <w:rFonts w:hint="default"/>
        <w:lang w:val="en-US" w:eastAsia="en-US" w:bidi="ar-SA"/>
      </w:rPr>
    </w:lvl>
    <w:lvl w:ilvl="7" w:tplc="F1F25914">
      <w:numFmt w:val="bullet"/>
      <w:lvlText w:val="•"/>
      <w:lvlJc w:val="left"/>
      <w:pPr>
        <w:ind w:left="7678" w:hanging="293"/>
      </w:pPr>
      <w:rPr>
        <w:rFonts w:hint="default"/>
        <w:lang w:val="en-US" w:eastAsia="en-US" w:bidi="ar-SA"/>
      </w:rPr>
    </w:lvl>
    <w:lvl w:ilvl="8" w:tplc="DB5A9CD2">
      <w:numFmt w:val="bullet"/>
      <w:lvlText w:val="•"/>
      <w:lvlJc w:val="left"/>
      <w:pPr>
        <w:ind w:left="8532" w:hanging="293"/>
      </w:pPr>
      <w:rPr>
        <w:rFonts w:hint="default"/>
        <w:lang w:val="en-US" w:eastAsia="en-US" w:bidi="ar-SA"/>
      </w:rPr>
    </w:lvl>
  </w:abstractNum>
  <w:abstractNum w:abstractNumId="4" w15:restartNumberingAfterBreak="0">
    <w:nsid w:val="36A649A0"/>
    <w:multiLevelType w:val="hybridMultilevel"/>
    <w:tmpl w:val="FF04003E"/>
    <w:lvl w:ilvl="0" w:tplc="967EED0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F57A00"/>
    <w:multiLevelType w:val="hybridMultilevel"/>
    <w:tmpl w:val="34201C16"/>
    <w:lvl w:ilvl="0" w:tplc="E7566BE2">
      <w:start w:val="1"/>
      <w:numFmt w:val="decimal"/>
      <w:lvlText w:val="%1."/>
      <w:lvlJc w:val="left"/>
      <w:pPr>
        <w:ind w:left="982" w:hanging="850"/>
      </w:pPr>
      <w:rPr>
        <w:rFonts w:hint="default"/>
        <w:w w:val="100"/>
        <w:lang w:val="en-US" w:eastAsia="en-US" w:bidi="ar-SA"/>
      </w:rPr>
    </w:lvl>
    <w:lvl w:ilvl="1" w:tplc="4310157E">
      <w:start w:val="1"/>
      <w:numFmt w:val="lowerLetter"/>
      <w:lvlText w:val="(%2)"/>
      <w:lvlJc w:val="left"/>
      <w:pPr>
        <w:ind w:left="1548" w:hanging="567"/>
      </w:pPr>
      <w:rPr>
        <w:rFonts w:hint="default"/>
        <w:w w:val="100"/>
        <w:lang w:val="en-US" w:eastAsia="en-US" w:bidi="ar-SA"/>
      </w:rPr>
    </w:lvl>
    <w:lvl w:ilvl="2" w:tplc="DC3A1B14">
      <w:start w:val="1"/>
      <w:numFmt w:val="lowerRoman"/>
      <w:lvlText w:val="(%3)"/>
      <w:lvlJc w:val="left"/>
      <w:pPr>
        <w:ind w:left="1702" w:hanging="360"/>
      </w:pPr>
      <w:rPr>
        <w:rFonts w:ascii="Microsoft Sans Serif" w:eastAsia="Microsoft Sans Serif" w:hAnsi="Microsoft Sans Serif" w:cs="Microsoft Sans Serif" w:hint="default"/>
        <w:w w:val="100"/>
        <w:sz w:val="24"/>
        <w:szCs w:val="24"/>
        <w:lang w:val="en-US" w:eastAsia="en-US" w:bidi="ar-SA"/>
      </w:rPr>
    </w:lvl>
    <w:lvl w:ilvl="3" w:tplc="207A6E9A">
      <w:numFmt w:val="bullet"/>
      <w:lvlText w:val="•"/>
      <w:lvlJc w:val="left"/>
      <w:pPr>
        <w:ind w:left="2767" w:hanging="360"/>
      </w:pPr>
      <w:rPr>
        <w:rFonts w:hint="default"/>
        <w:lang w:val="en-US" w:eastAsia="en-US" w:bidi="ar-SA"/>
      </w:rPr>
    </w:lvl>
    <w:lvl w:ilvl="4" w:tplc="740ECD8C">
      <w:numFmt w:val="bullet"/>
      <w:lvlText w:val="•"/>
      <w:lvlJc w:val="left"/>
      <w:pPr>
        <w:ind w:left="3835" w:hanging="360"/>
      </w:pPr>
      <w:rPr>
        <w:rFonts w:hint="default"/>
        <w:lang w:val="en-US" w:eastAsia="en-US" w:bidi="ar-SA"/>
      </w:rPr>
    </w:lvl>
    <w:lvl w:ilvl="5" w:tplc="13C6023C">
      <w:numFmt w:val="bullet"/>
      <w:lvlText w:val="•"/>
      <w:lvlJc w:val="left"/>
      <w:pPr>
        <w:ind w:left="4902" w:hanging="360"/>
      </w:pPr>
      <w:rPr>
        <w:rFonts w:hint="default"/>
        <w:lang w:val="en-US" w:eastAsia="en-US" w:bidi="ar-SA"/>
      </w:rPr>
    </w:lvl>
    <w:lvl w:ilvl="6" w:tplc="366E6C54">
      <w:numFmt w:val="bullet"/>
      <w:lvlText w:val="•"/>
      <w:lvlJc w:val="left"/>
      <w:pPr>
        <w:ind w:left="5970" w:hanging="360"/>
      </w:pPr>
      <w:rPr>
        <w:rFonts w:hint="default"/>
        <w:lang w:val="en-US" w:eastAsia="en-US" w:bidi="ar-SA"/>
      </w:rPr>
    </w:lvl>
    <w:lvl w:ilvl="7" w:tplc="5BF66FB4">
      <w:numFmt w:val="bullet"/>
      <w:lvlText w:val="•"/>
      <w:lvlJc w:val="left"/>
      <w:pPr>
        <w:ind w:left="7037" w:hanging="360"/>
      </w:pPr>
      <w:rPr>
        <w:rFonts w:hint="default"/>
        <w:lang w:val="en-US" w:eastAsia="en-US" w:bidi="ar-SA"/>
      </w:rPr>
    </w:lvl>
    <w:lvl w:ilvl="8" w:tplc="E3EA262E">
      <w:numFmt w:val="bullet"/>
      <w:lvlText w:val="•"/>
      <w:lvlJc w:val="left"/>
      <w:pPr>
        <w:ind w:left="8105" w:hanging="360"/>
      </w:pPr>
      <w:rPr>
        <w:rFonts w:hint="default"/>
        <w:lang w:val="en-US" w:eastAsia="en-US" w:bidi="ar-SA"/>
      </w:rPr>
    </w:lvl>
  </w:abstractNum>
  <w:abstractNum w:abstractNumId="6" w15:restartNumberingAfterBreak="0">
    <w:nsid w:val="599C760B"/>
    <w:multiLevelType w:val="hybridMultilevel"/>
    <w:tmpl w:val="F65248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B282F01"/>
    <w:multiLevelType w:val="hybridMultilevel"/>
    <w:tmpl w:val="E11C877C"/>
    <w:lvl w:ilvl="0" w:tplc="3C6EA09C">
      <w:start w:val="1"/>
      <w:numFmt w:val="decimal"/>
      <w:lvlText w:val="%1."/>
      <w:lvlJc w:val="left"/>
      <w:pPr>
        <w:ind w:left="836" w:hanging="360"/>
      </w:pPr>
      <w:rPr>
        <w:rFonts w:ascii="Calibri" w:eastAsia="Calibri" w:hAnsi="Calibri" w:cs="Calibri" w:hint="default"/>
        <w:w w:val="100"/>
        <w:sz w:val="22"/>
        <w:szCs w:val="22"/>
        <w:lang w:val="en-US" w:eastAsia="en-US" w:bidi="ar-SA"/>
      </w:rPr>
    </w:lvl>
    <w:lvl w:ilvl="1" w:tplc="31E6A9F8">
      <w:start w:val="1"/>
      <w:numFmt w:val="lowerLetter"/>
      <w:lvlText w:val="(%2)"/>
      <w:lvlJc w:val="left"/>
      <w:pPr>
        <w:ind w:left="1556" w:hanging="360"/>
      </w:pPr>
      <w:rPr>
        <w:rFonts w:hint="default"/>
        <w:spacing w:val="-1"/>
        <w:w w:val="100"/>
        <w:lang w:val="en-US" w:eastAsia="en-US" w:bidi="ar-SA"/>
      </w:rPr>
    </w:lvl>
    <w:lvl w:ilvl="2" w:tplc="1A8604F2">
      <w:start w:val="1"/>
      <w:numFmt w:val="lowerRoman"/>
      <w:lvlText w:val="%3."/>
      <w:lvlJc w:val="left"/>
      <w:pPr>
        <w:ind w:left="2276" w:hanging="360"/>
      </w:pPr>
      <w:rPr>
        <w:rFonts w:hint="default"/>
        <w:spacing w:val="-1"/>
        <w:w w:val="100"/>
        <w:position w:val="2"/>
        <w:u w:val="single" w:color="871797"/>
        <w:lang w:val="en-US" w:eastAsia="en-US" w:bidi="ar-SA"/>
      </w:rPr>
    </w:lvl>
    <w:lvl w:ilvl="3" w:tplc="214E352A">
      <w:numFmt w:val="bullet"/>
      <w:lvlText w:val="•"/>
      <w:lvlJc w:val="left"/>
      <w:pPr>
        <w:ind w:left="3158" w:hanging="360"/>
      </w:pPr>
      <w:rPr>
        <w:rFonts w:hint="default"/>
        <w:lang w:val="en-US" w:eastAsia="en-US" w:bidi="ar-SA"/>
      </w:rPr>
    </w:lvl>
    <w:lvl w:ilvl="4" w:tplc="DE5C3070">
      <w:numFmt w:val="bullet"/>
      <w:lvlText w:val="•"/>
      <w:lvlJc w:val="left"/>
      <w:pPr>
        <w:ind w:left="4036" w:hanging="360"/>
      </w:pPr>
      <w:rPr>
        <w:rFonts w:hint="default"/>
        <w:lang w:val="en-US" w:eastAsia="en-US" w:bidi="ar-SA"/>
      </w:rPr>
    </w:lvl>
    <w:lvl w:ilvl="5" w:tplc="A052DF44">
      <w:numFmt w:val="bullet"/>
      <w:lvlText w:val="•"/>
      <w:lvlJc w:val="left"/>
      <w:pPr>
        <w:ind w:left="4914" w:hanging="360"/>
      </w:pPr>
      <w:rPr>
        <w:rFonts w:hint="default"/>
        <w:lang w:val="en-US" w:eastAsia="en-US" w:bidi="ar-SA"/>
      </w:rPr>
    </w:lvl>
    <w:lvl w:ilvl="6" w:tplc="C040C85A">
      <w:numFmt w:val="bullet"/>
      <w:lvlText w:val="•"/>
      <w:lvlJc w:val="left"/>
      <w:pPr>
        <w:ind w:left="5793" w:hanging="360"/>
      </w:pPr>
      <w:rPr>
        <w:rFonts w:hint="default"/>
        <w:lang w:val="en-US" w:eastAsia="en-US" w:bidi="ar-SA"/>
      </w:rPr>
    </w:lvl>
    <w:lvl w:ilvl="7" w:tplc="D932DA06">
      <w:numFmt w:val="bullet"/>
      <w:lvlText w:val="•"/>
      <w:lvlJc w:val="left"/>
      <w:pPr>
        <w:ind w:left="6671" w:hanging="360"/>
      </w:pPr>
      <w:rPr>
        <w:rFonts w:hint="default"/>
        <w:lang w:val="en-US" w:eastAsia="en-US" w:bidi="ar-SA"/>
      </w:rPr>
    </w:lvl>
    <w:lvl w:ilvl="8" w:tplc="C4A45110">
      <w:numFmt w:val="bullet"/>
      <w:lvlText w:val="•"/>
      <w:lvlJc w:val="left"/>
      <w:pPr>
        <w:ind w:left="7549" w:hanging="360"/>
      </w:pPr>
      <w:rPr>
        <w:rFonts w:hint="default"/>
        <w:lang w:val="en-US" w:eastAsia="en-US" w:bidi="ar-SA"/>
      </w:rPr>
    </w:lvl>
  </w:abstractNum>
  <w:abstractNum w:abstractNumId="8" w15:restartNumberingAfterBreak="0">
    <w:nsid w:val="6B3109D0"/>
    <w:multiLevelType w:val="hybridMultilevel"/>
    <w:tmpl w:val="1E588C12"/>
    <w:lvl w:ilvl="0" w:tplc="9B629BD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44706BE"/>
    <w:multiLevelType w:val="hybridMultilevel"/>
    <w:tmpl w:val="067ACB54"/>
    <w:lvl w:ilvl="0" w:tplc="3AA8CEC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91B5E86"/>
    <w:multiLevelType w:val="hybridMultilevel"/>
    <w:tmpl w:val="1F2E9182"/>
    <w:lvl w:ilvl="0" w:tplc="AB989630">
      <w:start w:val="8"/>
      <w:numFmt w:val="decimal"/>
      <w:lvlText w:val="%1."/>
      <w:lvlJc w:val="left"/>
      <w:pPr>
        <w:ind w:left="836" w:hanging="360"/>
      </w:pPr>
      <w:rPr>
        <w:rFonts w:ascii="Calibri" w:eastAsia="Calibri" w:hAnsi="Calibri" w:cs="Calibri" w:hint="default"/>
        <w:color w:val="0078D3"/>
        <w:w w:val="100"/>
        <w:sz w:val="22"/>
        <w:szCs w:val="22"/>
        <w:u w:val="single" w:color="0078D3"/>
        <w:lang w:val="en-US" w:eastAsia="en-US" w:bidi="ar-SA"/>
      </w:rPr>
    </w:lvl>
    <w:lvl w:ilvl="1" w:tplc="5ABC3EA2">
      <w:start w:val="1"/>
      <w:numFmt w:val="lowerLetter"/>
      <w:lvlText w:val="(%2)"/>
      <w:lvlJc w:val="left"/>
      <w:pPr>
        <w:ind w:left="1556" w:hanging="360"/>
      </w:pPr>
      <w:rPr>
        <w:rFonts w:hint="default"/>
        <w:spacing w:val="-1"/>
        <w:w w:val="100"/>
        <w:u w:val="single" w:color="E2008B"/>
        <w:lang w:val="en-US" w:eastAsia="en-US" w:bidi="ar-SA"/>
      </w:rPr>
    </w:lvl>
    <w:lvl w:ilvl="2" w:tplc="29D8D06E">
      <w:numFmt w:val="bullet"/>
      <w:lvlText w:val="•"/>
      <w:lvlJc w:val="left"/>
      <w:pPr>
        <w:ind w:left="2420" w:hanging="360"/>
      </w:pPr>
      <w:rPr>
        <w:rFonts w:hint="default"/>
        <w:lang w:val="en-US" w:eastAsia="en-US" w:bidi="ar-SA"/>
      </w:rPr>
    </w:lvl>
    <w:lvl w:ilvl="3" w:tplc="876CD4F4">
      <w:numFmt w:val="bullet"/>
      <w:lvlText w:val="•"/>
      <w:lvlJc w:val="left"/>
      <w:pPr>
        <w:ind w:left="3281" w:hanging="360"/>
      </w:pPr>
      <w:rPr>
        <w:rFonts w:hint="default"/>
        <w:lang w:val="en-US" w:eastAsia="en-US" w:bidi="ar-SA"/>
      </w:rPr>
    </w:lvl>
    <w:lvl w:ilvl="4" w:tplc="149E4C80">
      <w:numFmt w:val="bullet"/>
      <w:lvlText w:val="•"/>
      <w:lvlJc w:val="left"/>
      <w:pPr>
        <w:ind w:left="4142" w:hanging="360"/>
      </w:pPr>
      <w:rPr>
        <w:rFonts w:hint="default"/>
        <w:lang w:val="en-US" w:eastAsia="en-US" w:bidi="ar-SA"/>
      </w:rPr>
    </w:lvl>
    <w:lvl w:ilvl="5" w:tplc="286642E6">
      <w:numFmt w:val="bullet"/>
      <w:lvlText w:val="•"/>
      <w:lvlJc w:val="left"/>
      <w:pPr>
        <w:ind w:left="5002" w:hanging="360"/>
      </w:pPr>
      <w:rPr>
        <w:rFonts w:hint="default"/>
        <w:lang w:val="en-US" w:eastAsia="en-US" w:bidi="ar-SA"/>
      </w:rPr>
    </w:lvl>
    <w:lvl w:ilvl="6" w:tplc="D1C03D9A">
      <w:numFmt w:val="bullet"/>
      <w:lvlText w:val="•"/>
      <w:lvlJc w:val="left"/>
      <w:pPr>
        <w:ind w:left="5863" w:hanging="360"/>
      </w:pPr>
      <w:rPr>
        <w:rFonts w:hint="default"/>
        <w:lang w:val="en-US" w:eastAsia="en-US" w:bidi="ar-SA"/>
      </w:rPr>
    </w:lvl>
    <w:lvl w:ilvl="7" w:tplc="8990F996">
      <w:numFmt w:val="bullet"/>
      <w:lvlText w:val="•"/>
      <w:lvlJc w:val="left"/>
      <w:pPr>
        <w:ind w:left="6724" w:hanging="360"/>
      </w:pPr>
      <w:rPr>
        <w:rFonts w:hint="default"/>
        <w:lang w:val="en-US" w:eastAsia="en-US" w:bidi="ar-SA"/>
      </w:rPr>
    </w:lvl>
    <w:lvl w:ilvl="8" w:tplc="B7CCC384">
      <w:numFmt w:val="bullet"/>
      <w:lvlText w:val="•"/>
      <w:lvlJc w:val="left"/>
      <w:pPr>
        <w:ind w:left="7584" w:hanging="360"/>
      </w:pPr>
      <w:rPr>
        <w:rFonts w:hint="default"/>
        <w:lang w:val="en-US" w:eastAsia="en-US" w:bidi="ar-SA"/>
      </w:rPr>
    </w:lvl>
  </w:abstractNum>
  <w:num w:numId="1">
    <w:abstractNumId w:val="1"/>
  </w:num>
  <w:num w:numId="2">
    <w:abstractNumId w:val="7"/>
  </w:num>
  <w:num w:numId="3">
    <w:abstractNumId w:val="10"/>
  </w:num>
  <w:num w:numId="4">
    <w:abstractNumId w:val="9"/>
  </w:num>
  <w:num w:numId="5">
    <w:abstractNumId w:val="4"/>
  </w:num>
  <w:num w:numId="6">
    <w:abstractNumId w:val="8"/>
  </w:num>
  <w:num w:numId="7">
    <w:abstractNumId w:val="3"/>
  </w:num>
  <w:num w:numId="8">
    <w:abstractNumId w:val="5"/>
  </w:num>
  <w:num w:numId="9">
    <w:abstractNumId w:val="6"/>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E9"/>
    <w:rsid w:val="00026F5C"/>
    <w:rsid w:val="00037ED0"/>
    <w:rsid w:val="00064EC1"/>
    <w:rsid w:val="0008779A"/>
    <w:rsid w:val="000C7BA5"/>
    <w:rsid w:val="000E69F4"/>
    <w:rsid w:val="00112BE8"/>
    <w:rsid w:val="00186D12"/>
    <w:rsid w:val="001A556A"/>
    <w:rsid w:val="001B0BEF"/>
    <w:rsid w:val="00223F57"/>
    <w:rsid w:val="00232700"/>
    <w:rsid w:val="00232E98"/>
    <w:rsid w:val="00247582"/>
    <w:rsid w:val="00250F8B"/>
    <w:rsid w:val="002A170D"/>
    <w:rsid w:val="002B780B"/>
    <w:rsid w:val="002E04F1"/>
    <w:rsid w:val="00333101"/>
    <w:rsid w:val="0035014D"/>
    <w:rsid w:val="003B7AE9"/>
    <w:rsid w:val="003D0D17"/>
    <w:rsid w:val="003E5A92"/>
    <w:rsid w:val="004527A1"/>
    <w:rsid w:val="00481DAE"/>
    <w:rsid w:val="00483B10"/>
    <w:rsid w:val="004B60D5"/>
    <w:rsid w:val="004B6876"/>
    <w:rsid w:val="004D0A88"/>
    <w:rsid w:val="00513EE3"/>
    <w:rsid w:val="00555831"/>
    <w:rsid w:val="00565874"/>
    <w:rsid w:val="00584DED"/>
    <w:rsid w:val="005A169C"/>
    <w:rsid w:val="005E5230"/>
    <w:rsid w:val="005E75B3"/>
    <w:rsid w:val="005F41C8"/>
    <w:rsid w:val="00617F47"/>
    <w:rsid w:val="00626EC7"/>
    <w:rsid w:val="0062733B"/>
    <w:rsid w:val="00633DBA"/>
    <w:rsid w:val="00662854"/>
    <w:rsid w:val="00667B82"/>
    <w:rsid w:val="006716CD"/>
    <w:rsid w:val="006D45D7"/>
    <w:rsid w:val="006D67D1"/>
    <w:rsid w:val="006E1AB6"/>
    <w:rsid w:val="006F3AE8"/>
    <w:rsid w:val="00742168"/>
    <w:rsid w:val="00761C1F"/>
    <w:rsid w:val="00797225"/>
    <w:rsid w:val="007A46ED"/>
    <w:rsid w:val="007B593B"/>
    <w:rsid w:val="007C6B16"/>
    <w:rsid w:val="007D1086"/>
    <w:rsid w:val="007D7066"/>
    <w:rsid w:val="007E4CE7"/>
    <w:rsid w:val="00800998"/>
    <w:rsid w:val="00820E13"/>
    <w:rsid w:val="00824D38"/>
    <w:rsid w:val="00847823"/>
    <w:rsid w:val="00864217"/>
    <w:rsid w:val="00886A27"/>
    <w:rsid w:val="00900E6A"/>
    <w:rsid w:val="009558F6"/>
    <w:rsid w:val="009614A1"/>
    <w:rsid w:val="00996D55"/>
    <w:rsid w:val="009B0813"/>
    <w:rsid w:val="009B2B76"/>
    <w:rsid w:val="009C6C17"/>
    <w:rsid w:val="00A11A1D"/>
    <w:rsid w:val="00A16240"/>
    <w:rsid w:val="00A23E06"/>
    <w:rsid w:val="00A36AA6"/>
    <w:rsid w:val="00A43445"/>
    <w:rsid w:val="00A534BA"/>
    <w:rsid w:val="00A57E6A"/>
    <w:rsid w:val="00AA0F46"/>
    <w:rsid w:val="00AA21E4"/>
    <w:rsid w:val="00AA2A73"/>
    <w:rsid w:val="00AE2641"/>
    <w:rsid w:val="00B00852"/>
    <w:rsid w:val="00B514A5"/>
    <w:rsid w:val="00B75CEA"/>
    <w:rsid w:val="00B913EB"/>
    <w:rsid w:val="00BA699C"/>
    <w:rsid w:val="00BB7C5D"/>
    <w:rsid w:val="00BC4448"/>
    <w:rsid w:val="00BD25EC"/>
    <w:rsid w:val="00BD3879"/>
    <w:rsid w:val="00BE23CD"/>
    <w:rsid w:val="00C03480"/>
    <w:rsid w:val="00C31DD0"/>
    <w:rsid w:val="00C40EC1"/>
    <w:rsid w:val="00C543E2"/>
    <w:rsid w:val="00C93206"/>
    <w:rsid w:val="00C97354"/>
    <w:rsid w:val="00CB23F7"/>
    <w:rsid w:val="00CF3C5C"/>
    <w:rsid w:val="00D02084"/>
    <w:rsid w:val="00D17D0D"/>
    <w:rsid w:val="00D71BA8"/>
    <w:rsid w:val="00DA6C10"/>
    <w:rsid w:val="00DD18A7"/>
    <w:rsid w:val="00DD32D6"/>
    <w:rsid w:val="00DE6D5C"/>
    <w:rsid w:val="00DF12C4"/>
    <w:rsid w:val="00E07166"/>
    <w:rsid w:val="00E1013D"/>
    <w:rsid w:val="00E14ED1"/>
    <w:rsid w:val="00E15568"/>
    <w:rsid w:val="00E44013"/>
    <w:rsid w:val="00EB6C28"/>
    <w:rsid w:val="00EF7591"/>
    <w:rsid w:val="00F02702"/>
    <w:rsid w:val="00F02BDC"/>
    <w:rsid w:val="00F424ED"/>
    <w:rsid w:val="00F72799"/>
    <w:rsid w:val="00F77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paragraph" w:customStyle="1" w:styleId="Default">
    <w:name w:val="Default"/>
    <w:rsid w:val="006D67D1"/>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EF7591"/>
    <w:rPr>
      <w:sz w:val="16"/>
      <w:szCs w:val="16"/>
    </w:rPr>
  </w:style>
  <w:style w:type="paragraph" w:styleId="CommentText">
    <w:name w:val="annotation text"/>
    <w:basedOn w:val="Normal"/>
    <w:link w:val="CommentTextChar"/>
    <w:uiPriority w:val="99"/>
    <w:semiHidden/>
    <w:unhideWhenUsed/>
    <w:rsid w:val="00EF7591"/>
    <w:pPr>
      <w:spacing w:line="240" w:lineRule="auto"/>
    </w:pPr>
    <w:rPr>
      <w:sz w:val="20"/>
      <w:szCs w:val="20"/>
    </w:rPr>
  </w:style>
  <w:style w:type="character" w:customStyle="1" w:styleId="CommentTextChar">
    <w:name w:val="Comment Text Char"/>
    <w:basedOn w:val="DefaultParagraphFont"/>
    <w:link w:val="CommentText"/>
    <w:uiPriority w:val="99"/>
    <w:semiHidden/>
    <w:rsid w:val="00EF7591"/>
    <w:rPr>
      <w:sz w:val="20"/>
      <w:szCs w:val="20"/>
    </w:rPr>
  </w:style>
  <w:style w:type="paragraph" w:styleId="CommentSubject">
    <w:name w:val="annotation subject"/>
    <w:basedOn w:val="CommentText"/>
    <w:next w:val="CommentText"/>
    <w:link w:val="CommentSubjectChar"/>
    <w:uiPriority w:val="99"/>
    <w:semiHidden/>
    <w:unhideWhenUsed/>
    <w:rsid w:val="00EF7591"/>
    <w:rPr>
      <w:b/>
      <w:bCs/>
    </w:rPr>
  </w:style>
  <w:style w:type="character" w:customStyle="1" w:styleId="CommentSubjectChar">
    <w:name w:val="Comment Subject Char"/>
    <w:basedOn w:val="CommentTextChar"/>
    <w:link w:val="CommentSubject"/>
    <w:uiPriority w:val="99"/>
    <w:semiHidden/>
    <w:rsid w:val="00EF7591"/>
    <w:rPr>
      <w:b/>
      <w:bCs/>
      <w:sz w:val="20"/>
      <w:szCs w:val="20"/>
    </w:rPr>
  </w:style>
  <w:style w:type="paragraph" w:styleId="ListParagraph">
    <w:name w:val="List Paragraph"/>
    <w:basedOn w:val="Normal"/>
    <w:uiPriority w:val="1"/>
    <w:qFormat/>
    <w:rsid w:val="00DA6C10"/>
    <w:pPr>
      <w:widowControl w:val="0"/>
      <w:autoSpaceDE w:val="0"/>
      <w:autoSpaceDN w:val="0"/>
      <w:spacing w:before="15" w:after="0" w:line="240" w:lineRule="auto"/>
      <w:ind w:left="872" w:hanging="360"/>
      <w:jc w:val="both"/>
    </w:pPr>
    <w:rPr>
      <w:rFonts w:ascii="Microsoft Sans Serif" w:eastAsia="Microsoft Sans Serif" w:hAnsi="Microsoft Sans Serif" w:cs="Microsoft Sans Serif"/>
      <w:lang w:val="en-US"/>
    </w:rPr>
  </w:style>
  <w:style w:type="paragraph" w:styleId="BodyText">
    <w:name w:val="Body Text"/>
    <w:basedOn w:val="Normal"/>
    <w:link w:val="BodyTextChar"/>
    <w:uiPriority w:val="1"/>
    <w:qFormat/>
    <w:rsid w:val="00D02084"/>
    <w:pPr>
      <w:widowControl w:val="0"/>
      <w:autoSpaceDE w:val="0"/>
      <w:autoSpaceDN w:val="0"/>
      <w:spacing w:after="0" w:line="240" w:lineRule="auto"/>
    </w:pPr>
    <w:rPr>
      <w:rFonts w:ascii="Microsoft Sans Serif" w:eastAsia="Microsoft Sans Serif" w:hAnsi="Microsoft Sans Serif" w:cs="Microsoft Sans Serif"/>
      <w:sz w:val="24"/>
      <w:szCs w:val="24"/>
      <w:lang w:val="en-US"/>
    </w:rPr>
  </w:style>
  <w:style w:type="character" w:customStyle="1" w:styleId="BodyTextChar">
    <w:name w:val="Body Text Char"/>
    <w:basedOn w:val="DefaultParagraphFont"/>
    <w:link w:val="BodyText"/>
    <w:uiPriority w:val="1"/>
    <w:rsid w:val="00D02084"/>
    <w:rPr>
      <w:rFonts w:ascii="Microsoft Sans Serif" w:eastAsia="Microsoft Sans Serif" w:hAnsi="Microsoft Sans Serif" w:cs="Microsoft Sans Serif"/>
      <w:sz w:val="24"/>
      <w:szCs w:val="24"/>
      <w:lang w:val="en-US"/>
    </w:rPr>
  </w:style>
  <w:style w:type="paragraph" w:styleId="PlainText">
    <w:name w:val="Plain Text"/>
    <w:basedOn w:val="Normal"/>
    <w:link w:val="PlainTextChar"/>
    <w:uiPriority w:val="99"/>
    <w:unhideWhenUsed/>
    <w:rsid w:val="00223F57"/>
    <w:pPr>
      <w:spacing w:after="0" w:line="240" w:lineRule="auto"/>
    </w:pPr>
    <w:rPr>
      <w:rFonts w:ascii="Calibri" w:hAnsi="Calibri" w:cs="Calibri"/>
    </w:rPr>
  </w:style>
  <w:style w:type="character" w:customStyle="1" w:styleId="PlainTextChar">
    <w:name w:val="Plain Text Char"/>
    <w:basedOn w:val="DefaultParagraphFont"/>
    <w:link w:val="PlainText"/>
    <w:uiPriority w:val="99"/>
    <w:rsid w:val="00223F57"/>
    <w:rPr>
      <w:rFonts w:ascii="Calibri" w:hAnsi="Calibri" w:cs="Calibri"/>
    </w:rPr>
  </w:style>
  <w:style w:type="paragraph" w:customStyle="1" w:styleId="TableParagraph">
    <w:name w:val="Table Paragraph"/>
    <w:basedOn w:val="Normal"/>
    <w:uiPriority w:val="1"/>
    <w:qFormat/>
    <w:rsid w:val="00667B82"/>
    <w:pPr>
      <w:widowControl w:val="0"/>
      <w:autoSpaceDE w:val="0"/>
      <w:autoSpaceDN w:val="0"/>
      <w:spacing w:after="0" w:line="240" w:lineRule="auto"/>
    </w:pPr>
    <w:rPr>
      <w:rFonts w:ascii="Calibri Light" w:eastAsia="Calibri Light" w:hAnsi="Calibri Light" w:cs="Calibri Light"/>
      <w:lang w:val="en-US"/>
    </w:rPr>
  </w:style>
  <w:style w:type="paragraph" w:styleId="Header">
    <w:name w:val="header"/>
    <w:basedOn w:val="Normal"/>
    <w:link w:val="HeaderChar"/>
    <w:uiPriority w:val="99"/>
    <w:unhideWhenUsed/>
    <w:rsid w:val="00232E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2E98"/>
  </w:style>
  <w:style w:type="paragraph" w:styleId="Footer">
    <w:name w:val="footer"/>
    <w:basedOn w:val="Normal"/>
    <w:link w:val="FooterChar"/>
    <w:uiPriority w:val="99"/>
    <w:unhideWhenUsed/>
    <w:rsid w:val="00232E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2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358308">
      <w:bodyDiv w:val="1"/>
      <w:marLeft w:val="0"/>
      <w:marRight w:val="0"/>
      <w:marTop w:val="0"/>
      <w:marBottom w:val="0"/>
      <w:divBdr>
        <w:top w:val="none" w:sz="0" w:space="0" w:color="auto"/>
        <w:left w:val="none" w:sz="0" w:space="0" w:color="auto"/>
        <w:bottom w:val="none" w:sz="0" w:space="0" w:color="auto"/>
        <w:right w:val="none" w:sz="0" w:space="0" w:color="auto"/>
      </w:divBdr>
    </w:div>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1980111093">
      <w:bodyDiv w:val="1"/>
      <w:marLeft w:val="0"/>
      <w:marRight w:val="0"/>
      <w:marTop w:val="0"/>
      <w:marBottom w:val="0"/>
      <w:divBdr>
        <w:top w:val="none" w:sz="0" w:space="0" w:color="auto"/>
        <w:left w:val="none" w:sz="0" w:space="0" w:color="auto"/>
        <w:bottom w:val="none" w:sz="0" w:space="0" w:color="auto"/>
        <w:right w:val="none" w:sz="0" w:space="0" w:color="auto"/>
      </w:divBdr>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jpeg"/><Relationship Id="rId21" Type="http://schemas.openxmlformats.org/officeDocument/2006/relationships/image" Target="media/image4.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47" Type="http://schemas.openxmlformats.org/officeDocument/2006/relationships/hyperlink" Target="https://eur-lex.europa.eu/legal-content/EN/TXT/HTML/?uri=CELEX:32016R0631&amp;from=EN" TargetMode="External"/><Relationship Id="rId50" Type="http://schemas.openxmlformats.org/officeDocument/2006/relationships/hyperlink" Target="https://eur-lex.europa.eu/legal-content/EN/AUTO/?uri=OJ:L:2009:211:TOC" TargetMode="External"/><Relationship Id="rId55" Type="http://schemas.openxmlformats.org/officeDocument/2006/relationships/hyperlink" Target="https://eur-lex.europa.eu/legal-content/EN/TXT/HTML/?uri=CELEX:32016R0631&amp;from=EN" TargetMode="External"/><Relationship Id="rId63" Type="http://schemas.openxmlformats.org/officeDocument/2006/relationships/footer" Target="foot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eur-lex.europa.eu/legal-content/EN/TXT/HTML/?uri=CELEX:32016R0631&amp;from=EN" TargetMode="External"/><Relationship Id="rId29" Type="http://schemas.openxmlformats.org/officeDocument/2006/relationships/image" Target="media/image12.jpeg"/><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7.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3" Type="http://schemas.openxmlformats.org/officeDocument/2006/relationships/hyperlink" Target="https://eur-lex.europa.eu/legal-content/EN/TXT/HTML/?uri=CELEX:32016R0631&amp;from=EN" TargetMode="External"/><Relationship Id="rId58" Type="http://schemas.openxmlformats.org/officeDocument/2006/relationships/hyperlink" Target="https://eur-lex.europa.eu/legal-content/EN/AUTO/?uri=OJ:L:2008:218:TOC" TargetMode="External"/><Relationship Id="rId66" Type="http://schemas.microsoft.com/office/2016/09/relationships/commentsIds" Target="commentsIds.xml"/><Relationship Id="rId5" Type="http://schemas.openxmlformats.org/officeDocument/2006/relationships/styles" Target="styles.xml"/><Relationship Id="rId61" Type="http://schemas.openxmlformats.org/officeDocument/2006/relationships/hyperlink" Target="https://eur-lex.europa.eu/legal-content/EN/TXT/HTML/?uri=CELEX:32016R0631&amp;from=EN" TargetMode="External"/><Relationship Id="rId19" Type="http://schemas.openxmlformats.org/officeDocument/2006/relationships/image" Target="media/image2.jpeg"/><Relationship Id="rId14" Type="http://schemas.openxmlformats.org/officeDocument/2006/relationships/hyperlink" Target="https://eur-lex.europa.eu/legal-content/EN/TXT/HTML/?uri=CELEX:32016R0631&amp;from=EN" TargetMode="External"/><Relationship Id="rId22" Type="http://schemas.openxmlformats.org/officeDocument/2006/relationships/image" Target="media/image5.jpeg"/><Relationship Id="rId27" Type="http://schemas.openxmlformats.org/officeDocument/2006/relationships/image" Target="media/image10.jpeg"/><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48" Type="http://schemas.openxmlformats.org/officeDocument/2006/relationships/hyperlink" Target="https://eur-lex.europa.eu/legal-content/EN/AUTO/?uri=OJ:L:2009:211:TOC" TargetMode="External"/><Relationship Id="rId56" Type="http://schemas.openxmlformats.org/officeDocument/2006/relationships/hyperlink" Target="https://eur-lex.europa.eu/legal-content/EN/AUTO/?uri=OJ:L:2013:163:TOC" TargetMode="External"/><Relationship Id="rId64"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yperlink" Target="https://eur-lex.europa.eu/legal-content/EN/TXT/HTML/?uri=CELEX:32016R0631&amp;from=EN" TargetMode="External"/><Relationship Id="rId3" Type="http://schemas.openxmlformats.org/officeDocument/2006/relationships/customXml" Target="../customXml/item3.xml"/><Relationship Id="rId12" Type="http://schemas.openxmlformats.org/officeDocument/2006/relationships/comments" Target="comments.xml"/><Relationship Id="rId17" Type="http://schemas.openxmlformats.org/officeDocument/2006/relationships/hyperlink" Target="https://eur-lex.europa.eu/legal-content/EN/TXT/HTML/?uri=CELEX:32016R0631&amp;from=EN" TargetMode="External"/><Relationship Id="rId25" Type="http://schemas.openxmlformats.org/officeDocument/2006/relationships/image" Target="media/image8.jpeg"/><Relationship Id="rId33" Type="http://schemas.openxmlformats.org/officeDocument/2006/relationships/hyperlink" Target="https://eur-lex.europa.eu/legal-content/EN/TXT/HTML/?uri=CELEX:32016R0631&amp;from=EN" TargetMode="External"/><Relationship Id="rId38" Type="http://schemas.openxmlformats.org/officeDocument/2006/relationships/hyperlink" Target="https://eur-lex.europa.eu/legal-content/EN/TXT/HTML/?uri=CELEX:32016R0631&amp;from=EN" TargetMode="External"/><Relationship Id="rId46" Type="http://schemas.openxmlformats.org/officeDocument/2006/relationships/hyperlink" Target="https://eur-lex.europa.eu/legal-content/EN/TXT/HTML/?uri=CELEX:32016R0631&amp;from=EN" TargetMode="External"/><Relationship Id="rId59" Type="http://schemas.openxmlformats.org/officeDocument/2006/relationships/hyperlink" Target="https://eur-lex.europa.eu/legal-content/EN/TXT/HTML/?uri=CELEX:32016R0631&amp;from=EN" TargetMode="External"/><Relationship Id="rId67" Type="http://schemas.microsoft.com/office/2018/08/relationships/commentsExtensible" Target="commentsExtensible.xml"/><Relationship Id="rId20" Type="http://schemas.openxmlformats.org/officeDocument/2006/relationships/image" Target="media/image3.jpeg"/><Relationship Id="rId41" Type="http://schemas.openxmlformats.org/officeDocument/2006/relationships/hyperlink" Target="https://eur-lex.europa.eu/legal-content/EN/TXT/HTML/?uri=CELEX:32016R0631&amp;from=EN" TargetMode="External"/><Relationship Id="rId54" Type="http://schemas.openxmlformats.org/officeDocument/2006/relationships/hyperlink" Target="https://eur-lex.europa.eu/legal-content/EN/AUTO/?uri=OJ:L:2015:197:TOC" TargetMode="External"/><Relationship Id="rId62" Type="http://schemas.openxmlformats.org/officeDocument/2006/relationships/hyperlink" Target="https://eur-lex.europa.eu/legal-content/EN/TXT/HTML/?uri=CELEX:32016R0631&amp;from=EN"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eur-lex.europa.eu/legal-content/EN/TXT/HTML/?uri=CELEX:32016R0631&amp;from=EN" TargetMode="External"/><Relationship Id="rId23" Type="http://schemas.openxmlformats.org/officeDocument/2006/relationships/image" Target="media/image6.jpeg"/><Relationship Id="rId28" Type="http://schemas.openxmlformats.org/officeDocument/2006/relationships/image" Target="media/image11.jpeg"/><Relationship Id="rId36" Type="http://schemas.openxmlformats.org/officeDocument/2006/relationships/hyperlink" Target="https://eur-lex.europa.eu/legal-content/EN/TXT/HTML/?uri=CELEX:32016R0631&amp;from=EN" TargetMode="External"/><Relationship Id="rId49" Type="http://schemas.openxmlformats.org/officeDocument/2006/relationships/hyperlink" Target="https://eur-lex.europa.eu/legal-content/EN/TXT/HTML/?uri=CELEX:32016R0631&amp;from=EN" TargetMode="External"/><Relationship Id="rId57" Type="http://schemas.openxmlformats.org/officeDocument/2006/relationships/hyperlink" Target="https://eur-lex.europa.eu/legal-content/EN/TXT/HTML/?uri=CELEX:32016R0631&amp;from=EN" TargetMode="External"/><Relationship Id="rId10" Type="http://schemas.openxmlformats.org/officeDocument/2006/relationships/hyperlink" Target="https://eur-lex.europa.eu/legal-content/EN/TXT/HTML/?uri=CELEX:32016R0631&amp;from=EN" TargetMode="External"/><Relationship Id="rId31" Type="http://schemas.openxmlformats.org/officeDocument/2006/relationships/hyperlink" Target="https://eur-lex.europa.eu/legal-content/EN/TXT/HTML/?uri=CELEX:32016R0631&amp;from=EN" TargetMode="External"/><Relationship Id="rId44" Type="http://schemas.openxmlformats.org/officeDocument/2006/relationships/hyperlink" Target="https://eur-lex.europa.eu/legal-content/EN/TXT/HTML/?uri=CELEX:32016R0631&amp;from=EN" TargetMode="External"/><Relationship Id="rId52" Type="http://schemas.openxmlformats.org/officeDocument/2006/relationships/hyperlink" Target="https://eur-lex.europa.eu/legal-content/EN/AUTO/?uri=OJ:L:2012:315:TOC" TargetMode="External"/><Relationship Id="rId60" Type="http://schemas.openxmlformats.org/officeDocument/2006/relationships/hyperlink" Target="https://eur-lex.europa.eu/legal-content/EN/TXT/HTML/?uri=CELEX:32016R0631&amp;from=EN" TargetMode="External"/><Relationship Id="rId65"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3" Type="http://schemas.microsoft.com/office/2011/relationships/commentsExtended" Target="commentsExtended.xml"/><Relationship Id="rId18" Type="http://schemas.openxmlformats.org/officeDocument/2006/relationships/image" Target="media/image1.jpeg"/><Relationship Id="rId39" Type="http://schemas.openxmlformats.org/officeDocument/2006/relationships/hyperlink" Target="https://eur-lex.europa.eu/legal-content/EN/TXT/HTML/?uri=CELEX:32016R063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FD9FA29D-9996-4E0C-91E5-BB6845ABA99C}"/>
</file>

<file path=customXml/itemProps2.xml><?xml version="1.0" encoding="utf-8"?>
<ds:datastoreItem xmlns:ds="http://schemas.openxmlformats.org/officeDocument/2006/customXml" ds:itemID="{67B6484D-BAFE-4E92-AFEE-4B544F423619}"/>
</file>

<file path=customXml/itemProps3.xml><?xml version="1.0" encoding="utf-8"?>
<ds:datastoreItem xmlns:ds="http://schemas.openxmlformats.org/officeDocument/2006/customXml" ds:itemID="{21B6C97C-7C14-4642-8CEA-3240C813F133}"/>
</file>

<file path=docProps/app.xml><?xml version="1.0" encoding="utf-8"?>
<Properties xmlns="http://schemas.openxmlformats.org/officeDocument/2006/extended-properties" xmlns:vt="http://schemas.openxmlformats.org/officeDocument/2006/docPropsVTypes">
  <Template>Normal</Template>
  <TotalTime>0</TotalTime>
  <Pages>95</Pages>
  <Words>35564</Words>
  <Characters>202718</Characters>
  <Application>Microsoft Office Word</Application>
  <DocSecurity>0</DocSecurity>
  <Lines>1689</Lines>
  <Paragraphs>475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2022-11-29T10:15:00Z</dcterms:created>
  <dcterms:modified xsi:type="dcterms:W3CDTF">2022-11-29T10:15:00Z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