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917F8E" w14:paraId="13682B05" w14:textId="77777777" w:rsidTr="008E4E18">
        <w:tc>
          <w:tcPr>
            <w:tcW w:w="0" w:type="auto"/>
            <w:shd w:val="clear" w:color="auto" w:fill="auto"/>
            <w:vAlign w:val="center"/>
            <w:hideMark/>
          </w:tcPr>
          <w:p w14:paraId="1658B38C" w14:textId="77777777" w:rsidR="008E4E18" w:rsidRPr="00917F8E" w:rsidRDefault="008E4E18" w:rsidP="008E4E18">
            <w:pPr>
              <w:spacing w:before="120" w:after="120" w:line="240" w:lineRule="auto"/>
              <w:rPr>
                <w:rFonts w:ascii="inherit" w:eastAsia="Times New Roman" w:hAnsi="inherit" w:cs="Times New Roman"/>
                <w:sz w:val="24"/>
                <w:szCs w:val="24"/>
                <w:lang w:eastAsia="en-GB"/>
              </w:rPr>
            </w:pPr>
            <w:bookmarkStart w:id="0" w:name="_GoBack"/>
            <w:bookmarkEnd w:id="0"/>
            <w:r w:rsidRPr="00917F8E">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917F8E"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917F8E" w:rsidRDefault="008E4E18" w:rsidP="008E4E18">
            <w:pPr>
              <w:spacing w:before="120" w:after="120" w:line="240" w:lineRule="auto"/>
              <w:jc w:val="center"/>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917F8E" w:rsidRDefault="008E4E18" w:rsidP="008E4E18">
            <w:pPr>
              <w:spacing w:before="120" w:after="120" w:line="240" w:lineRule="auto"/>
              <w:jc w:val="right"/>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L 223/10</w:t>
            </w:r>
          </w:p>
        </w:tc>
      </w:tr>
    </w:tbl>
    <w:p w14:paraId="1E472600" w14:textId="77777777" w:rsidR="008E4E18" w:rsidRPr="00917F8E" w:rsidRDefault="0071513B"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214D6139">
          <v:rect id="_x0000_i1025" alt="" style="width:1018.7pt;height:.75pt;mso-width-percent:0;mso-height-percent:0;mso-width-percent:0;mso-height-percent:0" o:hrpct="0" o:hralign="center" o:hrstd="t" o:hrnoshade="t" o:hr="t" fillcolor="black" stroked="f"/>
        </w:pict>
      </w:r>
    </w:p>
    <w:p w14:paraId="2A8996E8" w14:textId="77777777" w:rsidR="008E4E18" w:rsidRPr="00917F8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COMMISSION REGULATION (EU) 2016/1388</w:t>
      </w:r>
    </w:p>
    <w:p w14:paraId="7B6F1200" w14:textId="77777777" w:rsidR="008E4E18" w:rsidRPr="00917F8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of 17 August 2016</w:t>
      </w:r>
    </w:p>
    <w:p w14:paraId="6F129464" w14:textId="77777777" w:rsidR="008E4E18" w:rsidRPr="00917F8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917F8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(Text with EEA relevance)</w:t>
      </w:r>
    </w:p>
    <w:p w14:paraId="71A294C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EUROPEAN COMMISSION,</w:t>
      </w:r>
    </w:p>
    <w:p w14:paraId="053273F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917F8E">
          <w:rPr>
            <w:rFonts w:ascii="inherit" w:eastAsia="Times New Roman" w:hAnsi="inherit" w:cs="Times New Roman"/>
            <w:color w:val="337AB7"/>
            <w:sz w:val="24"/>
            <w:szCs w:val="24"/>
            <w:lang w:eastAsia="en-GB"/>
          </w:rPr>
          <w:t> (</w:t>
        </w:r>
        <w:r w:rsidRPr="00917F8E">
          <w:rPr>
            <w:rFonts w:ascii="inherit" w:eastAsia="Times New Roman" w:hAnsi="inherit" w:cs="Times New Roman"/>
            <w:color w:val="337AB7"/>
            <w:sz w:val="17"/>
            <w:szCs w:val="17"/>
            <w:vertAlign w:val="superscript"/>
            <w:lang w:eastAsia="en-GB"/>
          </w:rPr>
          <w:t>1</w:t>
        </w:r>
        <w:r w:rsidRPr="00917F8E">
          <w:rPr>
            <w:rFonts w:ascii="inherit" w:eastAsia="Times New Roman" w:hAnsi="inherit" w:cs="Times New Roman"/>
            <w:color w:val="337AB7"/>
            <w:sz w:val="24"/>
            <w:szCs w:val="24"/>
            <w:lang w:eastAsia="en-GB"/>
          </w:rPr>
          <w:t>)</w:t>
        </w:r>
      </w:hyperlink>
      <w:r w:rsidRPr="00917F8E">
        <w:rPr>
          <w:rFonts w:ascii="inherit" w:eastAsia="Times New Roman" w:hAnsi="inherit" w:cs="Times New Roman"/>
          <w:color w:val="000000"/>
          <w:sz w:val="24"/>
          <w:szCs w:val="24"/>
          <w:lang w:eastAsia="en-GB"/>
        </w:rPr>
        <w:t>, and in particular Article 6(11) thereof,</w:t>
      </w:r>
    </w:p>
    <w:p w14:paraId="72A289B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66B37319" w14:textId="77777777" w:rsidTr="008E4E18">
        <w:tc>
          <w:tcPr>
            <w:tcW w:w="0" w:type="auto"/>
            <w:shd w:val="clear" w:color="auto" w:fill="auto"/>
            <w:hideMark/>
          </w:tcPr>
          <w:p w14:paraId="608ACA8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3B5C9056" w14:textId="77777777" w:rsidTr="008E4E18">
        <w:tc>
          <w:tcPr>
            <w:tcW w:w="0" w:type="auto"/>
            <w:shd w:val="clear" w:color="auto" w:fill="auto"/>
            <w:hideMark/>
          </w:tcPr>
          <w:p w14:paraId="5584D08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917F8E">
                <w:rPr>
                  <w:rFonts w:ascii="inherit" w:eastAsia="Times New Roman" w:hAnsi="inherit" w:cs="Times New Roman"/>
                  <w:color w:val="337AB7"/>
                  <w:sz w:val="24"/>
                  <w:szCs w:val="24"/>
                  <w:lang w:eastAsia="en-GB"/>
                </w:rPr>
                <w:t> (</w:t>
              </w:r>
              <w:r w:rsidRPr="00917F8E">
                <w:rPr>
                  <w:rFonts w:ascii="inherit" w:eastAsia="Times New Roman" w:hAnsi="inherit" w:cs="Times New Roman"/>
                  <w:color w:val="337AB7"/>
                  <w:sz w:val="17"/>
                  <w:szCs w:val="17"/>
                  <w:vertAlign w:val="superscript"/>
                  <w:lang w:eastAsia="en-GB"/>
                </w:rPr>
                <w:t>2</w:t>
              </w:r>
              <w:r w:rsidRPr="00917F8E">
                <w:rPr>
                  <w:rFonts w:ascii="inherit" w:eastAsia="Times New Roman" w:hAnsi="inherit" w:cs="Times New Roman"/>
                  <w:color w:val="337AB7"/>
                  <w:sz w:val="24"/>
                  <w:szCs w:val="24"/>
                  <w:lang w:eastAsia="en-GB"/>
                </w:rPr>
                <w:t>)</w:t>
              </w:r>
            </w:hyperlink>
            <w:r w:rsidRPr="00917F8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406BD99E" w14:textId="77777777" w:rsidTr="008E4E18">
        <w:tc>
          <w:tcPr>
            <w:tcW w:w="0" w:type="auto"/>
            <w:shd w:val="clear" w:color="auto" w:fill="auto"/>
            <w:hideMark/>
          </w:tcPr>
          <w:p w14:paraId="250D8BF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2B822DA9" w14:textId="77777777" w:rsidTr="008E4E18">
        <w:tc>
          <w:tcPr>
            <w:tcW w:w="0" w:type="auto"/>
            <w:shd w:val="clear" w:color="auto" w:fill="auto"/>
            <w:hideMark/>
          </w:tcPr>
          <w:p w14:paraId="7FDF8F7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917F8E">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5A6953DC" w14:textId="77777777" w:rsidTr="008E4E18">
        <w:tc>
          <w:tcPr>
            <w:tcW w:w="0" w:type="auto"/>
            <w:shd w:val="clear" w:color="auto" w:fill="auto"/>
            <w:hideMark/>
          </w:tcPr>
          <w:p w14:paraId="78CBAC1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4BF26004" w14:textId="77777777" w:rsidTr="008E4E18">
        <w:tc>
          <w:tcPr>
            <w:tcW w:w="0" w:type="auto"/>
            <w:shd w:val="clear" w:color="auto" w:fill="auto"/>
            <w:hideMark/>
          </w:tcPr>
          <w:p w14:paraId="73D6C21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4B61C92C" w14:textId="77777777" w:rsidTr="008E4E18">
        <w:tc>
          <w:tcPr>
            <w:tcW w:w="0" w:type="auto"/>
            <w:shd w:val="clear" w:color="auto" w:fill="auto"/>
            <w:hideMark/>
          </w:tcPr>
          <w:p w14:paraId="22483E4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2DC1CFFD" w14:textId="77777777" w:rsidTr="008E4E18">
        <w:tc>
          <w:tcPr>
            <w:tcW w:w="0" w:type="auto"/>
            <w:shd w:val="clear" w:color="auto" w:fill="auto"/>
            <w:hideMark/>
          </w:tcPr>
          <w:p w14:paraId="2B39F95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917F8E">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6125CA70" w14:textId="77777777" w:rsidTr="008E4E18">
        <w:tc>
          <w:tcPr>
            <w:tcW w:w="0" w:type="auto"/>
            <w:shd w:val="clear" w:color="auto" w:fill="auto"/>
            <w:hideMark/>
          </w:tcPr>
          <w:p w14:paraId="787FA17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2E630A96" w14:textId="77777777" w:rsidTr="008E4E18">
        <w:tc>
          <w:tcPr>
            <w:tcW w:w="0" w:type="auto"/>
            <w:shd w:val="clear" w:color="auto" w:fill="auto"/>
            <w:hideMark/>
          </w:tcPr>
          <w:p w14:paraId="3F25D08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69C3EB26" w14:textId="77777777" w:rsidTr="008E4E18">
        <w:tc>
          <w:tcPr>
            <w:tcW w:w="0" w:type="auto"/>
            <w:shd w:val="clear" w:color="auto" w:fill="auto"/>
            <w:hideMark/>
          </w:tcPr>
          <w:p w14:paraId="3518F1B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3EA29874" w14:textId="77777777" w:rsidTr="008E4E18">
        <w:tc>
          <w:tcPr>
            <w:tcW w:w="0" w:type="auto"/>
            <w:shd w:val="clear" w:color="auto" w:fill="auto"/>
            <w:hideMark/>
          </w:tcPr>
          <w:p w14:paraId="3796F97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4E1F77B0" w14:textId="77777777" w:rsidTr="008E4E18">
        <w:tc>
          <w:tcPr>
            <w:tcW w:w="0" w:type="auto"/>
            <w:shd w:val="clear" w:color="auto" w:fill="auto"/>
            <w:hideMark/>
          </w:tcPr>
          <w:p w14:paraId="139D212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7F87BF80" w14:textId="77777777" w:rsidTr="008E4E18">
        <w:tc>
          <w:tcPr>
            <w:tcW w:w="0" w:type="auto"/>
            <w:shd w:val="clear" w:color="auto" w:fill="auto"/>
            <w:hideMark/>
          </w:tcPr>
          <w:p w14:paraId="23E319D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76815D3B" w14:textId="77777777" w:rsidTr="008E4E18">
        <w:tc>
          <w:tcPr>
            <w:tcW w:w="0" w:type="auto"/>
            <w:shd w:val="clear" w:color="auto" w:fill="auto"/>
            <w:hideMark/>
          </w:tcPr>
          <w:p w14:paraId="18FF243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53944744" w14:textId="77777777" w:rsidTr="008E4E18">
        <w:tc>
          <w:tcPr>
            <w:tcW w:w="0" w:type="auto"/>
            <w:shd w:val="clear" w:color="auto" w:fill="auto"/>
            <w:hideMark/>
          </w:tcPr>
          <w:p w14:paraId="1D621FC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0748227D" w14:textId="77777777" w:rsidTr="008E4E18">
        <w:tc>
          <w:tcPr>
            <w:tcW w:w="0" w:type="auto"/>
            <w:shd w:val="clear" w:color="auto" w:fill="auto"/>
            <w:hideMark/>
          </w:tcPr>
          <w:p w14:paraId="6E1DEF5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68EC02DF" w14:textId="77777777" w:rsidTr="008E4E18">
        <w:tc>
          <w:tcPr>
            <w:tcW w:w="0" w:type="auto"/>
            <w:shd w:val="clear" w:color="auto" w:fill="auto"/>
            <w:hideMark/>
          </w:tcPr>
          <w:p w14:paraId="797BFDA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917F8E">
                <w:rPr>
                  <w:rFonts w:ascii="inherit" w:eastAsia="Times New Roman" w:hAnsi="inherit" w:cs="Times New Roman"/>
                  <w:color w:val="337AB7"/>
                  <w:sz w:val="24"/>
                  <w:szCs w:val="24"/>
                  <w:lang w:eastAsia="en-GB"/>
                </w:rPr>
                <w:t> (</w:t>
              </w:r>
              <w:r w:rsidRPr="00917F8E">
                <w:rPr>
                  <w:rFonts w:ascii="inherit" w:eastAsia="Times New Roman" w:hAnsi="inherit" w:cs="Times New Roman"/>
                  <w:color w:val="337AB7"/>
                  <w:sz w:val="17"/>
                  <w:szCs w:val="17"/>
                  <w:vertAlign w:val="superscript"/>
                  <w:lang w:eastAsia="en-GB"/>
                </w:rPr>
                <w:t>3</w:t>
              </w:r>
              <w:r w:rsidRPr="00917F8E">
                <w:rPr>
                  <w:rFonts w:ascii="inherit" w:eastAsia="Times New Roman" w:hAnsi="inherit" w:cs="Times New Roman"/>
                  <w:color w:val="337AB7"/>
                  <w:sz w:val="24"/>
                  <w:szCs w:val="24"/>
                  <w:lang w:eastAsia="en-GB"/>
                </w:rPr>
                <w:t>)</w:t>
              </w:r>
            </w:hyperlink>
            <w:r w:rsidRPr="00917F8E">
              <w:rPr>
                <w:rFonts w:ascii="inherit" w:eastAsia="Times New Roman" w:hAnsi="inherit" w:cs="Times New Roman"/>
                <w:sz w:val="24"/>
                <w:szCs w:val="24"/>
                <w:lang w:eastAsia="en-GB"/>
              </w:rPr>
              <w:t>.</w:t>
            </w:r>
          </w:p>
        </w:tc>
      </w:tr>
    </w:tbl>
    <w:p w14:paraId="4137186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3DAF5B27" w14:textId="77777777" w:rsidTr="008E4E18">
        <w:tc>
          <w:tcPr>
            <w:tcW w:w="0" w:type="auto"/>
            <w:shd w:val="clear" w:color="auto" w:fill="auto"/>
            <w:hideMark/>
          </w:tcPr>
          <w:p w14:paraId="79AFF6C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0F87B116" w14:textId="77777777" w:rsidTr="008E4E18">
        <w:tc>
          <w:tcPr>
            <w:tcW w:w="0" w:type="auto"/>
            <w:shd w:val="clear" w:color="auto" w:fill="auto"/>
            <w:hideMark/>
          </w:tcPr>
          <w:p w14:paraId="7F60CF9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568B17EF" w14:textId="77777777" w:rsidTr="008E4E18">
        <w:tc>
          <w:tcPr>
            <w:tcW w:w="0" w:type="auto"/>
            <w:shd w:val="clear" w:color="auto" w:fill="auto"/>
            <w:hideMark/>
          </w:tcPr>
          <w:p w14:paraId="3EC5C05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7BFE16F1" w14:textId="77777777" w:rsidTr="008E4E18">
        <w:tc>
          <w:tcPr>
            <w:tcW w:w="0" w:type="auto"/>
            <w:shd w:val="clear" w:color="auto" w:fill="auto"/>
            <w:hideMark/>
          </w:tcPr>
          <w:p w14:paraId="02F7E8A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2FA30BBA" w14:textId="77777777" w:rsidTr="008E4E18">
        <w:tc>
          <w:tcPr>
            <w:tcW w:w="0" w:type="auto"/>
            <w:shd w:val="clear" w:color="auto" w:fill="auto"/>
            <w:hideMark/>
          </w:tcPr>
          <w:p w14:paraId="2220807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HAS ADOPTED THIS REGULATION:</w:t>
      </w:r>
    </w:p>
    <w:p w14:paraId="7E865110"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TITLE I</w:t>
      </w:r>
    </w:p>
    <w:p w14:paraId="01E0DFD5"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GENERAL PROVISIONS</w:t>
      </w:r>
    </w:p>
    <w:p w14:paraId="2AF79C29"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w:t>
      </w:r>
    </w:p>
    <w:p w14:paraId="782EAA0F"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Subject matter</w:t>
      </w:r>
    </w:p>
    <w:p w14:paraId="313EF82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917F8E" w14:paraId="137BF21D" w14:textId="77777777" w:rsidTr="008E4E18">
        <w:tc>
          <w:tcPr>
            <w:tcW w:w="0" w:type="auto"/>
            <w:shd w:val="clear" w:color="auto" w:fill="auto"/>
            <w:hideMark/>
          </w:tcPr>
          <w:p w14:paraId="57C225C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transmission-connected demand facilities;</w:t>
            </w:r>
          </w:p>
        </w:tc>
      </w:tr>
    </w:tbl>
    <w:p w14:paraId="1504012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917F8E" w14:paraId="2B570FDF" w14:textId="77777777" w:rsidTr="008E4E18">
        <w:tc>
          <w:tcPr>
            <w:tcW w:w="0" w:type="auto"/>
            <w:shd w:val="clear" w:color="auto" w:fill="auto"/>
            <w:hideMark/>
          </w:tcPr>
          <w:p w14:paraId="55ADEF7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transmission-connected distribution facilities;</w:t>
            </w:r>
          </w:p>
        </w:tc>
      </w:tr>
    </w:tbl>
    <w:p w14:paraId="4608B62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917F8E" w14:paraId="78CDEE31" w14:textId="77777777" w:rsidTr="008E4E18">
        <w:tc>
          <w:tcPr>
            <w:tcW w:w="0" w:type="auto"/>
            <w:shd w:val="clear" w:color="auto" w:fill="auto"/>
            <w:hideMark/>
          </w:tcPr>
          <w:p w14:paraId="573FDAD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61FAFF0E" w14:textId="77777777" w:rsidTr="008E4E18">
        <w:tc>
          <w:tcPr>
            <w:tcW w:w="0" w:type="auto"/>
            <w:shd w:val="clear" w:color="auto" w:fill="auto"/>
            <w:hideMark/>
          </w:tcPr>
          <w:p w14:paraId="696E3EF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w:t>
      </w:r>
    </w:p>
    <w:p w14:paraId="1293C56F"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Definitions</w:t>
      </w:r>
    </w:p>
    <w:p w14:paraId="4A09FD6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917F8E">
          <w:rPr>
            <w:rFonts w:ascii="inherit" w:eastAsia="Times New Roman" w:hAnsi="inherit" w:cs="Times New Roman"/>
            <w:color w:val="337AB7"/>
            <w:sz w:val="24"/>
            <w:szCs w:val="24"/>
            <w:lang w:eastAsia="en-GB"/>
          </w:rPr>
          <w:t> (</w:t>
        </w:r>
        <w:r w:rsidRPr="00917F8E">
          <w:rPr>
            <w:rFonts w:ascii="inherit" w:eastAsia="Times New Roman" w:hAnsi="inherit" w:cs="Times New Roman"/>
            <w:color w:val="337AB7"/>
            <w:sz w:val="17"/>
            <w:szCs w:val="17"/>
            <w:vertAlign w:val="superscript"/>
            <w:lang w:eastAsia="en-GB"/>
          </w:rPr>
          <w:t>4</w:t>
        </w:r>
        <w:r w:rsidRPr="00917F8E">
          <w:rPr>
            <w:rFonts w:ascii="inherit" w:eastAsia="Times New Roman" w:hAnsi="inherit" w:cs="Times New Roman"/>
            <w:color w:val="337AB7"/>
            <w:sz w:val="24"/>
            <w:szCs w:val="24"/>
            <w:lang w:eastAsia="en-GB"/>
          </w:rPr>
          <w:t>)</w:t>
        </w:r>
      </w:hyperlink>
      <w:r w:rsidRPr="00917F8E">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917F8E">
          <w:rPr>
            <w:rFonts w:ascii="inherit" w:eastAsia="Times New Roman" w:hAnsi="inherit" w:cs="Times New Roman"/>
            <w:color w:val="337AB7"/>
            <w:sz w:val="24"/>
            <w:szCs w:val="24"/>
            <w:lang w:eastAsia="en-GB"/>
          </w:rPr>
          <w:t> (</w:t>
        </w:r>
        <w:r w:rsidRPr="00917F8E">
          <w:rPr>
            <w:rFonts w:ascii="inherit" w:eastAsia="Times New Roman" w:hAnsi="inherit" w:cs="Times New Roman"/>
            <w:color w:val="337AB7"/>
            <w:sz w:val="17"/>
            <w:szCs w:val="17"/>
            <w:vertAlign w:val="superscript"/>
            <w:lang w:eastAsia="en-GB"/>
          </w:rPr>
          <w:t>5</w:t>
        </w:r>
        <w:r w:rsidRPr="00917F8E">
          <w:rPr>
            <w:rFonts w:ascii="inherit" w:eastAsia="Times New Roman" w:hAnsi="inherit" w:cs="Times New Roman"/>
            <w:color w:val="337AB7"/>
            <w:sz w:val="24"/>
            <w:szCs w:val="24"/>
            <w:lang w:eastAsia="en-GB"/>
          </w:rPr>
          <w:t>)</w:t>
        </w:r>
      </w:hyperlink>
      <w:r w:rsidRPr="00917F8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917F8E">
          <w:rPr>
            <w:rFonts w:ascii="inherit" w:eastAsia="Times New Roman" w:hAnsi="inherit" w:cs="Times New Roman"/>
            <w:color w:val="337AB7"/>
            <w:sz w:val="24"/>
            <w:szCs w:val="24"/>
            <w:lang w:eastAsia="en-GB"/>
          </w:rPr>
          <w:t> (</w:t>
        </w:r>
        <w:r w:rsidRPr="00917F8E">
          <w:rPr>
            <w:rFonts w:ascii="inherit" w:eastAsia="Times New Roman" w:hAnsi="inherit" w:cs="Times New Roman"/>
            <w:color w:val="337AB7"/>
            <w:sz w:val="17"/>
            <w:szCs w:val="17"/>
            <w:vertAlign w:val="superscript"/>
            <w:lang w:eastAsia="en-GB"/>
          </w:rPr>
          <w:t>6</w:t>
        </w:r>
        <w:r w:rsidRPr="00917F8E">
          <w:rPr>
            <w:rFonts w:ascii="inherit" w:eastAsia="Times New Roman" w:hAnsi="inherit" w:cs="Times New Roman"/>
            <w:color w:val="337AB7"/>
            <w:sz w:val="24"/>
            <w:szCs w:val="24"/>
            <w:lang w:eastAsia="en-GB"/>
          </w:rPr>
          <w:t>)</w:t>
        </w:r>
      </w:hyperlink>
      <w:r w:rsidRPr="00917F8E">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917F8E">
          <w:rPr>
            <w:rFonts w:ascii="inherit" w:eastAsia="Times New Roman" w:hAnsi="inherit" w:cs="Times New Roman"/>
            <w:color w:val="337AB7"/>
            <w:sz w:val="24"/>
            <w:szCs w:val="24"/>
            <w:lang w:eastAsia="en-GB"/>
          </w:rPr>
          <w:t> (</w:t>
        </w:r>
        <w:r w:rsidRPr="00917F8E">
          <w:rPr>
            <w:rFonts w:ascii="inherit" w:eastAsia="Times New Roman" w:hAnsi="inherit" w:cs="Times New Roman"/>
            <w:color w:val="337AB7"/>
            <w:sz w:val="17"/>
            <w:szCs w:val="17"/>
            <w:vertAlign w:val="superscript"/>
            <w:lang w:eastAsia="en-GB"/>
          </w:rPr>
          <w:t>7</w:t>
        </w:r>
        <w:r w:rsidRPr="00917F8E">
          <w:rPr>
            <w:rFonts w:ascii="inherit" w:eastAsia="Times New Roman" w:hAnsi="inherit" w:cs="Times New Roman"/>
            <w:color w:val="337AB7"/>
            <w:sz w:val="24"/>
            <w:szCs w:val="24"/>
            <w:lang w:eastAsia="en-GB"/>
          </w:rPr>
          <w:t>)</w:t>
        </w:r>
      </w:hyperlink>
      <w:r w:rsidRPr="00917F8E">
        <w:rPr>
          <w:rFonts w:ascii="inherit" w:eastAsia="Times New Roman" w:hAnsi="inherit" w:cs="Times New Roman"/>
          <w:color w:val="000000"/>
          <w:sz w:val="24"/>
          <w:szCs w:val="24"/>
          <w:lang w:eastAsia="en-GB"/>
        </w:rPr>
        <w:t> and Article 2 of Directive 2009/72/EC shall apply.</w:t>
      </w:r>
    </w:p>
    <w:p w14:paraId="7C4C311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5827285E" w14:textId="77777777" w:rsidTr="008E4E18">
        <w:tc>
          <w:tcPr>
            <w:tcW w:w="0" w:type="auto"/>
            <w:shd w:val="clear" w:color="auto" w:fill="auto"/>
            <w:hideMark/>
          </w:tcPr>
          <w:p w14:paraId="120407D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6F443D46" w14:textId="77777777" w:rsidTr="008E4E18">
        <w:tc>
          <w:tcPr>
            <w:tcW w:w="0" w:type="auto"/>
            <w:shd w:val="clear" w:color="auto" w:fill="auto"/>
            <w:hideMark/>
          </w:tcPr>
          <w:p w14:paraId="6C99211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586CE48B" w14:textId="77777777" w:rsidTr="008E4E18">
        <w:tc>
          <w:tcPr>
            <w:tcW w:w="0" w:type="auto"/>
            <w:shd w:val="clear" w:color="auto" w:fill="auto"/>
            <w:hideMark/>
          </w:tcPr>
          <w:p w14:paraId="2D68A2B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2DE4C2B1" w14:textId="77777777" w:rsidTr="008E4E18">
        <w:tc>
          <w:tcPr>
            <w:tcW w:w="0" w:type="auto"/>
            <w:shd w:val="clear" w:color="auto" w:fill="auto"/>
            <w:hideMark/>
          </w:tcPr>
          <w:p w14:paraId="6747290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134C5315" w14:textId="77777777" w:rsidTr="008E4E18">
        <w:tc>
          <w:tcPr>
            <w:tcW w:w="0" w:type="auto"/>
            <w:shd w:val="clear" w:color="auto" w:fill="auto"/>
            <w:hideMark/>
          </w:tcPr>
          <w:p w14:paraId="78F25A3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5B648C59" w14:textId="77777777" w:rsidTr="008E4E18">
        <w:tc>
          <w:tcPr>
            <w:tcW w:w="0" w:type="auto"/>
            <w:shd w:val="clear" w:color="auto" w:fill="auto"/>
            <w:hideMark/>
          </w:tcPr>
          <w:p w14:paraId="3978E3B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5C5A3339" w14:textId="77777777" w:rsidTr="008E4E18">
        <w:tc>
          <w:tcPr>
            <w:tcW w:w="0" w:type="auto"/>
            <w:shd w:val="clear" w:color="auto" w:fill="auto"/>
            <w:hideMark/>
          </w:tcPr>
          <w:p w14:paraId="4980349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7A64EADD" w14:textId="77777777" w:rsidTr="008E4E18">
        <w:tc>
          <w:tcPr>
            <w:tcW w:w="0" w:type="auto"/>
            <w:shd w:val="clear" w:color="auto" w:fill="auto"/>
            <w:hideMark/>
          </w:tcPr>
          <w:p w14:paraId="492F096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1FEB71A2" w14:textId="77777777" w:rsidTr="008E4E18">
        <w:tc>
          <w:tcPr>
            <w:tcW w:w="0" w:type="auto"/>
            <w:shd w:val="clear" w:color="auto" w:fill="auto"/>
            <w:hideMark/>
          </w:tcPr>
          <w:p w14:paraId="7FDCD4F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4602CD3C" w14:textId="77777777" w:rsidTr="008E4E18">
        <w:tc>
          <w:tcPr>
            <w:tcW w:w="0" w:type="auto"/>
            <w:shd w:val="clear" w:color="auto" w:fill="auto"/>
            <w:hideMark/>
          </w:tcPr>
          <w:p w14:paraId="278800B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0C672B2D" w14:textId="77777777" w:rsidTr="008E4E18">
        <w:tc>
          <w:tcPr>
            <w:tcW w:w="0" w:type="auto"/>
            <w:shd w:val="clear" w:color="auto" w:fill="auto"/>
            <w:hideMark/>
          </w:tcPr>
          <w:p w14:paraId="2F72CD6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1FC90D83" w14:textId="77777777" w:rsidTr="008E4E18">
        <w:tc>
          <w:tcPr>
            <w:tcW w:w="0" w:type="auto"/>
            <w:shd w:val="clear" w:color="auto" w:fill="auto"/>
            <w:hideMark/>
          </w:tcPr>
          <w:p w14:paraId="4F5250E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1C48BB5F" w14:textId="77777777" w:rsidTr="008E4E18">
        <w:tc>
          <w:tcPr>
            <w:tcW w:w="0" w:type="auto"/>
            <w:shd w:val="clear" w:color="auto" w:fill="auto"/>
            <w:hideMark/>
          </w:tcPr>
          <w:p w14:paraId="59D7A8B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917F8E" w14:paraId="2C04AB30" w14:textId="77777777" w:rsidTr="008E4E18">
        <w:tc>
          <w:tcPr>
            <w:tcW w:w="0" w:type="auto"/>
            <w:shd w:val="clear" w:color="auto" w:fill="auto"/>
            <w:hideMark/>
          </w:tcPr>
          <w:p w14:paraId="63DDF0B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665FE018" w14:textId="77777777" w:rsidTr="008E4E18">
        <w:tc>
          <w:tcPr>
            <w:tcW w:w="0" w:type="auto"/>
            <w:shd w:val="clear" w:color="auto" w:fill="auto"/>
            <w:hideMark/>
          </w:tcPr>
          <w:p w14:paraId="0188FBD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5A9AD612" w14:textId="77777777" w:rsidTr="008E4E18">
        <w:tc>
          <w:tcPr>
            <w:tcW w:w="0" w:type="auto"/>
            <w:shd w:val="clear" w:color="auto" w:fill="auto"/>
            <w:hideMark/>
          </w:tcPr>
          <w:p w14:paraId="2AFF060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31268973" w14:textId="77777777" w:rsidTr="008E4E18">
        <w:tc>
          <w:tcPr>
            <w:tcW w:w="0" w:type="auto"/>
            <w:shd w:val="clear" w:color="auto" w:fill="auto"/>
            <w:hideMark/>
          </w:tcPr>
          <w:p w14:paraId="5C7538C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760F8B5B" w14:textId="77777777" w:rsidTr="008E4E18">
        <w:tc>
          <w:tcPr>
            <w:tcW w:w="0" w:type="auto"/>
            <w:shd w:val="clear" w:color="auto" w:fill="auto"/>
            <w:hideMark/>
          </w:tcPr>
          <w:p w14:paraId="2AA2B31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69CD3797" w14:textId="77777777" w:rsidTr="008E4E18">
        <w:tc>
          <w:tcPr>
            <w:tcW w:w="0" w:type="auto"/>
            <w:shd w:val="clear" w:color="auto" w:fill="auto"/>
            <w:hideMark/>
          </w:tcPr>
          <w:p w14:paraId="477EA4E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20050736" w14:textId="77777777" w:rsidTr="008E4E18">
        <w:tc>
          <w:tcPr>
            <w:tcW w:w="0" w:type="auto"/>
            <w:shd w:val="clear" w:color="auto" w:fill="auto"/>
            <w:hideMark/>
          </w:tcPr>
          <w:p w14:paraId="58F8D2C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183F0002" w14:textId="77777777" w:rsidTr="008E4E18">
        <w:tc>
          <w:tcPr>
            <w:tcW w:w="0" w:type="auto"/>
            <w:shd w:val="clear" w:color="auto" w:fill="auto"/>
            <w:hideMark/>
          </w:tcPr>
          <w:p w14:paraId="1DDA45F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2FAC52EC" w14:textId="77777777" w:rsidTr="008E4E18">
        <w:tc>
          <w:tcPr>
            <w:tcW w:w="0" w:type="auto"/>
            <w:shd w:val="clear" w:color="auto" w:fill="auto"/>
            <w:hideMark/>
          </w:tcPr>
          <w:p w14:paraId="6A80CE5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
        </w:tc>
      </w:tr>
      <w:tr w:rsidR="00E73C7C" w:rsidRPr="00917F8E" w14:paraId="3C62E1A0" w14:textId="77777777" w:rsidTr="008E4E18">
        <w:trPr>
          <w:ins w:id="1" w:author="Author"/>
        </w:trPr>
        <w:tc>
          <w:tcPr>
            <w:tcW w:w="0" w:type="auto"/>
            <w:shd w:val="clear" w:color="auto" w:fill="auto"/>
          </w:tcPr>
          <w:p w14:paraId="2E3CDAB3" w14:textId="0F45A38C" w:rsidR="00E73C7C" w:rsidRPr="00917F8E" w:rsidRDefault="00E73C7C" w:rsidP="00E73C7C">
            <w:pPr>
              <w:spacing w:before="120" w:after="0" w:line="240" w:lineRule="auto"/>
              <w:jc w:val="both"/>
              <w:rPr>
                <w:ins w:id="2" w:author="Author"/>
                <w:rFonts w:ascii="inherit" w:eastAsia="Times New Roman" w:hAnsi="inherit" w:cs="Times New Roman"/>
                <w:sz w:val="24"/>
                <w:szCs w:val="24"/>
                <w:lang w:eastAsia="en-GB"/>
              </w:rPr>
            </w:pPr>
            <w:ins w:id="3" w:author="Author">
              <w:r w:rsidRPr="00917F8E">
                <w:rPr>
                  <w:rFonts w:ascii="inherit" w:eastAsia="Times New Roman" w:hAnsi="inherit" w:cs="Times New Roman"/>
                  <w:sz w:val="24"/>
                  <w:szCs w:val="24"/>
                  <w:lang w:eastAsia="en-GB"/>
                </w:rPr>
                <w:t>(23)</w:t>
              </w:r>
            </w:ins>
          </w:p>
        </w:tc>
        <w:tc>
          <w:tcPr>
            <w:tcW w:w="0" w:type="auto"/>
            <w:shd w:val="clear" w:color="auto" w:fill="auto"/>
          </w:tcPr>
          <w:p w14:paraId="6F9EDBCB" w14:textId="18CBE767" w:rsidR="00E73C7C" w:rsidRPr="00917F8E" w:rsidRDefault="00E73C7C" w:rsidP="00E73C7C">
            <w:pPr>
              <w:spacing w:before="120" w:after="0" w:line="240" w:lineRule="auto"/>
              <w:jc w:val="both"/>
              <w:rPr>
                <w:ins w:id="4" w:author="Author"/>
                <w:rFonts w:ascii="inherit" w:eastAsia="Times New Roman" w:hAnsi="inherit" w:cs="Times New Roman"/>
                <w:sz w:val="24"/>
                <w:szCs w:val="24"/>
                <w:lang w:eastAsia="en-GB"/>
              </w:rPr>
            </w:pPr>
            <w:ins w:id="5" w:author="Author">
              <w:r w:rsidRPr="00917F8E">
                <w:rPr>
                  <w:rFonts w:ascii="inherit" w:eastAsia="Times New Roman" w:hAnsi="inherit" w:cs="Times New Roman"/>
                  <w:sz w:val="24"/>
                  <w:szCs w:val="24"/>
                  <w:lang w:eastAsia="en-GB"/>
                </w:rPr>
                <w:t>‘component’ means any hardware element or software application having an impact on the electrical characteristics and /or operation of a demand facility or a demand unit. As examples, components can be a protection relay, an automatic voltage regulator, a controller on active or reactive power consumption, a static synchronous compensator, a synchronous condenser, etc..</w:t>
              </w:r>
            </w:ins>
          </w:p>
        </w:tc>
      </w:tr>
    </w:tbl>
    <w:p w14:paraId="00F5EFBF"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w:t>
      </w:r>
    </w:p>
    <w:p w14:paraId="75FB14DA"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Scope of application</w:t>
      </w:r>
    </w:p>
    <w:p w14:paraId="3C5BDE5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917F8E" w14:paraId="44BD476A" w14:textId="77777777" w:rsidTr="008E4E18">
        <w:tc>
          <w:tcPr>
            <w:tcW w:w="0" w:type="auto"/>
            <w:shd w:val="clear" w:color="auto" w:fill="auto"/>
            <w:hideMark/>
          </w:tcPr>
          <w:p w14:paraId="2B6C96D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new transmission-connected demand facilities;</w:t>
            </w:r>
          </w:p>
        </w:tc>
      </w:tr>
    </w:tbl>
    <w:p w14:paraId="2C698A5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917F8E" w14:paraId="6441F072" w14:textId="77777777" w:rsidTr="008E4E18">
        <w:tc>
          <w:tcPr>
            <w:tcW w:w="0" w:type="auto"/>
            <w:shd w:val="clear" w:color="auto" w:fill="auto"/>
            <w:hideMark/>
          </w:tcPr>
          <w:p w14:paraId="67ED2DD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new transmission-connected distribution facilities;</w:t>
            </w:r>
          </w:p>
        </w:tc>
      </w:tr>
    </w:tbl>
    <w:p w14:paraId="50B2441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917F8E" w14:paraId="374FC3A2" w14:textId="77777777" w:rsidTr="008E4E18">
        <w:tc>
          <w:tcPr>
            <w:tcW w:w="0" w:type="auto"/>
            <w:shd w:val="clear" w:color="auto" w:fill="auto"/>
            <w:hideMark/>
          </w:tcPr>
          <w:p w14:paraId="61EC12A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3BD222E8" w14:textId="77777777" w:rsidTr="008E4E18">
        <w:tc>
          <w:tcPr>
            <w:tcW w:w="0" w:type="auto"/>
            <w:shd w:val="clear" w:color="auto" w:fill="auto"/>
            <w:hideMark/>
          </w:tcPr>
          <w:p w14:paraId="44ED362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644A1CCA" w14:textId="77777777" w:rsidTr="008E4E18">
        <w:tc>
          <w:tcPr>
            <w:tcW w:w="0" w:type="auto"/>
            <w:shd w:val="clear" w:color="auto" w:fill="auto"/>
            <w:hideMark/>
          </w:tcPr>
          <w:p w14:paraId="5A9C62D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(a)</w:t>
            </w:r>
          </w:p>
        </w:tc>
        <w:tc>
          <w:tcPr>
            <w:tcW w:w="0" w:type="auto"/>
            <w:shd w:val="clear" w:color="auto" w:fill="auto"/>
            <w:hideMark/>
          </w:tcPr>
          <w:p w14:paraId="3C88B9B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2024F2D5" w14:textId="77777777" w:rsidTr="008E4E18">
        <w:tc>
          <w:tcPr>
            <w:tcW w:w="0" w:type="auto"/>
            <w:shd w:val="clear" w:color="auto" w:fill="auto"/>
            <w:hideMark/>
          </w:tcPr>
          <w:p w14:paraId="3A7D4CA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73F1D92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w:t>
      </w:r>
    </w:p>
    <w:p w14:paraId="45871634"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32BD81F" w14:textId="77777777" w:rsidTr="008E4E18">
        <w:tc>
          <w:tcPr>
            <w:tcW w:w="0" w:type="auto"/>
            <w:shd w:val="clear" w:color="auto" w:fill="auto"/>
            <w:hideMark/>
          </w:tcPr>
          <w:p w14:paraId="3BC22EF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917F8E" w14:paraId="51EF9C5D" w14:textId="77777777">
              <w:tc>
                <w:tcPr>
                  <w:tcW w:w="0" w:type="auto"/>
                  <w:shd w:val="clear" w:color="auto" w:fill="auto"/>
                  <w:hideMark/>
                </w:tcPr>
                <w:p w14:paraId="78DF633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2CEE6D9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917F8E" w14:paraId="6EB161EF" w14:textId="77777777">
              <w:tc>
                <w:tcPr>
                  <w:tcW w:w="0" w:type="auto"/>
                  <w:shd w:val="clear" w:color="auto" w:fill="auto"/>
                  <w:hideMark/>
                </w:tcPr>
                <w:p w14:paraId="0D95E63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917F8E" w14:paraId="6178538E" w14:textId="77777777">
              <w:tc>
                <w:tcPr>
                  <w:tcW w:w="0" w:type="auto"/>
                  <w:shd w:val="clear" w:color="auto" w:fill="auto"/>
                  <w:hideMark/>
                </w:tcPr>
                <w:p w14:paraId="76CBFEA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7847D62A" w14:textId="77777777" w:rsidTr="008E4E18">
        <w:tc>
          <w:tcPr>
            <w:tcW w:w="0" w:type="auto"/>
            <w:shd w:val="clear" w:color="auto" w:fill="auto"/>
            <w:hideMark/>
          </w:tcPr>
          <w:p w14:paraId="5BC8E20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03E642F2" w14:textId="77777777" w:rsidTr="008E4E18">
        <w:tc>
          <w:tcPr>
            <w:tcW w:w="0" w:type="auto"/>
            <w:shd w:val="clear" w:color="auto" w:fill="auto"/>
            <w:hideMark/>
          </w:tcPr>
          <w:p w14:paraId="7137AA9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327C7090" w14:textId="77777777" w:rsidTr="008E4E18">
        <w:tc>
          <w:tcPr>
            <w:tcW w:w="0" w:type="auto"/>
            <w:shd w:val="clear" w:color="auto" w:fill="auto"/>
            <w:hideMark/>
          </w:tcPr>
          <w:p w14:paraId="0EBCC7D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3BEE3C5F" w14:textId="77777777" w:rsidTr="008E4E18">
        <w:tc>
          <w:tcPr>
            <w:tcW w:w="0" w:type="auto"/>
            <w:shd w:val="clear" w:color="auto" w:fill="auto"/>
            <w:hideMark/>
          </w:tcPr>
          <w:p w14:paraId="5D36A22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3BB6147C" w14:textId="77777777" w:rsidTr="008E4E18">
        <w:tc>
          <w:tcPr>
            <w:tcW w:w="0" w:type="auto"/>
            <w:shd w:val="clear" w:color="auto" w:fill="auto"/>
            <w:hideMark/>
          </w:tcPr>
          <w:p w14:paraId="2B9FFE9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917F8E" w14:paraId="26FA5604" w14:textId="77777777" w:rsidTr="008E4E18">
        <w:tc>
          <w:tcPr>
            <w:tcW w:w="0" w:type="auto"/>
            <w:shd w:val="clear" w:color="auto" w:fill="auto"/>
            <w:hideMark/>
          </w:tcPr>
          <w:p w14:paraId="5754A66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917F8E" w14:paraId="6B84B588" w14:textId="77777777" w:rsidTr="008E4E18">
        <w:tc>
          <w:tcPr>
            <w:tcW w:w="0" w:type="auto"/>
            <w:shd w:val="clear" w:color="auto" w:fill="auto"/>
            <w:hideMark/>
          </w:tcPr>
          <w:p w14:paraId="02F8E8D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36500550" w14:textId="77777777" w:rsidTr="008E4E18">
        <w:tc>
          <w:tcPr>
            <w:tcW w:w="0" w:type="auto"/>
            <w:shd w:val="clear" w:color="auto" w:fill="auto"/>
            <w:hideMark/>
          </w:tcPr>
          <w:p w14:paraId="55E0217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 xml:space="preserve">5.   The relevant regulatory authority or, where applicable, the Member State shall decide on the extension of the applicability of this Regulation to existing transmission-connected </w:t>
      </w:r>
      <w:r w:rsidRPr="00917F8E">
        <w:rPr>
          <w:rFonts w:ascii="inherit" w:eastAsia="Times New Roman" w:hAnsi="inherit" w:cs="Times New Roman"/>
          <w:color w:val="000000"/>
          <w:sz w:val="24"/>
          <w:szCs w:val="24"/>
          <w:lang w:eastAsia="en-GB"/>
        </w:rPr>
        <w:lastRenderedPageBreak/>
        <w:t>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w:t>
      </w:r>
    </w:p>
    <w:p w14:paraId="30C039A1"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6</w:t>
      </w:r>
    </w:p>
    <w:p w14:paraId="66D44902"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Regulatory aspects</w:t>
      </w:r>
    </w:p>
    <w:p w14:paraId="7901BCA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917F8E" w14:paraId="0D207D52" w14:textId="77777777" w:rsidTr="008E4E18">
        <w:tc>
          <w:tcPr>
            <w:tcW w:w="0" w:type="auto"/>
            <w:shd w:val="clear" w:color="auto" w:fill="auto"/>
            <w:hideMark/>
          </w:tcPr>
          <w:p w14:paraId="25BF0B6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917F8E" w14:paraId="1CA9A8B8" w14:textId="77777777" w:rsidTr="008E4E18">
        <w:tc>
          <w:tcPr>
            <w:tcW w:w="0" w:type="auto"/>
            <w:shd w:val="clear" w:color="auto" w:fill="auto"/>
            <w:hideMark/>
          </w:tcPr>
          <w:p w14:paraId="3747879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ensure transparency;</w:t>
            </w:r>
          </w:p>
        </w:tc>
      </w:tr>
    </w:tbl>
    <w:p w14:paraId="33BA5D4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5F357BC1" w14:textId="77777777" w:rsidTr="008E4E18">
        <w:tc>
          <w:tcPr>
            <w:tcW w:w="0" w:type="auto"/>
            <w:shd w:val="clear" w:color="auto" w:fill="auto"/>
            <w:hideMark/>
          </w:tcPr>
          <w:p w14:paraId="0F9A579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(c)</w:t>
            </w:r>
          </w:p>
        </w:tc>
        <w:tc>
          <w:tcPr>
            <w:tcW w:w="0" w:type="auto"/>
            <w:shd w:val="clear" w:color="auto" w:fill="auto"/>
            <w:hideMark/>
          </w:tcPr>
          <w:p w14:paraId="2F1F4F6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05A300C2" w14:textId="77777777" w:rsidTr="008E4E18">
        <w:tc>
          <w:tcPr>
            <w:tcW w:w="0" w:type="auto"/>
            <w:shd w:val="clear" w:color="auto" w:fill="auto"/>
            <w:hideMark/>
          </w:tcPr>
          <w:p w14:paraId="2FFAF43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917F8E" w14:paraId="5670A2BB" w14:textId="77777777" w:rsidTr="008E4E18">
        <w:tc>
          <w:tcPr>
            <w:tcW w:w="0" w:type="auto"/>
            <w:shd w:val="clear" w:color="auto" w:fill="auto"/>
            <w:hideMark/>
          </w:tcPr>
          <w:p w14:paraId="6F5501C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917F8E" w14:paraId="49BBE68D" w14:textId="77777777" w:rsidTr="008E4E18">
        <w:tc>
          <w:tcPr>
            <w:tcW w:w="0" w:type="auto"/>
            <w:shd w:val="clear" w:color="auto" w:fill="auto"/>
            <w:hideMark/>
          </w:tcPr>
          <w:p w14:paraId="6EB38C4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7</w:t>
      </w:r>
    </w:p>
    <w:p w14:paraId="0562B1ED"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Multiple TSOs</w:t>
      </w:r>
    </w:p>
    <w:p w14:paraId="365093E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lastRenderedPageBreak/>
        <w:t>Article 8</w:t>
      </w:r>
    </w:p>
    <w:p w14:paraId="1A97E40A"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Recovery of costs</w:t>
      </w:r>
    </w:p>
    <w:p w14:paraId="5014265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9</w:t>
      </w:r>
    </w:p>
    <w:p w14:paraId="1781E3B4"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Public consultation</w:t>
      </w:r>
    </w:p>
    <w:p w14:paraId="6D09318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6B9B63D6" w14:textId="77777777" w:rsidTr="008E4E18">
        <w:tc>
          <w:tcPr>
            <w:tcW w:w="0" w:type="auto"/>
            <w:shd w:val="clear" w:color="auto" w:fill="auto"/>
            <w:hideMark/>
          </w:tcPr>
          <w:p w14:paraId="14BCF5C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917F8E" w14:paraId="662CFA83" w14:textId="77777777" w:rsidTr="008E4E18">
        <w:tc>
          <w:tcPr>
            <w:tcW w:w="0" w:type="auto"/>
            <w:shd w:val="clear" w:color="auto" w:fill="auto"/>
            <w:hideMark/>
          </w:tcPr>
          <w:p w14:paraId="3CC0C29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report prepared in accordance with Article 48(3);</w:t>
            </w:r>
          </w:p>
        </w:tc>
      </w:tr>
    </w:tbl>
    <w:p w14:paraId="6693527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917F8E" w14:paraId="422EAC56" w14:textId="77777777" w:rsidTr="008E4E18">
        <w:tc>
          <w:tcPr>
            <w:tcW w:w="0" w:type="auto"/>
            <w:shd w:val="clear" w:color="auto" w:fill="auto"/>
            <w:hideMark/>
          </w:tcPr>
          <w:p w14:paraId="3CCEDDF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3304BB48" w14:textId="77777777" w:rsidTr="008E4E18">
        <w:tc>
          <w:tcPr>
            <w:tcW w:w="0" w:type="auto"/>
            <w:shd w:val="clear" w:color="auto" w:fill="auto"/>
            <w:hideMark/>
          </w:tcPr>
          <w:p w14:paraId="021EEE9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10</w:t>
      </w:r>
    </w:p>
    <w:p w14:paraId="79AA84C1"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Stakeholder involvement</w:t>
      </w:r>
    </w:p>
    <w:p w14:paraId="1DB3C87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w:t>
      </w:r>
      <w:r w:rsidRPr="00917F8E">
        <w:rPr>
          <w:rFonts w:ascii="inherit" w:eastAsia="Times New Roman" w:hAnsi="inherit" w:cs="Times New Roman"/>
          <w:color w:val="000000"/>
          <w:sz w:val="24"/>
          <w:szCs w:val="24"/>
          <w:lang w:eastAsia="en-GB"/>
        </w:rPr>
        <w:lastRenderedPageBreak/>
        <w:t>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11</w:t>
      </w:r>
    </w:p>
    <w:p w14:paraId="6AA5D01C"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Confidentiality obligations</w:t>
      </w:r>
    </w:p>
    <w:p w14:paraId="762DAE9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TITLE II</w:t>
      </w:r>
    </w:p>
    <w:p w14:paraId="3ADB08FC"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CHAPTER 1</w:t>
      </w:r>
    </w:p>
    <w:p w14:paraId="634EF165"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General requirements</w:t>
      </w:r>
    </w:p>
    <w:p w14:paraId="668F88A1"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12</w:t>
      </w:r>
    </w:p>
    <w:p w14:paraId="2B7979A2"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General frequency requirements</w:t>
      </w:r>
    </w:p>
    <w:p w14:paraId="6E3BF9F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13</w:t>
      </w:r>
    </w:p>
    <w:p w14:paraId="56E30508"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General voltage requirements</w:t>
      </w:r>
    </w:p>
    <w:p w14:paraId="5E44F4A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 xml:space="preserve">1.   Transmission-connected demand facilities, transmission-connected distribution facilities and transmission-connected distribution systems shall be capable of remaining </w:t>
      </w:r>
      <w:r w:rsidRPr="00917F8E">
        <w:rPr>
          <w:rFonts w:ascii="inherit" w:eastAsia="Times New Roman" w:hAnsi="inherit" w:cs="Times New Roman"/>
          <w:color w:val="000000"/>
          <w:sz w:val="24"/>
          <w:szCs w:val="24"/>
          <w:lang w:eastAsia="en-GB"/>
        </w:rPr>
        <w:lastRenderedPageBreak/>
        <w:t>connected to the network and operating at the voltage ranges and time periods specified in Annex II.</w:t>
      </w:r>
    </w:p>
    <w:p w14:paraId="166B5DF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14</w:t>
      </w:r>
    </w:p>
    <w:p w14:paraId="064368EB"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Short-circuit requirements</w:t>
      </w:r>
    </w:p>
    <w:p w14:paraId="631CC37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 xml:space="preserve">3.   After an unplanned event, the relevant TSO shall inform the affected transmission-connected demand facility owner or the affected transmission-connected distribution system operator as soon as possible and no later than one week after the unplanned </w:t>
      </w:r>
      <w:r w:rsidRPr="00917F8E">
        <w:rPr>
          <w:rFonts w:ascii="inherit" w:eastAsia="Times New Roman" w:hAnsi="inherit" w:cs="Times New Roman"/>
          <w:color w:val="000000"/>
          <w:sz w:val="24"/>
          <w:szCs w:val="24"/>
          <w:lang w:eastAsia="en-GB"/>
        </w:rPr>
        <w:lastRenderedPageBreak/>
        <w:t>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15</w:t>
      </w:r>
    </w:p>
    <w:p w14:paraId="0F8BD035"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Reactive power requirements</w:t>
      </w:r>
    </w:p>
    <w:p w14:paraId="01BF3C2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40BF7654" w14:textId="77777777" w:rsidTr="008E4E18">
        <w:tc>
          <w:tcPr>
            <w:tcW w:w="0" w:type="auto"/>
            <w:shd w:val="clear" w:color="auto" w:fill="auto"/>
            <w:hideMark/>
          </w:tcPr>
          <w:p w14:paraId="20734EC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618B23C3" w14:textId="77777777" w:rsidTr="008E4E18">
        <w:tc>
          <w:tcPr>
            <w:tcW w:w="0" w:type="auto"/>
            <w:shd w:val="clear" w:color="auto" w:fill="auto"/>
            <w:hideMark/>
          </w:tcPr>
          <w:p w14:paraId="76300D4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(b)</w:t>
            </w:r>
          </w:p>
        </w:tc>
        <w:tc>
          <w:tcPr>
            <w:tcW w:w="0" w:type="auto"/>
            <w:shd w:val="clear" w:color="auto" w:fill="auto"/>
            <w:hideMark/>
          </w:tcPr>
          <w:p w14:paraId="2C7B145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917F8E" w14:paraId="4A64B888" w14:textId="77777777">
              <w:tc>
                <w:tcPr>
                  <w:tcW w:w="0" w:type="auto"/>
                  <w:shd w:val="clear" w:color="auto" w:fill="auto"/>
                  <w:hideMark/>
                </w:tcPr>
                <w:p w14:paraId="08C8580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08E4BE4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917F8E" w14:paraId="0A2BE69F" w14:textId="77777777">
              <w:tc>
                <w:tcPr>
                  <w:tcW w:w="0" w:type="auto"/>
                  <w:shd w:val="clear" w:color="auto" w:fill="auto"/>
                  <w:hideMark/>
                </w:tcPr>
                <w:p w14:paraId="71FC87E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192B47D6" w14:textId="77777777" w:rsidTr="008E4E18">
        <w:tc>
          <w:tcPr>
            <w:tcW w:w="0" w:type="auto"/>
            <w:shd w:val="clear" w:color="auto" w:fill="auto"/>
            <w:hideMark/>
          </w:tcPr>
          <w:p w14:paraId="2863F98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57170BEB" w14:textId="77777777" w:rsidTr="008E4E18">
        <w:tc>
          <w:tcPr>
            <w:tcW w:w="0" w:type="auto"/>
            <w:shd w:val="clear" w:color="auto" w:fill="auto"/>
            <w:hideMark/>
          </w:tcPr>
          <w:p w14:paraId="50B7321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917F8E" w14:paraId="28065029" w14:textId="77777777" w:rsidTr="008E4E18">
        <w:tc>
          <w:tcPr>
            <w:tcW w:w="0" w:type="auto"/>
            <w:shd w:val="clear" w:color="auto" w:fill="auto"/>
            <w:hideMark/>
          </w:tcPr>
          <w:p w14:paraId="3A21D87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917F8E" w14:paraId="2E84BE4E" w14:textId="77777777" w:rsidTr="008E4E18">
        <w:tc>
          <w:tcPr>
            <w:tcW w:w="0" w:type="auto"/>
            <w:shd w:val="clear" w:color="auto" w:fill="auto"/>
            <w:hideMark/>
          </w:tcPr>
          <w:p w14:paraId="04DA013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relevant TSO may require that transmission-connected distribution systems have the capability at the connection point to not export reactive power (at reference 1 pu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16</w:t>
      </w:r>
    </w:p>
    <w:p w14:paraId="3ADA7B6B"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Protection requirements</w:t>
      </w:r>
    </w:p>
    <w:p w14:paraId="6ABD981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917F8E" w14:paraId="2F88996B" w14:textId="77777777" w:rsidTr="008E4E18">
        <w:tc>
          <w:tcPr>
            <w:tcW w:w="0" w:type="auto"/>
            <w:shd w:val="clear" w:color="auto" w:fill="auto"/>
            <w:hideMark/>
          </w:tcPr>
          <w:p w14:paraId="3F0FE56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external and internal short circuit;</w:t>
            </w:r>
          </w:p>
        </w:tc>
      </w:tr>
    </w:tbl>
    <w:p w14:paraId="26725A0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917F8E" w14:paraId="1CE5B1DD" w14:textId="77777777" w:rsidTr="008E4E18">
        <w:tc>
          <w:tcPr>
            <w:tcW w:w="0" w:type="auto"/>
            <w:shd w:val="clear" w:color="auto" w:fill="auto"/>
            <w:hideMark/>
          </w:tcPr>
          <w:p w14:paraId="0BF5060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917F8E" w14:paraId="3905ABCA" w14:textId="77777777" w:rsidTr="008E4E18">
        <w:tc>
          <w:tcPr>
            <w:tcW w:w="0" w:type="auto"/>
            <w:shd w:val="clear" w:color="auto" w:fill="auto"/>
            <w:hideMark/>
          </w:tcPr>
          <w:p w14:paraId="1AC2F18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over- and under-frequency;</w:t>
            </w:r>
          </w:p>
        </w:tc>
      </w:tr>
    </w:tbl>
    <w:p w14:paraId="299C25F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917F8E" w14:paraId="7F3C7903" w14:textId="77777777" w:rsidTr="008E4E18">
        <w:tc>
          <w:tcPr>
            <w:tcW w:w="0" w:type="auto"/>
            <w:shd w:val="clear" w:color="auto" w:fill="auto"/>
            <w:hideMark/>
          </w:tcPr>
          <w:p w14:paraId="66688C4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circuit protection;</w:t>
            </w:r>
          </w:p>
        </w:tc>
      </w:tr>
    </w:tbl>
    <w:p w14:paraId="4DFB76A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917F8E" w14:paraId="26E46DE3" w14:textId="77777777" w:rsidTr="008E4E18">
        <w:tc>
          <w:tcPr>
            <w:tcW w:w="0" w:type="auto"/>
            <w:shd w:val="clear" w:color="auto" w:fill="auto"/>
            <w:hideMark/>
          </w:tcPr>
          <w:p w14:paraId="4304BE2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unit transformer protection;</w:t>
            </w:r>
          </w:p>
        </w:tc>
      </w:tr>
    </w:tbl>
    <w:p w14:paraId="245877F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917F8E" w14:paraId="44155219" w14:textId="77777777" w:rsidTr="008E4E18">
        <w:tc>
          <w:tcPr>
            <w:tcW w:w="0" w:type="auto"/>
            <w:shd w:val="clear" w:color="auto" w:fill="auto"/>
            <w:hideMark/>
          </w:tcPr>
          <w:p w14:paraId="70FF9BD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back-up against protection and switchgear malfunction.</w:t>
            </w:r>
          </w:p>
        </w:tc>
      </w:tr>
    </w:tbl>
    <w:p w14:paraId="00FB697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17</w:t>
      </w:r>
    </w:p>
    <w:p w14:paraId="173F70AA"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Control requirements</w:t>
      </w:r>
    </w:p>
    <w:p w14:paraId="77D1D75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917F8E" w14:paraId="2AD1046C" w14:textId="77777777" w:rsidTr="008E4E18">
        <w:tc>
          <w:tcPr>
            <w:tcW w:w="0" w:type="auto"/>
            <w:shd w:val="clear" w:color="auto" w:fill="auto"/>
            <w:hideMark/>
          </w:tcPr>
          <w:p w14:paraId="0DF9DFB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isolated (network) operation;</w:t>
            </w:r>
          </w:p>
        </w:tc>
      </w:tr>
    </w:tbl>
    <w:p w14:paraId="2FA3802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917F8E" w14:paraId="7FF75D48" w14:textId="77777777" w:rsidTr="008E4E18">
        <w:tc>
          <w:tcPr>
            <w:tcW w:w="0" w:type="auto"/>
            <w:shd w:val="clear" w:color="auto" w:fill="auto"/>
            <w:hideMark/>
          </w:tcPr>
          <w:p w14:paraId="2E77EE4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damping of oscillations;</w:t>
            </w:r>
          </w:p>
        </w:tc>
      </w:tr>
    </w:tbl>
    <w:p w14:paraId="4FC28E5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917F8E" w14:paraId="4FF4FEF6" w14:textId="77777777" w:rsidTr="008E4E18">
        <w:tc>
          <w:tcPr>
            <w:tcW w:w="0" w:type="auto"/>
            <w:shd w:val="clear" w:color="auto" w:fill="auto"/>
            <w:hideMark/>
          </w:tcPr>
          <w:p w14:paraId="75DB6AC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disturbances to the transmission network;</w:t>
            </w:r>
          </w:p>
        </w:tc>
      </w:tr>
    </w:tbl>
    <w:p w14:paraId="04E602E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917F8E" w14:paraId="45D3650C" w14:textId="77777777" w:rsidTr="008E4E18">
        <w:tc>
          <w:tcPr>
            <w:tcW w:w="0" w:type="auto"/>
            <w:shd w:val="clear" w:color="auto" w:fill="auto"/>
            <w:hideMark/>
          </w:tcPr>
          <w:p w14:paraId="070A221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917F8E" w14:paraId="1A18A3E9" w14:textId="77777777" w:rsidTr="008E4E18">
        <w:tc>
          <w:tcPr>
            <w:tcW w:w="0" w:type="auto"/>
            <w:shd w:val="clear" w:color="auto" w:fill="auto"/>
            <w:hideMark/>
          </w:tcPr>
          <w:p w14:paraId="599C27F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automatic circuit-breaker re-closure (on 1-phase faults).</w:t>
            </w:r>
          </w:p>
        </w:tc>
      </w:tr>
    </w:tbl>
    <w:p w14:paraId="3E54F36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917F8E" w14:paraId="3689A715" w14:textId="77777777" w:rsidTr="008E4E18">
        <w:tc>
          <w:tcPr>
            <w:tcW w:w="0" w:type="auto"/>
            <w:shd w:val="clear" w:color="auto" w:fill="auto"/>
            <w:hideMark/>
          </w:tcPr>
          <w:p w14:paraId="0C07E10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 network protection;</w:t>
            </w:r>
          </w:p>
        </w:tc>
      </w:tr>
    </w:tbl>
    <w:p w14:paraId="59DB9CE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00989B3F" w14:textId="77777777" w:rsidTr="008E4E18">
        <w:tc>
          <w:tcPr>
            <w:tcW w:w="0" w:type="auto"/>
            <w:shd w:val="clear" w:color="auto" w:fill="auto"/>
            <w:hideMark/>
          </w:tcPr>
          <w:p w14:paraId="591F46A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917F8E" w14:paraId="66387A1F" w14:textId="77777777" w:rsidTr="008E4E18">
        <w:tc>
          <w:tcPr>
            <w:tcW w:w="0" w:type="auto"/>
            <w:shd w:val="clear" w:color="auto" w:fill="auto"/>
            <w:hideMark/>
          </w:tcPr>
          <w:p w14:paraId="042B980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frequency control (active power adjustment);</w:t>
            </w:r>
          </w:p>
        </w:tc>
      </w:tr>
    </w:tbl>
    <w:p w14:paraId="1FB1DD8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917F8E" w14:paraId="13ECA2C5" w14:textId="77777777" w:rsidTr="008E4E18">
        <w:tc>
          <w:tcPr>
            <w:tcW w:w="0" w:type="auto"/>
            <w:shd w:val="clear" w:color="auto" w:fill="auto"/>
            <w:hideMark/>
          </w:tcPr>
          <w:p w14:paraId="058CCEA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power restriction.</w:t>
            </w:r>
          </w:p>
        </w:tc>
      </w:tr>
    </w:tbl>
    <w:p w14:paraId="782D222D"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18</w:t>
      </w:r>
    </w:p>
    <w:p w14:paraId="7685048B"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Information exchange</w:t>
      </w:r>
    </w:p>
    <w:p w14:paraId="680C2D6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19</w:t>
      </w:r>
    </w:p>
    <w:p w14:paraId="5215C3B9"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54F7396" w14:textId="77777777" w:rsidTr="008E4E18">
        <w:tc>
          <w:tcPr>
            <w:tcW w:w="0" w:type="auto"/>
            <w:shd w:val="clear" w:color="auto" w:fill="auto"/>
            <w:hideMark/>
          </w:tcPr>
          <w:p w14:paraId="7FFB9C6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1280A5D0" w14:textId="77777777" w:rsidTr="008E4E18">
        <w:tc>
          <w:tcPr>
            <w:tcW w:w="0" w:type="auto"/>
            <w:shd w:val="clear" w:color="auto" w:fill="auto"/>
            <w:hideMark/>
          </w:tcPr>
          <w:p w14:paraId="27198D4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4BBA5E97" w14:textId="77777777" w:rsidTr="008E4E18">
        <w:tc>
          <w:tcPr>
            <w:tcW w:w="0" w:type="auto"/>
            <w:shd w:val="clear" w:color="auto" w:fill="auto"/>
            <w:hideMark/>
          </w:tcPr>
          <w:p w14:paraId="194C9CE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917F8E" w14:paraId="0AC5C916" w14:textId="77777777">
              <w:tc>
                <w:tcPr>
                  <w:tcW w:w="0" w:type="auto"/>
                  <w:shd w:val="clear" w:color="auto" w:fill="auto"/>
                  <w:hideMark/>
                </w:tcPr>
                <w:p w14:paraId="5F12C2B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917F8E" w14:paraId="047A01BA" w14:textId="77777777">
              <w:tc>
                <w:tcPr>
                  <w:tcW w:w="0" w:type="auto"/>
                  <w:shd w:val="clear" w:color="auto" w:fill="auto"/>
                  <w:hideMark/>
                </w:tcPr>
                <w:p w14:paraId="40924B9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operating time: no more than 150 ms after triggering the frequency setpoint;</w:t>
                  </w:r>
                </w:p>
              </w:tc>
            </w:tr>
          </w:tbl>
          <w:p w14:paraId="57A0EF25"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917F8E" w14:paraId="0A2B8968" w14:textId="77777777">
              <w:tc>
                <w:tcPr>
                  <w:tcW w:w="0" w:type="auto"/>
                  <w:shd w:val="clear" w:color="auto" w:fill="auto"/>
                  <w:hideMark/>
                </w:tcPr>
                <w:p w14:paraId="54034F9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(iii)</w:t>
                  </w:r>
                </w:p>
              </w:tc>
              <w:tc>
                <w:tcPr>
                  <w:tcW w:w="0" w:type="auto"/>
                  <w:shd w:val="clear" w:color="auto" w:fill="auto"/>
                  <w:hideMark/>
                </w:tcPr>
                <w:p w14:paraId="1E10EB9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917F8E" w14:paraId="217B7764" w14:textId="77777777">
              <w:tc>
                <w:tcPr>
                  <w:tcW w:w="0" w:type="auto"/>
                  <w:shd w:val="clear" w:color="auto" w:fill="auto"/>
                  <w:hideMark/>
                </w:tcPr>
                <w:p w14:paraId="7CFFDD3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0D5FDD63" w14:textId="77777777" w:rsidTr="008E4E18">
        <w:tc>
          <w:tcPr>
            <w:tcW w:w="0" w:type="auto"/>
            <w:shd w:val="clear" w:color="auto" w:fill="auto"/>
            <w:hideMark/>
          </w:tcPr>
          <w:p w14:paraId="6C7000D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4FD223D8" w14:textId="77777777" w:rsidTr="008E4E18">
        <w:tc>
          <w:tcPr>
            <w:tcW w:w="0" w:type="auto"/>
            <w:shd w:val="clear" w:color="auto" w:fill="auto"/>
            <w:hideMark/>
          </w:tcPr>
          <w:p w14:paraId="3338725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38417537" w14:textId="77777777" w:rsidTr="008E4E18">
        <w:tc>
          <w:tcPr>
            <w:tcW w:w="0" w:type="auto"/>
            <w:shd w:val="clear" w:color="auto" w:fill="auto"/>
            <w:hideMark/>
          </w:tcPr>
          <w:p w14:paraId="1DF2582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5B0A632A" w14:textId="77777777" w:rsidTr="008E4E18">
        <w:tc>
          <w:tcPr>
            <w:tcW w:w="0" w:type="auto"/>
            <w:shd w:val="clear" w:color="auto" w:fill="auto"/>
            <w:hideMark/>
          </w:tcPr>
          <w:p w14:paraId="5939EDA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4E35349F" w14:textId="77777777" w:rsidTr="008E4E18">
        <w:tc>
          <w:tcPr>
            <w:tcW w:w="0" w:type="auto"/>
            <w:shd w:val="clear" w:color="auto" w:fill="auto"/>
            <w:hideMark/>
          </w:tcPr>
          <w:p w14:paraId="4F8D510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19D022E0" w14:textId="77777777" w:rsidTr="008E4E18">
        <w:tc>
          <w:tcPr>
            <w:tcW w:w="0" w:type="auto"/>
            <w:shd w:val="clear" w:color="auto" w:fill="auto"/>
            <w:hideMark/>
          </w:tcPr>
          <w:p w14:paraId="67CF6A4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917F8E" w14:paraId="598ED1BE" w14:textId="77777777" w:rsidTr="008E4E18">
        <w:tc>
          <w:tcPr>
            <w:tcW w:w="0" w:type="auto"/>
            <w:shd w:val="clear" w:color="auto" w:fill="auto"/>
            <w:hideMark/>
          </w:tcPr>
          <w:p w14:paraId="248D636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917F8E" w14:paraId="51481146" w14:textId="77777777">
              <w:tc>
                <w:tcPr>
                  <w:tcW w:w="0" w:type="auto"/>
                  <w:shd w:val="clear" w:color="auto" w:fill="auto"/>
                  <w:hideMark/>
                </w:tcPr>
                <w:p w14:paraId="7EF5650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917F8E" w14:paraId="5D4AFA96" w14:textId="77777777">
              <w:tc>
                <w:tcPr>
                  <w:tcW w:w="0" w:type="auto"/>
                  <w:shd w:val="clear" w:color="auto" w:fill="auto"/>
                  <w:hideMark/>
                </w:tcPr>
                <w:p w14:paraId="1F98317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B705FBA" w14:textId="77777777" w:rsidTr="008E4E18">
        <w:tc>
          <w:tcPr>
            <w:tcW w:w="0" w:type="auto"/>
            <w:shd w:val="clear" w:color="auto" w:fill="auto"/>
            <w:hideMark/>
          </w:tcPr>
          <w:p w14:paraId="4E47166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7117F10A" w14:textId="77777777" w:rsidTr="008E4E18">
        <w:tc>
          <w:tcPr>
            <w:tcW w:w="0" w:type="auto"/>
            <w:shd w:val="clear" w:color="auto" w:fill="auto"/>
            <w:hideMark/>
          </w:tcPr>
          <w:p w14:paraId="28B822E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24C063A7" w14:textId="77777777" w:rsidTr="008E4E18">
        <w:tc>
          <w:tcPr>
            <w:tcW w:w="0" w:type="auto"/>
            <w:shd w:val="clear" w:color="auto" w:fill="auto"/>
            <w:hideMark/>
          </w:tcPr>
          <w:p w14:paraId="5CAE2EC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(a)</w:t>
            </w:r>
          </w:p>
        </w:tc>
        <w:tc>
          <w:tcPr>
            <w:tcW w:w="0" w:type="auto"/>
            <w:shd w:val="clear" w:color="auto" w:fill="auto"/>
            <w:hideMark/>
          </w:tcPr>
          <w:p w14:paraId="214665E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74B0E31C" w14:textId="77777777" w:rsidTr="008E4E18">
        <w:tc>
          <w:tcPr>
            <w:tcW w:w="0" w:type="auto"/>
            <w:shd w:val="clear" w:color="auto" w:fill="auto"/>
            <w:hideMark/>
          </w:tcPr>
          <w:p w14:paraId="55BAE54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15865D9F" w14:textId="77777777" w:rsidTr="008E4E18">
        <w:tc>
          <w:tcPr>
            <w:tcW w:w="0" w:type="auto"/>
            <w:shd w:val="clear" w:color="auto" w:fill="auto"/>
            <w:hideMark/>
          </w:tcPr>
          <w:p w14:paraId="0E377C8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20</w:t>
      </w:r>
    </w:p>
    <w:p w14:paraId="6202A083"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Power quality</w:t>
      </w:r>
    </w:p>
    <w:p w14:paraId="19D4A42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21</w:t>
      </w:r>
    </w:p>
    <w:p w14:paraId="297CC78F"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Simulation models</w:t>
      </w:r>
    </w:p>
    <w:p w14:paraId="33008C4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917F8E" w14:paraId="753B7526" w14:textId="77777777" w:rsidTr="008E4E18">
        <w:tc>
          <w:tcPr>
            <w:tcW w:w="0" w:type="auto"/>
            <w:shd w:val="clear" w:color="auto" w:fill="auto"/>
            <w:hideMark/>
          </w:tcPr>
          <w:p w14:paraId="1D6CA7E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steady and dynamic states, including 50 Hz component;</w:t>
            </w:r>
          </w:p>
        </w:tc>
      </w:tr>
    </w:tbl>
    <w:p w14:paraId="050A309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917F8E" w14:paraId="0E9C2E32" w14:textId="77777777" w:rsidTr="008E4E18">
        <w:tc>
          <w:tcPr>
            <w:tcW w:w="0" w:type="auto"/>
            <w:shd w:val="clear" w:color="auto" w:fill="auto"/>
            <w:hideMark/>
          </w:tcPr>
          <w:p w14:paraId="72F7A99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917F8E" w14:paraId="62E4CBEC" w14:textId="77777777" w:rsidTr="008E4E18">
        <w:tc>
          <w:tcPr>
            <w:tcW w:w="0" w:type="auto"/>
            <w:shd w:val="clear" w:color="auto" w:fill="auto"/>
            <w:hideMark/>
          </w:tcPr>
          <w:p w14:paraId="0903F40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structure and block diagrams.</w:t>
            </w:r>
          </w:p>
        </w:tc>
      </w:tr>
    </w:tbl>
    <w:p w14:paraId="7E7001F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917F8E" w14:paraId="5B7E4308" w14:textId="77777777" w:rsidTr="008E4E18">
        <w:tc>
          <w:tcPr>
            <w:tcW w:w="0" w:type="auto"/>
            <w:shd w:val="clear" w:color="auto" w:fill="auto"/>
            <w:hideMark/>
          </w:tcPr>
          <w:p w14:paraId="2A08236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power control;</w:t>
            </w:r>
          </w:p>
        </w:tc>
      </w:tr>
    </w:tbl>
    <w:p w14:paraId="15DE759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917F8E" w14:paraId="3CD1F697" w14:textId="77777777" w:rsidTr="008E4E18">
        <w:tc>
          <w:tcPr>
            <w:tcW w:w="0" w:type="auto"/>
            <w:shd w:val="clear" w:color="auto" w:fill="auto"/>
            <w:hideMark/>
          </w:tcPr>
          <w:p w14:paraId="1251894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voltage control;</w:t>
            </w:r>
          </w:p>
        </w:tc>
      </w:tr>
    </w:tbl>
    <w:p w14:paraId="5DEDD07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050910C7" w14:textId="77777777" w:rsidTr="008E4E18">
        <w:tc>
          <w:tcPr>
            <w:tcW w:w="0" w:type="auto"/>
            <w:shd w:val="clear" w:color="auto" w:fill="auto"/>
            <w:hideMark/>
          </w:tcPr>
          <w:p w14:paraId="0762C49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152E34E0" w14:textId="77777777" w:rsidTr="008E4E18">
        <w:tc>
          <w:tcPr>
            <w:tcW w:w="0" w:type="auto"/>
            <w:shd w:val="clear" w:color="auto" w:fill="auto"/>
            <w:hideMark/>
          </w:tcPr>
          <w:p w14:paraId="5CC149D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917F8E" w14:paraId="23142407" w14:textId="77777777" w:rsidTr="008E4E18">
        <w:tc>
          <w:tcPr>
            <w:tcW w:w="0" w:type="auto"/>
            <w:shd w:val="clear" w:color="auto" w:fill="auto"/>
            <w:hideMark/>
          </w:tcPr>
          <w:p w14:paraId="636B7D1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converter models.</w:t>
            </w:r>
          </w:p>
        </w:tc>
      </w:tr>
    </w:tbl>
    <w:p w14:paraId="56B6D8D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CHAPTER 2</w:t>
      </w:r>
    </w:p>
    <w:p w14:paraId="403E2ECD"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Operational notification procedure</w:t>
      </w:r>
    </w:p>
    <w:p w14:paraId="2C9654AD"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22</w:t>
      </w:r>
    </w:p>
    <w:p w14:paraId="1E3B4166"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General provisions</w:t>
      </w:r>
    </w:p>
    <w:p w14:paraId="6248A3A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917F8E" w14:paraId="21E0C6A2" w14:textId="77777777" w:rsidTr="008E4E18">
        <w:tc>
          <w:tcPr>
            <w:tcW w:w="0" w:type="auto"/>
            <w:shd w:val="clear" w:color="auto" w:fill="auto"/>
            <w:hideMark/>
          </w:tcPr>
          <w:p w14:paraId="17BAD69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energisation operational notification (EON);</w:t>
            </w:r>
          </w:p>
        </w:tc>
      </w:tr>
    </w:tbl>
    <w:p w14:paraId="4730F19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917F8E" w14:paraId="75D63E61" w14:textId="77777777" w:rsidTr="008E4E18">
        <w:tc>
          <w:tcPr>
            <w:tcW w:w="0" w:type="auto"/>
            <w:shd w:val="clear" w:color="auto" w:fill="auto"/>
            <w:hideMark/>
          </w:tcPr>
          <w:p w14:paraId="3BB2202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interim operational notification (ION);</w:t>
            </w:r>
          </w:p>
        </w:tc>
      </w:tr>
    </w:tbl>
    <w:p w14:paraId="3724190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917F8E" w14:paraId="308354CE" w14:textId="77777777" w:rsidTr="008E4E18">
        <w:tc>
          <w:tcPr>
            <w:tcW w:w="0" w:type="auto"/>
            <w:shd w:val="clear" w:color="auto" w:fill="auto"/>
            <w:hideMark/>
          </w:tcPr>
          <w:p w14:paraId="7EE1233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final operational notification (FON).</w:t>
            </w:r>
          </w:p>
        </w:tc>
      </w:tr>
    </w:tbl>
    <w:p w14:paraId="3959202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23</w:t>
      </w:r>
    </w:p>
    <w:p w14:paraId="625635B9"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Energisation operational notification</w:t>
      </w:r>
    </w:p>
    <w:p w14:paraId="2057EB5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24</w:t>
      </w:r>
    </w:p>
    <w:p w14:paraId="6D272EE4"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Interim operational notification</w:t>
      </w:r>
    </w:p>
    <w:p w14:paraId="133EE45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917F8E" w14:paraId="2C055472" w14:textId="77777777" w:rsidTr="008E4E18">
        <w:tc>
          <w:tcPr>
            <w:tcW w:w="0" w:type="auto"/>
            <w:shd w:val="clear" w:color="auto" w:fill="auto"/>
            <w:hideMark/>
          </w:tcPr>
          <w:p w14:paraId="2F3213B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itemised statement of compliance;</w:t>
            </w:r>
          </w:p>
        </w:tc>
      </w:tr>
    </w:tbl>
    <w:p w14:paraId="63856C2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5B14809B" w14:textId="77777777" w:rsidTr="008E4E18">
        <w:tc>
          <w:tcPr>
            <w:tcW w:w="0" w:type="auto"/>
            <w:shd w:val="clear" w:color="auto" w:fill="auto"/>
            <w:hideMark/>
          </w:tcPr>
          <w:p w14:paraId="1092429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61228531" w14:textId="77777777" w:rsidTr="008E4E18">
        <w:tc>
          <w:tcPr>
            <w:tcW w:w="0" w:type="auto"/>
            <w:shd w:val="clear" w:color="auto" w:fill="auto"/>
            <w:hideMark/>
          </w:tcPr>
          <w:p w14:paraId="79C6901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917F8E" w14:paraId="12590059" w14:textId="77777777" w:rsidTr="008E4E18">
        <w:tc>
          <w:tcPr>
            <w:tcW w:w="0" w:type="auto"/>
            <w:shd w:val="clear" w:color="auto" w:fill="auto"/>
            <w:hideMark/>
          </w:tcPr>
          <w:p w14:paraId="6E3D260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04CB18D0" w14:textId="77777777" w:rsidTr="008E4E18">
        <w:tc>
          <w:tcPr>
            <w:tcW w:w="0" w:type="auto"/>
            <w:shd w:val="clear" w:color="auto" w:fill="auto"/>
            <w:hideMark/>
          </w:tcPr>
          <w:p w14:paraId="6C4E4D9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917F8E" w14:paraId="70394C11" w14:textId="77777777" w:rsidTr="008E4E18">
        <w:tc>
          <w:tcPr>
            <w:tcW w:w="0" w:type="auto"/>
            <w:shd w:val="clear" w:color="auto" w:fill="auto"/>
            <w:hideMark/>
          </w:tcPr>
          <w:p w14:paraId="1AE6F98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details of intended practical method of completing compliance tests according to Chapter 2 of Title IV.</w:t>
            </w:r>
          </w:p>
        </w:tc>
      </w:tr>
    </w:tbl>
    <w:p w14:paraId="595C8DC9" w14:textId="00A5D61A" w:rsidR="00E73C7C" w:rsidRPr="00917F8E" w:rsidRDefault="00E73C7C" w:rsidP="00E73C7C">
      <w:pPr>
        <w:shd w:val="clear" w:color="auto" w:fill="FFFFFF"/>
        <w:spacing w:before="120" w:after="0" w:line="240" w:lineRule="auto"/>
        <w:jc w:val="both"/>
        <w:rPr>
          <w:ins w:id="6" w:author="Author"/>
          <w:rFonts w:ascii="inherit" w:eastAsia="Times New Roman" w:hAnsi="inherit" w:cs="Times New Roman"/>
          <w:color w:val="000000"/>
          <w:sz w:val="24"/>
          <w:szCs w:val="24"/>
          <w:lang w:eastAsia="en-GB"/>
        </w:rPr>
      </w:pPr>
      <w:ins w:id="7" w:author="Author">
        <w:r w:rsidRPr="00917F8E">
          <w:rPr>
            <w:rFonts w:ascii="inherit" w:eastAsia="Times New Roman" w:hAnsi="inherit" w:cs="Times New Roman"/>
            <w:color w:val="000000"/>
            <w:sz w:val="24"/>
            <w:szCs w:val="24"/>
            <w:lang w:eastAsia="en-GB"/>
          </w:rPr>
          <w:t xml:space="preserve">4.   The relevant TSO </w:t>
        </w:r>
      </w:ins>
    </w:p>
    <w:tbl>
      <w:tblPr>
        <w:tblW w:w="5000" w:type="pct"/>
        <w:tblCellMar>
          <w:left w:w="0" w:type="dxa"/>
          <w:right w:w="0" w:type="dxa"/>
        </w:tblCellMar>
        <w:tblLook w:val="04A0" w:firstRow="1" w:lastRow="0" w:firstColumn="1" w:lastColumn="0" w:noHBand="0" w:noVBand="1"/>
      </w:tblPr>
      <w:tblGrid>
        <w:gridCol w:w="301"/>
        <w:gridCol w:w="8725"/>
      </w:tblGrid>
      <w:tr w:rsidR="00E73C7C" w:rsidRPr="00917F8E" w14:paraId="751A27EB" w14:textId="77777777" w:rsidTr="00D75BC5">
        <w:trPr>
          <w:ins w:id="8" w:author="Author"/>
        </w:trPr>
        <w:tc>
          <w:tcPr>
            <w:tcW w:w="0" w:type="auto"/>
            <w:shd w:val="clear" w:color="auto" w:fill="auto"/>
            <w:hideMark/>
          </w:tcPr>
          <w:p w14:paraId="4EB830F5" w14:textId="77777777" w:rsidR="00E73C7C" w:rsidRPr="00917F8E" w:rsidRDefault="00E73C7C" w:rsidP="00D75BC5">
            <w:pPr>
              <w:spacing w:before="120" w:after="0" w:line="240" w:lineRule="auto"/>
              <w:jc w:val="both"/>
              <w:rPr>
                <w:ins w:id="9" w:author="Author"/>
                <w:rFonts w:ascii="inherit" w:eastAsia="Times New Roman" w:hAnsi="inherit" w:cs="Times New Roman"/>
                <w:sz w:val="24"/>
                <w:szCs w:val="24"/>
                <w:lang w:eastAsia="en-GB"/>
              </w:rPr>
            </w:pPr>
            <w:ins w:id="10" w:author="Author">
              <w:r w:rsidRPr="00917F8E">
                <w:rPr>
                  <w:rFonts w:ascii="inherit" w:eastAsia="Times New Roman" w:hAnsi="inherit" w:cs="Times New Roman"/>
                  <w:sz w:val="24"/>
                  <w:szCs w:val="24"/>
                  <w:lang w:eastAsia="en-GB"/>
                </w:rPr>
                <w:t>(a)</w:t>
              </w:r>
            </w:ins>
          </w:p>
        </w:tc>
        <w:tc>
          <w:tcPr>
            <w:tcW w:w="0" w:type="auto"/>
            <w:shd w:val="clear" w:color="auto" w:fill="auto"/>
            <w:hideMark/>
          </w:tcPr>
          <w:p w14:paraId="0B3B1826" w14:textId="2AE461C4" w:rsidR="00E73C7C" w:rsidRPr="00917F8E" w:rsidRDefault="00E73C7C" w:rsidP="00D75BC5">
            <w:pPr>
              <w:spacing w:before="120" w:after="0" w:line="240" w:lineRule="auto"/>
              <w:jc w:val="both"/>
              <w:rPr>
                <w:ins w:id="11" w:author="Author"/>
                <w:rFonts w:ascii="inherit" w:eastAsia="Times New Roman" w:hAnsi="inherit" w:cs="Times New Roman"/>
                <w:sz w:val="24"/>
                <w:szCs w:val="24"/>
                <w:lang w:eastAsia="en-GB"/>
              </w:rPr>
            </w:pPr>
            <w:ins w:id="12" w:author="Author">
              <w:r w:rsidRPr="00917F8E">
                <w:rPr>
                  <w:rFonts w:ascii="inherit" w:eastAsia="Times New Roman" w:hAnsi="inherit" w:cs="Times New Roman"/>
                  <w:color w:val="000000"/>
                  <w:sz w:val="24"/>
                  <w:szCs w:val="24"/>
                  <w:lang w:eastAsia="en-GB"/>
                </w:rPr>
                <w:t xml:space="preserve">should specify the certification scheme(s) according to Article </w:t>
              </w:r>
              <w:r w:rsidR="005A0E7F">
                <w:rPr>
                  <w:rFonts w:ascii="inherit" w:eastAsia="Times New Roman" w:hAnsi="inherit" w:cs="Times New Roman"/>
                  <w:color w:val="000000"/>
                  <w:sz w:val="24"/>
                  <w:szCs w:val="24"/>
                  <w:lang w:eastAsia="en-GB"/>
                </w:rPr>
                <w:t>34</w:t>
              </w:r>
              <w:r w:rsidRPr="00917F8E">
                <w:rPr>
                  <w:rFonts w:ascii="inherit" w:eastAsia="Times New Roman" w:hAnsi="inherit" w:cs="Times New Roman"/>
                  <w:color w:val="000000"/>
                  <w:sz w:val="24"/>
                  <w:szCs w:val="24"/>
                  <w:lang w:eastAsia="en-GB"/>
                </w:rPr>
                <w:t xml:space="preserve"> (1) based on which equipment certificates are accepted</w:t>
              </w:r>
              <w:r w:rsidRPr="00917F8E">
                <w:rPr>
                  <w:rFonts w:ascii="inherit" w:eastAsia="Times New Roman" w:hAnsi="inherit" w:cs="Times New Roman"/>
                  <w:sz w:val="24"/>
                  <w:szCs w:val="24"/>
                  <w:lang w:eastAsia="en-GB"/>
                </w:rPr>
                <w:t>;</w:t>
              </w:r>
            </w:ins>
          </w:p>
        </w:tc>
      </w:tr>
    </w:tbl>
    <w:p w14:paraId="077A5278" w14:textId="77777777" w:rsidR="00E73C7C" w:rsidRPr="00917F8E" w:rsidRDefault="00E73C7C" w:rsidP="00E73C7C">
      <w:pPr>
        <w:shd w:val="clear" w:color="auto" w:fill="FFFFFF"/>
        <w:spacing w:after="0" w:line="240" w:lineRule="auto"/>
        <w:rPr>
          <w:ins w:id="13"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E73C7C" w:rsidRPr="00917F8E" w14:paraId="76A5A506" w14:textId="77777777" w:rsidTr="00D75BC5">
        <w:trPr>
          <w:ins w:id="14" w:author="Author"/>
        </w:trPr>
        <w:tc>
          <w:tcPr>
            <w:tcW w:w="0" w:type="auto"/>
            <w:shd w:val="clear" w:color="auto" w:fill="auto"/>
            <w:hideMark/>
          </w:tcPr>
          <w:p w14:paraId="7ABA6EE0" w14:textId="77777777" w:rsidR="00E73C7C" w:rsidRPr="00917F8E" w:rsidRDefault="00E73C7C" w:rsidP="00D75BC5">
            <w:pPr>
              <w:spacing w:before="120" w:after="0" w:line="240" w:lineRule="auto"/>
              <w:jc w:val="both"/>
              <w:rPr>
                <w:ins w:id="15" w:author="Author"/>
                <w:rFonts w:ascii="inherit" w:eastAsia="Times New Roman" w:hAnsi="inherit" w:cs="Times New Roman"/>
                <w:sz w:val="24"/>
                <w:szCs w:val="24"/>
                <w:lang w:eastAsia="en-GB"/>
              </w:rPr>
            </w:pPr>
            <w:ins w:id="16" w:author="Author">
              <w:r w:rsidRPr="00917F8E">
                <w:rPr>
                  <w:rFonts w:ascii="inherit" w:eastAsia="Times New Roman" w:hAnsi="inherit" w:cs="Times New Roman"/>
                  <w:sz w:val="24"/>
                  <w:szCs w:val="24"/>
                  <w:lang w:eastAsia="en-GB"/>
                </w:rPr>
                <w:t>(b)</w:t>
              </w:r>
            </w:ins>
          </w:p>
        </w:tc>
        <w:tc>
          <w:tcPr>
            <w:tcW w:w="0" w:type="auto"/>
            <w:shd w:val="clear" w:color="auto" w:fill="auto"/>
            <w:hideMark/>
          </w:tcPr>
          <w:p w14:paraId="5D3C8ACC" w14:textId="7B65647B" w:rsidR="00E73C7C" w:rsidRPr="00917F8E" w:rsidRDefault="00E73C7C" w:rsidP="00D75BC5">
            <w:pPr>
              <w:spacing w:before="120" w:after="0" w:line="240" w:lineRule="auto"/>
              <w:jc w:val="both"/>
              <w:rPr>
                <w:ins w:id="17" w:author="Author"/>
                <w:rFonts w:ascii="inherit" w:eastAsia="Times New Roman" w:hAnsi="inherit" w:cs="Times New Roman"/>
                <w:sz w:val="24"/>
                <w:szCs w:val="24"/>
                <w:lang w:eastAsia="en-GB"/>
              </w:rPr>
            </w:pPr>
            <w:ins w:id="18" w:author="Author">
              <w:r w:rsidRPr="00917F8E">
                <w:rPr>
                  <w:rFonts w:ascii="inherit" w:eastAsia="Times New Roman" w:hAnsi="inherit" w:cs="Times New Roman"/>
                  <w:color w:val="000000"/>
                  <w:sz w:val="24"/>
                  <w:szCs w:val="24"/>
                  <w:lang w:eastAsia="en-GB"/>
                </w:rPr>
                <w:t xml:space="preserve">shall specify </w:t>
              </w:r>
              <w:r w:rsidRPr="00917F8E">
                <w:rPr>
                  <w:rFonts w:ascii="inherit" w:eastAsia="Times New Roman" w:hAnsi="inherit" w:cs="Times New Roman"/>
                  <w:sz w:val="24"/>
                  <w:szCs w:val="24"/>
                  <w:lang w:eastAsia="en-GB"/>
                </w:rPr>
                <w:t xml:space="preserve">which specified requirements according to Article </w:t>
              </w:r>
              <w:r w:rsidR="005A0E7F">
                <w:rPr>
                  <w:rFonts w:ascii="inherit" w:eastAsia="Times New Roman" w:hAnsi="inherit" w:cs="Times New Roman"/>
                  <w:sz w:val="24"/>
                  <w:szCs w:val="24"/>
                  <w:lang w:eastAsia="en-GB"/>
                </w:rPr>
                <w:t>35</w:t>
              </w:r>
              <w:r w:rsidRPr="00917F8E">
                <w:rPr>
                  <w:rFonts w:ascii="inherit" w:eastAsia="Times New Roman" w:hAnsi="inherit" w:cs="Times New Roman"/>
                  <w:sz w:val="24"/>
                  <w:szCs w:val="24"/>
                  <w:lang w:eastAsia="en-GB"/>
                </w:rPr>
                <w:t xml:space="preserve"> are accepted.</w:t>
              </w:r>
            </w:ins>
          </w:p>
        </w:tc>
      </w:tr>
    </w:tbl>
    <w:p w14:paraId="61280A41" w14:textId="66430369" w:rsidR="008E4E18" w:rsidRPr="00917F8E" w:rsidRDefault="00E73C7C"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ins w:id="19" w:author="Author">
        <w:r w:rsidRPr="00917F8E">
          <w:rPr>
            <w:rFonts w:ascii="inherit" w:eastAsia="Times New Roman" w:hAnsi="inherit" w:cs="Times New Roman"/>
            <w:color w:val="000000"/>
            <w:sz w:val="24"/>
            <w:szCs w:val="24"/>
            <w:lang w:eastAsia="en-GB"/>
          </w:rPr>
          <w:t>5</w:t>
        </w:r>
      </w:ins>
      <w:del w:id="20" w:author="Author">
        <w:r w:rsidR="008E4E18" w:rsidRPr="00917F8E" w:rsidDel="00E73C7C">
          <w:rPr>
            <w:rFonts w:ascii="inherit" w:eastAsia="Times New Roman" w:hAnsi="inherit" w:cs="Times New Roman"/>
            <w:color w:val="000000"/>
            <w:sz w:val="24"/>
            <w:szCs w:val="24"/>
            <w:lang w:eastAsia="en-GB"/>
          </w:rPr>
          <w:delText>4</w:delText>
        </w:r>
      </w:del>
      <w:r w:rsidR="008E4E18" w:rsidRPr="00917F8E">
        <w:rPr>
          <w:rFonts w:ascii="inherit" w:eastAsia="Times New Roman" w:hAnsi="inherit" w:cs="Times New Roman"/>
          <w:color w:val="000000"/>
          <w:sz w:val="24"/>
          <w:szCs w:val="24"/>
          <w:lang w:eastAsia="en-GB"/>
        </w:rPr>
        <w:t>.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314FC9B0" w:rsidR="008E4E18" w:rsidRPr="00917F8E" w:rsidRDefault="00E73C7C"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ins w:id="21" w:author="Author">
        <w:r w:rsidRPr="00917F8E">
          <w:rPr>
            <w:rFonts w:ascii="inherit" w:eastAsia="Times New Roman" w:hAnsi="inherit" w:cs="Times New Roman"/>
            <w:color w:val="000000"/>
            <w:sz w:val="24"/>
            <w:szCs w:val="24"/>
            <w:lang w:eastAsia="en-GB"/>
          </w:rPr>
          <w:lastRenderedPageBreak/>
          <w:t>6</w:t>
        </w:r>
      </w:ins>
      <w:del w:id="22" w:author="Author">
        <w:r w:rsidR="008E4E18" w:rsidRPr="00917F8E" w:rsidDel="00E73C7C">
          <w:rPr>
            <w:rFonts w:ascii="inherit" w:eastAsia="Times New Roman" w:hAnsi="inherit" w:cs="Times New Roman"/>
            <w:color w:val="000000"/>
            <w:sz w:val="24"/>
            <w:szCs w:val="24"/>
            <w:lang w:eastAsia="en-GB"/>
          </w:rPr>
          <w:delText>5</w:delText>
        </w:r>
      </w:del>
      <w:r w:rsidR="008E4E18" w:rsidRPr="00917F8E">
        <w:rPr>
          <w:rFonts w:ascii="inherit" w:eastAsia="Times New Roman" w:hAnsi="inherit" w:cs="Times New Roman"/>
          <w:color w:val="000000"/>
          <w:sz w:val="24"/>
          <w:szCs w:val="24"/>
          <w:lang w:eastAsia="en-GB"/>
        </w:rPr>
        <w:t>.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25</w:t>
      </w:r>
    </w:p>
    <w:p w14:paraId="2FE545E0"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Final operational notification</w:t>
      </w:r>
    </w:p>
    <w:p w14:paraId="09B66AC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917F8E" w14:paraId="5DD472B8" w14:textId="77777777" w:rsidTr="008E4E18">
        <w:tc>
          <w:tcPr>
            <w:tcW w:w="0" w:type="auto"/>
            <w:shd w:val="clear" w:color="auto" w:fill="auto"/>
            <w:hideMark/>
          </w:tcPr>
          <w:p w14:paraId="0CA8A16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itemised statement of compliance; and</w:t>
            </w:r>
          </w:p>
        </w:tc>
      </w:tr>
    </w:tbl>
    <w:p w14:paraId="3A41F5A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618988C2" w14:textId="77777777" w:rsidTr="008E4E18">
        <w:tc>
          <w:tcPr>
            <w:tcW w:w="0" w:type="auto"/>
            <w:shd w:val="clear" w:color="auto" w:fill="auto"/>
            <w:hideMark/>
          </w:tcPr>
          <w:p w14:paraId="0F78F3D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26</w:t>
      </w:r>
    </w:p>
    <w:p w14:paraId="2E9294E1"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Limited operational notification</w:t>
      </w:r>
    </w:p>
    <w:p w14:paraId="486640A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13D91EEC" w14:textId="77777777" w:rsidTr="008E4E18">
        <w:tc>
          <w:tcPr>
            <w:tcW w:w="0" w:type="auto"/>
            <w:shd w:val="clear" w:color="auto" w:fill="auto"/>
            <w:hideMark/>
          </w:tcPr>
          <w:p w14:paraId="15CBE48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917F8E" w14:paraId="0EA86901" w14:textId="77777777" w:rsidTr="008E4E18">
        <w:tc>
          <w:tcPr>
            <w:tcW w:w="0" w:type="auto"/>
            <w:shd w:val="clear" w:color="auto" w:fill="auto"/>
            <w:hideMark/>
          </w:tcPr>
          <w:p w14:paraId="6216F41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917F8E" w14:paraId="3BC741BF" w14:textId="77777777" w:rsidTr="008E4E18">
        <w:tc>
          <w:tcPr>
            <w:tcW w:w="0" w:type="auto"/>
            <w:shd w:val="clear" w:color="auto" w:fill="auto"/>
            <w:hideMark/>
          </w:tcPr>
          <w:p w14:paraId="6CB76E1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917F8E" w14:paraId="0233A276" w14:textId="77777777" w:rsidTr="008E4E18">
        <w:tc>
          <w:tcPr>
            <w:tcW w:w="0" w:type="auto"/>
            <w:shd w:val="clear" w:color="auto" w:fill="auto"/>
            <w:hideMark/>
          </w:tcPr>
          <w:p w14:paraId="2BDBD19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69846676" w14:textId="77777777" w:rsidTr="008E4E18">
        <w:tc>
          <w:tcPr>
            <w:tcW w:w="0" w:type="auto"/>
            <w:shd w:val="clear" w:color="auto" w:fill="auto"/>
            <w:hideMark/>
          </w:tcPr>
          <w:p w14:paraId="2E35B4C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TITLE III</w:t>
      </w:r>
    </w:p>
    <w:p w14:paraId="73A77CE3"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lastRenderedPageBreak/>
        <w:t>CONNECTION OF DEMAND UNITS USED BY A DEMAND FACILITY OR A CLOSED DISTRIBUTION SYSTEM TO PROVIDE DEMAND RESPONSE SERVICES TO SYSTEM OPERATORS</w:t>
      </w:r>
    </w:p>
    <w:p w14:paraId="7B6F0786"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CHAPTER 1</w:t>
      </w:r>
    </w:p>
    <w:p w14:paraId="6D8091A5"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General requirements</w:t>
      </w:r>
    </w:p>
    <w:p w14:paraId="78604B6B"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27</w:t>
      </w:r>
    </w:p>
    <w:p w14:paraId="213A380A"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General provisions</w:t>
      </w:r>
    </w:p>
    <w:p w14:paraId="5184AE5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917F8E" w14:paraId="3F29A057" w14:textId="77777777" w:rsidTr="008E4E18">
        <w:tc>
          <w:tcPr>
            <w:tcW w:w="0" w:type="auto"/>
            <w:shd w:val="clear" w:color="auto" w:fill="auto"/>
            <w:hideMark/>
          </w:tcPr>
          <w:p w14:paraId="6A20860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917F8E" w14:paraId="4005E3B2" w14:textId="77777777">
              <w:tc>
                <w:tcPr>
                  <w:tcW w:w="0" w:type="auto"/>
                  <w:shd w:val="clear" w:color="auto" w:fill="auto"/>
                  <w:hideMark/>
                </w:tcPr>
                <w:p w14:paraId="00A1127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active power control;</w:t>
                  </w:r>
                </w:p>
              </w:tc>
            </w:tr>
          </w:tbl>
          <w:p w14:paraId="3CFD05D2"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917F8E" w14:paraId="1894BDA1" w14:textId="77777777">
              <w:tc>
                <w:tcPr>
                  <w:tcW w:w="0" w:type="auto"/>
                  <w:shd w:val="clear" w:color="auto" w:fill="auto"/>
                  <w:hideMark/>
                </w:tcPr>
                <w:p w14:paraId="51D5212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reactive power control;</w:t>
                  </w:r>
                </w:p>
              </w:tc>
            </w:tr>
          </w:tbl>
          <w:p w14:paraId="1D3B8E0D"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917F8E" w14:paraId="658412A7" w14:textId="77777777">
              <w:tc>
                <w:tcPr>
                  <w:tcW w:w="0" w:type="auto"/>
                  <w:shd w:val="clear" w:color="auto" w:fill="auto"/>
                  <w:hideMark/>
                </w:tcPr>
                <w:p w14:paraId="10C543E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transmission constraint management.</w:t>
                  </w:r>
                </w:p>
              </w:tc>
            </w:tr>
          </w:tbl>
          <w:p w14:paraId="16CC857C"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917F8E" w14:paraId="66BFC6ED" w14:textId="77777777" w:rsidTr="008E4E18">
        <w:tc>
          <w:tcPr>
            <w:tcW w:w="0" w:type="auto"/>
            <w:shd w:val="clear" w:color="auto" w:fill="auto"/>
            <w:hideMark/>
          </w:tcPr>
          <w:p w14:paraId="7FD7A92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917F8E" w14:paraId="5CE49E47" w14:textId="77777777">
              <w:tc>
                <w:tcPr>
                  <w:tcW w:w="0" w:type="auto"/>
                  <w:shd w:val="clear" w:color="auto" w:fill="auto"/>
                  <w:hideMark/>
                </w:tcPr>
                <w:p w14:paraId="4CFC1DC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system frequency control;</w:t>
                  </w:r>
                </w:p>
              </w:tc>
            </w:tr>
          </w:tbl>
          <w:p w14:paraId="4998E7AE"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917F8E" w14:paraId="209F28B7" w14:textId="77777777">
              <w:tc>
                <w:tcPr>
                  <w:tcW w:w="0" w:type="auto"/>
                  <w:shd w:val="clear" w:color="auto" w:fill="auto"/>
                  <w:hideMark/>
                </w:tcPr>
                <w:p w14:paraId="09FCC88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response very fast active power control.</w:t>
                  </w:r>
                </w:p>
              </w:tc>
            </w:tr>
          </w:tbl>
          <w:p w14:paraId="14E9C1E2"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28</w:t>
      </w:r>
    </w:p>
    <w:p w14:paraId="08C0CC74"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12C50974" w14:textId="77777777" w:rsidTr="008E4E18">
        <w:tc>
          <w:tcPr>
            <w:tcW w:w="0" w:type="auto"/>
            <w:shd w:val="clear" w:color="auto" w:fill="auto"/>
            <w:hideMark/>
          </w:tcPr>
          <w:p w14:paraId="376FB38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55E930B4" w14:textId="77777777" w:rsidTr="008E4E18">
        <w:tc>
          <w:tcPr>
            <w:tcW w:w="0" w:type="auto"/>
            <w:shd w:val="clear" w:color="auto" w:fill="auto"/>
            <w:hideMark/>
          </w:tcPr>
          <w:p w14:paraId="586C46D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516F9B29" w14:textId="77777777" w:rsidTr="008E4E18">
        <w:tc>
          <w:tcPr>
            <w:tcW w:w="0" w:type="auto"/>
            <w:shd w:val="clear" w:color="auto" w:fill="auto"/>
            <w:hideMark/>
          </w:tcPr>
          <w:p w14:paraId="509686E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(c)</w:t>
            </w:r>
          </w:p>
        </w:tc>
        <w:tc>
          <w:tcPr>
            <w:tcW w:w="0" w:type="auto"/>
            <w:shd w:val="clear" w:color="auto" w:fill="auto"/>
            <w:hideMark/>
          </w:tcPr>
          <w:p w14:paraId="39C18DF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5C61E128" w14:textId="77777777" w:rsidTr="008E4E18">
        <w:tc>
          <w:tcPr>
            <w:tcW w:w="0" w:type="auto"/>
            <w:shd w:val="clear" w:color="auto" w:fill="auto"/>
            <w:hideMark/>
          </w:tcPr>
          <w:p w14:paraId="416ACD9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01ABB93A" w14:textId="77777777" w:rsidTr="008E4E18">
        <w:tc>
          <w:tcPr>
            <w:tcW w:w="0" w:type="auto"/>
            <w:shd w:val="clear" w:color="auto" w:fill="auto"/>
            <w:hideMark/>
          </w:tcPr>
          <w:p w14:paraId="69759E1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917F8E" w14:paraId="69AF6158" w14:textId="77777777" w:rsidTr="008E4E18">
        <w:tc>
          <w:tcPr>
            <w:tcW w:w="0" w:type="auto"/>
            <w:shd w:val="clear" w:color="auto" w:fill="auto"/>
            <w:hideMark/>
          </w:tcPr>
          <w:p w14:paraId="3A5F819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917F8E" w14:paraId="3F8F0171" w14:textId="77777777" w:rsidTr="008E4E18">
        <w:tc>
          <w:tcPr>
            <w:tcW w:w="0" w:type="auto"/>
            <w:shd w:val="clear" w:color="auto" w:fill="auto"/>
            <w:hideMark/>
          </w:tcPr>
          <w:p w14:paraId="27B428F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917F8E" w14:paraId="29FD8485" w14:textId="77777777" w:rsidTr="008E4E18">
        <w:tc>
          <w:tcPr>
            <w:tcW w:w="0" w:type="auto"/>
            <w:shd w:val="clear" w:color="auto" w:fill="auto"/>
            <w:hideMark/>
          </w:tcPr>
          <w:p w14:paraId="1995FA6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917F8E" w14:paraId="73D49EAF" w14:textId="77777777" w:rsidTr="008E4E18">
        <w:tc>
          <w:tcPr>
            <w:tcW w:w="0" w:type="auto"/>
            <w:shd w:val="clear" w:color="auto" w:fill="auto"/>
            <w:hideMark/>
          </w:tcPr>
          <w:p w14:paraId="6FDBF6D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917F8E" w14:paraId="5DC579AD" w14:textId="77777777" w:rsidTr="008E4E18">
        <w:tc>
          <w:tcPr>
            <w:tcW w:w="0" w:type="auto"/>
            <w:shd w:val="clear" w:color="auto" w:fill="auto"/>
            <w:hideMark/>
          </w:tcPr>
          <w:p w14:paraId="15E1195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917F8E" w14:paraId="3F574429" w14:textId="77777777" w:rsidTr="008E4E18">
        <w:tc>
          <w:tcPr>
            <w:tcW w:w="0" w:type="auto"/>
            <w:shd w:val="clear" w:color="auto" w:fill="auto"/>
            <w:hideMark/>
          </w:tcPr>
          <w:p w14:paraId="6E71B90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917F8E" w14:paraId="7B156CAE" w14:textId="77777777" w:rsidTr="008E4E18">
        <w:tc>
          <w:tcPr>
            <w:tcW w:w="0" w:type="auto"/>
            <w:shd w:val="clear" w:color="auto" w:fill="auto"/>
            <w:hideMark/>
          </w:tcPr>
          <w:p w14:paraId="25E65A3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(l)</w:t>
            </w:r>
          </w:p>
        </w:tc>
        <w:tc>
          <w:tcPr>
            <w:tcW w:w="0" w:type="auto"/>
            <w:shd w:val="clear" w:color="auto" w:fill="auto"/>
            <w:hideMark/>
          </w:tcPr>
          <w:p w14:paraId="111F5BE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29</w:t>
      </w:r>
    </w:p>
    <w:p w14:paraId="3D0F26A5"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7801ACFE" w14:textId="77777777" w:rsidTr="008E4E18">
        <w:tc>
          <w:tcPr>
            <w:tcW w:w="0" w:type="auto"/>
            <w:shd w:val="clear" w:color="auto" w:fill="auto"/>
            <w:hideMark/>
          </w:tcPr>
          <w:p w14:paraId="098D9A6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1A321068" w14:textId="77777777" w:rsidTr="008E4E18">
        <w:tc>
          <w:tcPr>
            <w:tcW w:w="0" w:type="auto"/>
            <w:shd w:val="clear" w:color="auto" w:fill="auto"/>
            <w:hideMark/>
          </w:tcPr>
          <w:p w14:paraId="5B36BC1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46A79618" w14:textId="77777777" w:rsidTr="008E4E18">
        <w:tc>
          <w:tcPr>
            <w:tcW w:w="0" w:type="auto"/>
            <w:shd w:val="clear" w:color="auto" w:fill="auto"/>
            <w:hideMark/>
          </w:tcPr>
          <w:p w14:paraId="20C46E7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3332DF22" w14:textId="77777777" w:rsidTr="008E4E18">
        <w:tc>
          <w:tcPr>
            <w:tcW w:w="0" w:type="auto"/>
            <w:shd w:val="clear" w:color="auto" w:fill="auto"/>
            <w:hideMark/>
          </w:tcPr>
          <w:p w14:paraId="7C2CC8B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44327E93" w14:textId="77777777" w:rsidTr="008E4E18">
        <w:tc>
          <w:tcPr>
            <w:tcW w:w="0" w:type="auto"/>
            <w:shd w:val="clear" w:color="auto" w:fill="auto"/>
            <w:hideMark/>
          </w:tcPr>
          <w:p w14:paraId="3AEE636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917F8E" w14:paraId="39A0AC96" w14:textId="77777777" w:rsidTr="008E4E18">
        <w:tc>
          <w:tcPr>
            <w:tcW w:w="0" w:type="auto"/>
            <w:shd w:val="clear" w:color="auto" w:fill="auto"/>
            <w:hideMark/>
          </w:tcPr>
          <w:p w14:paraId="7987DF0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917F8E" w14:paraId="2C87E5DA" w14:textId="77777777" w:rsidTr="008E4E18">
        <w:tc>
          <w:tcPr>
            <w:tcW w:w="0" w:type="auto"/>
            <w:shd w:val="clear" w:color="auto" w:fill="auto"/>
            <w:hideMark/>
          </w:tcPr>
          <w:p w14:paraId="66AFA86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30</w:t>
      </w:r>
    </w:p>
    <w:p w14:paraId="5FDA62CE"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14E5AEF9" w14:textId="77777777" w:rsidTr="008E4E18">
        <w:tc>
          <w:tcPr>
            <w:tcW w:w="0" w:type="auto"/>
            <w:shd w:val="clear" w:color="auto" w:fill="auto"/>
            <w:hideMark/>
          </w:tcPr>
          <w:p w14:paraId="79841D0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75DDC1E4" w14:textId="77777777" w:rsidTr="008E4E18">
        <w:tc>
          <w:tcPr>
            <w:tcW w:w="0" w:type="auto"/>
            <w:shd w:val="clear" w:color="auto" w:fill="auto"/>
            <w:hideMark/>
          </w:tcPr>
          <w:p w14:paraId="37F4D0D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37DF7ACD" w14:textId="77777777" w:rsidTr="008E4E18">
        <w:tc>
          <w:tcPr>
            <w:tcW w:w="0" w:type="auto"/>
            <w:shd w:val="clear" w:color="auto" w:fill="auto"/>
            <w:hideMark/>
          </w:tcPr>
          <w:p w14:paraId="3E3D407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CHAPTER 2</w:t>
      </w:r>
    </w:p>
    <w:p w14:paraId="52BD0743"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Operational notification procedure</w:t>
      </w:r>
    </w:p>
    <w:p w14:paraId="38CC6584"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31</w:t>
      </w:r>
    </w:p>
    <w:p w14:paraId="145F3A12"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General provisions</w:t>
      </w:r>
    </w:p>
    <w:p w14:paraId="2443721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800F3A9" w14:textId="77777777" w:rsidTr="008E4E18">
        <w:tc>
          <w:tcPr>
            <w:tcW w:w="0" w:type="auto"/>
            <w:shd w:val="clear" w:color="auto" w:fill="auto"/>
            <w:hideMark/>
          </w:tcPr>
          <w:p w14:paraId="4A7CED5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21ABE4D0" w14:textId="77777777" w:rsidTr="008E4E18">
        <w:tc>
          <w:tcPr>
            <w:tcW w:w="0" w:type="auto"/>
            <w:shd w:val="clear" w:color="auto" w:fill="auto"/>
            <w:hideMark/>
          </w:tcPr>
          <w:p w14:paraId="3B1E5B1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(b)</w:t>
            </w:r>
          </w:p>
        </w:tc>
        <w:tc>
          <w:tcPr>
            <w:tcW w:w="0" w:type="auto"/>
            <w:shd w:val="clear" w:color="auto" w:fill="auto"/>
            <w:hideMark/>
          </w:tcPr>
          <w:p w14:paraId="1699B47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32</w:t>
      </w:r>
    </w:p>
    <w:p w14:paraId="516F47D4"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C0A538F" w14:textId="77777777" w:rsidTr="008E4E18">
        <w:tc>
          <w:tcPr>
            <w:tcW w:w="0" w:type="auto"/>
            <w:shd w:val="clear" w:color="auto" w:fill="auto"/>
            <w:hideMark/>
          </w:tcPr>
          <w:p w14:paraId="2EE7CE5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917F8E" w14:paraId="4B9F92BA" w14:textId="77777777" w:rsidTr="008E4E18">
        <w:tc>
          <w:tcPr>
            <w:tcW w:w="0" w:type="auto"/>
            <w:shd w:val="clear" w:color="auto" w:fill="auto"/>
            <w:hideMark/>
          </w:tcPr>
          <w:p w14:paraId="5E45E4A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917F8E" w14:paraId="696881FA" w14:textId="77777777" w:rsidTr="008E4E18">
        <w:tc>
          <w:tcPr>
            <w:tcW w:w="0" w:type="auto"/>
            <w:shd w:val="clear" w:color="auto" w:fill="auto"/>
            <w:hideMark/>
          </w:tcPr>
          <w:p w14:paraId="1F85DAE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type of demand response services;</w:t>
            </w:r>
          </w:p>
        </w:tc>
      </w:tr>
    </w:tbl>
    <w:p w14:paraId="694F3A6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7F5D6A5E" w14:textId="77777777" w:rsidTr="008E4E18">
        <w:tc>
          <w:tcPr>
            <w:tcW w:w="0" w:type="auto"/>
            <w:shd w:val="clear" w:color="auto" w:fill="auto"/>
            <w:hideMark/>
          </w:tcPr>
          <w:p w14:paraId="1F80281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18B55217" w14:textId="77777777" w:rsidTr="008E4E18">
        <w:tc>
          <w:tcPr>
            <w:tcW w:w="0" w:type="auto"/>
            <w:shd w:val="clear" w:color="auto" w:fill="auto"/>
            <w:hideMark/>
          </w:tcPr>
          <w:p w14:paraId="06F7C4A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(e)</w:t>
            </w:r>
          </w:p>
        </w:tc>
        <w:tc>
          <w:tcPr>
            <w:tcW w:w="0" w:type="auto"/>
            <w:shd w:val="clear" w:color="auto" w:fill="auto"/>
            <w:hideMark/>
          </w:tcPr>
          <w:p w14:paraId="6A3F47E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41E6FDDC" w14:textId="100CE47C" w:rsidR="00E73C7C" w:rsidRPr="00917F8E" w:rsidRDefault="00E73C7C" w:rsidP="00E73C7C">
      <w:pPr>
        <w:shd w:val="clear" w:color="auto" w:fill="FFFFFF"/>
        <w:spacing w:before="120" w:after="0" w:line="240" w:lineRule="auto"/>
        <w:jc w:val="both"/>
        <w:rPr>
          <w:ins w:id="23" w:author="Author"/>
          <w:rFonts w:ascii="inherit" w:eastAsia="Times New Roman" w:hAnsi="inherit" w:cs="Times New Roman"/>
          <w:color w:val="000000"/>
          <w:sz w:val="24"/>
          <w:szCs w:val="24"/>
          <w:lang w:eastAsia="en-GB"/>
        </w:rPr>
      </w:pPr>
      <w:ins w:id="24" w:author="Author">
        <w:r w:rsidRPr="00917F8E">
          <w:rPr>
            <w:rFonts w:ascii="inherit" w:eastAsia="Times New Roman" w:hAnsi="inherit" w:cs="Times New Roman"/>
            <w:color w:val="000000"/>
            <w:sz w:val="24"/>
            <w:szCs w:val="24"/>
            <w:lang w:eastAsia="en-GB"/>
          </w:rPr>
          <w:t xml:space="preserve">7.   The relevant TSO </w:t>
        </w:r>
      </w:ins>
    </w:p>
    <w:tbl>
      <w:tblPr>
        <w:tblW w:w="5000" w:type="pct"/>
        <w:tblCellMar>
          <w:left w:w="0" w:type="dxa"/>
          <w:right w:w="0" w:type="dxa"/>
        </w:tblCellMar>
        <w:tblLook w:val="04A0" w:firstRow="1" w:lastRow="0" w:firstColumn="1" w:lastColumn="0" w:noHBand="0" w:noVBand="1"/>
      </w:tblPr>
      <w:tblGrid>
        <w:gridCol w:w="301"/>
        <w:gridCol w:w="8725"/>
      </w:tblGrid>
      <w:tr w:rsidR="00E73C7C" w:rsidRPr="00917F8E" w14:paraId="04D7CB16" w14:textId="77777777" w:rsidTr="00D75BC5">
        <w:trPr>
          <w:ins w:id="25" w:author="Author"/>
        </w:trPr>
        <w:tc>
          <w:tcPr>
            <w:tcW w:w="0" w:type="auto"/>
            <w:shd w:val="clear" w:color="auto" w:fill="auto"/>
            <w:hideMark/>
          </w:tcPr>
          <w:p w14:paraId="55A5B118" w14:textId="77777777" w:rsidR="00E73C7C" w:rsidRPr="00917F8E" w:rsidRDefault="00E73C7C" w:rsidP="00D75BC5">
            <w:pPr>
              <w:spacing w:before="120" w:after="0" w:line="240" w:lineRule="auto"/>
              <w:jc w:val="both"/>
              <w:rPr>
                <w:ins w:id="26" w:author="Author"/>
                <w:rFonts w:ascii="inherit" w:eastAsia="Times New Roman" w:hAnsi="inherit" w:cs="Times New Roman"/>
                <w:sz w:val="24"/>
                <w:szCs w:val="24"/>
                <w:lang w:eastAsia="en-GB"/>
              </w:rPr>
            </w:pPr>
            <w:ins w:id="27" w:author="Author">
              <w:r w:rsidRPr="00917F8E">
                <w:rPr>
                  <w:rFonts w:ascii="inherit" w:eastAsia="Times New Roman" w:hAnsi="inherit" w:cs="Times New Roman"/>
                  <w:sz w:val="24"/>
                  <w:szCs w:val="24"/>
                  <w:lang w:eastAsia="en-GB"/>
                </w:rPr>
                <w:t>(a)</w:t>
              </w:r>
            </w:ins>
          </w:p>
        </w:tc>
        <w:tc>
          <w:tcPr>
            <w:tcW w:w="0" w:type="auto"/>
            <w:shd w:val="clear" w:color="auto" w:fill="auto"/>
            <w:hideMark/>
          </w:tcPr>
          <w:p w14:paraId="5087CD32" w14:textId="1798CE96" w:rsidR="00E73C7C" w:rsidRPr="00917F8E" w:rsidRDefault="00E73C7C" w:rsidP="00D75BC5">
            <w:pPr>
              <w:spacing w:before="120" w:after="0" w:line="240" w:lineRule="auto"/>
              <w:jc w:val="both"/>
              <w:rPr>
                <w:ins w:id="28" w:author="Author"/>
                <w:rFonts w:ascii="inherit" w:eastAsia="Times New Roman" w:hAnsi="inherit" w:cs="Times New Roman"/>
                <w:sz w:val="24"/>
                <w:szCs w:val="24"/>
                <w:lang w:eastAsia="en-GB"/>
              </w:rPr>
            </w:pPr>
            <w:ins w:id="29" w:author="Author">
              <w:r w:rsidRPr="00917F8E">
                <w:rPr>
                  <w:rFonts w:ascii="inherit" w:eastAsia="Times New Roman" w:hAnsi="inherit" w:cs="Times New Roman"/>
                  <w:color w:val="000000"/>
                  <w:sz w:val="24"/>
                  <w:szCs w:val="24"/>
                  <w:lang w:eastAsia="en-GB"/>
                </w:rPr>
                <w:t xml:space="preserve">should specify the certification scheme(s) according to </w:t>
              </w:r>
              <w:r w:rsidRPr="005A0E7F">
                <w:rPr>
                  <w:rFonts w:ascii="inherit" w:eastAsia="Times New Roman" w:hAnsi="inherit" w:cs="Times New Roman"/>
                  <w:color w:val="000000"/>
                  <w:sz w:val="24"/>
                  <w:szCs w:val="24"/>
                  <w:lang w:eastAsia="en-GB"/>
                </w:rPr>
                <w:t xml:space="preserve">Article </w:t>
              </w:r>
              <w:r w:rsidR="005A0E7F">
                <w:rPr>
                  <w:rFonts w:ascii="inherit" w:eastAsia="Times New Roman" w:hAnsi="inherit" w:cs="Times New Roman"/>
                  <w:color w:val="000000"/>
                  <w:sz w:val="24"/>
                  <w:szCs w:val="24"/>
                  <w:lang w:eastAsia="en-GB"/>
                </w:rPr>
                <w:t>34</w:t>
              </w:r>
              <w:r w:rsidRPr="005A0E7F">
                <w:rPr>
                  <w:rFonts w:ascii="inherit" w:eastAsia="Times New Roman" w:hAnsi="inherit" w:cs="Times New Roman"/>
                  <w:color w:val="000000"/>
                  <w:sz w:val="24"/>
                  <w:szCs w:val="24"/>
                  <w:lang w:eastAsia="en-GB"/>
                </w:rPr>
                <w:t xml:space="preserve"> (1)</w:t>
              </w:r>
              <w:r w:rsidRPr="00917F8E">
                <w:rPr>
                  <w:rFonts w:ascii="inherit" w:eastAsia="Times New Roman" w:hAnsi="inherit" w:cs="Times New Roman"/>
                  <w:color w:val="000000"/>
                  <w:sz w:val="24"/>
                  <w:szCs w:val="24"/>
                  <w:lang w:eastAsia="en-GB"/>
                </w:rPr>
                <w:t xml:space="preserve"> based on which equipment certificates are accepted</w:t>
              </w:r>
              <w:r w:rsidRPr="00917F8E">
                <w:rPr>
                  <w:rFonts w:ascii="inherit" w:eastAsia="Times New Roman" w:hAnsi="inherit" w:cs="Times New Roman"/>
                  <w:sz w:val="24"/>
                  <w:szCs w:val="24"/>
                  <w:lang w:eastAsia="en-GB"/>
                </w:rPr>
                <w:t>;</w:t>
              </w:r>
            </w:ins>
          </w:p>
        </w:tc>
      </w:tr>
    </w:tbl>
    <w:p w14:paraId="6596CF40" w14:textId="77777777" w:rsidR="00E73C7C" w:rsidRPr="00917F8E" w:rsidRDefault="00E73C7C" w:rsidP="00E73C7C">
      <w:pPr>
        <w:shd w:val="clear" w:color="auto" w:fill="FFFFFF"/>
        <w:spacing w:after="0" w:line="240" w:lineRule="auto"/>
        <w:rPr>
          <w:ins w:id="30"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E73C7C" w:rsidRPr="00917F8E" w14:paraId="169AE15E" w14:textId="77777777" w:rsidTr="00D75BC5">
        <w:trPr>
          <w:ins w:id="31" w:author="Author"/>
        </w:trPr>
        <w:tc>
          <w:tcPr>
            <w:tcW w:w="0" w:type="auto"/>
            <w:shd w:val="clear" w:color="auto" w:fill="auto"/>
            <w:hideMark/>
          </w:tcPr>
          <w:p w14:paraId="6599B64B" w14:textId="77777777" w:rsidR="00E73C7C" w:rsidRPr="00917F8E" w:rsidRDefault="00E73C7C" w:rsidP="00D75BC5">
            <w:pPr>
              <w:spacing w:before="120" w:after="0" w:line="240" w:lineRule="auto"/>
              <w:jc w:val="both"/>
              <w:rPr>
                <w:ins w:id="32" w:author="Author"/>
                <w:rFonts w:ascii="inherit" w:eastAsia="Times New Roman" w:hAnsi="inherit" w:cs="Times New Roman"/>
                <w:sz w:val="24"/>
                <w:szCs w:val="24"/>
                <w:lang w:eastAsia="en-GB"/>
              </w:rPr>
            </w:pPr>
            <w:ins w:id="33" w:author="Author">
              <w:r w:rsidRPr="00917F8E">
                <w:rPr>
                  <w:rFonts w:ascii="inherit" w:eastAsia="Times New Roman" w:hAnsi="inherit" w:cs="Times New Roman"/>
                  <w:sz w:val="24"/>
                  <w:szCs w:val="24"/>
                  <w:lang w:eastAsia="en-GB"/>
                </w:rPr>
                <w:t>(b)</w:t>
              </w:r>
            </w:ins>
          </w:p>
        </w:tc>
        <w:tc>
          <w:tcPr>
            <w:tcW w:w="0" w:type="auto"/>
            <w:shd w:val="clear" w:color="auto" w:fill="auto"/>
            <w:hideMark/>
          </w:tcPr>
          <w:p w14:paraId="54F3589A" w14:textId="1EC9247E" w:rsidR="00E73C7C" w:rsidRPr="00917F8E" w:rsidRDefault="00E73C7C" w:rsidP="00D75BC5">
            <w:pPr>
              <w:spacing w:before="120" w:after="0" w:line="240" w:lineRule="auto"/>
              <w:jc w:val="both"/>
              <w:rPr>
                <w:ins w:id="34" w:author="Author"/>
                <w:rFonts w:ascii="inherit" w:eastAsia="Times New Roman" w:hAnsi="inherit" w:cs="Times New Roman"/>
                <w:sz w:val="24"/>
                <w:szCs w:val="24"/>
                <w:lang w:eastAsia="en-GB"/>
              </w:rPr>
            </w:pPr>
            <w:ins w:id="35" w:author="Author">
              <w:r w:rsidRPr="00917F8E">
                <w:rPr>
                  <w:rFonts w:ascii="inherit" w:eastAsia="Times New Roman" w:hAnsi="inherit" w:cs="Times New Roman"/>
                  <w:color w:val="000000"/>
                  <w:sz w:val="24"/>
                  <w:szCs w:val="24"/>
                  <w:lang w:eastAsia="en-GB"/>
                </w:rPr>
                <w:t xml:space="preserve">shall specify </w:t>
              </w:r>
              <w:r w:rsidRPr="00917F8E">
                <w:rPr>
                  <w:rFonts w:ascii="inherit" w:eastAsia="Times New Roman" w:hAnsi="inherit" w:cs="Times New Roman"/>
                  <w:sz w:val="24"/>
                  <w:szCs w:val="24"/>
                  <w:lang w:eastAsia="en-GB"/>
                </w:rPr>
                <w:t xml:space="preserve">which specified requirements according to </w:t>
              </w:r>
              <w:r w:rsidRPr="005A0E7F">
                <w:rPr>
                  <w:rFonts w:ascii="inherit" w:eastAsia="Times New Roman" w:hAnsi="inherit" w:cs="Times New Roman"/>
                  <w:sz w:val="24"/>
                  <w:szCs w:val="24"/>
                  <w:lang w:eastAsia="en-GB"/>
                </w:rPr>
                <w:t xml:space="preserve">Article </w:t>
              </w:r>
              <w:r w:rsidR="005A0E7F">
                <w:rPr>
                  <w:rFonts w:ascii="inherit" w:eastAsia="Times New Roman" w:hAnsi="inherit" w:cs="Times New Roman"/>
                  <w:sz w:val="24"/>
                  <w:szCs w:val="24"/>
                  <w:lang w:eastAsia="en-GB"/>
                </w:rPr>
                <w:t>35</w:t>
              </w:r>
              <w:r w:rsidRPr="00917F8E">
                <w:rPr>
                  <w:rFonts w:ascii="inherit" w:eastAsia="Times New Roman" w:hAnsi="inherit" w:cs="Times New Roman"/>
                  <w:sz w:val="24"/>
                  <w:szCs w:val="24"/>
                  <w:lang w:eastAsia="en-GB"/>
                </w:rPr>
                <w:t xml:space="preserve"> are accepted.</w:t>
              </w:r>
            </w:ins>
          </w:p>
        </w:tc>
      </w:tr>
    </w:tbl>
    <w:p w14:paraId="71B970DA" w14:textId="77777777" w:rsidR="00E73C7C" w:rsidRPr="00917F8E" w:rsidRDefault="00E73C7C" w:rsidP="00E73C7C">
      <w:pPr>
        <w:shd w:val="clear" w:color="auto" w:fill="FFFFFF"/>
        <w:spacing w:before="360" w:after="120" w:line="240" w:lineRule="auto"/>
        <w:rPr>
          <w:ins w:id="36" w:author="Author"/>
          <w:rFonts w:ascii="inherit" w:eastAsia="Times New Roman" w:hAnsi="inherit" w:cs="Times New Roman"/>
          <w:b/>
          <w:bCs/>
          <w:color w:val="000000"/>
          <w:sz w:val="24"/>
          <w:szCs w:val="24"/>
          <w:lang w:eastAsia="en-GB"/>
        </w:rPr>
      </w:pPr>
    </w:p>
    <w:p w14:paraId="7F1AFD8A" w14:textId="0E6271EE"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33</w:t>
      </w:r>
    </w:p>
    <w:p w14:paraId="497D9862"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TITLE IV</w:t>
      </w:r>
    </w:p>
    <w:p w14:paraId="2D988D47"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w:t>
      </w:r>
    </w:p>
    <w:p w14:paraId="66CDF6ED" w14:textId="77777777" w:rsidR="00E73C7C" w:rsidRPr="00917F8E" w:rsidRDefault="00E73C7C" w:rsidP="00E73C7C">
      <w:pPr>
        <w:shd w:val="clear" w:color="auto" w:fill="FFFFFF"/>
        <w:spacing w:before="480" w:after="0" w:line="240" w:lineRule="auto"/>
        <w:jc w:val="center"/>
        <w:rPr>
          <w:ins w:id="37" w:author="Author"/>
          <w:rFonts w:ascii="inherit" w:eastAsia="Times New Roman" w:hAnsi="inherit" w:cs="Times New Roman"/>
          <w:b/>
          <w:bCs/>
          <w:color w:val="000000"/>
          <w:sz w:val="24"/>
          <w:szCs w:val="24"/>
          <w:lang w:eastAsia="en-GB"/>
        </w:rPr>
      </w:pPr>
      <w:ins w:id="38" w:author="Author">
        <w:r w:rsidRPr="00917F8E">
          <w:rPr>
            <w:rFonts w:ascii="inherit" w:eastAsia="Times New Roman" w:hAnsi="inherit" w:cs="Times New Roman"/>
            <w:b/>
            <w:bCs/>
            <w:i/>
            <w:iCs/>
            <w:color w:val="000000"/>
            <w:sz w:val="24"/>
            <w:szCs w:val="24"/>
            <w:lang w:eastAsia="en-GB"/>
          </w:rPr>
          <w:t>CHAPTER 1</w:t>
        </w:r>
      </w:ins>
    </w:p>
    <w:p w14:paraId="0686CE13" w14:textId="77777777" w:rsidR="00E73C7C" w:rsidRPr="00917F8E" w:rsidRDefault="00E73C7C" w:rsidP="00E73C7C">
      <w:pPr>
        <w:shd w:val="clear" w:color="auto" w:fill="FFFFFF"/>
        <w:spacing w:before="75" w:after="120" w:line="240" w:lineRule="auto"/>
        <w:jc w:val="center"/>
        <w:rPr>
          <w:ins w:id="39" w:author="Author"/>
          <w:rFonts w:ascii="inherit" w:eastAsia="Times New Roman" w:hAnsi="inherit" w:cs="Times New Roman"/>
          <w:b/>
          <w:bCs/>
          <w:color w:val="000000"/>
          <w:sz w:val="24"/>
          <w:szCs w:val="24"/>
          <w:lang w:eastAsia="en-GB"/>
        </w:rPr>
      </w:pPr>
      <w:ins w:id="40" w:author="Author">
        <w:r w:rsidRPr="00917F8E">
          <w:rPr>
            <w:rFonts w:ascii="inherit" w:eastAsia="Times New Roman" w:hAnsi="inherit" w:cs="Times New Roman"/>
            <w:b/>
            <w:bCs/>
            <w:i/>
            <w:iCs/>
            <w:color w:val="000000"/>
            <w:sz w:val="24"/>
            <w:szCs w:val="24"/>
            <w:lang w:eastAsia="en-GB"/>
          </w:rPr>
          <w:t>Equipment Certificates and Prototype Declarations</w:t>
        </w:r>
      </w:ins>
    </w:p>
    <w:p w14:paraId="7C9C588F" w14:textId="17054C32" w:rsidR="00E73C7C" w:rsidRPr="00917F8E" w:rsidRDefault="00E73C7C" w:rsidP="00E73C7C">
      <w:pPr>
        <w:shd w:val="clear" w:color="auto" w:fill="FFFFFF"/>
        <w:spacing w:before="360" w:after="120" w:line="240" w:lineRule="auto"/>
        <w:jc w:val="center"/>
        <w:rPr>
          <w:ins w:id="41" w:author="Author"/>
          <w:rFonts w:ascii="inherit" w:eastAsia="Times New Roman" w:hAnsi="inherit" w:cs="Times New Roman"/>
          <w:i/>
          <w:iCs/>
          <w:color w:val="000000"/>
          <w:sz w:val="24"/>
          <w:szCs w:val="24"/>
          <w:lang w:eastAsia="en-GB"/>
        </w:rPr>
      </w:pPr>
      <w:ins w:id="42" w:author="Author">
        <w:r w:rsidRPr="00917F8E">
          <w:rPr>
            <w:rFonts w:ascii="inherit" w:eastAsia="Times New Roman" w:hAnsi="inherit" w:cs="Times New Roman"/>
            <w:i/>
            <w:iCs/>
            <w:color w:val="000000"/>
            <w:sz w:val="24"/>
            <w:szCs w:val="24"/>
            <w:lang w:eastAsia="en-GB"/>
          </w:rPr>
          <w:t xml:space="preserve">Article </w:t>
        </w:r>
        <w:r w:rsidR="005A48C8">
          <w:rPr>
            <w:rFonts w:ascii="inherit" w:eastAsia="Times New Roman" w:hAnsi="inherit" w:cs="Times New Roman"/>
            <w:i/>
            <w:iCs/>
            <w:color w:val="000000"/>
            <w:sz w:val="24"/>
            <w:szCs w:val="24"/>
            <w:lang w:eastAsia="en-GB"/>
          </w:rPr>
          <w:t>34</w:t>
        </w:r>
      </w:ins>
    </w:p>
    <w:p w14:paraId="14FE65DB" w14:textId="77777777" w:rsidR="00E73C7C" w:rsidRPr="00917F8E" w:rsidRDefault="00E73C7C" w:rsidP="00E73C7C">
      <w:pPr>
        <w:shd w:val="clear" w:color="auto" w:fill="FFFFFF"/>
        <w:spacing w:before="60" w:after="120" w:line="240" w:lineRule="auto"/>
        <w:jc w:val="center"/>
        <w:rPr>
          <w:ins w:id="43" w:author="Author"/>
          <w:rFonts w:ascii="inherit" w:eastAsia="Times New Roman" w:hAnsi="inherit" w:cs="Times New Roman"/>
          <w:b/>
          <w:bCs/>
          <w:color w:val="000000"/>
          <w:sz w:val="24"/>
          <w:szCs w:val="24"/>
          <w:lang w:eastAsia="en-GB"/>
        </w:rPr>
      </w:pPr>
      <w:ins w:id="44" w:author="Author">
        <w:r w:rsidRPr="00917F8E">
          <w:rPr>
            <w:rFonts w:ascii="inherit" w:eastAsia="Times New Roman" w:hAnsi="inherit" w:cs="Times New Roman"/>
            <w:b/>
            <w:bCs/>
            <w:color w:val="000000"/>
            <w:sz w:val="24"/>
            <w:szCs w:val="24"/>
            <w:lang w:eastAsia="en-GB"/>
          </w:rPr>
          <w:t>Formal Requirements on and Classification of Equipment Certificates</w:t>
        </w:r>
      </w:ins>
    </w:p>
    <w:p w14:paraId="7E96386E" w14:textId="32E3FF10" w:rsidR="00E73C7C" w:rsidRPr="00917F8E" w:rsidRDefault="00E73C7C" w:rsidP="00E73C7C">
      <w:pPr>
        <w:shd w:val="clear" w:color="auto" w:fill="FFFFFF"/>
        <w:spacing w:before="120" w:after="0" w:line="240" w:lineRule="auto"/>
        <w:jc w:val="both"/>
        <w:rPr>
          <w:ins w:id="45" w:author="Author"/>
          <w:rFonts w:ascii="inherit" w:eastAsia="Times New Roman" w:hAnsi="inherit" w:cs="Times New Roman"/>
          <w:color w:val="000000"/>
          <w:sz w:val="24"/>
          <w:szCs w:val="24"/>
          <w:lang w:eastAsia="en-GB"/>
        </w:rPr>
      </w:pPr>
      <w:ins w:id="46" w:author="Author">
        <w:r w:rsidRPr="00917F8E">
          <w:rPr>
            <w:rFonts w:ascii="inherit" w:eastAsia="Times New Roman" w:hAnsi="inherit" w:cs="Times New Roman"/>
            <w:color w:val="000000"/>
            <w:sz w:val="24"/>
            <w:szCs w:val="24"/>
            <w:lang w:eastAsia="en-GB"/>
          </w:rPr>
          <w:t xml:space="preserve">1.   Any equipment certificate issued under the regime of this regulation and applied in the context of Title II, </w:t>
        </w:r>
        <w:r w:rsidR="0031367D" w:rsidRPr="00917F8E">
          <w:rPr>
            <w:rFonts w:ascii="inherit" w:eastAsia="Times New Roman" w:hAnsi="inherit" w:cs="Times New Roman"/>
            <w:color w:val="000000"/>
            <w:sz w:val="24"/>
            <w:szCs w:val="24"/>
            <w:lang w:eastAsia="en-GB"/>
          </w:rPr>
          <w:t xml:space="preserve">Title </w:t>
        </w:r>
        <w:r w:rsidRPr="00917F8E">
          <w:rPr>
            <w:rFonts w:ascii="inherit" w:eastAsia="Times New Roman" w:hAnsi="inherit" w:cs="Times New Roman"/>
            <w:color w:val="000000"/>
            <w:sz w:val="24"/>
            <w:szCs w:val="24"/>
            <w:lang w:eastAsia="en-GB"/>
          </w:rPr>
          <w:t>III or Title IV shall fulfil the following requirements:</w:t>
        </w:r>
      </w:ins>
    </w:p>
    <w:tbl>
      <w:tblPr>
        <w:tblW w:w="5000" w:type="pct"/>
        <w:tblCellMar>
          <w:left w:w="0" w:type="dxa"/>
          <w:right w:w="0" w:type="dxa"/>
        </w:tblCellMar>
        <w:tblLook w:val="04A0" w:firstRow="1" w:lastRow="0" w:firstColumn="1" w:lastColumn="0" w:noHBand="0" w:noVBand="1"/>
      </w:tblPr>
      <w:tblGrid>
        <w:gridCol w:w="315"/>
        <w:gridCol w:w="8711"/>
      </w:tblGrid>
      <w:tr w:rsidR="00E73C7C" w:rsidRPr="00917F8E" w14:paraId="2800F784" w14:textId="77777777" w:rsidTr="00D75BC5">
        <w:trPr>
          <w:ins w:id="47" w:author="Author"/>
        </w:trPr>
        <w:tc>
          <w:tcPr>
            <w:tcW w:w="0" w:type="auto"/>
            <w:shd w:val="clear" w:color="auto" w:fill="auto"/>
            <w:hideMark/>
          </w:tcPr>
          <w:p w14:paraId="63FFC4CD" w14:textId="77777777" w:rsidR="00E73C7C" w:rsidRPr="00917F8E" w:rsidRDefault="00E73C7C" w:rsidP="00D75BC5">
            <w:pPr>
              <w:spacing w:before="120" w:after="0" w:line="240" w:lineRule="auto"/>
              <w:jc w:val="both"/>
              <w:rPr>
                <w:ins w:id="48" w:author="Author"/>
                <w:rFonts w:ascii="inherit" w:eastAsia="Times New Roman" w:hAnsi="inherit" w:cs="Times New Roman"/>
                <w:sz w:val="24"/>
                <w:szCs w:val="24"/>
                <w:lang w:eastAsia="en-GB"/>
              </w:rPr>
            </w:pPr>
            <w:ins w:id="49" w:author="Author">
              <w:r w:rsidRPr="00917F8E">
                <w:rPr>
                  <w:rFonts w:ascii="inherit" w:eastAsia="Times New Roman" w:hAnsi="inherit" w:cs="Times New Roman"/>
                  <w:sz w:val="24"/>
                  <w:szCs w:val="24"/>
                  <w:lang w:eastAsia="en-GB"/>
                </w:rPr>
                <w:t>(a)</w:t>
              </w:r>
            </w:ins>
          </w:p>
        </w:tc>
        <w:tc>
          <w:tcPr>
            <w:tcW w:w="0" w:type="auto"/>
            <w:shd w:val="clear" w:color="auto" w:fill="auto"/>
            <w:hideMark/>
          </w:tcPr>
          <w:p w14:paraId="662DDB97" w14:textId="77777777" w:rsidR="00E73C7C" w:rsidRPr="00917F8E" w:rsidRDefault="00E73C7C" w:rsidP="00D75BC5">
            <w:pPr>
              <w:spacing w:before="120" w:after="0" w:line="240" w:lineRule="auto"/>
              <w:jc w:val="both"/>
              <w:rPr>
                <w:ins w:id="50" w:author="Author"/>
                <w:rFonts w:ascii="inherit" w:eastAsia="Times New Roman" w:hAnsi="inherit" w:cs="Times New Roman"/>
                <w:sz w:val="24"/>
                <w:szCs w:val="24"/>
                <w:lang w:eastAsia="en-GB"/>
              </w:rPr>
            </w:pPr>
            <w:ins w:id="51" w:author="Author">
              <w:r w:rsidRPr="00917F8E">
                <w:rPr>
                  <w:rFonts w:ascii="inherit" w:eastAsia="Times New Roman" w:hAnsi="inherit" w:cs="Times New Roman"/>
                  <w:sz w:val="24"/>
                  <w:szCs w:val="24"/>
                  <w:lang w:eastAsia="en-GB"/>
                </w:rPr>
                <w:t>The equipment certificate shall be based on a certification scheme in accordance with ISO/IEC 17067. The certification scheme shall define:</w:t>
              </w:r>
            </w:ins>
          </w:p>
          <w:tbl>
            <w:tblPr>
              <w:tblW w:w="5000" w:type="pct"/>
              <w:tblCellMar>
                <w:left w:w="0" w:type="dxa"/>
                <w:right w:w="0" w:type="dxa"/>
              </w:tblCellMar>
              <w:tblLook w:val="04A0" w:firstRow="1" w:lastRow="0" w:firstColumn="1" w:lastColumn="0" w:noHBand="0" w:noVBand="1"/>
            </w:tblPr>
            <w:tblGrid>
              <w:gridCol w:w="317"/>
              <w:gridCol w:w="8394"/>
            </w:tblGrid>
            <w:tr w:rsidR="00E73C7C" w:rsidRPr="00917F8E" w14:paraId="749994BF" w14:textId="77777777" w:rsidTr="00D75BC5">
              <w:trPr>
                <w:ins w:id="52" w:author="Author"/>
              </w:trPr>
              <w:tc>
                <w:tcPr>
                  <w:tcW w:w="0" w:type="auto"/>
                  <w:shd w:val="clear" w:color="auto" w:fill="auto"/>
                  <w:hideMark/>
                </w:tcPr>
                <w:p w14:paraId="084E1802" w14:textId="77777777" w:rsidR="00E73C7C" w:rsidRPr="00917F8E" w:rsidRDefault="00E73C7C" w:rsidP="00D75BC5">
                  <w:pPr>
                    <w:spacing w:before="120" w:after="0" w:line="240" w:lineRule="auto"/>
                    <w:rPr>
                      <w:ins w:id="53" w:author="Author"/>
                      <w:rFonts w:ascii="inherit" w:eastAsia="Times New Roman" w:hAnsi="inherit" w:cs="Times New Roman"/>
                      <w:sz w:val="24"/>
                      <w:szCs w:val="24"/>
                      <w:lang w:eastAsia="en-GB"/>
                    </w:rPr>
                  </w:pPr>
                  <w:ins w:id="54" w:author="Author">
                    <w:r w:rsidRPr="00917F8E">
                      <w:rPr>
                        <w:rFonts w:ascii="inherit" w:eastAsia="Times New Roman" w:hAnsi="inherit" w:cs="Times New Roman"/>
                        <w:sz w:val="24"/>
                        <w:szCs w:val="24"/>
                        <w:lang w:eastAsia="en-GB"/>
                      </w:rPr>
                      <w:t>(i)</w:t>
                    </w:r>
                  </w:ins>
                </w:p>
              </w:tc>
              <w:tc>
                <w:tcPr>
                  <w:tcW w:w="0" w:type="auto"/>
                  <w:shd w:val="clear" w:color="auto" w:fill="auto"/>
                  <w:hideMark/>
                </w:tcPr>
                <w:p w14:paraId="36FBCAA3" w14:textId="77777777" w:rsidR="00E73C7C" w:rsidRPr="00917F8E" w:rsidRDefault="00E73C7C" w:rsidP="00D75BC5">
                  <w:pPr>
                    <w:spacing w:before="120" w:after="0" w:line="240" w:lineRule="auto"/>
                    <w:rPr>
                      <w:ins w:id="55" w:author="Author"/>
                      <w:rFonts w:ascii="inherit" w:eastAsia="Times New Roman" w:hAnsi="inherit" w:cs="Times New Roman"/>
                      <w:sz w:val="24"/>
                      <w:szCs w:val="24"/>
                      <w:lang w:eastAsia="en-GB"/>
                    </w:rPr>
                  </w:pPr>
                  <w:ins w:id="56" w:author="Author">
                    <w:r w:rsidRPr="00917F8E">
                      <w:rPr>
                        <w:rFonts w:ascii="inherit" w:eastAsia="Times New Roman" w:hAnsi="inherit" w:cs="Times New Roman"/>
                        <w:sz w:val="24"/>
                        <w:szCs w:val="24"/>
                        <w:lang w:eastAsia="en-GB"/>
                      </w:rPr>
                      <w:t>the scope of the certification;</w:t>
                    </w:r>
                  </w:ins>
                </w:p>
              </w:tc>
            </w:tr>
            <w:tr w:rsidR="00E73C7C" w:rsidRPr="00917F8E" w14:paraId="2A0471CC" w14:textId="77777777" w:rsidTr="00D75BC5">
              <w:trPr>
                <w:ins w:id="57" w:author="Author"/>
              </w:trPr>
              <w:tc>
                <w:tcPr>
                  <w:tcW w:w="0" w:type="auto"/>
                  <w:shd w:val="clear" w:color="auto" w:fill="auto"/>
                </w:tcPr>
                <w:p w14:paraId="42EC52CE" w14:textId="77777777" w:rsidR="00E73C7C" w:rsidRPr="00917F8E" w:rsidRDefault="00E73C7C" w:rsidP="00D75BC5">
                  <w:pPr>
                    <w:spacing w:before="120" w:after="0" w:line="240" w:lineRule="auto"/>
                    <w:rPr>
                      <w:ins w:id="58" w:author="Author"/>
                      <w:rFonts w:ascii="inherit" w:eastAsia="Times New Roman" w:hAnsi="inherit" w:cs="Times New Roman"/>
                      <w:sz w:val="24"/>
                      <w:szCs w:val="24"/>
                      <w:lang w:eastAsia="en-GB"/>
                    </w:rPr>
                  </w:pPr>
                  <w:ins w:id="59" w:author="Author">
                    <w:r w:rsidRPr="00917F8E">
                      <w:rPr>
                        <w:rFonts w:ascii="inherit" w:eastAsia="Times New Roman" w:hAnsi="inherit" w:cs="Times New Roman"/>
                        <w:sz w:val="24"/>
                        <w:szCs w:val="24"/>
                        <w:lang w:eastAsia="en-GB"/>
                      </w:rPr>
                      <w:t>(ii)</w:t>
                    </w:r>
                  </w:ins>
                </w:p>
              </w:tc>
              <w:tc>
                <w:tcPr>
                  <w:tcW w:w="0" w:type="auto"/>
                  <w:shd w:val="clear" w:color="auto" w:fill="auto"/>
                </w:tcPr>
                <w:p w14:paraId="7F318691" w14:textId="77777777" w:rsidR="00E73C7C" w:rsidRPr="00917F8E" w:rsidRDefault="00E73C7C" w:rsidP="00D75BC5">
                  <w:pPr>
                    <w:spacing w:before="120" w:after="0" w:line="240" w:lineRule="auto"/>
                    <w:rPr>
                      <w:ins w:id="60" w:author="Author"/>
                      <w:rFonts w:ascii="inherit" w:eastAsia="Times New Roman" w:hAnsi="inherit" w:cs="Times New Roman"/>
                      <w:sz w:val="24"/>
                      <w:szCs w:val="24"/>
                      <w:lang w:eastAsia="en-GB"/>
                    </w:rPr>
                  </w:pPr>
                  <w:ins w:id="61" w:author="Author">
                    <w:r w:rsidRPr="00917F8E">
                      <w:rPr>
                        <w:rFonts w:ascii="inherit" w:eastAsia="Times New Roman" w:hAnsi="inherit" w:cs="Times New Roman"/>
                        <w:sz w:val="24"/>
                        <w:szCs w:val="24"/>
                        <w:lang w:eastAsia="en-GB"/>
                      </w:rPr>
                      <w:t>the specified requirement which the conformity assessment is based on according to Article 41;</w:t>
                    </w:r>
                  </w:ins>
                </w:p>
              </w:tc>
            </w:tr>
          </w:tbl>
          <w:p w14:paraId="078E622D" w14:textId="77777777" w:rsidR="00E73C7C" w:rsidRPr="00917F8E" w:rsidRDefault="00E73C7C" w:rsidP="00D75BC5">
            <w:pPr>
              <w:spacing w:after="0" w:line="240" w:lineRule="auto"/>
              <w:rPr>
                <w:ins w:id="62"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E73C7C" w:rsidRPr="00917F8E" w14:paraId="741D32C7" w14:textId="77777777" w:rsidTr="00D75BC5">
              <w:trPr>
                <w:ins w:id="63" w:author="Author"/>
              </w:trPr>
              <w:tc>
                <w:tcPr>
                  <w:tcW w:w="0" w:type="auto"/>
                  <w:shd w:val="clear" w:color="auto" w:fill="auto"/>
                  <w:hideMark/>
                </w:tcPr>
                <w:p w14:paraId="7C58FB43" w14:textId="77777777" w:rsidR="00E73C7C" w:rsidRPr="00917F8E" w:rsidRDefault="00E73C7C" w:rsidP="00D75BC5">
                  <w:pPr>
                    <w:spacing w:before="120" w:after="0" w:line="240" w:lineRule="auto"/>
                    <w:rPr>
                      <w:ins w:id="64" w:author="Author"/>
                      <w:rFonts w:ascii="inherit" w:eastAsia="Times New Roman" w:hAnsi="inherit" w:cs="Times New Roman"/>
                      <w:sz w:val="24"/>
                      <w:szCs w:val="24"/>
                      <w:lang w:eastAsia="en-GB"/>
                    </w:rPr>
                  </w:pPr>
                  <w:ins w:id="65" w:author="Author">
                    <w:r w:rsidRPr="00917F8E">
                      <w:rPr>
                        <w:rFonts w:ascii="inherit" w:eastAsia="Times New Roman" w:hAnsi="inherit" w:cs="Times New Roman"/>
                        <w:sz w:val="24"/>
                        <w:szCs w:val="24"/>
                        <w:lang w:eastAsia="en-GB"/>
                      </w:rPr>
                      <w:lastRenderedPageBreak/>
                      <w:t>(iii)</w:t>
                    </w:r>
                  </w:ins>
                </w:p>
              </w:tc>
              <w:tc>
                <w:tcPr>
                  <w:tcW w:w="0" w:type="auto"/>
                  <w:shd w:val="clear" w:color="auto" w:fill="auto"/>
                  <w:hideMark/>
                </w:tcPr>
                <w:p w14:paraId="7CAC2BE7" w14:textId="77777777" w:rsidR="00E73C7C" w:rsidRPr="00917F8E" w:rsidRDefault="00E73C7C" w:rsidP="00D75BC5">
                  <w:pPr>
                    <w:spacing w:before="120" w:after="0" w:line="240" w:lineRule="auto"/>
                    <w:rPr>
                      <w:ins w:id="66" w:author="Author"/>
                      <w:rFonts w:ascii="inherit" w:eastAsia="Times New Roman" w:hAnsi="inherit" w:cs="Times New Roman"/>
                      <w:sz w:val="24"/>
                      <w:szCs w:val="24"/>
                      <w:lang w:eastAsia="en-GB"/>
                    </w:rPr>
                  </w:pPr>
                  <w:ins w:id="67" w:author="Author">
                    <w:r w:rsidRPr="00917F8E">
                      <w:rPr>
                        <w:rFonts w:ascii="inherit" w:eastAsia="Times New Roman" w:hAnsi="inherit" w:cs="Times New Roman"/>
                        <w:sz w:val="24"/>
                        <w:szCs w:val="24"/>
                        <w:lang w:eastAsia="en-GB"/>
                      </w:rPr>
                      <w:t>The evaluation and assessment methodology and criteria. Evaluation schemes may be subject to separate standards, guidelines and regulations outside the certification scheme, but must be clearly referenced to;</w:t>
                    </w:r>
                  </w:ins>
                </w:p>
              </w:tc>
            </w:tr>
          </w:tbl>
          <w:p w14:paraId="1F31F1DC" w14:textId="77777777" w:rsidR="00E73C7C" w:rsidRPr="00917F8E" w:rsidRDefault="00E73C7C" w:rsidP="00D75BC5">
            <w:pPr>
              <w:spacing w:after="0" w:line="240" w:lineRule="auto"/>
              <w:rPr>
                <w:ins w:id="68"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8269"/>
            </w:tblGrid>
            <w:tr w:rsidR="00E73C7C" w:rsidRPr="00917F8E" w14:paraId="2A094F2E" w14:textId="77777777" w:rsidTr="00D75BC5">
              <w:trPr>
                <w:ins w:id="69" w:author="Author"/>
              </w:trPr>
              <w:tc>
                <w:tcPr>
                  <w:tcW w:w="0" w:type="auto"/>
                  <w:shd w:val="clear" w:color="auto" w:fill="auto"/>
                  <w:hideMark/>
                </w:tcPr>
                <w:p w14:paraId="5A18383F" w14:textId="77777777" w:rsidR="00E73C7C" w:rsidRPr="00917F8E" w:rsidRDefault="00E73C7C" w:rsidP="00D75BC5">
                  <w:pPr>
                    <w:spacing w:before="120" w:after="0" w:line="240" w:lineRule="auto"/>
                    <w:rPr>
                      <w:ins w:id="70" w:author="Author"/>
                      <w:rFonts w:ascii="inherit" w:eastAsia="Times New Roman" w:hAnsi="inherit" w:cs="Times New Roman"/>
                      <w:sz w:val="24"/>
                      <w:szCs w:val="24"/>
                      <w:lang w:eastAsia="en-GB"/>
                    </w:rPr>
                  </w:pPr>
                  <w:ins w:id="71" w:author="Author">
                    <w:r w:rsidRPr="00917F8E">
                      <w:rPr>
                        <w:rFonts w:ascii="inherit" w:eastAsia="Times New Roman" w:hAnsi="inherit" w:cs="Times New Roman"/>
                        <w:sz w:val="24"/>
                        <w:szCs w:val="24"/>
                        <w:lang w:eastAsia="en-GB"/>
                      </w:rPr>
                      <w:t>(iv)</w:t>
                    </w:r>
                  </w:ins>
                </w:p>
              </w:tc>
              <w:tc>
                <w:tcPr>
                  <w:tcW w:w="0" w:type="auto"/>
                  <w:shd w:val="clear" w:color="auto" w:fill="auto"/>
                  <w:hideMark/>
                </w:tcPr>
                <w:p w14:paraId="6E32B2FC" w14:textId="77777777" w:rsidR="00E73C7C" w:rsidRPr="00917F8E" w:rsidRDefault="00E73C7C" w:rsidP="00D75BC5">
                  <w:pPr>
                    <w:spacing w:before="120" w:after="0" w:line="240" w:lineRule="auto"/>
                    <w:rPr>
                      <w:ins w:id="72" w:author="Author"/>
                      <w:rFonts w:ascii="inherit" w:eastAsia="Times New Roman" w:hAnsi="inherit" w:cs="Times New Roman"/>
                      <w:sz w:val="24"/>
                      <w:szCs w:val="24"/>
                      <w:lang w:eastAsia="en-GB"/>
                    </w:rPr>
                  </w:pPr>
                  <w:ins w:id="73" w:author="Author">
                    <w:r w:rsidRPr="00917F8E">
                      <w:rPr>
                        <w:rFonts w:ascii="inherit" w:eastAsia="Times New Roman" w:hAnsi="inherit" w:cs="Times New Roman"/>
                        <w:sz w:val="24"/>
                        <w:szCs w:val="24"/>
                        <w:lang w:eastAsia="en-GB"/>
                      </w:rPr>
                      <w:t>The monitoring system with respect to the validity of the certificate.</w:t>
                    </w:r>
                  </w:ins>
                </w:p>
              </w:tc>
            </w:tr>
          </w:tbl>
          <w:p w14:paraId="422F6543" w14:textId="77777777" w:rsidR="00E73C7C" w:rsidRPr="00917F8E" w:rsidRDefault="00E73C7C" w:rsidP="00D75BC5">
            <w:pPr>
              <w:spacing w:after="0" w:line="240" w:lineRule="auto"/>
              <w:rPr>
                <w:ins w:id="74" w:author="Author"/>
                <w:rFonts w:ascii="inherit" w:eastAsia="Times New Roman" w:hAnsi="inherit" w:cs="Times New Roman"/>
                <w:vanish/>
                <w:sz w:val="24"/>
                <w:szCs w:val="24"/>
                <w:lang w:eastAsia="en-GB"/>
              </w:rPr>
            </w:pPr>
          </w:p>
          <w:p w14:paraId="2F4C951B" w14:textId="77777777" w:rsidR="00E73C7C" w:rsidRPr="00917F8E" w:rsidRDefault="00E73C7C" w:rsidP="00D75BC5">
            <w:pPr>
              <w:spacing w:after="0" w:line="240" w:lineRule="auto"/>
              <w:rPr>
                <w:ins w:id="75" w:author="Author"/>
                <w:rFonts w:ascii="inherit" w:eastAsia="Times New Roman" w:hAnsi="inherit" w:cs="Times New Roman"/>
                <w:sz w:val="24"/>
                <w:szCs w:val="24"/>
                <w:lang w:eastAsia="en-GB"/>
              </w:rPr>
            </w:pPr>
          </w:p>
        </w:tc>
      </w:tr>
      <w:tr w:rsidR="00E73C7C" w:rsidRPr="00917F8E" w14:paraId="024D0626" w14:textId="77777777" w:rsidTr="00D75BC5">
        <w:trPr>
          <w:ins w:id="76" w:author="Author"/>
        </w:trPr>
        <w:tc>
          <w:tcPr>
            <w:tcW w:w="0" w:type="auto"/>
            <w:shd w:val="clear" w:color="auto" w:fill="auto"/>
            <w:hideMark/>
          </w:tcPr>
          <w:p w14:paraId="48243A1A" w14:textId="77777777" w:rsidR="00E73C7C" w:rsidRPr="00917F8E" w:rsidRDefault="00E73C7C" w:rsidP="00D75BC5">
            <w:pPr>
              <w:spacing w:before="120" w:after="0" w:line="240" w:lineRule="auto"/>
              <w:jc w:val="both"/>
              <w:rPr>
                <w:ins w:id="77" w:author="Author"/>
                <w:rFonts w:ascii="inherit" w:eastAsia="Times New Roman" w:hAnsi="inherit" w:cs="Times New Roman"/>
                <w:sz w:val="24"/>
                <w:szCs w:val="24"/>
                <w:lang w:eastAsia="en-GB"/>
              </w:rPr>
            </w:pPr>
            <w:ins w:id="78" w:author="Author">
              <w:r w:rsidRPr="00917F8E">
                <w:rPr>
                  <w:rFonts w:ascii="inherit" w:eastAsia="Times New Roman" w:hAnsi="inherit" w:cs="Times New Roman"/>
                  <w:sz w:val="24"/>
                  <w:szCs w:val="24"/>
                  <w:lang w:eastAsia="en-GB"/>
                </w:rPr>
                <w:lastRenderedPageBreak/>
                <w:t>(b)</w:t>
              </w:r>
            </w:ins>
          </w:p>
        </w:tc>
        <w:tc>
          <w:tcPr>
            <w:tcW w:w="0" w:type="auto"/>
            <w:shd w:val="clear" w:color="auto" w:fill="auto"/>
            <w:hideMark/>
          </w:tcPr>
          <w:p w14:paraId="30D5C54C" w14:textId="77777777" w:rsidR="00E73C7C" w:rsidRPr="00917F8E" w:rsidRDefault="00E73C7C" w:rsidP="00D75BC5">
            <w:pPr>
              <w:spacing w:before="120" w:after="0" w:line="240" w:lineRule="auto"/>
              <w:jc w:val="both"/>
              <w:rPr>
                <w:ins w:id="79" w:author="Author"/>
                <w:rFonts w:ascii="inherit" w:eastAsia="Times New Roman" w:hAnsi="inherit" w:cs="Times New Roman"/>
                <w:sz w:val="24"/>
                <w:szCs w:val="24"/>
                <w:lang w:eastAsia="en-GB"/>
              </w:rPr>
            </w:pPr>
            <w:ins w:id="80" w:author="Author">
              <w:r w:rsidRPr="00917F8E">
                <w:rPr>
                  <w:rFonts w:ascii="inherit" w:eastAsia="Times New Roman" w:hAnsi="inherit" w:cs="Times New Roman"/>
                  <w:sz w:val="24"/>
                  <w:szCs w:val="24"/>
                  <w:lang w:eastAsia="en-GB"/>
                </w:rPr>
                <w:t>If not otherwise specified by the certification scheme based on which the equipment certificate is issued according to (a), the equipment certificate shall provide the following information as a minimum in a clear, structural manner on its cover page:</w:t>
              </w:r>
            </w:ins>
          </w:p>
          <w:p w14:paraId="13FEC3E3"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81" w:author="Author"/>
                <w:rFonts w:ascii="inherit" w:eastAsia="Times New Roman" w:hAnsi="inherit" w:cs="Times New Roman"/>
                <w:sz w:val="24"/>
                <w:szCs w:val="24"/>
                <w:lang w:eastAsia="en-GB"/>
              </w:rPr>
            </w:pPr>
            <w:ins w:id="82" w:author="Author">
              <w:r w:rsidRPr="00917F8E">
                <w:rPr>
                  <w:rFonts w:ascii="inherit" w:eastAsia="Times New Roman" w:hAnsi="inherit" w:cs="Times New Roman"/>
                  <w:sz w:val="24"/>
                  <w:szCs w:val="24"/>
                  <w:lang w:eastAsia="en-GB"/>
                </w:rPr>
                <w:t>Unambiguous Type designation of the equipment to be certified;</w:t>
              </w:r>
            </w:ins>
          </w:p>
          <w:p w14:paraId="2FAD95AF"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83" w:author="Author"/>
                <w:rFonts w:ascii="inherit" w:eastAsia="Times New Roman" w:hAnsi="inherit" w:cs="Times New Roman"/>
                <w:sz w:val="24"/>
                <w:szCs w:val="24"/>
                <w:lang w:eastAsia="en-GB"/>
              </w:rPr>
            </w:pPr>
            <w:ins w:id="84" w:author="Author">
              <w:r w:rsidRPr="00917F8E">
                <w:rPr>
                  <w:rFonts w:ascii="inherit" w:eastAsia="Times New Roman" w:hAnsi="inherit" w:cs="Times New Roman"/>
                  <w:sz w:val="24"/>
                  <w:szCs w:val="24"/>
                  <w:lang w:eastAsia="en-GB"/>
                </w:rPr>
                <w:t>Type of the equipment;</w:t>
              </w:r>
            </w:ins>
          </w:p>
          <w:p w14:paraId="31543996"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85" w:author="Author"/>
                <w:rFonts w:ascii="inherit" w:eastAsia="Times New Roman" w:hAnsi="inherit" w:cs="Times New Roman"/>
                <w:sz w:val="24"/>
                <w:szCs w:val="24"/>
                <w:lang w:eastAsia="en-GB"/>
              </w:rPr>
            </w:pPr>
            <w:ins w:id="86" w:author="Author">
              <w:r w:rsidRPr="00917F8E">
                <w:rPr>
                  <w:rFonts w:ascii="inherit" w:eastAsia="Times New Roman" w:hAnsi="inherit" w:cs="Times New Roman"/>
                  <w:sz w:val="24"/>
                  <w:szCs w:val="24"/>
                  <w:lang w:eastAsia="en-GB"/>
                </w:rPr>
                <w:t>Designation of the issuing authorised certifier, including a reference to its accreditation certificate, i.e. the national accreditation authority’s seal granted to the authorised certifier;</w:t>
              </w:r>
            </w:ins>
          </w:p>
          <w:p w14:paraId="0731EF43"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87" w:author="Author"/>
                <w:rFonts w:ascii="inherit" w:eastAsia="Times New Roman" w:hAnsi="inherit" w:cs="Times New Roman"/>
                <w:sz w:val="24"/>
                <w:szCs w:val="24"/>
                <w:lang w:eastAsia="en-GB"/>
              </w:rPr>
            </w:pPr>
            <w:ins w:id="88" w:author="Author">
              <w:r w:rsidRPr="00917F8E">
                <w:rPr>
                  <w:rFonts w:ascii="inherit" w:eastAsia="Times New Roman" w:hAnsi="inherit" w:cs="Times New Roman"/>
                  <w:sz w:val="24"/>
                  <w:szCs w:val="24"/>
                  <w:lang w:eastAsia="en-GB"/>
                </w:rPr>
                <w:t>A reference to the standard ISO/IEC 17065;</w:t>
              </w:r>
            </w:ins>
          </w:p>
          <w:p w14:paraId="21B4808F"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89" w:author="Author"/>
                <w:rFonts w:ascii="inherit" w:eastAsia="Times New Roman" w:hAnsi="inherit" w:cs="Times New Roman"/>
                <w:sz w:val="24"/>
                <w:szCs w:val="24"/>
                <w:lang w:eastAsia="en-GB"/>
              </w:rPr>
            </w:pPr>
            <w:ins w:id="90" w:author="Author">
              <w:r w:rsidRPr="00917F8E">
                <w:rPr>
                  <w:rFonts w:ascii="inherit" w:eastAsia="Times New Roman" w:hAnsi="inherit" w:cs="Times New Roman"/>
                  <w:sz w:val="24"/>
                  <w:szCs w:val="24"/>
                  <w:lang w:eastAsia="en-GB"/>
                </w:rPr>
                <w:t>Certificate’s unambiguous identifier;</w:t>
              </w:r>
            </w:ins>
          </w:p>
          <w:p w14:paraId="24B4AFAA"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91" w:author="Author"/>
                <w:rFonts w:ascii="inherit" w:eastAsia="Times New Roman" w:hAnsi="inherit" w:cs="Times New Roman"/>
                <w:sz w:val="24"/>
                <w:szCs w:val="24"/>
                <w:lang w:eastAsia="en-GB"/>
              </w:rPr>
            </w:pPr>
            <w:ins w:id="92" w:author="Author">
              <w:r w:rsidRPr="00917F8E">
                <w:rPr>
                  <w:rFonts w:ascii="inherit" w:eastAsia="Times New Roman" w:hAnsi="inherit" w:cs="Times New Roman"/>
                  <w:sz w:val="24"/>
                  <w:szCs w:val="24"/>
                  <w:lang w:eastAsia="en-GB"/>
                </w:rPr>
                <w:t>Name and address of the certificate holder;</w:t>
              </w:r>
            </w:ins>
          </w:p>
          <w:p w14:paraId="42C3CBB3"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93" w:author="Author"/>
                <w:rFonts w:ascii="inherit" w:eastAsia="Times New Roman" w:hAnsi="inherit" w:cs="Times New Roman"/>
                <w:sz w:val="24"/>
                <w:szCs w:val="24"/>
                <w:lang w:eastAsia="en-GB"/>
              </w:rPr>
            </w:pPr>
            <w:ins w:id="94" w:author="Author">
              <w:r w:rsidRPr="00917F8E">
                <w:rPr>
                  <w:rFonts w:ascii="inherit" w:eastAsia="Times New Roman" w:hAnsi="inherit" w:cs="Times New Roman"/>
                  <w:sz w:val="24"/>
                  <w:szCs w:val="24"/>
                  <w:lang w:eastAsia="en-GB"/>
                </w:rPr>
                <w:t>Designation of the specified requirement the conformity assessment is based on;</w:t>
              </w:r>
            </w:ins>
          </w:p>
          <w:p w14:paraId="6C6A5BAE"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95" w:author="Author"/>
                <w:rFonts w:ascii="inherit" w:eastAsia="Times New Roman" w:hAnsi="inherit" w:cs="Times New Roman"/>
                <w:sz w:val="24"/>
                <w:szCs w:val="24"/>
                <w:lang w:eastAsia="en-GB"/>
              </w:rPr>
            </w:pPr>
            <w:ins w:id="96" w:author="Author">
              <w:r w:rsidRPr="00917F8E">
                <w:rPr>
                  <w:rFonts w:ascii="inherit" w:eastAsia="Times New Roman" w:hAnsi="inherit" w:cs="Times New Roman"/>
                  <w:sz w:val="24"/>
                  <w:szCs w:val="24"/>
                  <w:lang w:eastAsia="en-GB"/>
                </w:rPr>
                <w:t>Designation of certification scheme(s) that has been applied and of further evaluation scheme(s) (if any);</w:t>
              </w:r>
            </w:ins>
          </w:p>
          <w:p w14:paraId="474C1141"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97" w:author="Author"/>
                <w:rFonts w:ascii="inherit" w:eastAsia="Times New Roman" w:hAnsi="inherit" w:cs="Times New Roman"/>
                <w:sz w:val="24"/>
                <w:szCs w:val="24"/>
                <w:lang w:eastAsia="en-GB"/>
              </w:rPr>
            </w:pPr>
            <w:ins w:id="98" w:author="Author">
              <w:r w:rsidRPr="00917F8E">
                <w:rPr>
                  <w:rFonts w:ascii="inherit" w:eastAsia="Times New Roman" w:hAnsi="inherit" w:cs="Times New Roman"/>
                  <w:sz w:val="24"/>
                  <w:szCs w:val="24"/>
                  <w:lang w:eastAsia="en-GB"/>
                </w:rPr>
                <w:t xml:space="preserve">Brief, but complete conformity statement, designating any limitations of the equipment’s conformity with respect to specified requirements which the conformity assessment is based on; </w:t>
              </w:r>
            </w:ins>
          </w:p>
          <w:p w14:paraId="4C3ECBF2"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99" w:author="Author"/>
                <w:rFonts w:ascii="inherit" w:eastAsia="Times New Roman" w:hAnsi="inherit" w:cs="Times New Roman"/>
                <w:sz w:val="24"/>
                <w:szCs w:val="24"/>
                <w:lang w:eastAsia="en-GB"/>
              </w:rPr>
            </w:pPr>
            <w:ins w:id="100" w:author="Author">
              <w:r w:rsidRPr="00917F8E">
                <w:rPr>
                  <w:rFonts w:ascii="inherit" w:eastAsia="Times New Roman" w:hAnsi="inherit" w:cs="Times New Roman"/>
                  <w:sz w:val="24"/>
                  <w:szCs w:val="24"/>
                  <w:lang w:eastAsia="en-GB"/>
                </w:rPr>
                <w:t>Indication of whether the equipment requires additional components to maintain conformity and whether these components must also be certified separately;</w:t>
              </w:r>
            </w:ins>
          </w:p>
          <w:p w14:paraId="2022DAE2"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101" w:author="Author"/>
                <w:rFonts w:ascii="inherit" w:eastAsia="Times New Roman" w:hAnsi="inherit" w:cs="Times New Roman"/>
                <w:sz w:val="24"/>
                <w:szCs w:val="24"/>
                <w:lang w:eastAsia="en-GB"/>
              </w:rPr>
            </w:pPr>
            <w:ins w:id="102" w:author="Author">
              <w:r w:rsidRPr="00917F8E">
                <w:rPr>
                  <w:rFonts w:ascii="inherit" w:eastAsia="Times New Roman" w:hAnsi="inherit" w:cs="Times New Roman"/>
                  <w:sz w:val="24"/>
                  <w:szCs w:val="24"/>
                  <w:lang w:eastAsia="en-GB"/>
                </w:rPr>
                <w:t>Designation of any limitations of the applicability of the certificate;</w:t>
              </w:r>
            </w:ins>
          </w:p>
          <w:p w14:paraId="7433CD04" w14:textId="77777777" w:rsidR="00E73C7C" w:rsidRPr="00917F8E" w:rsidRDefault="00E73C7C" w:rsidP="00D75BC5">
            <w:pPr>
              <w:pStyle w:val="ListParagraph"/>
              <w:numPr>
                <w:ilvl w:val="0"/>
                <w:numId w:val="2"/>
              </w:numPr>
              <w:tabs>
                <w:tab w:val="left" w:pos="0"/>
              </w:tabs>
              <w:spacing w:before="120" w:after="0" w:line="240" w:lineRule="auto"/>
              <w:ind w:left="678" w:hanging="678"/>
              <w:contextualSpacing w:val="0"/>
              <w:rPr>
                <w:ins w:id="103" w:author="Author"/>
                <w:rFonts w:ascii="inherit" w:eastAsia="Times New Roman" w:hAnsi="inherit" w:cs="Times New Roman"/>
                <w:sz w:val="24"/>
                <w:szCs w:val="24"/>
                <w:lang w:eastAsia="en-GB"/>
              </w:rPr>
            </w:pPr>
            <w:ins w:id="104" w:author="Author">
              <w:r w:rsidRPr="00917F8E">
                <w:rPr>
                  <w:rFonts w:ascii="inherit" w:eastAsia="Times New Roman" w:hAnsi="inherit" w:cs="Times New Roman"/>
                  <w:sz w:val="24"/>
                  <w:szCs w:val="24"/>
                  <w:lang w:eastAsia="en-GB"/>
                </w:rPr>
                <w:t>Date of issue and definition of the validity period of the certificate.</w:t>
              </w:r>
            </w:ins>
          </w:p>
        </w:tc>
      </w:tr>
      <w:tr w:rsidR="00E73C7C" w:rsidRPr="00917F8E" w14:paraId="31F19E06" w14:textId="77777777" w:rsidTr="00D75BC5">
        <w:trPr>
          <w:ins w:id="105" w:author="Author"/>
        </w:trPr>
        <w:tc>
          <w:tcPr>
            <w:tcW w:w="0" w:type="auto"/>
            <w:shd w:val="clear" w:color="auto" w:fill="auto"/>
            <w:hideMark/>
          </w:tcPr>
          <w:p w14:paraId="5FF17E4D" w14:textId="77777777" w:rsidR="00E73C7C" w:rsidRPr="00917F8E" w:rsidRDefault="00E73C7C" w:rsidP="00D75BC5">
            <w:pPr>
              <w:spacing w:before="120" w:after="0" w:line="240" w:lineRule="auto"/>
              <w:jc w:val="both"/>
              <w:rPr>
                <w:ins w:id="106" w:author="Author"/>
                <w:rFonts w:ascii="inherit" w:eastAsia="Times New Roman" w:hAnsi="inherit" w:cs="Times New Roman"/>
                <w:sz w:val="24"/>
                <w:szCs w:val="24"/>
                <w:lang w:eastAsia="en-GB"/>
              </w:rPr>
            </w:pPr>
            <w:ins w:id="107" w:author="Author">
              <w:r w:rsidRPr="00917F8E">
                <w:rPr>
                  <w:rFonts w:ascii="inherit" w:eastAsia="Times New Roman" w:hAnsi="inherit" w:cs="Times New Roman"/>
                  <w:sz w:val="24"/>
                  <w:szCs w:val="24"/>
                  <w:lang w:eastAsia="en-GB"/>
                </w:rPr>
                <w:t>(c)</w:t>
              </w:r>
            </w:ins>
          </w:p>
        </w:tc>
        <w:tc>
          <w:tcPr>
            <w:tcW w:w="0" w:type="auto"/>
            <w:shd w:val="clear" w:color="auto" w:fill="auto"/>
            <w:hideMark/>
          </w:tcPr>
          <w:p w14:paraId="4E87270B" w14:textId="77777777" w:rsidR="00E73C7C" w:rsidRPr="00917F8E" w:rsidRDefault="00E73C7C" w:rsidP="00D75BC5">
            <w:pPr>
              <w:spacing w:before="120" w:after="0" w:line="240" w:lineRule="auto"/>
              <w:jc w:val="both"/>
              <w:rPr>
                <w:ins w:id="108" w:author="Author"/>
                <w:rFonts w:ascii="inherit" w:eastAsia="Times New Roman" w:hAnsi="inherit" w:cs="Times New Roman"/>
                <w:sz w:val="24"/>
                <w:szCs w:val="24"/>
                <w:lang w:eastAsia="en-GB"/>
              </w:rPr>
            </w:pPr>
            <w:ins w:id="109" w:author="Author">
              <w:r w:rsidRPr="00917F8E">
                <w:rPr>
                  <w:rFonts w:ascii="inherit" w:eastAsia="Times New Roman" w:hAnsi="inherit" w:cs="Times New Roman"/>
                  <w:sz w:val="24"/>
                  <w:szCs w:val="24"/>
                  <w:lang w:eastAsia="en-GB"/>
                </w:rPr>
                <w:t>In addition, if not otherwise specified by the certification scheme based on which the equipment certificate is issued according to (a) the equipment certificate shall provide the following information as a minimum:</w:t>
              </w:r>
            </w:ins>
          </w:p>
        </w:tc>
      </w:tr>
    </w:tbl>
    <w:p w14:paraId="1D481B88"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10" w:author="Author"/>
          <w:rFonts w:ascii="inherit" w:eastAsia="Times New Roman" w:hAnsi="inherit" w:cs="Times New Roman"/>
          <w:sz w:val="24"/>
          <w:szCs w:val="24"/>
          <w:lang w:eastAsia="en-GB"/>
        </w:rPr>
      </w:pPr>
      <w:ins w:id="111" w:author="Author">
        <w:r w:rsidRPr="00917F8E">
          <w:rPr>
            <w:rFonts w:ascii="inherit" w:eastAsia="Times New Roman" w:hAnsi="inherit" w:cs="Times New Roman"/>
            <w:sz w:val="24"/>
            <w:szCs w:val="24"/>
            <w:lang w:eastAsia="en-GB"/>
          </w:rPr>
          <w:t>Full overview on the results of the conformity assessment (detailed conformity statement), indicating any limitations or additional remarks;</w:t>
        </w:r>
      </w:ins>
    </w:p>
    <w:p w14:paraId="7254F197"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12" w:author="Author"/>
          <w:rFonts w:ascii="inherit" w:eastAsia="Times New Roman" w:hAnsi="inherit" w:cs="Times New Roman"/>
          <w:sz w:val="24"/>
          <w:szCs w:val="24"/>
          <w:lang w:eastAsia="en-GB"/>
        </w:rPr>
      </w:pPr>
      <w:ins w:id="113" w:author="Author">
        <w:r w:rsidRPr="00917F8E">
          <w:rPr>
            <w:rFonts w:ascii="inherit" w:eastAsia="Times New Roman" w:hAnsi="inherit" w:cs="Times New Roman"/>
            <w:sz w:val="24"/>
            <w:szCs w:val="24"/>
            <w:lang w:eastAsia="en-GB"/>
          </w:rPr>
          <w:t>Overview on the relevant technical data and software versions. Characteristic documents, i.e. manufacturers’ declarations shall be indicated that describe that equipment or components in more detail;</w:t>
        </w:r>
      </w:ins>
    </w:p>
    <w:p w14:paraId="3FC52F1B"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14" w:author="Author"/>
          <w:rFonts w:ascii="inherit" w:eastAsia="Times New Roman" w:hAnsi="inherit" w:cs="Times New Roman"/>
          <w:sz w:val="24"/>
          <w:szCs w:val="24"/>
          <w:lang w:eastAsia="en-GB"/>
        </w:rPr>
      </w:pPr>
      <w:ins w:id="115" w:author="Author">
        <w:r w:rsidRPr="00917F8E">
          <w:rPr>
            <w:rFonts w:ascii="inherit" w:eastAsia="Times New Roman" w:hAnsi="inherit" w:cs="Times New Roman"/>
            <w:sz w:val="24"/>
            <w:szCs w:val="24"/>
            <w:lang w:eastAsia="en-GB"/>
          </w:rPr>
          <w:t>Schematic illustration of the main components, if applicable, illustration of communication interfaces between hardware components;</w:t>
        </w:r>
      </w:ins>
    </w:p>
    <w:p w14:paraId="0AAD0564" w14:textId="7C4AF2C4"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16" w:author="Author"/>
          <w:rFonts w:ascii="inherit" w:eastAsia="Times New Roman" w:hAnsi="inherit" w:cs="Times New Roman"/>
          <w:sz w:val="24"/>
          <w:szCs w:val="24"/>
          <w:lang w:eastAsia="en-GB"/>
        </w:rPr>
      </w:pPr>
      <w:ins w:id="117" w:author="Author">
        <w:r w:rsidRPr="00917F8E">
          <w:rPr>
            <w:rFonts w:ascii="inherit" w:eastAsia="Times New Roman" w:hAnsi="inherit" w:cs="Times New Roman"/>
            <w:sz w:val="24"/>
            <w:szCs w:val="24"/>
            <w:lang w:eastAsia="en-GB"/>
          </w:rPr>
          <w:t>If applicable, clear designation of the components taken into account via component certificate</w:t>
        </w:r>
        <w:r w:rsidR="0047374F" w:rsidRPr="00917F8E">
          <w:rPr>
            <w:rFonts w:ascii="inherit" w:eastAsia="Times New Roman" w:hAnsi="inherit" w:cs="Times New Roman"/>
            <w:sz w:val="24"/>
            <w:szCs w:val="24"/>
            <w:lang w:eastAsia="en-GB"/>
          </w:rPr>
          <w:t>s</w:t>
        </w:r>
        <w:r w:rsidRPr="00917F8E">
          <w:rPr>
            <w:rFonts w:ascii="inherit" w:eastAsia="Times New Roman" w:hAnsi="inherit" w:cs="Times New Roman"/>
            <w:sz w:val="24"/>
            <w:szCs w:val="24"/>
            <w:lang w:eastAsia="en-GB"/>
          </w:rPr>
          <w:t>, stating the component certificate</w:t>
        </w:r>
        <w:r w:rsidR="0047374F" w:rsidRPr="00917F8E">
          <w:rPr>
            <w:rFonts w:ascii="inherit" w:eastAsia="Times New Roman" w:hAnsi="inherit" w:cs="Times New Roman"/>
            <w:sz w:val="24"/>
            <w:szCs w:val="24"/>
            <w:lang w:eastAsia="en-GB"/>
          </w:rPr>
          <w:t>s’</w:t>
        </w:r>
        <w:r w:rsidRPr="00917F8E">
          <w:rPr>
            <w:rFonts w:ascii="inherit" w:eastAsia="Times New Roman" w:hAnsi="inherit" w:cs="Times New Roman"/>
            <w:sz w:val="24"/>
            <w:szCs w:val="24"/>
            <w:lang w:eastAsia="en-GB"/>
          </w:rPr>
          <w:t xml:space="preserve"> identifier;</w:t>
        </w:r>
      </w:ins>
    </w:p>
    <w:p w14:paraId="2AB473FE"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18" w:author="Author"/>
          <w:rFonts w:ascii="inherit" w:eastAsia="Times New Roman" w:hAnsi="inherit" w:cs="Times New Roman"/>
          <w:sz w:val="24"/>
          <w:szCs w:val="24"/>
          <w:lang w:eastAsia="en-GB"/>
        </w:rPr>
      </w:pPr>
      <w:ins w:id="119" w:author="Author">
        <w:r w:rsidRPr="00917F8E">
          <w:rPr>
            <w:rFonts w:ascii="inherit" w:eastAsia="Times New Roman" w:hAnsi="inherit" w:cs="Times New Roman"/>
            <w:sz w:val="24"/>
            <w:szCs w:val="24"/>
            <w:lang w:eastAsia="en-GB"/>
          </w:rPr>
          <w:lastRenderedPageBreak/>
          <w:t>Name and identification number of the validated equipment model (if any). File name(s) and checksum(s) of the model file(s) as a 128-bit hash value generated according to Message-Digest Algorithm 5 (MD5);</w:t>
        </w:r>
      </w:ins>
    </w:p>
    <w:p w14:paraId="67D2A69F"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20" w:author="Author"/>
          <w:rFonts w:ascii="inherit" w:eastAsia="Times New Roman" w:hAnsi="inherit" w:cs="Times New Roman"/>
          <w:sz w:val="24"/>
          <w:szCs w:val="24"/>
          <w:lang w:eastAsia="en-GB"/>
        </w:rPr>
      </w:pPr>
      <w:ins w:id="121" w:author="Author">
        <w:r w:rsidRPr="00917F8E">
          <w:rPr>
            <w:rFonts w:ascii="inherit" w:eastAsia="Times New Roman" w:hAnsi="inherit" w:cs="Times New Roman"/>
            <w:sz w:val="24"/>
            <w:szCs w:val="24"/>
            <w:lang w:eastAsia="en-GB"/>
          </w:rPr>
          <w:t>Designation of the software environment and its version number in which the equipment’s simulation model was validated (if model exists);</w:t>
        </w:r>
      </w:ins>
    </w:p>
    <w:p w14:paraId="174F0951"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22" w:author="Author"/>
          <w:rFonts w:ascii="inherit" w:eastAsia="Times New Roman" w:hAnsi="inherit" w:cs="Times New Roman"/>
          <w:sz w:val="24"/>
          <w:szCs w:val="24"/>
          <w:lang w:eastAsia="en-GB"/>
        </w:rPr>
      </w:pPr>
      <w:ins w:id="123" w:author="Author">
        <w:r w:rsidRPr="00917F8E">
          <w:rPr>
            <w:rFonts w:ascii="inherit" w:eastAsia="Times New Roman" w:hAnsi="inherit" w:cs="Times New Roman"/>
            <w:sz w:val="24"/>
            <w:szCs w:val="24"/>
            <w:lang w:eastAsia="en-GB"/>
          </w:rPr>
          <w:t>A reference to the manufacturer's quality management system (ISO 9001 certificate);</w:t>
        </w:r>
      </w:ins>
    </w:p>
    <w:p w14:paraId="4E251CF3"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24" w:author="Author"/>
          <w:rFonts w:ascii="inherit" w:eastAsia="Times New Roman" w:hAnsi="inherit" w:cs="Times New Roman"/>
          <w:sz w:val="24"/>
          <w:szCs w:val="24"/>
          <w:lang w:eastAsia="en-GB"/>
        </w:rPr>
      </w:pPr>
      <w:ins w:id="125" w:author="Author">
        <w:r w:rsidRPr="00917F8E">
          <w:rPr>
            <w:rFonts w:ascii="inherit" w:eastAsia="Times New Roman" w:hAnsi="inherit" w:cs="Times New Roman"/>
            <w:sz w:val="24"/>
            <w:szCs w:val="24"/>
            <w:lang w:eastAsia="en-GB"/>
          </w:rPr>
          <w:t>The excerpts to the test reports (if available; may be attached as an annex to the certificate);</w:t>
        </w:r>
      </w:ins>
    </w:p>
    <w:p w14:paraId="00D47CC9" w14:textId="77777777" w:rsidR="00E73C7C" w:rsidRPr="00917F8E" w:rsidRDefault="00E73C7C" w:rsidP="00E73C7C">
      <w:pPr>
        <w:pStyle w:val="ListParagraph"/>
        <w:numPr>
          <w:ilvl w:val="0"/>
          <w:numId w:val="3"/>
        </w:numPr>
        <w:tabs>
          <w:tab w:val="left" w:pos="0"/>
        </w:tabs>
        <w:spacing w:before="120" w:after="0" w:line="240" w:lineRule="auto"/>
        <w:ind w:left="993" w:hanging="709"/>
        <w:contextualSpacing w:val="0"/>
        <w:rPr>
          <w:ins w:id="126" w:author="Author"/>
          <w:rFonts w:ascii="inherit" w:eastAsia="Times New Roman" w:hAnsi="inherit" w:cs="Times New Roman"/>
          <w:sz w:val="24"/>
          <w:szCs w:val="24"/>
          <w:lang w:eastAsia="en-GB"/>
        </w:rPr>
      </w:pPr>
      <w:ins w:id="127" w:author="Author">
        <w:r w:rsidRPr="00917F8E">
          <w:rPr>
            <w:rFonts w:ascii="inherit" w:eastAsia="Times New Roman" w:hAnsi="inherit" w:cs="Times New Roman"/>
            <w:sz w:val="24"/>
            <w:szCs w:val="24"/>
            <w:lang w:eastAsia="en-GB"/>
          </w:rPr>
          <w:t>The detailed evaluation report (may be attached as an annex to the certificate).</w:t>
        </w:r>
      </w:ins>
    </w:p>
    <w:tbl>
      <w:tblPr>
        <w:tblW w:w="5000" w:type="pct"/>
        <w:tblCellMar>
          <w:left w:w="0" w:type="dxa"/>
          <w:right w:w="0" w:type="dxa"/>
        </w:tblCellMar>
        <w:tblLook w:val="04A0" w:firstRow="1" w:lastRow="0" w:firstColumn="1" w:lastColumn="0" w:noHBand="0" w:noVBand="1"/>
      </w:tblPr>
      <w:tblGrid>
        <w:gridCol w:w="329"/>
        <w:gridCol w:w="8697"/>
      </w:tblGrid>
      <w:tr w:rsidR="00E73C7C" w:rsidRPr="00917F8E" w14:paraId="5005D9FE" w14:textId="77777777" w:rsidTr="00D75BC5">
        <w:trPr>
          <w:ins w:id="128" w:author="Author"/>
        </w:trPr>
        <w:tc>
          <w:tcPr>
            <w:tcW w:w="0" w:type="auto"/>
            <w:shd w:val="clear" w:color="auto" w:fill="auto"/>
            <w:hideMark/>
          </w:tcPr>
          <w:p w14:paraId="72C3CAB6" w14:textId="77777777" w:rsidR="00E73C7C" w:rsidRPr="00917F8E" w:rsidRDefault="00E73C7C" w:rsidP="00D75BC5">
            <w:pPr>
              <w:spacing w:before="120" w:after="0" w:line="240" w:lineRule="auto"/>
              <w:jc w:val="both"/>
              <w:rPr>
                <w:ins w:id="129" w:author="Author"/>
                <w:rFonts w:ascii="inherit" w:eastAsia="Times New Roman" w:hAnsi="inherit" w:cs="Times New Roman"/>
                <w:sz w:val="24"/>
                <w:szCs w:val="24"/>
                <w:lang w:eastAsia="en-GB"/>
              </w:rPr>
            </w:pPr>
            <w:ins w:id="130" w:author="Author">
              <w:r w:rsidRPr="00917F8E">
                <w:rPr>
                  <w:rFonts w:ascii="inherit" w:eastAsia="Times New Roman" w:hAnsi="inherit" w:cs="Times New Roman"/>
                  <w:sz w:val="24"/>
                  <w:szCs w:val="24"/>
                  <w:lang w:eastAsia="en-GB"/>
                </w:rPr>
                <w:t>(d)</w:t>
              </w:r>
            </w:ins>
          </w:p>
        </w:tc>
        <w:tc>
          <w:tcPr>
            <w:tcW w:w="0" w:type="auto"/>
            <w:shd w:val="clear" w:color="auto" w:fill="auto"/>
            <w:hideMark/>
          </w:tcPr>
          <w:p w14:paraId="5C44A1F3" w14:textId="77777777" w:rsidR="00E73C7C" w:rsidRPr="00917F8E" w:rsidRDefault="00E73C7C" w:rsidP="00D75BC5">
            <w:pPr>
              <w:spacing w:before="120" w:after="0" w:line="240" w:lineRule="auto"/>
              <w:jc w:val="both"/>
              <w:rPr>
                <w:ins w:id="131" w:author="Author"/>
                <w:rFonts w:ascii="inherit" w:eastAsia="Times New Roman" w:hAnsi="inherit" w:cs="Times New Roman"/>
                <w:sz w:val="24"/>
                <w:szCs w:val="24"/>
                <w:lang w:eastAsia="en-GB"/>
              </w:rPr>
            </w:pPr>
            <w:ins w:id="132" w:author="Author">
              <w:r w:rsidRPr="00917F8E">
                <w:rPr>
                  <w:rFonts w:ascii="inherit" w:eastAsia="Times New Roman" w:hAnsi="inherit" w:cs="Times New Roman"/>
                  <w:sz w:val="24"/>
                  <w:szCs w:val="24"/>
                  <w:lang w:eastAsia="en-GB"/>
                </w:rPr>
                <w:t>The equipment certificate’s validity shall be restricted to a maximum of five years.</w:t>
              </w:r>
            </w:ins>
          </w:p>
        </w:tc>
      </w:tr>
    </w:tbl>
    <w:p w14:paraId="0B88C2A3" w14:textId="77777777" w:rsidR="00E73C7C" w:rsidRPr="00917F8E" w:rsidRDefault="00E73C7C" w:rsidP="00E73C7C">
      <w:pPr>
        <w:tabs>
          <w:tab w:val="left" w:pos="0"/>
        </w:tabs>
        <w:spacing w:before="120" w:after="0" w:line="240" w:lineRule="auto"/>
        <w:rPr>
          <w:ins w:id="133" w:author="Author"/>
          <w:rFonts w:ascii="inherit" w:eastAsia="Times New Roman" w:hAnsi="inherit" w:cs="Times New Roman"/>
          <w:sz w:val="24"/>
          <w:szCs w:val="24"/>
          <w:lang w:eastAsia="en-GB"/>
        </w:rPr>
      </w:pPr>
    </w:p>
    <w:p w14:paraId="189FA722" w14:textId="771B8547" w:rsidR="00E73C7C" w:rsidRPr="00917F8E" w:rsidRDefault="00E73C7C" w:rsidP="00E73C7C">
      <w:pPr>
        <w:shd w:val="clear" w:color="auto" w:fill="FFFFFF"/>
        <w:spacing w:before="120" w:after="0" w:line="240" w:lineRule="auto"/>
        <w:jc w:val="both"/>
        <w:rPr>
          <w:ins w:id="134" w:author="Author"/>
          <w:rFonts w:ascii="inherit" w:eastAsia="Times New Roman" w:hAnsi="inherit" w:cs="Times New Roman"/>
          <w:color w:val="000000"/>
          <w:sz w:val="24"/>
          <w:szCs w:val="24"/>
          <w:lang w:eastAsia="en-GB"/>
        </w:rPr>
      </w:pPr>
      <w:ins w:id="135" w:author="Author">
        <w:r w:rsidRPr="00917F8E">
          <w:rPr>
            <w:rFonts w:ascii="inherit" w:eastAsia="Times New Roman" w:hAnsi="inherit" w:cs="Times New Roman"/>
            <w:color w:val="000000"/>
            <w:sz w:val="24"/>
            <w:szCs w:val="24"/>
            <w:lang w:eastAsia="en-GB"/>
          </w:rPr>
          <w:t xml:space="preserve">2.   Equipment certificates issued under the regime of this regulation and applied in the context of Title </w:t>
        </w:r>
        <w:r w:rsidR="0031367D" w:rsidRPr="00917F8E">
          <w:rPr>
            <w:rFonts w:ascii="inherit" w:eastAsia="Times New Roman" w:hAnsi="inherit" w:cs="Times New Roman"/>
            <w:color w:val="000000"/>
            <w:sz w:val="24"/>
            <w:szCs w:val="24"/>
            <w:lang w:eastAsia="en-GB"/>
          </w:rPr>
          <w:t xml:space="preserve">II, Title </w:t>
        </w:r>
        <w:r w:rsidRPr="00917F8E">
          <w:rPr>
            <w:rFonts w:ascii="inherit" w:eastAsia="Times New Roman" w:hAnsi="inherit" w:cs="Times New Roman"/>
            <w:color w:val="000000"/>
            <w:sz w:val="24"/>
            <w:szCs w:val="24"/>
            <w:lang w:eastAsia="en-GB"/>
          </w:rPr>
          <w:t xml:space="preserve">III or Title IV are classified as: </w:t>
        </w:r>
      </w:ins>
    </w:p>
    <w:tbl>
      <w:tblPr>
        <w:tblW w:w="5000" w:type="pct"/>
        <w:tblCellMar>
          <w:left w:w="0" w:type="dxa"/>
          <w:right w:w="0" w:type="dxa"/>
        </w:tblCellMar>
        <w:tblLook w:val="04A0" w:firstRow="1" w:lastRow="0" w:firstColumn="1" w:lastColumn="0" w:noHBand="0" w:noVBand="1"/>
      </w:tblPr>
      <w:tblGrid>
        <w:gridCol w:w="301"/>
        <w:gridCol w:w="8725"/>
      </w:tblGrid>
      <w:tr w:rsidR="00E73C7C" w:rsidRPr="00917F8E" w14:paraId="71848AB7" w14:textId="77777777" w:rsidTr="00D75BC5">
        <w:trPr>
          <w:ins w:id="136" w:author="Author"/>
        </w:trPr>
        <w:tc>
          <w:tcPr>
            <w:tcW w:w="167" w:type="pct"/>
            <w:shd w:val="clear" w:color="auto" w:fill="auto"/>
            <w:hideMark/>
          </w:tcPr>
          <w:p w14:paraId="3FDB7481" w14:textId="77777777" w:rsidR="00E73C7C" w:rsidRPr="00917F8E" w:rsidRDefault="00E73C7C" w:rsidP="00D75BC5">
            <w:pPr>
              <w:spacing w:before="120" w:after="0" w:line="240" w:lineRule="auto"/>
              <w:jc w:val="both"/>
              <w:rPr>
                <w:ins w:id="137" w:author="Author"/>
                <w:rFonts w:ascii="inherit" w:eastAsia="Times New Roman" w:hAnsi="inherit" w:cs="Times New Roman"/>
                <w:sz w:val="24"/>
                <w:szCs w:val="24"/>
                <w:lang w:eastAsia="en-GB"/>
              </w:rPr>
            </w:pPr>
            <w:ins w:id="138" w:author="Author">
              <w:r w:rsidRPr="00917F8E">
                <w:rPr>
                  <w:rFonts w:ascii="inherit" w:eastAsia="Times New Roman" w:hAnsi="inherit" w:cs="Times New Roman"/>
                  <w:sz w:val="24"/>
                  <w:szCs w:val="24"/>
                  <w:lang w:eastAsia="en-GB"/>
                </w:rPr>
                <w:t>(a)</w:t>
              </w:r>
            </w:ins>
          </w:p>
        </w:tc>
        <w:tc>
          <w:tcPr>
            <w:tcW w:w="4833" w:type="pct"/>
            <w:shd w:val="clear" w:color="auto" w:fill="auto"/>
            <w:hideMark/>
          </w:tcPr>
          <w:p w14:paraId="611158B2" w14:textId="211231A1" w:rsidR="00E73C7C" w:rsidRPr="00917F8E" w:rsidRDefault="0031367D" w:rsidP="00D75BC5">
            <w:pPr>
              <w:spacing w:before="120" w:after="0" w:line="240" w:lineRule="auto"/>
              <w:jc w:val="both"/>
              <w:rPr>
                <w:ins w:id="139" w:author="Author"/>
                <w:rFonts w:ascii="inherit" w:eastAsia="Times New Roman" w:hAnsi="inherit" w:cs="Times New Roman"/>
                <w:sz w:val="24"/>
                <w:szCs w:val="24"/>
                <w:lang w:eastAsia="en-GB"/>
              </w:rPr>
            </w:pPr>
            <w:ins w:id="140" w:author="Author">
              <w:r w:rsidRPr="00917F8E">
                <w:rPr>
                  <w:rFonts w:ascii="inherit" w:eastAsia="Times New Roman" w:hAnsi="inherit" w:cs="Times New Roman"/>
                  <w:sz w:val="24"/>
                  <w:szCs w:val="24"/>
                  <w:lang w:eastAsia="en-GB"/>
                </w:rPr>
                <w:t>Demand</w:t>
              </w:r>
              <w:r w:rsidR="00E73C7C" w:rsidRPr="00917F8E">
                <w:rPr>
                  <w:rFonts w:ascii="inherit" w:eastAsia="Times New Roman" w:hAnsi="inherit" w:cs="Times New Roman"/>
                  <w:sz w:val="24"/>
                  <w:szCs w:val="24"/>
                  <w:lang w:eastAsia="en-GB"/>
                </w:rPr>
                <w:t xml:space="preserve"> unit certificates: the </w:t>
              </w:r>
              <w:r w:rsidRPr="00917F8E">
                <w:rPr>
                  <w:rFonts w:ascii="inherit" w:eastAsia="Times New Roman" w:hAnsi="inherit" w:cs="Times New Roman"/>
                  <w:sz w:val="24"/>
                  <w:szCs w:val="24"/>
                  <w:lang w:eastAsia="en-GB"/>
                </w:rPr>
                <w:t>demand unit</w:t>
              </w:r>
              <w:r w:rsidR="00E73C7C" w:rsidRPr="00917F8E">
                <w:rPr>
                  <w:rFonts w:ascii="inherit" w:eastAsia="Times New Roman" w:hAnsi="inherit" w:cs="Times New Roman"/>
                  <w:sz w:val="24"/>
                  <w:szCs w:val="24"/>
                  <w:lang w:eastAsia="en-GB"/>
                </w:rPr>
                <w:t xml:space="preserve"> certificate shall demonstrate the conformity of the </w:t>
              </w:r>
              <w:r w:rsidRPr="00917F8E">
                <w:rPr>
                  <w:rFonts w:ascii="inherit" w:eastAsia="Times New Roman" w:hAnsi="inherit" w:cs="Times New Roman"/>
                  <w:sz w:val="24"/>
                  <w:szCs w:val="24"/>
                  <w:lang w:eastAsia="en-GB"/>
                </w:rPr>
                <w:t>demand unit</w:t>
              </w:r>
              <w:r w:rsidR="00E73C7C" w:rsidRPr="00917F8E">
                <w:rPr>
                  <w:rFonts w:ascii="inherit" w:eastAsia="Times New Roman" w:hAnsi="inherit" w:cs="Times New Roman"/>
                  <w:sz w:val="24"/>
                  <w:szCs w:val="24"/>
                  <w:lang w:eastAsia="en-GB"/>
                </w:rPr>
                <w:t xml:space="preserve"> with the specified requirements according to Article 41 at the </w:t>
              </w:r>
              <w:r w:rsidRPr="00917F8E">
                <w:rPr>
                  <w:rFonts w:ascii="inherit" w:eastAsia="Times New Roman" w:hAnsi="inherit" w:cs="Times New Roman"/>
                  <w:sz w:val="24"/>
                  <w:szCs w:val="24"/>
                  <w:lang w:eastAsia="en-GB"/>
                </w:rPr>
                <w:t>demand unit’s</w:t>
              </w:r>
              <w:r w:rsidR="00E73C7C" w:rsidRPr="00917F8E">
                <w:rPr>
                  <w:rFonts w:ascii="inherit" w:eastAsia="Times New Roman" w:hAnsi="inherit" w:cs="Times New Roman"/>
                  <w:sz w:val="24"/>
                  <w:szCs w:val="24"/>
                  <w:lang w:eastAsia="en-GB"/>
                </w:rPr>
                <w:t xml:space="preserve"> terminals. The conformity assessment shall be based on the following evaluation schemes, if not otherwise stated in the certification scheme the </w:t>
              </w:r>
              <w:r w:rsidRPr="00917F8E">
                <w:rPr>
                  <w:rFonts w:ascii="inherit" w:eastAsia="Times New Roman" w:hAnsi="inherit" w:cs="Times New Roman"/>
                  <w:sz w:val="24"/>
                  <w:szCs w:val="24"/>
                  <w:lang w:eastAsia="en-GB"/>
                </w:rPr>
                <w:t>demand unit</w:t>
              </w:r>
              <w:r w:rsidR="00E73C7C" w:rsidRPr="00917F8E">
                <w:rPr>
                  <w:rFonts w:ascii="inherit" w:eastAsia="Times New Roman" w:hAnsi="inherit" w:cs="Times New Roman"/>
                  <w:sz w:val="24"/>
                  <w:szCs w:val="24"/>
                  <w:lang w:eastAsia="en-GB"/>
                </w:rPr>
                <w:t xml:space="preserve"> certificate is based on:</w:t>
              </w:r>
            </w:ins>
          </w:p>
        </w:tc>
      </w:tr>
      <w:tr w:rsidR="00E73C7C" w:rsidRPr="00917F8E" w14:paraId="477F5F23" w14:textId="77777777" w:rsidTr="00D75BC5">
        <w:trPr>
          <w:ins w:id="141" w:author="Author"/>
        </w:trPr>
        <w:tc>
          <w:tcPr>
            <w:tcW w:w="167" w:type="pct"/>
            <w:shd w:val="clear" w:color="auto" w:fill="auto"/>
          </w:tcPr>
          <w:p w14:paraId="04CA7775" w14:textId="77777777" w:rsidR="00E73C7C" w:rsidRPr="00917F8E" w:rsidRDefault="00E73C7C" w:rsidP="00D75BC5">
            <w:pPr>
              <w:spacing w:before="120" w:after="0" w:line="240" w:lineRule="auto"/>
              <w:jc w:val="both"/>
              <w:rPr>
                <w:ins w:id="142" w:author="Author"/>
                <w:rFonts w:ascii="inherit" w:eastAsia="Times New Roman" w:hAnsi="inherit" w:cs="Times New Roman"/>
                <w:sz w:val="24"/>
                <w:szCs w:val="24"/>
                <w:lang w:eastAsia="en-GB"/>
              </w:rPr>
            </w:pPr>
          </w:p>
        </w:tc>
        <w:tc>
          <w:tcPr>
            <w:tcW w:w="4833" w:type="pct"/>
            <w:shd w:val="clear" w:color="auto" w:fill="auto"/>
          </w:tcPr>
          <w:p w14:paraId="66558969" w14:textId="2CF1A08E" w:rsidR="00E73C7C" w:rsidRPr="00917F8E" w:rsidRDefault="00E73C7C" w:rsidP="00E73C7C">
            <w:pPr>
              <w:pStyle w:val="ListParagraph"/>
              <w:numPr>
                <w:ilvl w:val="0"/>
                <w:numId w:val="4"/>
              </w:numPr>
              <w:tabs>
                <w:tab w:val="left" w:pos="0"/>
              </w:tabs>
              <w:spacing w:before="120" w:after="0" w:line="240" w:lineRule="auto"/>
              <w:ind w:left="691" w:hanging="691"/>
              <w:contextualSpacing w:val="0"/>
              <w:rPr>
                <w:ins w:id="143" w:author="Author"/>
                <w:rFonts w:ascii="inherit" w:eastAsia="Times New Roman" w:hAnsi="inherit" w:cs="Times New Roman"/>
                <w:sz w:val="24"/>
                <w:szCs w:val="24"/>
                <w:lang w:eastAsia="en-GB"/>
              </w:rPr>
            </w:pPr>
            <w:ins w:id="144" w:author="Author">
              <w:r w:rsidRPr="00917F8E">
                <w:rPr>
                  <w:rFonts w:ascii="inherit" w:eastAsia="Times New Roman" w:hAnsi="inherit" w:cs="Times New Roman"/>
                  <w:sz w:val="24"/>
                  <w:szCs w:val="24"/>
                  <w:lang w:eastAsia="en-GB"/>
                </w:rPr>
                <w:t xml:space="preserve">Type testing results based on testing standards, guidelines and regulations and performed and published by an accredited testing laboratory according to ISO/IEC 17025 accreditation standard with the </w:t>
              </w:r>
              <w:r w:rsidR="0047374F" w:rsidRPr="00917F8E">
                <w:rPr>
                  <w:rFonts w:ascii="inherit" w:eastAsia="Times New Roman" w:hAnsi="inherit" w:cs="Times New Roman"/>
                  <w:sz w:val="24"/>
                  <w:szCs w:val="24"/>
                  <w:lang w:eastAsia="en-GB"/>
                </w:rPr>
                <w:t>demand unit</w:t>
              </w:r>
              <w:r w:rsidRPr="00917F8E">
                <w:rPr>
                  <w:rFonts w:ascii="inherit" w:eastAsia="Times New Roman" w:hAnsi="inherit" w:cs="Times New Roman"/>
                  <w:sz w:val="24"/>
                  <w:szCs w:val="24"/>
                  <w:lang w:eastAsia="en-GB"/>
                </w:rPr>
                <w:t xml:space="preserve"> as the device under test; </w:t>
              </w:r>
            </w:ins>
          </w:p>
          <w:p w14:paraId="7A856D0A" w14:textId="77777777" w:rsidR="00E73C7C" w:rsidRPr="00917F8E" w:rsidRDefault="00E73C7C" w:rsidP="00E73C7C">
            <w:pPr>
              <w:pStyle w:val="ListParagraph"/>
              <w:numPr>
                <w:ilvl w:val="0"/>
                <w:numId w:val="4"/>
              </w:numPr>
              <w:tabs>
                <w:tab w:val="left" w:pos="0"/>
              </w:tabs>
              <w:spacing w:before="120" w:after="0" w:line="240" w:lineRule="auto"/>
              <w:ind w:left="691" w:hanging="691"/>
              <w:contextualSpacing w:val="0"/>
              <w:rPr>
                <w:ins w:id="145" w:author="Author"/>
                <w:rFonts w:ascii="inherit" w:eastAsia="Times New Roman" w:hAnsi="inherit" w:cs="Times New Roman"/>
                <w:sz w:val="24"/>
                <w:szCs w:val="24"/>
                <w:lang w:eastAsia="en-GB"/>
              </w:rPr>
            </w:pPr>
            <w:ins w:id="146" w:author="Author">
              <w:r w:rsidRPr="00917F8E">
                <w:rPr>
                  <w:rFonts w:ascii="inherit" w:eastAsia="Times New Roman" w:hAnsi="inherit" w:cs="Times New Roman"/>
                  <w:sz w:val="24"/>
                  <w:szCs w:val="24"/>
                  <w:lang w:eastAsia="en-GB"/>
                </w:rPr>
                <w:t>Component certificates according to (b) if available;</w:t>
              </w:r>
            </w:ins>
          </w:p>
          <w:p w14:paraId="6BB5080D" w14:textId="4E305075" w:rsidR="00E73C7C" w:rsidRPr="00917F8E" w:rsidRDefault="00E73C7C" w:rsidP="00E73C7C">
            <w:pPr>
              <w:pStyle w:val="ListParagraph"/>
              <w:numPr>
                <w:ilvl w:val="0"/>
                <w:numId w:val="4"/>
              </w:numPr>
              <w:tabs>
                <w:tab w:val="left" w:pos="0"/>
              </w:tabs>
              <w:spacing w:before="120" w:after="0" w:line="240" w:lineRule="auto"/>
              <w:ind w:left="691" w:hanging="691"/>
              <w:contextualSpacing w:val="0"/>
              <w:rPr>
                <w:ins w:id="147" w:author="Author"/>
                <w:rFonts w:ascii="inherit" w:eastAsia="Times New Roman" w:hAnsi="inherit" w:cs="Times New Roman"/>
                <w:sz w:val="24"/>
                <w:szCs w:val="24"/>
                <w:lang w:eastAsia="en-GB"/>
              </w:rPr>
            </w:pPr>
            <w:ins w:id="148" w:author="Author">
              <w:r w:rsidRPr="00917F8E">
                <w:rPr>
                  <w:rFonts w:ascii="inherit" w:eastAsia="Times New Roman" w:hAnsi="inherit" w:cs="Times New Roman"/>
                  <w:sz w:val="24"/>
                  <w:szCs w:val="24"/>
                  <w:lang w:eastAsia="en-GB"/>
                </w:rPr>
                <w:t xml:space="preserve">Manufacturers declaration on the </w:t>
              </w:r>
              <w:r w:rsidR="0031367D" w:rsidRPr="00917F8E">
                <w:rPr>
                  <w:rFonts w:ascii="inherit" w:eastAsia="Times New Roman" w:hAnsi="inherit" w:cs="Times New Roman"/>
                  <w:sz w:val="24"/>
                  <w:szCs w:val="24"/>
                  <w:lang w:eastAsia="en-GB"/>
                </w:rPr>
                <w:t>demand unit’s</w:t>
              </w:r>
              <w:r w:rsidRPr="00917F8E">
                <w:rPr>
                  <w:rFonts w:ascii="inherit" w:eastAsia="Times New Roman" w:hAnsi="inherit" w:cs="Times New Roman"/>
                  <w:sz w:val="24"/>
                  <w:szCs w:val="24"/>
                  <w:lang w:eastAsia="en-GB"/>
                </w:rPr>
                <w:t xml:space="preserve"> capability as a comprehensible presentation of the functional design of the </w:t>
              </w:r>
              <w:r w:rsidR="0031367D" w:rsidRPr="00917F8E">
                <w:rPr>
                  <w:rFonts w:ascii="inherit" w:eastAsia="Times New Roman" w:hAnsi="inherit" w:cs="Times New Roman"/>
                  <w:sz w:val="24"/>
                  <w:szCs w:val="24"/>
                  <w:lang w:eastAsia="en-GB"/>
                </w:rPr>
                <w:t>demand unit</w:t>
              </w:r>
              <w:r w:rsidRPr="00917F8E">
                <w:rPr>
                  <w:rFonts w:ascii="inherit" w:eastAsia="Times New Roman" w:hAnsi="inherit" w:cs="Times New Roman"/>
                  <w:sz w:val="24"/>
                  <w:szCs w:val="24"/>
                  <w:lang w:eastAsia="en-GB"/>
                </w:rPr>
                <w:t xml:space="preserve"> with regards to the specified requirements to be assessed.</w:t>
              </w:r>
            </w:ins>
          </w:p>
          <w:p w14:paraId="1B02B876" w14:textId="416CD98A" w:rsidR="00E73C7C" w:rsidRPr="00917F8E" w:rsidRDefault="00E73C7C" w:rsidP="00D75BC5">
            <w:pPr>
              <w:tabs>
                <w:tab w:val="left" w:pos="0"/>
              </w:tabs>
              <w:spacing w:before="120" w:after="0" w:line="240" w:lineRule="auto"/>
              <w:jc w:val="both"/>
              <w:rPr>
                <w:ins w:id="149" w:author="Author"/>
                <w:rFonts w:ascii="inherit" w:eastAsia="Times New Roman" w:hAnsi="inherit" w:cs="Times New Roman"/>
                <w:sz w:val="24"/>
                <w:szCs w:val="24"/>
                <w:lang w:eastAsia="en-GB"/>
              </w:rPr>
            </w:pPr>
            <w:ins w:id="150" w:author="Author">
              <w:r w:rsidRPr="00917F8E">
                <w:rPr>
                  <w:rFonts w:ascii="inherit" w:eastAsia="Times New Roman" w:hAnsi="inherit" w:cs="Times New Roman"/>
                  <w:sz w:val="24"/>
                  <w:szCs w:val="24"/>
                  <w:lang w:eastAsia="en-GB"/>
                </w:rPr>
                <w:t xml:space="preserve">If type testing has not been performed on the </w:t>
              </w:r>
              <w:r w:rsidR="0031367D" w:rsidRPr="00917F8E">
                <w:rPr>
                  <w:rFonts w:ascii="inherit" w:eastAsia="Times New Roman" w:hAnsi="inherit" w:cs="Times New Roman"/>
                  <w:sz w:val="24"/>
                  <w:szCs w:val="24"/>
                  <w:lang w:eastAsia="en-GB"/>
                </w:rPr>
                <w:t>demand unit</w:t>
              </w:r>
              <w:r w:rsidRPr="00917F8E">
                <w:rPr>
                  <w:rFonts w:ascii="inherit" w:eastAsia="Times New Roman" w:hAnsi="inherit" w:cs="Times New Roman"/>
                  <w:sz w:val="24"/>
                  <w:szCs w:val="24"/>
                  <w:lang w:eastAsia="en-GB"/>
                </w:rPr>
                <w:t xml:space="preserve"> under certification an application of other type testing results according to Article 42 is eligible.</w:t>
              </w:r>
            </w:ins>
          </w:p>
          <w:p w14:paraId="526B4355" w14:textId="3D3C7249" w:rsidR="00E73C7C" w:rsidRPr="00917F8E" w:rsidRDefault="00E73C7C" w:rsidP="00D75BC5">
            <w:pPr>
              <w:tabs>
                <w:tab w:val="left" w:pos="0"/>
              </w:tabs>
              <w:spacing w:before="120" w:after="0" w:line="240" w:lineRule="auto"/>
              <w:jc w:val="both"/>
              <w:rPr>
                <w:ins w:id="151" w:author="Author"/>
                <w:rFonts w:ascii="inherit" w:eastAsia="Times New Roman" w:hAnsi="inherit" w:cs="Times New Roman"/>
                <w:sz w:val="24"/>
                <w:szCs w:val="24"/>
                <w:lang w:eastAsia="en-GB"/>
              </w:rPr>
            </w:pPr>
            <w:ins w:id="152" w:author="Author">
              <w:r w:rsidRPr="00917F8E">
                <w:rPr>
                  <w:rFonts w:ascii="inherit" w:eastAsia="Times New Roman" w:hAnsi="inherit" w:cs="Times New Roman"/>
                  <w:sz w:val="24"/>
                  <w:szCs w:val="24"/>
                  <w:lang w:eastAsia="en-GB"/>
                </w:rPr>
                <w:t xml:space="preserve">A </w:t>
              </w:r>
              <w:r w:rsidR="0031367D" w:rsidRPr="00917F8E">
                <w:rPr>
                  <w:rFonts w:ascii="inherit" w:eastAsia="Times New Roman" w:hAnsi="inherit" w:cs="Times New Roman"/>
                  <w:sz w:val="24"/>
                  <w:szCs w:val="24"/>
                  <w:lang w:eastAsia="en-GB"/>
                </w:rPr>
                <w:t xml:space="preserve">demand unit </w:t>
              </w:r>
              <w:r w:rsidRPr="00917F8E">
                <w:rPr>
                  <w:rFonts w:ascii="inherit" w:eastAsia="Times New Roman" w:hAnsi="inherit" w:cs="Times New Roman"/>
                  <w:sz w:val="24"/>
                  <w:szCs w:val="24"/>
                  <w:lang w:eastAsia="en-GB"/>
                </w:rPr>
                <w:t xml:space="preserve">certificate should unambiguously refer to one or more </w:t>
              </w:r>
              <w:r w:rsidR="0031367D" w:rsidRPr="00917F8E">
                <w:rPr>
                  <w:rFonts w:ascii="inherit" w:eastAsia="Times New Roman" w:hAnsi="inherit" w:cs="Times New Roman"/>
                  <w:sz w:val="24"/>
                  <w:szCs w:val="24"/>
                  <w:lang w:eastAsia="en-GB"/>
                </w:rPr>
                <w:t xml:space="preserve">demand unit </w:t>
              </w:r>
              <w:r w:rsidRPr="00917F8E">
                <w:rPr>
                  <w:rFonts w:ascii="inherit" w:eastAsia="Times New Roman" w:hAnsi="inherit" w:cs="Times New Roman"/>
                  <w:sz w:val="24"/>
                  <w:szCs w:val="24"/>
                  <w:lang w:eastAsia="en-GB"/>
                </w:rPr>
                <w:t xml:space="preserve">simulation model(s) that have been validated according to a validation guideline that is defined in the certification scheme. The simulation model shall be capable to the requirements of Article </w:t>
              </w:r>
              <w:r w:rsidR="0031367D" w:rsidRPr="00917F8E">
                <w:rPr>
                  <w:rFonts w:ascii="inherit" w:eastAsia="Times New Roman" w:hAnsi="inherit" w:cs="Times New Roman"/>
                  <w:sz w:val="24"/>
                  <w:szCs w:val="24"/>
                  <w:lang w:eastAsia="en-GB"/>
                </w:rPr>
                <w:t>21</w:t>
              </w:r>
              <w:r w:rsidRPr="00917F8E">
                <w:rPr>
                  <w:rFonts w:ascii="inherit" w:eastAsia="Times New Roman" w:hAnsi="inherit" w:cs="Times New Roman"/>
                  <w:sz w:val="24"/>
                  <w:szCs w:val="24"/>
                  <w:lang w:eastAsia="en-GB"/>
                </w:rPr>
                <w:t xml:space="preserve"> and </w:t>
              </w:r>
              <w:r w:rsidR="0031367D" w:rsidRPr="00917F8E">
                <w:rPr>
                  <w:rFonts w:ascii="inherit" w:eastAsia="Times New Roman" w:hAnsi="inherit" w:cs="Times New Roman"/>
                  <w:sz w:val="24"/>
                  <w:szCs w:val="24"/>
                  <w:lang w:eastAsia="en-GB"/>
                </w:rPr>
                <w:t xml:space="preserve">Title IV, </w:t>
              </w:r>
              <w:r w:rsidRPr="00917F8E">
                <w:rPr>
                  <w:rFonts w:ascii="inherit" w:eastAsia="Times New Roman" w:hAnsi="inherit" w:cs="Times New Roman"/>
                  <w:color w:val="000000"/>
                  <w:sz w:val="24"/>
                  <w:szCs w:val="24"/>
                  <w:lang w:eastAsia="en-GB"/>
                </w:rPr>
                <w:t xml:space="preserve">Chapter </w:t>
              </w:r>
              <w:r w:rsidR="0031367D" w:rsidRPr="00917F8E">
                <w:rPr>
                  <w:rFonts w:ascii="inherit" w:eastAsia="Times New Roman" w:hAnsi="inherit" w:cs="Times New Roman"/>
                  <w:color w:val="000000"/>
                  <w:sz w:val="24"/>
                  <w:szCs w:val="24"/>
                  <w:lang w:eastAsia="en-GB"/>
                </w:rPr>
                <w:t>4</w:t>
              </w:r>
              <w:r w:rsidRPr="00917F8E">
                <w:rPr>
                  <w:rFonts w:ascii="inherit" w:eastAsia="Times New Roman" w:hAnsi="inherit" w:cs="Times New Roman"/>
                  <w:color w:val="000000"/>
                  <w:sz w:val="24"/>
                  <w:szCs w:val="24"/>
                  <w:lang w:eastAsia="en-GB"/>
                </w:rPr>
                <w:t>, where applicable.</w:t>
              </w:r>
            </w:ins>
          </w:p>
          <w:p w14:paraId="7803041E" w14:textId="4012C8A6" w:rsidR="00E73C7C" w:rsidRPr="00917F8E" w:rsidRDefault="00E73C7C" w:rsidP="00D75BC5">
            <w:pPr>
              <w:tabs>
                <w:tab w:val="left" w:pos="0"/>
              </w:tabs>
              <w:spacing w:before="120" w:after="0" w:line="240" w:lineRule="auto"/>
              <w:jc w:val="both"/>
              <w:rPr>
                <w:ins w:id="153" w:author="Author"/>
                <w:rFonts w:ascii="inherit" w:eastAsia="Times New Roman" w:hAnsi="inherit" w:cs="Times New Roman"/>
                <w:sz w:val="24"/>
                <w:szCs w:val="24"/>
                <w:lang w:eastAsia="en-GB"/>
              </w:rPr>
            </w:pPr>
            <w:ins w:id="154" w:author="Author">
              <w:r w:rsidRPr="00917F8E">
                <w:rPr>
                  <w:rFonts w:ascii="inherit" w:eastAsia="Times New Roman" w:hAnsi="inherit" w:cs="Times New Roman"/>
                  <w:sz w:val="24"/>
                  <w:szCs w:val="24"/>
                  <w:lang w:eastAsia="en-GB"/>
                </w:rPr>
                <w:t xml:space="preserve">A </w:t>
              </w:r>
              <w:r w:rsidR="0031367D" w:rsidRPr="00917F8E">
                <w:rPr>
                  <w:rFonts w:ascii="inherit" w:eastAsia="Times New Roman" w:hAnsi="inherit" w:cs="Times New Roman"/>
                  <w:sz w:val="24"/>
                  <w:szCs w:val="24"/>
                  <w:lang w:eastAsia="en-GB"/>
                </w:rPr>
                <w:t xml:space="preserve">demand unit </w:t>
              </w:r>
              <w:r w:rsidRPr="00917F8E">
                <w:rPr>
                  <w:rFonts w:ascii="inherit" w:eastAsia="Times New Roman" w:hAnsi="inherit" w:cs="Times New Roman"/>
                  <w:sz w:val="24"/>
                  <w:szCs w:val="24"/>
                  <w:lang w:eastAsia="en-GB"/>
                </w:rPr>
                <w:t xml:space="preserve">certificate may be applied to facilitate a statement of conformity at the connection point of a </w:t>
              </w:r>
              <w:r w:rsidR="0031367D" w:rsidRPr="00917F8E">
                <w:rPr>
                  <w:rFonts w:ascii="inherit" w:eastAsia="Times New Roman" w:hAnsi="inherit" w:cs="Times New Roman"/>
                  <w:sz w:val="24"/>
                  <w:szCs w:val="24"/>
                  <w:lang w:eastAsia="en-GB"/>
                </w:rPr>
                <w:t>demand facility</w:t>
              </w:r>
              <w:r w:rsidRPr="00917F8E">
                <w:rPr>
                  <w:rFonts w:ascii="inherit" w:eastAsia="Times New Roman" w:hAnsi="inherit" w:cs="Times New Roman"/>
                  <w:sz w:val="24"/>
                  <w:szCs w:val="24"/>
                  <w:lang w:eastAsia="en-GB"/>
                </w:rPr>
                <w:t xml:space="preserve"> where the </w:t>
              </w:r>
              <w:r w:rsidR="0031367D" w:rsidRPr="00917F8E">
                <w:rPr>
                  <w:rFonts w:ascii="inherit" w:eastAsia="Times New Roman" w:hAnsi="inherit" w:cs="Times New Roman"/>
                  <w:sz w:val="24"/>
                  <w:szCs w:val="24"/>
                  <w:lang w:eastAsia="en-GB"/>
                </w:rPr>
                <w:t xml:space="preserve">demand unit </w:t>
              </w:r>
              <w:r w:rsidRPr="00917F8E">
                <w:rPr>
                  <w:rFonts w:ascii="inherit" w:eastAsia="Times New Roman" w:hAnsi="inherit" w:cs="Times New Roman"/>
                  <w:sz w:val="24"/>
                  <w:szCs w:val="24"/>
                  <w:lang w:eastAsia="en-GB"/>
                </w:rPr>
                <w:t>is installed by</w:t>
              </w:r>
            </w:ins>
          </w:p>
          <w:p w14:paraId="26C1F6D9" w14:textId="06DA0992" w:rsidR="00E73C7C" w:rsidRPr="00917F8E" w:rsidRDefault="00E73C7C" w:rsidP="00737101">
            <w:pPr>
              <w:pStyle w:val="ListParagraph"/>
              <w:numPr>
                <w:ilvl w:val="0"/>
                <w:numId w:val="6"/>
              </w:numPr>
              <w:tabs>
                <w:tab w:val="left" w:pos="0"/>
              </w:tabs>
              <w:spacing w:before="120" w:after="0" w:line="240" w:lineRule="auto"/>
              <w:ind w:hanging="720"/>
              <w:contextualSpacing w:val="0"/>
              <w:rPr>
                <w:ins w:id="155" w:author="Author"/>
                <w:rFonts w:ascii="inherit" w:eastAsia="Times New Roman" w:hAnsi="inherit" w:cs="Times New Roman"/>
                <w:sz w:val="24"/>
                <w:szCs w:val="24"/>
                <w:lang w:eastAsia="en-GB"/>
              </w:rPr>
            </w:pPr>
            <w:ins w:id="156" w:author="Author">
              <w:r w:rsidRPr="00917F8E">
                <w:rPr>
                  <w:rFonts w:ascii="inherit" w:eastAsia="Times New Roman" w:hAnsi="inherit" w:cs="Times New Roman"/>
                  <w:sz w:val="24"/>
                  <w:szCs w:val="24"/>
                  <w:lang w:eastAsia="en-GB"/>
                </w:rPr>
                <w:t xml:space="preserve">steady-state and dynamic simulations executed with the validated </w:t>
              </w:r>
              <w:r w:rsidR="0031367D" w:rsidRPr="00917F8E">
                <w:rPr>
                  <w:rFonts w:ascii="inherit" w:eastAsia="Times New Roman" w:hAnsi="inherit" w:cs="Times New Roman"/>
                  <w:sz w:val="24"/>
                  <w:szCs w:val="24"/>
                  <w:lang w:eastAsia="en-GB"/>
                </w:rPr>
                <w:t xml:space="preserve">demand unit </w:t>
              </w:r>
              <w:r w:rsidRPr="00917F8E">
                <w:rPr>
                  <w:rFonts w:ascii="inherit" w:eastAsia="Times New Roman" w:hAnsi="inherit" w:cs="Times New Roman"/>
                  <w:sz w:val="24"/>
                  <w:szCs w:val="24"/>
                  <w:lang w:eastAsia="en-GB"/>
                </w:rPr>
                <w:t>simulation model;</w:t>
              </w:r>
            </w:ins>
          </w:p>
          <w:p w14:paraId="7A27B7B9" w14:textId="25DCCB59" w:rsidR="00E73C7C" w:rsidRPr="00917F8E" w:rsidRDefault="00E73C7C" w:rsidP="00737101">
            <w:pPr>
              <w:pStyle w:val="ListParagraph"/>
              <w:numPr>
                <w:ilvl w:val="0"/>
                <w:numId w:val="6"/>
              </w:numPr>
              <w:tabs>
                <w:tab w:val="left" w:pos="0"/>
              </w:tabs>
              <w:spacing w:before="120" w:after="0" w:line="240" w:lineRule="auto"/>
              <w:ind w:left="691" w:hanging="691"/>
              <w:contextualSpacing w:val="0"/>
              <w:rPr>
                <w:ins w:id="157" w:author="Author"/>
                <w:rFonts w:ascii="inherit" w:eastAsia="Times New Roman" w:hAnsi="inherit" w:cs="Times New Roman"/>
                <w:sz w:val="24"/>
                <w:szCs w:val="24"/>
                <w:lang w:eastAsia="en-GB"/>
              </w:rPr>
            </w:pPr>
            <w:ins w:id="158" w:author="Author">
              <w:r w:rsidRPr="00917F8E">
                <w:rPr>
                  <w:rFonts w:ascii="inherit" w:eastAsia="Times New Roman" w:hAnsi="inherit" w:cs="Times New Roman"/>
                  <w:sz w:val="24"/>
                  <w:szCs w:val="24"/>
                  <w:lang w:eastAsia="en-GB"/>
                </w:rPr>
                <w:t xml:space="preserve">straight forward application of the </w:t>
              </w:r>
              <w:r w:rsidR="0031367D" w:rsidRPr="00917F8E">
                <w:rPr>
                  <w:rFonts w:ascii="inherit" w:eastAsia="Times New Roman" w:hAnsi="inherit" w:cs="Times New Roman"/>
                  <w:sz w:val="24"/>
                  <w:szCs w:val="24"/>
                  <w:lang w:eastAsia="en-GB"/>
                </w:rPr>
                <w:t>demand unit</w:t>
              </w:r>
              <w:r w:rsidRPr="00917F8E">
                <w:rPr>
                  <w:rFonts w:ascii="inherit" w:eastAsia="Times New Roman" w:hAnsi="inherit" w:cs="Times New Roman"/>
                  <w:sz w:val="24"/>
                  <w:szCs w:val="24"/>
                  <w:lang w:eastAsia="en-GB"/>
                </w:rPr>
                <w:t>’s type testing results;</w:t>
              </w:r>
            </w:ins>
          </w:p>
          <w:p w14:paraId="60C02CB1" w14:textId="7FF75E9A" w:rsidR="00E73C7C" w:rsidRPr="00917F8E" w:rsidRDefault="00E73C7C" w:rsidP="00737101">
            <w:pPr>
              <w:pStyle w:val="ListParagraph"/>
              <w:numPr>
                <w:ilvl w:val="0"/>
                <w:numId w:val="6"/>
              </w:numPr>
              <w:tabs>
                <w:tab w:val="left" w:pos="0"/>
              </w:tabs>
              <w:spacing w:before="120" w:after="0" w:line="240" w:lineRule="auto"/>
              <w:ind w:left="691" w:hanging="691"/>
              <w:contextualSpacing w:val="0"/>
              <w:rPr>
                <w:ins w:id="159" w:author="Author"/>
                <w:rFonts w:ascii="inherit" w:eastAsia="Times New Roman" w:hAnsi="inherit" w:cs="Times New Roman"/>
                <w:sz w:val="24"/>
                <w:szCs w:val="24"/>
                <w:lang w:eastAsia="en-GB"/>
              </w:rPr>
            </w:pPr>
            <w:ins w:id="160" w:author="Author">
              <w:r w:rsidRPr="00917F8E">
                <w:rPr>
                  <w:rFonts w:ascii="inherit" w:eastAsia="Times New Roman" w:hAnsi="inherit" w:cs="Times New Roman"/>
                  <w:sz w:val="24"/>
                  <w:szCs w:val="24"/>
                  <w:lang w:eastAsia="en-GB"/>
                </w:rPr>
                <w:t xml:space="preserve">calculations applying the </w:t>
              </w:r>
              <w:r w:rsidR="0031367D" w:rsidRPr="00917F8E">
                <w:rPr>
                  <w:rFonts w:ascii="inherit" w:eastAsia="Times New Roman" w:hAnsi="inherit" w:cs="Times New Roman"/>
                  <w:sz w:val="24"/>
                  <w:szCs w:val="24"/>
                  <w:lang w:eastAsia="en-GB"/>
                </w:rPr>
                <w:t>demand unit</w:t>
              </w:r>
              <w:r w:rsidRPr="00917F8E">
                <w:rPr>
                  <w:rFonts w:ascii="inherit" w:eastAsia="Times New Roman" w:hAnsi="inherit" w:cs="Times New Roman"/>
                  <w:sz w:val="24"/>
                  <w:szCs w:val="24"/>
                  <w:lang w:eastAsia="en-GB"/>
                </w:rPr>
                <w:t>’s type testing results.</w:t>
              </w:r>
            </w:ins>
          </w:p>
        </w:tc>
      </w:tr>
    </w:tbl>
    <w:p w14:paraId="7C719D93" w14:textId="77777777" w:rsidR="00E73C7C" w:rsidRPr="00917F8E" w:rsidRDefault="00E73C7C" w:rsidP="00E73C7C">
      <w:pPr>
        <w:shd w:val="clear" w:color="auto" w:fill="FFFFFF"/>
        <w:spacing w:after="0" w:line="240" w:lineRule="auto"/>
        <w:rPr>
          <w:ins w:id="161"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917F8E" w:rsidRPr="00917F8E" w14:paraId="7547D27B" w14:textId="77777777" w:rsidTr="00D75BC5">
        <w:trPr>
          <w:ins w:id="162" w:author="Author"/>
        </w:trPr>
        <w:tc>
          <w:tcPr>
            <w:tcW w:w="0" w:type="auto"/>
            <w:shd w:val="clear" w:color="auto" w:fill="auto"/>
          </w:tcPr>
          <w:p w14:paraId="1746567B" w14:textId="13B492DB" w:rsidR="00917F8E" w:rsidRPr="00917F8E" w:rsidRDefault="00917F8E" w:rsidP="00917F8E">
            <w:pPr>
              <w:spacing w:before="120" w:after="0" w:line="240" w:lineRule="auto"/>
              <w:jc w:val="both"/>
              <w:rPr>
                <w:ins w:id="163" w:author="Author"/>
                <w:rFonts w:ascii="inherit" w:eastAsia="Times New Roman" w:hAnsi="inherit" w:cs="Times New Roman"/>
                <w:sz w:val="24"/>
                <w:szCs w:val="24"/>
                <w:lang w:eastAsia="en-GB"/>
              </w:rPr>
            </w:pPr>
            <w:ins w:id="164" w:author="Author">
              <w:r w:rsidRPr="003B7AE9">
                <w:rPr>
                  <w:rFonts w:ascii="inherit" w:eastAsia="Times New Roman" w:hAnsi="inherit" w:cs="Times New Roman"/>
                  <w:sz w:val="24"/>
                  <w:szCs w:val="24"/>
                  <w:lang w:eastAsia="en-GB"/>
                </w:rPr>
                <w:lastRenderedPageBreak/>
                <w:t>(b)</w:t>
              </w:r>
            </w:ins>
          </w:p>
        </w:tc>
        <w:tc>
          <w:tcPr>
            <w:tcW w:w="0" w:type="auto"/>
            <w:shd w:val="clear" w:color="auto" w:fill="auto"/>
          </w:tcPr>
          <w:p w14:paraId="2668411A" w14:textId="77777777" w:rsidR="00917F8E" w:rsidRDefault="00917F8E" w:rsidP="00917F8E">
            <w:pPr>
              <w:spacing w:before="120" w:after="0" w:line="240" w:lineRule="auto"/>
              <w:jc w:val="both"/>
              <w:rPr>
                <w:ins w:id="165" w:author="Author"/>
                <w:rFonts w:ascii="inherit" w:eastAsia="Times New Roman" w:hAnsi="inherit" w:cs="Times New Roman"/>
                <w:sz w:val="24"/>
                <w:szCs w:val="24"/>
                <w:lang w:eastAsia="en-GB"/>
              </w:rPr>
            </w:pPr>
            <w:ins w:id="166" w:author="Author">
              <w:r>
                <w:rPr>
                  <w:rFonts w:ascii="inherit" w:eastAsia="Times New Roman" w:hAnsi="inherit" w:cs="Times New Roman"/>
                  <w:sz w:val="24"/>
                  <w:szCs w:val="24"/>
                  <w:lang w:eastAsia="en-GB"/>
                </w:rPr>
                <w:t>Component certificates: the component certificate shall demonstrate the conformity of the component with, in general, selected specified requirements according to Article 41 which the component has an impact on. The conformity assessment shall be based on the following evaluation schemes, if not otherwise stated in the certification scheme the component certificate is based on:</w:t>
              </w:r>
            </w:ins>
          </w:p>
          <w:p w14:paraId="08964B21" w14:textId="77777777" w:rsidR="00917F8E" w:rsidRDefault="00917F8E" w:rsidP="00917F8E">
            <w:pPr>
              <w:pStyle w:val="ListParagraph"/>
              <w:numPr>
                <w:ilvl w:val="0"/>
                <w:numId w:val="5"/>
              </w:numPr>
              <w:tabs>
                <w:tab w:val="left" w:pos="0"/>
              </w:tabs>
              <w:spacing w:before="120" w:after="0" w:line="240" w:lineRule="auto"/>
              <w:ind w:left="678" w:hanging="678"/>
              <w:contextualSpacing w:val="0"/>
              <w:rPr>
                <w:ins w:id="167" w:author="Author"/>
                <w:rFonts w:ascii="inherit" w:eastAsia="Times New Roman" w:hAnsi="inherit" w:cs="Times New Roman"/>
                <w:sz w:val="24"/>
                <w:szCs w:val="24"/>
                <w:lang w:eastAsia="en-GB"/>
              </w:rPr>
            </w:pPr>
            <w:ins w:id="168" w:author="Author">
              <w:r>
                <w:rPr>
                  <w:rFonts w:ascii="inherit" w:eastAsia="Times New Roman" w:hAnsi="inherit" w:cs="Times New Roman"/>
                  <w:sz w:val="24"/>
                  <w:szCs w:val="24"/>
                  <w:lang w:eastAsia="en-GB"/>
                </w:rPr>
                <w:t>Type testing results based on testing standards, guidelines and regulations and performed and published by an accredited testing laboratory according to ISO/IEC 17025 accreditation standard with the component as the device under test;</w:t>
              </w:r>
            </w:ins>
          </w:p>
          <w:p w14:paraId="08CCEBD0" w14:textId="77777777" w:rsidR="00917F8E" w:rsidRDefault="00917F8E" w:rsidP="00917F8E">
            <w:pPr>
              <w:pStyle w:val="ListParagraph"/>
              <w:numPr>
                <w:ilvl w:val="0"/>
                <w:numId w:val="5"/>
              </w:numPr>
              <w:tabs>
                <w:tab w:val="left" w:pos="0"/>
              </w:tabs>
              <w:spacing w:before="120" w:after="0" w:line="240" w:lineRule="auto"/>
              <w:ind w:left="691" w:hanging="691"/>
              <w:contextualSpacing w:val="0"/>
              <w:rPr>
                <w:ins w:id="169" w:author="Author"/>
                <w:rFonts w:ascii="inherit" w:eastAsia="Times New Roman" w:hAnsi="inherit" w:cs="Times New Roman"/>
                <w:sz w:val="24"/>
                <w:szCs w:val="24"/>
                <w:lang w:eastAsia="en-GB"/>
              </w:rPr>
            </w:pPr>
            <w:ins w:id="170" w:author="Author">
              <w:r w:rsidRPr="00B6343D">
                <w:rPr>
                  <w:rFonts w:ascii="inherit" w:eastAsia="Times New Roman" w:hAnsi="inherit" w:cs="Times New Roman"/>
                  <w:sz w:val="24"/>
                  <w:szCs w:val="24"/>
                  <w:lang w:eastAsia="en-GB"/>
                </w:rPr>
                <w:t xml:space="preserve">Manufacturers declaration on the </w:t>
              </w:r>
              <w:r>
                <w:rPr>
                  <w:rFonts w:ascii="inherit" w:eastAsia="Times New Roman" w:hAnsi="inherit" w:cs="Times New Roman"/>
                  <w:sz w:val="24"/>
                  <w:szCs w:val="24"/>
                  <w:lang w:eastAsia="en-GB"/>
                </w:rPr>
                <w:t>component’s</w:t>
              </w:r>
              <w:r w:rsidRPr="00B6343D">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capability</w:t>
              </w:r>
              <w:r w:rsidRPr="00B6343D">
                <w:rPr>
                  <w:rFonts w:ascii="inherit" w:eastAsia="Times New Roman" w:hAnsi="inherit" w:cs="Times New Roman"/>
                  <w:sz w:val="24"/>
                  <w:szCs w:val="24"/>
                  <w:lang w:eastAsia="en-GB"/>
                </w:rPr>
                <w:t xml:space="preserve"> as a comprehen</w:t>
              </w:r>
              <w:r w:rsidRPr="008B28D1">
                <w:rPr>
                  <w:rFonts w:ascii="inherit" w:eastAsia="Times New Roman" w:hAnsi="inherit" w:cs="Times New Roman"/>
                  <w:sz w:val="24"/>
                  <w:szCs w:val="24"/>
                  <w:lang w:eastAsia="en-GB"/>
                </w:rPr>
                <w:t xml:space="preserve">sible presentation of the functional design of the </w:t>
              </w:r>
              <w:r>
                <w:rPr>
                  <w:rFonts w:ascii="inherit" w:eastAsia="Times New Roman" w:hAnsi="inherit" w:cs="Times New Roman"/>
                  <w:sz w:val="24"/>
                  <w:szCs w:val="24"/>
                  <w:lang w:eastAsia="en-GB"/>
                </w:rPr>
                <w:t>component</w:t>
              </w:r>
              <w:r w:rsidRPr="008B28D1">
                <w:rPr>
                  <w:rFonts w:ascii="inherit" w:eastAsia="Times New Roman" w:hAnsi="inherit" w:cs="Times New Roman"/>
                  <w:sz w:val="24"/>
                  <w:szCs w:val="24"/>
                  <w:lang w:eastAsia="en-GB"/>
                </w:rPr>
                <w:t xml:space="preserve"> with regards to the</w:t>
              </w:r>
              <w:r>
                <w:rPr>
                  <w:rFonts w:ascii="inherit" w:eastAsia="Times New Roman" w:hAnsi="inherit" w:cs="Times New Roman"/>
                  <w:sz w:val="24"/>
                  <w:szCs w:val="24"/>
                  <w:lang w:eastAsia="en-GB"/>
                </w:rPr>
                <w:t xml:space="preserve"> (selected) specified requirements to be assessed.</w:t>
              </w:r>
            </w:ins>
          </w:p>
          <w:p w14:paraId="00707512" w14:textId="52D3EF16" w:rsidR="00917F8E" w:rsidRPr="00917F8E" w:rsidRDefault="00917F8E" w:rsidP="00917F8E">
            <w:pPr>
              <w:tabs>
                <w:tab w:val="left" w:pos="0"/>
              </w:tabs>
              <w:spacing w:before="120" w:after="0" w:line="240" w:lineRule="auto"/>
              <w:jc w:val="both"/>
              <w:rPr>
                <w:ins w:id="171" w:author="Author"/>
                <w:rFonts w:ascii="inherit" w:eastAsia="Times New Roman" w:hAnsi="inherit" w:cs="Times New Roman"/>
                <w:sz w:val="24"/>
                <w:szCs w:val="24"/>
                <w:lang w:eastAsia="en-GB"/>
              </w:rPr>
            </w:pPr>
            <w:ins w:id="172" w:author="Author">
              <w:r>
                <w:rPr>
                  <w:rFonts w:ascii="inherit" w:eastAsia="Times New Roman" w:hAnsi="inherit" w:cs="Times New Roman"/>
                  <w:sz w:val="24"/>
                  <w:szCs w:val="24"/>
                  <w:lang w:eastAsia="en-GB"/>
                </w:rPr>
                <w:t xml:space="preserve">A component certificate may unambiguously refer to one or more component simulation model(s) that have been validated according to a validation guideline that is defined in the certification scheme. The simulation model shall be capable to the requirements of Article 21 (6) (c) </w:t>
              </w:r>
              <w:r w:rsidRPr="00917F8E">
                <w:rPr>
                  <w:rFonts w:ascii="inherit" w:eastAsia="Times New Roman" w:hAnsi="inherit" w:cs="Times New Roman"/>
                  <w:sz w:val="24"/>
                  <w:szCs w:val="24"/>
                  <w:lang w:eastAsia="en-GB"/>
                </w:rPr>
                <w:t xml:space="preserve">and Title IV, </w:t>
              </w:r>
              <w:r w:rsidRPr="00917F8E">
                <w:rPr>
                  <w:rFonts w:ascii="inherit" w:eastAsia="Times New Roman" w:hAnsi="inherit" w:cs="Times New Roman"/>
                  <w:color w:val="000000"/>
                  <w:sz w:val="24"/>
                  <w:szCs w:val="24"/>
                  <w:lang w:eastAsia="en-GB"/>
                </w:rPr>
                <w:t>Chapter 4, where applicable</w:t>
              </w:r>
              <w:r>
                <w:rPr>
                  <w:rFonts w:ascii="inherit" w:eastAsia="Times New Roman" w:hAnsi="inherit" w:cs="Times New Roman"/>
                  <w:color w:val="000000"/>
                  <w:sz w:val="24"/>
                  <w:szCs w:val="24"/>
                  <w:lang w:eastAsia="en-GB"/>
                </w:rPr>
                <w:t>.</w:t>
              </w:r>
            </w:ins>
          </w:p>
        </w:tc>
      </w:tr>
      <w:tr w:rsidR="00E73C7C" w:rsidRPr="00917F8E" w14:paraId="565041F5" w14:textId="77777777" w:rsidTr="00D75BC5">
        <w:trPr>
          <w:ins w:id="173" w:author="Author"/>
        </w:trPr>
        <w:tc>
          <w:tcPr>
            <w:tcW w:w="0" w:type="auto"/>
            <w:shd w:val="clear" w:color="auto" w:fill="auto"/>
            <w:hideMark/>
          </w:tcPr>
          <w:p w14:paraId="2DB704C4" w14:textId="06001E29" w:rsidR="00E73C7C" w:rsidRPr="00917F8E" w:rsidRDefault="00E73C7C" w:rsidP="00D75BC5">
            <w:pPr>
              <w:spacing w:before="120" w:after="0" w:line="240" w:lineRule="auto"/>
              <w:jc w:val="both"/>
              <w:rPr>
                <w:ins w:id="174" w:author="Author"/>
                <w:rFonts w:ascii="inherit" w:eastAsia="Times New Roman" w:hAnsi="inherit" w:cs="Times New Roman"/>
                <w:sz w:val="24"/>
                <w:szCs w:val="24"/>
                <w:lang w:eastAsia="en-GB"/>
              </w:rPr>
            </w:pPr>
            <w:ins w:id="175" w:author="Author">
              <w:r w:rsidRPr="00917F8E">
                <w:rPr>
                  <w:rFonts w:ascii="inherit" w:eastAsia="Times New Roman" w:hAnsi="inherit" w:cs="Times New Roman"/>
                  <w:sz w:val="24"/>
                  <w:szCs w:val="24"/>
                  <w:lang w:eastAsia="en-GB"/>
                </w:rPr>
                <w:t>(</w:t>
              </w:r>
              <w:r w:rsidR="00917F8E">
                <w:rPr>
                  <w:rFonts w:ascii="inherit" w:eastAsia="Times New Roman" w:hAnsi="inherit" w:cs="Times New Roman"/>
                  <w:sz w:val="24"/>
                  <w:szCs w:val="24"/>
                  <w:lang w:eastAsia="en-GB"/>
                </w:rPr>
                <w:t>c</w:t>
              </w:r>
              <w:r w:rsidRPr="00917F8E">
                <w:rPr>
                  <w:rFonts w:ascii="inherit" w:eastAsia="Times New Roman" w:hAnsi="inherit" w:cs="Times New Roman"/>
                  <w:sz w:val="24"/>
                  <w:szCs w:val="24"/>
                  <w:lang w:eastAsia="en-GB"/>
                </w:rPr>
                <w:t>)</w:t>
              </w:r>
            </w:ins>
          </w:p>
        </w:tc>
        <w:tc>
          <w:tcPr>
            <w:tcW w:w="0" w:type="auto"/>
            <w:shd w:val="clear" w:color="auto" w:fill="auto"/>
            <w:hideMark/>
          </w:tcPr>
          <w:tbl>
            <w:tblPr>
              <w:tblW w:w="5000" w:type="pct"/>
              <w:tblCellMar>
                <w:left w:w="0" w:type="dxa"/>
                <w:right w:w="0" w:type="dxa"/>
              </w:tblCellMar>
              <w:tblLook w:val="04A0" w:firstRow="1" w:lastRow="0" w:firstColumn="1" w:lastColumn="0" w:noHBand="0" w:noVBand="1"/>
            </w:tblPr>
            <w:tblGrid>
              <w:gridCol w:w="6"/>
              <w:gridCol w:w="8705"/>
            </w:tblGrid>
            <w:tr w:rsidR="0031367D" w:rsidRPr="00917F8E" w14:paraId="1F635DE9" w14:textId="77777777" w:rsidTr="00D75BC5">
              <w:trPr>
                <w:ins w:id="176" w:author="Author"/>
              </w:trPr>
              <w:tc>
                <w:tcPr>
                  <w:tcW w:w="0" w:type="auto"/>
                  <w:shd w:val="clear" w:color="auto" w:fill="auto"/>
                  <w:hideMark/>
                </w:tcPr>
                <w:p w14:paraId="7E66BBB9" w14:textId="7A22795E" w:rsidR="0031367D" w:rsidRPr="00917F8E" w:rsidRDefault="0031367D" w:rsidP="0031367D">
                  <w:pPr>
                    <w:spacing w:before="120" w:after="0" w:line="240" w:lineRule="auto"/>
                    <w:jc w:val="both"/>
                    <w:rPr>
                      <w:ins w:id="177" w:author="Author"/>
                      <w:rFonts w:ascii="inherit" w:eastAsia="Times New Roman" w:hAnsi="inherit" w:cs="Times New Roman"/>
                      <w:sz w:val="24"/>
                      <w:szCs w:val="24"/>
                      <w:lang w:eastAsia="en-GB"/>
                    </w:rPr>
                  </w:pPr>
                </w:p>
              </w:tc>
              <w:tc>
                <w:tcPr>
                  <w:tcW w:w="0" w:type="auto"/>
                  <w:shd w:val="clear" w:color="auto" w:fill="auto"/>
                  <w:hideMark/>
                </w:tcPr>
                <w:p w14:paraId="463CA3C4" w14:textId="01FDC524" w:rsidR="0031367D" w:rsidRPr="00917F8E" w:rsidRDefault="0031367D" w:rsidP="0031367D">
                  <w:pPr>
                    <w:spacing w:before="120" w:after="0" w:line="240" w:lineRule="auto"/>
                    <w:jc w:val="both"/>
                    <w:rPr>
                      <w:ins w:id="178" w:author="Author"/>
                      <w:rFonts w:ascii="inherit" w:eastAsia="Times New Roman" w:hAnsi="inherit" w:cs="Times New Roman"/>
                      <w:sz w:val="24"/>
                      <w:szCs w:val="24"/>
                      <w:lang w:eastAsia="en-GB"/>
                    </w:rPr>
                  </w:pPr>
                  <w:ins w:id="179" w:author="Author">
                    <w:r w:rsidRPr="00917F8E">
                      <w:rPr>
                        <w:rFonts w:ascii="inherit" w:eastAsia="Times New Roman" w:hAnsi="inherit" w:cs="Times New Roman"/>
                        <w:sz w:val="24"/>
                        <w:szCs w:val="24"/>
                        <w:lang w:eastAsia="en-GB"/>
                      </w:rPr>
                      <w:t>Demand facility certificates: the demand facility certificate shall demonstrate the conformity of the demand facility with the specified requirements according to Article 41 at the connection point. The conformity assessment shall be based on the following evaluation schemes, if not otherwise stated in the certification scheme the demand facility certificate is based on</w:t>
                    </w:r>
                  </w:ins>
                </w:p>
              </w:tc>
            </w:tr>
          </w:tbl>
          <w:p w14:paraId="421686F7" w14:textId="58620FF9" w:rsidR="0031367D" w:rsidRPr="00917F8E" w:rsidRDefault="0031367D" w:rsidP="0031367D">
            <w:pPr>
              <w:pStyle w:val="ListParagraph"/>
              <w:numPr>
                <w:ilvl w:val="0"/>
                <w:numId w:val="7"/>
              </w:numPr>
              <w:tabs>
                <w:tab w:val="left" w:pos="0"/>
              </w:tabs>
              <w:spacing w:before="120" w:after="0" w:line="240" w:lineRule="auto"/>
              <w:ind w:left="993" w:hanging="709"/>
              <w:contextualSpacing w:val="0"/>
              <w:rPr>
                <w:ins w:id="180" w:author="Author"/>
                <w:rFonts w:ascii="inherit" w:eastAsia="Times New Roman" w:hAnsi="inherit" w:cs="Times New Roman"/>
                <w:sz w:val="24"/>
                <w:szCs w:val="24"/>
                <w:lang w:eastAsia="en-GB"/>
              </w:rPr>
            </w:pPr>
            <w:ins w:id="181" w:author="Author">
              <w:r w:rsidRPr="00917F8E">
                <w:rPr>
                  <w:rFonts w:ascii="inherit" w:eastAsia="Times New Roman" w:hAnsi="inherit" w:cs="Times New Roman"/>
                  <w:sz w:val="24"/>
                  <w:szCs w:val="24"/>
                  <w:lang w:eastAsia="en-GB"/>
                </w:rPr>
                <w:t xml:space="preserve">applying the statement(s) of conformity on demand unit(s) and component(s) installed in the demand facility as provided in the equipment certificates of these demand unit(s) and component(s); </w:t>
              </w:r>
            </w:ins>
          </w:p>
          <w:p w14:paraId="75448AF8" w14:textId="26624DCA" w:rsidR="0031367D" w:rsidRPr="00917F8E" w:rsidRDefault="0031367D" w:rsidP="0031367D">
            <w:pPr>
              <w:pStyle w:val="ListParagraph"/>
              <w:numPr>
                <w:ilvl w:val="0"/>
                <w:numId w:val="7"/>
              </w:numPr>
              <w:tabs>
                <w:tab w:val="left" w:pos="0"/>
              </w:tabs>
              <w:spacing w:before="120" w:after="0" w:line="240" w:lineRule="auto"/>
              <w:ind w:left="993" w:hanging="709"/>
              <w:contextualSpacing w:val="0"/>
              <w:rPr>
                <w:ins w:id="182" w:author="Author"/>
                <w:rFonts w:ascii="inherit" w:eastAsia="Times New Roman" w:hAnsi="inherit" w:cs="Times New Roman"/>
                <w:sz w:val="24"/>
                <w:szCs w:val="24"/>
                <w:lang w:eastAsia="en-GB"/>
              </w:rPr>
            </w:pPr>
            <w:ins w:id="183" w:author="Author">
              <w:r w:rsidRPr="00917F8E">
                <w:rPr>
                  <w:rFonts w:ascii="inherit" w:eastAsia="Times New Roman" w:hAnsi="inherit" w:cs="Times New Roman"/>
                  <w:sz w:val="24"/>
                  <w:szCs w:val="24"/>
                  <w:lang w:eastAsia="en-GB"/>
                </w:rPr>
                <w:t>steady-state and dynamic simulations executed with the validated demand unit simulation model(s) and component simulation model(s) (if applicable);</w:t>
              </w:r>
            </w:ins>
          </w:p>
          <w:p w14:paraId="619432BE" w14:textId="77CD2D69" w:rsidR="0031367D" w:rsidRPr="00917F8E" w:rsidRDefault="0031367D" w:rsidP="0031367D">
            <w:pPr>
              <w:pStyle w:val="ListParagraph"/>
              <w:numPr>
                <w:ilvl w:val="0"/>
                <w:numId w:val="7"/>
              </w:numPr>
              <w:tabs>
                <w:tab w:val="left" w:pos="0"/>
              </w:tabs>
              <w:spacing w:before="120" w:after="0" w:line="240" w:lineRule="auto"/>
              <w:ind w:left="993" w:hanging="709"/>
              <w:contextualSpacing w:val="0"/>
              <w:rPr>
                <w:ins w:id="184" w:author="Author"/>
                <w:rFonts w:ascii="inherit" w:eastAsia="Times New Roman" w:hAnsi="inherit" w:cs="Times New Roman"/>
                <w:sz w:val="24"/>
                <w:szCs w:val="24"/>
                <w:lang w:eastAsia="en-GB"/>
              </w:rPr>
            </w:pPr>
            <w:ins w:id="185" w:author="Author">
              <w:r w:rsidRPr="00917F8E">
                <w:rPr>
                  <w:rFonts w:ascii="inherit" w:eastAsia="Times New Roman" w:hAnsi="inherit" w:cs="Times New Roman"/>
                  <w:sz w:val="24"/>
                  <w:szCs w:val="24"/>
                  <w:lang w:eastAsia="en-GB"/>
                </w:rPr>
                <w:t>documentation and declaration by the manufacturer(s) of additional equipment installed in the demand facility that does not provide an equipment certificate (e.g.</w:t>
              </w:r>
              <w:r w:rsidR="0047374F" w:rsidRPr="00917F8E">
                <w:rPr>
                  <w:rFonts w:ascii="inherit" w:eastAsia="Times New Roman" w:hAnsi="inherit" w:cs="Times New Roman"/>
                  <w:sz w:val="24"/>
                  <w:szCs w:val="24"/>
                  <w:lang w:eastAsia="en-GB"/>
                </w:rPr>
                <w:t>,</w:t>
              </w:r>
              <w:r w:rsidRPr="00917F8E">
                <w:rPr>
                  <w:rFonts w:ascii="inherit" w:eastAsia="Times New Roman" w:hAnsi="inherit" w:cs="Times New Roman"/>
                  <w:sz w:val="24"/>
                  <w:szCs w:val="24"/>
                  <w:lang w:eastAsia="en-GB"/>
                </w:rPr>
                <w:t xml:space="preserve"> cables, transformers, substations etc.) </w:t>
              </w:r>
            </w:ins>
          </w:p>
          <w:p w14:paraId="0D6B9D89" w14:textId="77777777" w:rsidR="0031367D" w:rsidRPr="00917F8E" w:rsidRDefault="0031367D" w:rsidP="0031367D">
            <w:pPr>
              <w:pStyle w:val="ListParagraph"/>
              <w:numPr>
                <w:ilvl w:val="0"/>
                <w:numId w:val="7"/>
              </w:numPr>
              <w:tabs>
                <w:tab w:val="left" w:pos="0"/>
              </w:tabs>
              <w:spacing w:before="120" w:after="0" w:line="240" w:lineRule="auto"/>
              <w:ind w:left="993" w:hanging="709"/>
              <w:contextualSpacing w:val="0"/>
              <w:rPr>
                <w:ins w:id="186" w:author="Author"/>
                <w:rFonts w:ascii="inherit" w:eastAsia="Times New Roman" w:hAnsi="inherit" w:cs="Times New Roman"/>
                <w:sz w:val="24"/>
                <w:szCs w:val="24"/>
                <w:lang w:eastAsia="en-GB"/>
              </w:rPr>
            </w:pPr>
            <w:ins w:id="187" w:author="Author">
              <w:r w:rsidRPr="00917F8E">
                <w:rPr>
                  <w:rFonts w:ascii="inherit" w:eastAsia="Times New Roman" w:hAnsi="inherit" w:cs="Times New Roman"/>
                  <w:sz w:val="24"/>
                  <w:szCs w:val="24"/>
                  <w:lang w:eastAsia="en-GB"/>
                </w:rPr>
                <w:t>documentation by the relevant system operator on the network characteristics at the connection point and on specific setpoint parameters with respect to the specified requirements under certification.</w:t>
              </w:r>
            </w:ins>
          </w:p>
          <w:p w14:paraId="6F5E9E24" w14:textId="433C611F" w:rsidR="00E73C7C" w:rsidRPr="00917F8E" w:rsidRDefault="00E73C7C" w:rsidP="00D75BC5">
            <w:pPr>
              <w:tabs>
                <w:tab w:val="left" w:pos="0"/>
              </w:tabs>
              <w:spacing w:before="120" w:after="0" w:line="240" w:lineRule="auto"/>
              <w:jc w:val="both"/>
              <w:rPr>
                <w:ins w:id="188" w:author="Author"/>
                <w:rFonts w:ascii="inherit" w:eastAsia="Times New Roman" w:hAnsi="inherit" w:cs="Times New Roman"/>
                <w:sz w:val="24"/>
                <w:szCs w:val="24"/>
                <w:lang w:eastAsia="en-GB"/>
              </w:rPr>
            </w:pPr>
            <w:ins w:id="189" w:author="Author">
              <w:r w:rsidRPr="00917F8E">
                <w:rPr>
                  <w:rFonts w:ascii="inherit" w:eastAsia="Times New Roman" w:hAnsi="inherit" w:cs="Times New Roman"/>
                  <w:color w:val="000000"/>
                  <w:sz w:val="24"/>
                  <w:szCs w:val="24"/>
                  <w:lang w:eastAsia="en-GB"/>
                </w:rPr>
                <w:t>.</w:t>
              </w:r>
            </w:ins>
          </w:p>
          <w:p w14:paraId="1BE5B4A8" w14:textId="77777777" w:rsidR="00E73C7C" w:rsidRPr="00917F8E" w:rsidRDefault="00E73C7C" w:rsidP="00D75BC5">
            <w:pPr>
              <w:spacing w:before="120" w:after="0" w:line="240" w:lineRule="auto"/>
              <w:jc w:val="both"/>
              <w:rPr>
                <w:ins w:id="190" w:author="Author"/>
                <w:rFonts w:ascii="inherit" w:eastAsia="Times New Roman" w:hAnsi="inherit" w:cs="Times New Roman"/>
                <w:sz w:val="24"/>
                <w:szCs w:val="24"/>
                <w:lang w:eastAsia="en-GB"/>
              </w:rPr>
            </w:pPr>
          </w:p>
        </w:tc>
      </w:tr>
    </w:tbl>
    <w:p w14:paraId="3B53C011" w14:textId="07B269D7" w:rsidR="00737101" w:rsidRPr="00917F8E" w:rsidRDefault="00737101" w:rsidP="00737101">
      <w:pPr>
        <w:shd w:val="clear" w:color="auto" w:fill="FFFFFF"/>
        <w:spacing w:before="360" w:after="120" w:line="240" w:lineRule="auto"/>
        <w:jc w:val="center"/>
        <w:rPr>
          <w:ins w:id="191" w:author="Author"/>
          <w:rFonts w:ascii="inherit" w:eastAsia="Times New Roman" w:hAnsi="inherit" w:cs="Times New Roman"/>
          <w:i/>
          <w:iCs/>
          <w:color w:val="000000"/>
          <w:sz w:val="24"/>
          <w:szCs w:val="24"/>
          <w:lang w:eastAsia="en-GB"/>
        </w:rPr>
      </w:pPr>
      <w:ins w:id="192" w:author="Author">
        <w:r w:rsidRPr="00917F8E">
          <w:rPr>
            <w:rFonts w:ascii="inherit" w:eastAsia="Times New Roman" w:hAnsi="inherit" w:cs="Times New Roman"/>
            <w:i/>
            <w:iCs/>
            <w:color w:val="000000"/>
            <w:sz w:val="24"/>
            <w:szCs w:val="24"/>
            <w:lang w:eastAsia="en-GB"/>
          </w:rPr>
          <w:t xml:space="preserve">Article </w:t>
        </w:r>
        <w:r w:rsidR="005A48C8">
          <w:rPr>
            <w:rFonts w:ascii="inherit" w:eastAsia="Times New Roman" w:hAnsi="inherit" w:cs="Times New Roman"/>
            <w:i/>
            <w:iCs/>
            <w:color w:val="000000"/>
            <w:sz w:val="24"/>
            <w:szCs w:val="24"/>
            <w:lang w:eastAsia="en-GB"/>
          </w:rPr>
          <w:t>35</w:t>
        </w:r>
      </w:ins>
    </w:p>
    <w:p w14:paraId="16FC2C63" w14:textId="77777777" w:rsidR="00737101" w:rsidRPr="00917F8E" w:rsidRDefault="00737101" w:rsidP="00737101">
      <w:pPr>
        <w:shd w:val="clear" w:color="auto" w:fill="FFFFFF"/>
        <w:spacing w:before="60" w:after="120" w:line="240" w:lineRule="auto"/>
        <w:jc w:val="center"/>
        <w:rPr>
          <w:ins w:id="193" w:author="Author"/>
          <w:rFonts w:ascii="inherit" w:eastAsia="Times New Roman" w:hAnsi="inherit" w:cs="Times New Roman"/>
          <w:b/>
          <w:bCs/>
          <w:color w:val="000000"/>
          <w:sz w:val="24"/>
          <w:szCs w:val="24"/>
          <w:lang w:eastAsia="en-GB"/>
        </w:rPr>
      </w:pPr>
      <w:ins w:id="194" w:author="Author">
        <w:r w:rsidRPr="00917F8E">
          <w:rPr>
            <w:rFonts w:ascii="inherit" w:eastAsia="Times New Roman" w:hAnsi="inherit" w:cs="Times New Roman"/>
            <w:b/>
            <w:bCs/>
            <w:color w:val="000000"/>
            <w:sz w:val="24"/>
            <w:szCs w:val="24"/>
            <w:lang w:eastAsia="en-GB"/>
          </w:rPr>
          <w:t>Specified Requirements</w:t>
        </w:r>
      </w:ins>
    </w:p>
    <w:p w14:paraId="633F8E21" w14:textId="77777777" w:rsidR="00737101" w:rsidRPr="00917F8E" w:rsidRDefault="00737101" w:rsidP="00737101">
      <w:pPr>
        <w:tabs>
          <w:tab w:val="left" w:pos="0"/>
        </w:tabs>
        <w:spacing w:before="120" w:after="0" w:line="240" w:lineRule="auto"/>
        <w:jc w:val="both"/>
        <w:rPr>
          <w:ins w:id="195" w:author="Author"/>
          <w:rFonts w:ascii="inherit" w:eastAsia="Times New Roman" w:hAnsi="inherit" w:cs="Times New Roman"/>
          <w:color w:val="000000"/>
          <w:sz w:val="24"/>
          <w:szCs w:val="24"/>
          <w:lang w:eastAsia="en-GB"/>
        </w:rPr>
      </w:pPr>
      <w:ins w:id="196" w:author="Author">
        <w:r w:rsidRPr="00917F8E">
          <w:rPr>
            <w:rFonts w:ascii="inherit" w:eastAsia="Times New Roman" w:hAnsi="inherit" w:cs="Times New Roman"/>
            <w:sz w:val="24"/>
            <w:szCs w:val="24"/>
            <w:lang w:eastAsia="en-GB"/>
          </w:rPr>
          <w:t xml:space="preserve">1.   According to Article 40 (a) and (b) vii the specified requirements based on which the conformity of the equipment under certification is assessed need to be clearly identified within the equipment certificate. For any </w:t>
        </w:r>
        <w:r w:rsidRPr="00917F8E">
          <w:rPr>
            <w:rFonts w:ascii="inherit" w:eastAsia="Times New Roman" w:hAnsi="inherit" w:cs="Times New Roman"/>
            <w:color w:val="000000"/>
            <w:sz w:val="24"/>
            <w:szCs w:val="24"/>
            <w:lang w:eastAsia="en-GB"/>
          </w:rPr>
          <w:t>equipment certificate issued under the regime of this regulation and applied in the context of Title III or Title IV the respective specified requirement shall be one of the following:</w:t>
        </w:r>
      </w:ins>
    </w:p>
    <w:tbl>
      <w:tblPr>
        <w:tblW w:w="5000" w:type="pct"/>
        <w:tblCellMar>
          <w:left w:w="0" w:type="dxa"/>
          <w:right w:w="0" w:type="dxa"/>
        </w:tblCellMar>
        <w:tblLook w:val="04A0" w:firstRow="1" w:lastRow="0" w:firstColumn="1" w:lastColumn="0" w:noHBand="0" w:noVBand="1"/>
      </w:tblPr>
      <w:tblGrid>
        <w:gridCol w:w="301"/>
        <w:gridCol w:w="8725"/>
      </w:tblGrid>
      <w:tr w:rsidR="00737101" w:rsidRPr="00917F8E" w14:paraId="2D627654" w14:textId="77777777" w:rsidTr="00D75BC5">
        <w:trPr>
          <w:ins w:id="197" w:author="Author"/>
        </w:trPr>
        <w:tc>
          <w:tcPr>
            <w:tcW w:w="0" w:type="auto"/>
            <w:shd w:val="clear" w:color="auto" w:fill="auto"/>
            <w:hideMark/>
          </w:tcPr>
          <w:p w14:paraId="183C82B9" w14:textId="77777777" w:rsidR="00737101" w:rsidRPr="00917F8E" w:rsidRDefault="00737101" w:rsidP="00D75BC5">
            <w:pPr>
              <w:spacing w:before="120" w:after="0" w:line="240" w:lineRule="auto"/>
              <w:jc w:val="both"/>
              <w:rPr>
                <w:ins w:id="198" w:author="Author"/>
                <w:rFonts w:ascii="inherit" w:eastAsia="Times New Roman" w:hAnsi="inherit" w:cs="Times New Roman"/>
                <w:sz w:val="24"/>
                <w:szCs w:val="24"/>
                <w:lang w:eastAsia="en-GB"/>
              </w:rPr>
            </w:pPr>
            <w:ins w:id="199" w:author="Author">
              <w:r w:rsidRPr="00917F8E">
                <w:rPr>
                  <w:rFonts w:ascii="inherit" w:eastAsia="Times New Roman" w:hAnsi="inherit" w:cs="Times New Roman"/>
                  <w:sz w:val="24"/>
                  <w:szCs w:val="24"/>
                  <w:lang w:eastAsia="en-GB"/>
                </w:rPr>
                <w:lastRenderedPageBreak/>
                <w:t>(a)</w:t>
              </w:r>
            </w:ins>
          </w:p>
        </w:tc>
        <w:tc>
          <w:tcPr>
            <w:tcW w:w="0" w:type="auto"/>
            <w:shd w:val="clear" w:color="auto" w:fill="auto"/>
            <w:hideMark/>
          </w:tcPr>
          <w:p w14:paraId="646FBAE9" w14:textId="4D4EF098" w:rsidR="00737101" w:rsidRPr="00917F8E" w:rsidRDefault="00737101" w:rsidP="00D75BC5">
            <w:pPr>
              <w:spacing w:before="120" w:after="0" w:line="240" w:lineRule="auto"/>
              <w:jc w:val="both"/>
              <w:rPr>
                <w:ins w:id="200" w:author="Author"/>
                <w:rFonts w:ascii="inherit" w:eastAsia="Times New Roman" w:hAnsi="inherit" w:cs="Times New Roman"/>
                <w:sz w:val="24"/>
                <w:szCs w:val="24"/>
                <w:lang w:eastAsia="en-GB"/>
              </w:rPr>
            </w:pPr>
            <w:ins w:id="201" w:author="Author">
              <w:r w:rsidRPr="00917F8E">
                <w:rPr>
                  <w:rFonts w:ascii="inherit" w:eastAsia="Times New Roman" w:hAnsi="inherit" w:cs="Times New Roman"/>
                  <w:sz w:val="24"/>
                  <w:szCs w:val="24"/>
                  <w:lang w:eastAsia="en-GB"/>
                </w:rPr>
                <w:t xml:space="preserve">requirements of general application under this Regulation as </w:t>
              </w:r>
              <w:r w:rsidRPr="00917F8E">
                <w:rPr>
                  <w:rFonts w:ascii="inherit" w:eastAsia="Times New Roman" w:hAnsi="inherit" w:cs="Times New Roman"/>
                  <w:color w:val="000000"/>
                  <w:sz w:val="24"/>
                  <w:szCs w:val="24"/>
                  <w:lang w:eastAsia="en-GB"/>
                </w:rPr>
                <w:t>established by relevant system operators or TSOs, approved by the entity designated by the Member State and published according to the provisions of Article 6 (1)</w:t>
              </w:r>
              <w:r w:rsidRPr="00917F8E">
                <w:rPr>
                  <w:rFonts w:ascii="inherit" w:eastAsia="Times New Roman" w:hAnsi="inherit" w:cs="Times New Roman"/>
                  <w:sz w:val="24"/>
                  <w:szCs w:val="24"/>
                  <w:lang w:eastAsia="en-GB"/>
                </w:rPr>
                <w:t>;</w:t>
              </w:r>
            </w:ins>
          </w:p>
        </w:tc>
      </w:tr>
    </w:tbl>
    <w:p w14:paraId="35624DC2" w14:textId="77777777" w:rsidR="00737101" w:rsidRPr="00917F8E" w:rsidRDefault="00737101" w:rsidP="00737101">
      <w:pPr>
        <w:shd w:val="clear" w:color="auto" w:fill="FFFFFF"/>
        <w:spacing w:after="0" w:line="240" w:lineRule="auto"/>
        <w:rPr>
          <w:ins w:id="202"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737101" w:rsidRPr="00917F8E" w14:paraId="6CEE59C1" w14:textId="77777777" w:rsidTr="00D75BC5">
        <w:trPr>
          <w:ins w:id="203" w:author="Author"/>
        </w:trPr>
        <w:tc>
          <w:tcPr>
            <w:tcW w:w="0" w:type="auto"/>
            <w:shd w:val="clear" w:color="auto" w:fill="auto"/>
            <w:hideMark/>
          </w:tcPr>
          <w:p w14:paraId="174DCBC5" w14:textId="77777777" w:rsidR="00737101" w:rsidRPr="00917F8E" w:rsidRDefault="00737101" w:rsidP="00D75BC5">
            <w:pPr>
              <w:spacing w:before="120" w:after="0" w:line="240" w:lineRule="auto"/>
              <w:jc w:val="both"/>
              <w:rPr>
                <w:ins w:id="204" w:author="Author"/>
                <w:rFonts w:ascii="inherit" w:eastAsia="Times New Roman" w:hAnsi="inherit" w:cs="Times New Roman"/>
                <w:sz w:val="24"/>
                <w:szCs w:val="24"/>
                <w:lang w:eastAsia="en-GB"/>
              </w:rPr>
            </w:pPr>
            <w:ins w:id="205" w:author="Author">
              <w:r w:rsidRPr="00917F8E">
                <w:rPr>
                  <w:rFonts w:ascii="inherit" w:eastAsia="Times New Roman" w:hAnsi="inherit" w:cs="Times New Roman"/>
                  <w:sz w:val="24"/>
                  <w:szCs w:val="24"/>
                  <w:lang w:eastAsia="en-GB"/>
                </w:rPr>
                <w:t>(b)</w:t>
              </w:r>
            </w:ins>
          </w:p>
        </w:tc>
        <w:tc>
          <w:tcPr>
            <w:tcW w:w="0" w:type="auto"/>
            <w:shd w:val="clear" w:color="auto" w:fill="auto"/>
            <w:hideMark/>
          </w:tcPr>
          <w:p w14:paraId="1E8EF233" w14:textId="0BD0B7CD" w:rsidR="00737101" w:rsidRPr="00917F8E" w:rsidRDefault="00737101" w:rsidP="00D75BC5">
            <w:pPr>
              <w:spacing w:before="120" w:after="0" w:line="240" w:lineRule="auto"/>
              <w:jc w:val="both"/>
              <w:rPr>
                <w:ins w:id="206" w:author="Author"/>
                <w:rFonts w:ascii="inherit" w:eastAsia="Times New Roman" w:hAnsi="inherit" w:cs="Times New Roman"/>
                <w:sz w:val="24"/>
                <w:szCs w:val="24"/>
                <w:lang w:eastAsia="en-GB"/>
              </w:rPr>
            </w:pPr>
            <w:ins w:id="207" w:author="Author">
              <w:r w:rsidRPr="00917F8E">
                <w:rPr>
                  <w:rFonts w:ascii="inherit" w:eastAsia="Times New Roman" w:hAnsi="inherit" w:cs="Times New Roman"/>
                  <w:sz w:val="24"/>
                  <w:szCs w:val="24"/>
                  <w:lang w:eastAsia="en-GB"/>
                </w:rPr>
                <w:t>Requirements as set out by this regulation. Where requirements are not defined as unambiguous parameters but as ranges, the most stringent criteria, i.e. parameter setting shall be subject to the conformity assessment. The equipment certificate shall clearly indicate what type(s) A-D and synchronous area(s) the requirements applied for the conformity assessment refer to;</w:t>
              </w:r>
            </w:ins>
          </w:p>
        </w:tc>
      </w:tr>
    </w:tbl>
    <w:p w14:paraId="0EF6290B" w14:textId="77777777" w:rsidR="00737101" w:rsidRPr="00917F8E" w:rsidRDefault="00737101" w:rsidP="00737101">
      <w:pPr>
        <w:shd w:val="clear" w:color="auto" w:fill="FFFFFF"/>
        <w:spacing w:after="0" w:line="240" w:lineRule="auto"/>
        <w:rPr>
          <w:ins w:id="208"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5"/>
        <w:gridCol w:w="8661"/>
      </w:tblGrid>
      <w:tr w:rsidR="00737101" w:rsidRPr="00917F8E" w14:paraId="6777B260" w14:textId="77777777" w:rsidTr="00D75BC5">
        <w:trPr>
          <w:ins w:id="209" w:author="Author"/>
        </w:trPr>
        <w:tc>
          <w:tcPr>
            <w:tcW w:w="0" w:type="auto"/>
            <w:shd w:val="clear" w:color="auto" w:fill="auto"/>
            <w:hideMark/>
          </w:tcPr>
          <w:p w14:paraId="14913C14" w14:textId="77777777" w:rsidR="00737101" w:rsidRPr="00917F8E" w:rsidRDefault="00737101" w:rsidP="00D75BC5">
            <w:pPr>
              <w:spacing w:before="120" w:after="0" w:line="240" w:lineRule="auto"/>
              <w:jc w:val="both"/>
              <w:rPr>
                <w:ins w:id="210" w:author="Author"/>
                <w:rFonts w:ascii="inherit" w:eastAsia="Times New Roman" w:hAnsi="inherit" w:cs="Times New Roman"/>
                <w:sz w:val="24"/>
                <w:szCs w:val="24"/>
                <w:lang w:eastAsia="en-GB"/>
              </w:rPr>
            </w:pPr>
            <w:ins w:id="211" w:author="Author">
              <w:r w:rsidRPr="00917F8E">
                <w:rPr>
                  <w:rFonts w:ascii="inherit" w:eastAsia="Times New Roman" w:hAnsi="inherit" w:cs="Times New Roman"/>
                  <w:sz w:val="24"/>
                  <w:szCs w:val="24"/>
                  <w:lang w:eastAsia="en-GB"/>
                </w:rPr>
                <w:t>(c)</w:t>
              </w:r>
            </w:ins>
          </w:p>
        </w:tc>
        <w:tc>
          <w:tcPr>
            <w:tcW w:w="0" w:type="auto"/>
            <w:shd w:val="clear" w:color="auto" w:fill="auto"/>
            <w:hideMark/>
          </w:tcPr>
          <w:p w14:paraId="22BA7DC5" w14:textId="77777777" w:rsidR="00737101" w:rsidRPr="00917F8E" w:rsidRDefault="00737101" w:rsidP="00D75BC5">
            <w:pPr>
              <w:spacing w:before="120" w:after="0" w:line="240" w:lineRule="auto"/>
              <w:jc w:val="both"/>
              <w:rPr>
                <w:ins w:id="212" w:author="Author"/>
                <w:rFonts w:ascii="inherit" w:eastAsia="Times New Roman" w:hAnsi="inherit" w:cs="Times New Roman"/>
                <w:sz w:val="24"/>
                <w:szCs w:val="24"/>
                <w:lang w:eastAsia="en-GB"/>
              </w:rPr>
            </w:pPr>
            <w:ins w:id="213" w:author="Author">
              <w:r w:rsidRPr="00917F8E">
                <w:rPr>
                  <w:rFonts w:ascii="inherit" w:eastAsia="Times New Roman" w:hAnsi="inherit" w:cs="Times New Roman"/>
                  <w:sz w:val="24"/>
                  <w:szCs w:val="24"/>
                  <w:lang w:eastAsia="en-GB"/>
                </w:rPr>
                <w:t>requirements as set out by European standards on grid connection;</w:t>
              </w:r>
            </w:ins>
          </w:p>
        </w:tc>
      </w:tr>
    </w:tbl>
    <w:p w14:paraId="7602F579" w14:textId="77777777" w:rsidR="00737101" w:rsidRPr="00917F8E" w:rsidRDefault="00737101" w:rsidP="00737101">
      <w:pPr>
        <w:shd w:val="clear" w:color="auto" w:fill="FFFFFF"/>
        <w:spacing w:after="0" w:line="240" w:lineRule="auto"/>
        <w:rPr>
          <w:ins w:id="214"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737101" w:rsidRPr="00917F8E" w14:paraId="2F0C4CFE" w14:textId="77777777" w:rsidTr="00D75BC5">
        <w:trPr>
          <w:ins w:id="215" w:author="Author"/>
        </w:trPr>
        <w:tc>
          <w:tcPr>
            <w:tcW w:w="0" w:type="auto"/>
            <w:shd w:val="clear" w:color="auto" w:fill="auto"/>
            <w:hideMark/>
          </w:tcPr>
          <w:p w14:paraId="6A9012AC" w14:textId="77777777" w:rsidR="00737101" w:rsidRPr="00917F8E" w:rsidRDefault="00737101" w:rsidP="00D75BC5">
            <w:pPr>
              <w:spacing w:before="120" w:after="0" w:line="240" w:lineRule="auto"/>
              <w:jc w:val="both"/>
              <w:rPr>
                <w:ins w:id="216" w:author="Author"/>
                <w:rFonts w:ascii="inherit" w:eastAsia="Times New Roman" w:hAnsi="inherit" w:cs="Times New Roman"/>
                <w:sz w:val="24"/>
                <w:szCs w:val="24"/>
                <w:lang w:eastAsia="en-GB"/>
              </w:rPr>
            </w:pPr>
            <w:ins w:id="217" w:author="Author">
              <w:r w:rsidRPr="00917F8E">
                <w:rPr>
                  <w:rFonts w:ascii="inherit" w:eastAsia="Times New Roman" w:hAnsi="inherit" w:cs="Times New Roman"/>
                  <w:sz w:val="24"/>
                  <w:szCs w:val="24"/>
                  <w:lang w:eastAsia="en-GB"/>
                </w:rPr>
                <w:t>(d)</w:t>
              </w:r>
            </w:ins>
          </w:p>
        </w:tc>
        <w:tc>
          <w:tcPr>
            <w:tcW w:w="0" w:type="auto"/>
            <w:shd w:val="clear" w:color="auto" w:fill="auto"/>
            <w:hideMark/>
          </w:tcPr>
          <w:p w14:paraId="34294A18" w14:textId="77777777" w:rsidR="00737101" w:rsidRPr="00917F8E" w:rsidRDefault="00737101" w:rsidP="00D75BC5">
            <w:pPr>
              <w:spacing w:before="120" w:after="0" w:line="240" w:lineRule="auto"/>
              <w:jc w:val="both"/>
              <w:rPr>
                <w:ins w:id="218" w:author="Author"/>
                <w:rFonts w:ascii="inherit" w:eastAsia="Times New Roman" w:hAnsi="inherit" w:cs="Times New Roman"/>
                <w:sz w:val="24"/>
                <w:szCs w:val="24"/>
                <w:lang w:eastAsia="en-GB"/>
              </w:rPr>
            </w:pPr>
            <w:ins w:id="219" w:author="Author">
              <w:r w:rsidRPr="00917F8E">
                <w:rPr>
                  <w:rFonts w:ascii="inherit" w:eastAsia="Times New Roman" w:hAnsi="inherit" w:cs="Times New Roman"/>
                  <w:sz w:val="24"/>
                  <w:szCs w:val="24"/>
                  <w:lang w:eastAsia="en-GB"/>
                </w:rPr>
                <w:t>the outmost technical capability of the equipment with respect to general grid connection requirements as declared by the manufacturer of the equipment. Obligations for the manufacturer declaration on the equipment’s capability shall be defined in the certification scheme;</w:t>
              </w:r>
            </w:ins>
          </w:p>
        </w:tc>
      </w:tr>
    </w:tbl>
    <w:p w14:paraId="05F270B0" w14:textId="77777777" w:rsidR="00737101" w:rsidRPr="00917F8E" w:rsidRDefault="00737101" w:rsidP="00737101">
      <w:pPr>
        <w:shd w:val="clear" w:color="auto" w:fill="FFFFFF"/>
        <w:spacing w:after="0" w:line="240" w:lineRule="auto"/>
        <w:rPr>
          <w:ins w:id="220" w:author="Author"/>
          <w:rFonts w:ascii="Times New Roman" w:eastAsia="Times New Roman" w:hAnsi="Times New Roman" w:cs="Times New Roman"/>
          <w:vanish/>
          <w:color w:val="000000"/>
          <w:sz w:val="24"/>
          <w:szCs w:val="24"/>
          <w:lang w:eastAsia="en-GB"/>
        </w:rPr>
      </w:pPr>
    </w:p>
    <w:p w14:paraId="40D9BD32" w14:textId="77777777" w:rsidR="00737101" w:rsidRPr="00917F8E" w:rsidRDefault="00737101" w:rsidP="00737101">
      <w:pPr>
        <w:tabs>
          <w:tab w:val="left" w:pos="0"/>
        </w:tabs>
        <w:spacing w:before="120" w:after="0" w:line="240" w:lineRule="auto"/>
        <w:jc w:val="both"/>
        <w:rPr>
          <w:ins w:id="221" w:author="Author"/>
          <w:rFonts w:ascii="inherit" w:eastAsia="Times New Roman" w:hAnsi="inherit" w:cs="Times New Roman"/>
          <w:sz w:val="24"/>
          <w:szCs w:val="24"/>
          <w:lang w:eastAsia="en-GB"/>
        </w:rPr>
      </w:pPr>
      <w:ins w:id="222" w:author="Author">
        <w:r w:rsidRPr="00917F8E">
          <w:rPr>
            <w:rFonts w:ascii="inherit" w:eastAsia="Times New Roman" w:hAnsi="inherit" w:cs="Times New Roman"/>
            <w:sz w:val="24"/>
            <w:szCs w:val="24"/>
            <w:lang w:eastAsia="en-GB"/>
          </w:rPr>
          <w:t xml:space="preserve">2.   Relevant system operators may accept equipment certificates whose conformity assessment is based on specified requirements according to (1) (a) </w:t>
        </w:r>
        <w:r w:rsidRPr="00917F8E">
          <w:rPr>
            <w:rFonts w:ascii="inherit" w:eastAsia="Times New Roman" w:hAnsi="inherit" w:cs="Times New Roman"/>
            <w:color w:val="000000"/>
            <w:sz w:val="24"/>
            <w:szCs w:val="24"/>
            <w:lang w:eastAsia="en-GB"/>
          </w:rPr>
          <w:t>approved by entities of other Member States</w:t>
        </w:r>
        <w:r w:rsidRPr="00917F8E">
          <w:rPr>
            <w:rFonts w:ascii="inherit" w:eastAsia="Times New Roman" w:hAnsi="inherit" w:cs="Times New Roman"/>
            <w:sz w:val="24"/>
            <w:szCs w:val="24"/>
            <w:lang w:eastAsia="en-GB"/>
          </w:rPr>
          <w:t>. In this case, the relevant system operator shall specify which additional information needs to be provided next to the equipment certificate in order to demonstrate the compliance of the equipment with the established requirements of general application under this Regulation approved by its entity,</w:t>
        </w:r>
      </w:ins>
    </w:p>
    <w:p w14:paraId="7C3BF5E9" w14:textId="3B6A3432" w:rsidR="00737101" w:rsidRPr="00917F8E" w:rsidRDefault="00737101" w:rsidP="00737101">
      <w:pPr>
        <w:tabs>
          <w:tab w:val="left" w:pos="0"/>
        </w:tabs>
        <w:spacing w:before="120" w:after="0" w:line="240" w:lineRule="auto"/>
        <w:jc w:val="both"/>
        <w:rPr>
          <w:ins w:id="223" w:author="Author"/>
          <w:rFonts w:ascii="inherit" w:eastAsia="Times New Roman" w:hAnsi="inherit" w:cs="Times New Roman"/>
          <w:sz w:val="24"/>
          <w:szCs w:val="24"/>
          <w:lang w:eastAsia="en-GB"/>
        </w:rPr>
      </w:pPr>
      <w:ins w:id="224" w:author="Author">
        <w:r w:rsidRPr="00917F8E">
          <w:rPr>
            <w:rFonts w:ascii="inherit" w:eastAsia="Times New Roman" w:hAnsi="inherit" w:cs="Times New Roman"/>
            <w:sz w:val="24"/>
            <w:szCs w:val="24"/>
            <w:lang w:eastAsia="en-GB"/>
          </w:rPr>
          <w:t xml:space="preserve">3.   In general, the conformity statement of an equipment certificate shall comprise all assessment criteria provided by the specified requirements in accordance with (1). In addition, equipment certificates shall be eligible where the conformity statement covers only selected specified requirements (e.g. reactive power, etc.). </w:t>
        </w:r>
      </w:ins>
    </w:p>
    <w:p w14:paraId="2355E82D" w14:textId="77777777" w:rsidR="00737101" w:rsidRPr="00917F8E" w:rsidRDefault="00737101" w:rsidP="00737101">
      <w:pPr>
        <w:tabs>
          <w:tab w:val="left" w:pos="0"/>
        </w:tabs>
        <w:spacing w:before="120" w:after="0" w:line="240" w:lineRule="auto"/>
        <w:jc w:val="both"/>
        <w:rPr>
          <w:ins w:id="225" w:author="Author"/>
          <w:rFonts w:ascii="inherit" w:eastAsia="Times New Roman" w:hAnsi="inherit" w:cs="Times New Roman"/>
          <w:sz w:val="24"/>
          <w:szCs w:val="24"/>
          <w:lang w:eastAsia="en-GB"/>
        </w:rPr>
      </w:pPr>
      <w:ins w:id="226" w:author="Author">
        <w:r w:rsidRPr="00917F8E">
          <w:rPr>
            <w:rFonts w:ascii="inherit" w:eastAsia="Times New Roman" w:hAnsi="inherit" w:cs="Times New Roman"/>
            <w:sz w:val="24"/>
            <w:szCs w:val="24"/>
            <w:lang w:eastAsia="en-GB"/>
          </w:rPr>
          <w:t>The restriction of the conformity statement of such selective (or: partial) equipment certificates to the selected requirements shall be clearly indicated on the cover page of these certificates.</w:t>
        </w:r>
      </w:ins>
    </w:p>
    <w:p w14:paraId="31B8DBFE" w14:textId="77777777" w:rsidR="00737101" w:rsidRPr="00917F8E" w:rsidRDefault="00737101" w:rsidP="00737101">
      <w:pPr>
        <w:shd w:val="clear" w:color="auto" w:fill="FFFFFF"/>
        <w:spacing w:before="360" w:after="120" w:line="240" w:lineRule="auto"/>
        <w:rPr>
          <w:ins w:id="227" w:author="Author"/>
          <w:rFonts w:ascii="inherit" w:eastAsia="Times New Roman" w:hAnsi="inherit" w:cs="Times New Roman"/>
          <w:i/>
          <w:iCs/>
          <w:color w:val="000000"/>
          <w:sz w:val="24"/>
          <w:szCs w:val="24"/>
          <w:lang w:eastAsia="en-GB"/>
        </w:rPr>
      </w:pPr>
    </w:p>
    <w:p w14:paraId="1BDC6A5B" w14:textId="6CAE8086" w:rsidR="00737101" w:rsidRPr="00917F8E" w:rsidRDefault="00737101" w:rsidP="00737101">
      <w:pPr>
        <w:shd w:val="clear" w:color="auto" w:fill="FFFFFF"/>
        <w:spacing w:before="360" w:after="120" w:line="240" w:lineRule="auto"/>
        <w:jc w:val="center"/>
        <w:rPr>
          <w:ins w:id="228" w:author="Author"/>
          <w:rFonts w:ascii="inherit" w:eastAsia="Times New Roman" w:hAnsi="inherit" w:cs="Times New Roman"/>
          <w:i/>
          <w:iCs/>
          <w:color w:val="000000"/>
          <w:sz w:val="24"/>
          <w:szCs w:val="24"/>
          <w:lang w:eastAsia="en-GB"/>
        </w:rPr>
      </w:pPr>
      <w:ins w:id="229" w:author="Author">
        <w:r w:rsidRPr="00917F8E">
          <w:rPr>
            <w:rFonts w:ascii="inherit" w:eastAsia="Times New Roman" w:hAnsi="inherit" w:cs="Times New Roman"/>
            <w:i/>
            <w:iCs/>
            <w:color w:val="000000"/>
            <w:sz w:val="24"/>
            <w:szCs w:val="24"/>
            <w:lang w:eastAsia="en-GB"/>
          </w:rPr>
          <w:t xml:space="preserve">Article </w:t>
        </w:r>
        <w:r w:rsidR="005A48C8">
          <w:rPr>
            <w:rFonts w:ascii="inherit" w:eastAsia="Times New Roman" w:hAnsi="inherit" w:cs="Times New Roman"/>
            <w:i/>
            <w:iCs/>
            <w:color w:val="000000"/>
            <w:sz w:val="24"/>
            <w:szCs w:val="24"/>
            <w:lang w:eastAsia="en-GB"/>
          </w:rPr>
          <w:t>36</w:t>
        </w:r>
      </w:ins>
    </w:p>
    <w:p w14:paraId="71E8D8AE" w14:textId="77777777" w:rsidR="00737101" w:rsidRPr="00917F8E" w:rsidRDefault="00737101" w:rsidP="00737101">
      <w:pPr>
        <w:shd w:val="clear" w:color="auto" w:fill="FFFFFF"/>
        <w:spacing w:before="60" w:after="120" w:line="240" w:lineRule="auto"/>
        <w:jc w:val="center"/>
        <w:rPr>
          <w:ins w:id="230" w:author="Author"/>
          <w:rFonts w:ascii="inherit" w:eastAsia="Times New Roman" w:hAnsi="inherit" w:cs="Times New Roman"/>
          <w:b/>
          <w:bCs/>
          <w:color w:val="000000"/>
          <w:sz w:val="24"/>
          <w:szCs w:val="24"/>
          <w:lang w:eastAsia="en-GB"/>
        </w:rPr>
      </w:pPr>
      <w:ins w:id="231" w:author="Author">
        <w:r w:rsidRPr="00917F8E">
          <w:rPr>
            <w:rFonts w:ascii="inherit" w:eastAsia="Times New Roman" w:hAnsi="inherit" w:cs="Times New Roman"/>
            <w:b/>
            <w:bCs/>
            <w:color w:val="000000"/>
            <w:sz w:val="24"/>
            <w:szCs w:val="24"/>
            <w:lang w:eastAsia="en-GB"/>
          </w:rPr>
          <w:t>Product Series of Equipment for Certification</w:t>
        </w:r>
      </w:ins>
    </w:p>
    <w:p w14:paraId="0CCD9130" w14:textId="77777777" w:rsidR="00737101" w:rsidRPr="00917F8E" w:rsidRDefault="00737101" w:rsidP="00737101">
      <w:pPr>
        <w:tabs>
          <w:tab w:val="left" w:pos="0"/>
        </w:tabs>
        <w:spacing w:before="120" w:after="0" w:line="240" w:lineRule="auto"/>
        <w:jc w:val="both"/>
        <w:rPr>
          <w:ins w:id="232" w:author="Author"/>
          <w:rFonts w:ascii="inherit" w:eastAsia="Times New Roman" w:hAnsi="inherit" w:cs="Times New Roman"/>
          <w:sz w:val="24"/>
          <w:szCs w:val="24"/>
          <w:lang w:eastAsia="en-GB"/>
        </w:rPr>
      </w:pPr>
      <w:ins w:id="233" w:author="Author">
        <w:r w:rsidRPr="00917F8E">
          <w:rPr>
            <w:rFonts w:ascii="inherit" w:eastAsia="Times New Roman" w:hAnsi="inherit" w:cs="Times New Roman"/>
            <w:sz w:val="24"/>
            <w:szCs w:val="24"/>
            <w:lang w:eastAsia="en-GB"/>
          </w:rPr>
          <w:t xml:space="preserve">The application of the results of a conformity assessment of one equipment to other equipment within a given product series that does not provide defined evaluation measure, i.e. type testing, for the purpose of equipment certification is eligible based on the respective provisions of the certification scheme the equipment certificate is based on. </w:t>
        </w:r>
      </w:ins>
    </w:p>
    <w:p w14:paraId="64681EAE" w14:textId="77777777" w:rsidR="00737101" w:rsidRPr="00917F8E" w:rsidRDefault="00737101" w:rsidP="00737101">
      <w:pPr>
        <w:tabs>
          <w:tab w:val="left" w:pos="0"/>
        </w:tabs>
        <w:spacing w:before="120" w:after="0" w:line="240" w:lineRule="auto"/>
        <w:rPr>
          <w:ins w:id="234" w:author="Author"/>
          <w:rFonts w:ascii="inherit" w:eastAsia="Times New Roman" w:hAnsi="inherit" w:cs="Times New Roman"/>
          <w:sz w:val="24"/>
          <w:szCs w:val="24"/>
          <w:lang w:eastAsia="en-GB"/>
        </w:rPr>
      </w:pPr>
    </w:p>
    <w:p w14:paraId="096DE44A" w14:textId="52955EA2" w:rsidR="00737101" w:rsidRPr="00917F8E" w:rsidRDefault="00737101" w:rsidP="00737101">
      <w:pPr>
        <w:shd w:val="clear" w:color="auto" w:fill="FFFFFF"/>
        <w:spacing w:before="360" w:after="120" w:line="240" w:lineRule="auto"/>
        <w:jc w:val="center"/>
        <w:rPr>
          <w:ins w:id="235" w:author="Author"/>
          <w:rFonts w:ascii="inherit" w:eastAsia="Times New Roman" w:hAnsi="inherit" w:cs="Times New Roman"/>
          <w:i/>
          <w:iCs/>
          <w:color w:val="000000"/>
          <w:sz w:val="24"/>
          <w:szCs w:val="24"/>
          <w:lang w:eastAsia="en-GB"/>
        </w:rPr>
      </w:pPr>
      <w:ins w:id="236" w:author="Author">
        <w:r w:rsidRPr="00917F8E">
          <w:rPr>
            <w:rFonts w:ascii="inherit" w:eastAsia="Times New Roman" w:hAnsi="inherit" w:cs="Times New Roman"/>
            <w:i/>
            <w:iCs/>
            <w:color w:val="000000"/>
            <w:sz w:val="24"/>
            <w:szCs w:val="24"/>
            <w:lang w:eastAsia="en-GB"/>
          </w:rPr>
          <w:t xml:space="preserve">Article </w:t>
        </w:r>
        <w:r w:rsidR="005A48C8">
          <w:rPr>
            <w:rFonts w:ascii="inherit" w:eastAsia="Times New Roman" w:hAnsi="inherit" w:cs="Times New Roman"/>
            <w:i/>
            <w:iCs/>
            <w:color w:val="000000"/>
            <w:sz w:val="24"/>
            <w:szCs w:val="24"/>
            <w:lang w:eastAsia="en-GB"/>
          </w:rPr>
          <w:t>37</w:t>
        </w:r>
      </w:ins>
    </w:p>
    <w:p w14:paraId="57DB8DA6" w14:textId="77777777" w:rsidR="00737101" w:rsidRPr="00917F8E" w:rsidRDefault="00737101" w:rsidP="00737101">
      <w:pPr>
        <w:shd w:val="clear" w:color="auto" w:fill="FFFFFF"/>
        <w:spacing w:before="60" w:after="120" w:line="240" w:lineRule="auto"/>
        <w:jc w:val="center"/>
        <w:rPr>
          <w:ins w:id="237" w:author="Author"/>
          <w:rFonts w:ascii="inherit" w:eastAsia="Times New Roman" w:hAnsi="inherit" w:cs="Times New Roman"/>
          <w:b/>
          <w:bCs/>
          <w:color w:val="000000"/>
          <w:sz w:val="24"/>
          <w:szCs w:val="24"/>
          <w:lang w:eastAsia="en-GB"/>
        </w:rPr>
      </w:pPr>
      <w:ins w:id="238" w:author="Author">
        <w:r w:rsidRPr="00917F8E">
          <w:rPr>
            <w:rFonts w:ascii="inherit" w:eastAsia="Times New Roman" w:hAnsi="inherit" w:cs="Times New Roman"/>
            <w:b/>
            <w:bCs/>
            <w:color w:val="000000"/>
            <w:sz w:val="24"/>
            <w:szCs w:val="24"/>
            <w:lang w:eastAsia="en-GB"/>
          </w:rPr>
          <w:t>Prototype Declaration</w:t>
        </w:r>
      </w:ins>
    </w:p>
    <w:p w14:paraId="1CD5FDF0" w14:textId="77777777" w:rsidR="00737101" w:rsidRPr="00917F8E" w:rsidRDefault="00737101" w:rsidP="00737101">
      <w:pPr>
        <w:shd w:val="clear" w:color="auto" w:fill="FFFFFF"/>
        <w:spacing w:before="120" w:after="0" w:line="240" w:lineRule="auto"/>
        <w:jc w:val="both"/>
        <w:rPr>
          <w:ins w:id="239" w:author="Author"/>
          <w:rFonts w:ascii="inherit" w:eastAsia="Times New Roman" w:hAnsi="inherit" w:cs="Times New Roman"/>
          <w:color w:val="000000"/>
          <w:sz w:val="24"/>
          <w:szCs w:val="24"/>
          <w:lang w:eastAsia="en-GB"/>
        </w:rPr>
      </w:pPr>
      <w:ins w:id="240" w:author="Author">
        <w:r w:rsidRPr="00917F8E">
          <w:rPr>
            <w:rFonts w:ascii="inherit" w:eastAsia="Times New Roman" w:hAnsi="inherit" w:cs="Times New Roman"/>
            <w:color w:val="000000"/>
            <w:sz w:val="24"/>
            <w:szCs w:val="24"/>
            <w:lang w:eastAsia="en-GB"/>
          </w:rPr>
          <w:t xml:space="preserve">1.   A prototype equipment is the first item of equipment of a type that undergoes significant technical development or innovation, as well as any further item of equipment </w:t>
        </w:r>
        <w:r w:rsidRPr="00917F8E">
          <w:rPr>
            <w:rFonts w:ascii="inherit" w:eastAsia="Times New Roman" w:hAnsi="inherit" w:cs="Times New Roman"/>
            <w:color w:val="000000"/>
            <w:sz w:val="24"/>
            <w:szCs w:val="24"/>
            <w:lang w:eastAsia="en-GB"/>
          </w:rPr>
          <w:lastRenderedPageBreak/>
          <w:t xml:space="preserve">of that type that is put into service within two years of the first item of equipment of that prototype equipment being commissioned. </w:t>
        </w:r>
      </w:ins>
    </w:p>
    <w:p w14:paraId="587B917D" w14:textId="77777777" w:rsidR="00737101" w:rsidRPr="00917F8E" w:rsidRDefault="00737101" w:rsidP="00737101">
      <w:pPr>
        <w:shd w:val="clear" w:color="auto" w:fill="FFFFFF"/>
        <w:spacing w:before="120" w:after="0" w:line="240" w:lineRule="auto"/>
        <w:jc w:val="both"/>
        <w:rPr>
          <w:ins w:id="241" w:author="Author"/>
          <w:rFonts w:ascii="inherit" w:eastAsia="Times New Roman" w:hAnsi="inherit" w:cs="Times New Roman"/>
          <w:color w:val="000000"/>
          <w:sz w:val="24"/>
          <w:szCs w:val="24"/>
          <w:lang w:eastAsia="en-GB"/>
        </w:rPr>
      </w:pPr>
      <w:ins w:id="242" w:author="Author">
        <w:r w:rsidRPr="00917F8E">
          <w:rPr>
            <w:rFonts w:ascii="inherit" w:eastAsia="Times New Roman" w:hAnsi="inherit" w:cs="Times New Roman"/>
            <w:color w:val="000000"/>
            <w:sz w:val="24"/>
            <w:szCs w:val="24"/>
            <w:lang w:eastAsia="en-GB"/>
          </w:rPr>
          <w:t>Significant technical developments and innovations are deemed if components or software versions are changed in such a way that the electrical behaviour of the equipment on the grid changes significantly or that an equivalent electrical behaviour is achieved by another technical development and innovation.</w:t>
        </w:r>
      </w:ins>
    </w:p>
    <w:p w14:paraId="1789562F" w14:textId="77777777" w:rsidR="00737101" w:rsidRPr="00917F8E" w:rsidRDefault="00737101" w:rsidP="00737101">
      <w:pPr>
        <w:shd w:val="clear" w:color="auto" w:fill="FFFFFF"/>
        <w:spacing w:before="120" w:after="0" w:line="240" w:lineRule="auto"/>
        <w:jc w:val="both"/>
        <w:rPr>
          <w:ins w:id="243" w:author="Author"/>
          <w:rFonts w:ascii="inherit" w:eastAsia="Times New Roman" w:hAnsi="inherit" w:cs="Times New Roman"/>
          <w:color w:val="000000"/>
          <w:sz w:val="24"/>
          <w:szCs w:val="24"/>
          <w:lang w:eastAsia="en-GB"/>
        </w:rPr>
      </w:pPr>
      <w:ins w:id="244" w:author="Author">
        <w:r w:rsidRPr="00917F8E">
          <w:rPr>
            <w:rFonts w:ascii="inherit" w:eastAsia="Times New Roman" w:hAnsi="inherit" w:cs="Times New Roman"/>
            <w:color w:val="000000"/>
            <w:sz w:val="24"/>
            <w:szCs w:val="24"/>
            <w:lang w:eastAsia="en-GB"/>
          </w:rPr>
          <w:t xml:space="preserve">2.   A prototype declaration issued by an authorized certifier shall demonstrate that the prototype equipment complies with the </w:t>
        </w:r>
        <w:r w:rsidRPr="00917F8E">
          <w:rPr>
            <w:rFonts w:ascii="inherit" w:eastAsia="Times New Roman" w:hAnsi="inherit" w:cs="Times New Roman"/>
            <w:sz w:val="24"/>
            <w:szCs w:val="24"/>
            <w:lang w:eastAsia="en-GB"/>
          </w:rPr>
          <w:t xml:space="preserve">requirement of general application established under this Regulation. </w:t>
        </w:r>
        <w:r w:rsidRPr="00917F8E">
          <w:rPr>
            <w:rFonts w:ascii="inherit" w:eastAsia="Times New Roman" w:hAnsi="inherit" w:cs="Times New Roman"/>
            <w:color w:val="000000"/>
            <w:sz w:val="24"/>
            <w:szCs w:val="24"/>
            <w:lang w:eastAsia="en-GB"/>
          </w:rPr>
          <w:t>I.e., the prototype declaration shall comprise:</w:t>
        </w:r>
      </w:ins>
    </w:p>
    <w:tbl>
      <w:tblPr>
        <w:tblW w:w="5000" w:type="pct"/>
        <w:tblCellMar>
          <w:left w:w="0" w:type="dxa"/>
          <w:right w:w="0" w:type="dxa"/>
        </w:tblCellMar>
        <w:tblLook w:val="04A0" w:firstRow="1" w:lastRow="0" w:firstColumn="1" w:lastColumn="0" w:noHBand="0" w:noVBand="1"/>
      </w:tblPr>
      <w:tblGrid>
        <w:gridCol w:w="301"/>
        <w:gridCol w:w="8725"/>
      </w:tblGrid>
      <w:tr w:rsidR="00737101" w:rsidRPr="00917F8E" w14:paraId="0FA8DCCA" w14:textId="77777777" w:rsidTr="00D75BC5">
        <w:trPr>
          <w:ins w:id="245" w:author="Author"/>
        </w:trPr>
        <w:tc>
          <w:tcPr>
            <w:tcW w:w="0" w:type="auto"/>
            <w:shd w:val="clear" w:color="auto" w:fill="auto"/>
            <w:hideMark/>
          </w:tcPr>
          <w:p w14:paraId="0ABC0086" w14:textId="77777777" w:rsidR="00737101" w:rsidRPr="00917F8E" w:rsidRDefault="00737101" w:rsidP="00D75BC5">
            <w:pPr>
              <w:spacing w:before="120" w:after="0" w:line="240" w:lineRule="auto"/>
              <w:jc w:val="both"/>
              <w:rPr>
                <w:ins w:id="246" w:author="Author"/>
                <w:rFonts w:ascii="inherit" w:eastAsia="Times New Roman" w:hAnsi="inherit" w:cs="Times New Roman"/>
                <w:sz w:val="24"/>
                <w:szCs w:val="24"/>
                <w:lang w:eastAsia="en-GB"/>
              </w:rPr>
            </w:pPr>
            <w:ins w:id="247" w:author="Author">
              <w:r w:rsidRPr="00917F8E">
                <w:rPr>
                  <w:rFonts w:ascii="inherit" w:eastAsia="Times New Roman" w:hAnsi="inherit" w:cs="Times New Roman"/>
                  <w:sz w:val="24"/>
                  <w:szCs w:val="24"/>
                  <w:lang w:eastAsia="en-GB"/>
                </w:rPr>
                <w:t>(a)</w:t>
              </w:r>
            </w:ins>
          </w:p>
        </w:tc>
        <w:tc>
          <w:tcPr>
            <w:tcW w:w="0" w:type="auto"/>
            <w:shd w:val="clear" w:color="auto" w:fill="auto"/>
            <w:hideMark/>
          </w:tcPr>
          <w:p w14:paraId="696CD80A" w14:textId="77777777" w:rsidR="00737101" w:rsidRPr="00917F8E" w:rsidRDefault="00737101" w:rsidP="00D75BC5">
            <w:pPr>
              <w:spacing w:before="120" w:after="0" w:line="240" w:lineRule="auto"/>
              <w:jc w:val="both"/>
              <w:rPr>
                <w:ins w:id="248" w:author="Author"/>
                <w:rFonts w:ascii="inherit" w:eastAsia="Times New Roman" w:hAnsi="inherit" w:cs="Times New Roman"/>
                <w:sz w:val="24"/>
                <w:szCs w:val="24"/>
                <w:lang w:eastAsia="en-GB"/>
              </w:rPr>
            </w:pPr>
            <w:ins w:id="249" w:author="Author">
              <w:r w:rsidRPr="00917F8E">
                <w:rPr>
                  <w:rFonts w:ascii="inherit" w:eastAsia="Times New Roman" w:hAnsi="inherit" w:cs="Times New Roman"/>
                  <w:color w:val="000000"/>
                  <w:sz w:val="24"/>
                  <w:szCs w:val="24"/>
                  <w:lang w:eastAsia="en-GB"/>
                </w:rPr>
                <w:t xml:space="preserve">A declaration of partial or full conformity to the </w:t>
              </w:r>
              <w:r w:rsidRPr="00917F8E">
                <w:rPr>
                  <w:rFonts w:ascii="inherit" w:eastAsia="Times New Roman" w:hAnsi="inherit" w:cs="Times New Roman"/>
                  <w:sz w:val="24"/>
                  <w:szCs w:val="24"/>
                  <w:lang w:eastAsia="en-GB"/>
                </w:rPr>
                <w:t>requirements of general application established under this Regulation;</w:t>
              </w:r>
            </w:ins>
          </w:p>
        </w:tc>
      </w:tr>
    </w:tbl>
    <w:p w14:paraId="5C2AED19" w14:textId="77777777" w:rsidR="00737101" w:rsidRPr="00917F8E" w:rsidRDefault="00737101" w:rsidP="00737101">
      <w:pPr>
        <w:shd w:val="clear" w:color="auto" w:fill="FFFFFF"/>
        <w:spacing w:after="0" w:line="240" w:lineRule="auto"/>
        <w:rPr>
          <w:ins w:id="250"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737101" w:rsidRPr="00917F8E" w14:paraId="01EE0A48" w14:textId="77777777" w:rsidTr="00D75BC5">
        <w:trPr>
          <w:ins w:id="251" w:author="Author"/>
        </w:trPr>
        <w:tc>
          <w:tcPr>
            <w:tcW w:w="0" w:type="auto"/>
            <w:shd w:val="clear" w:color="auto" w:fill="auto"/>
            <w:hideMark/>
          </w:tcPr>
          <w:p w14:paraId="75D6CF5D" w14:textId="77777777" w:rsidR="00737101" w:rsidRPr="00917F8E" w:rsidRDefault="00737101" w:rsidP="00D75BC5">
            <w:pPr>
              <w:spacing w:before="120" w:after="0" w:line="240" w:lineRule="auto"/>
              <w:jc w:val="both"/>
              <w:rPr>
                <w:ins w:id="252" w:author="Author"/>
                <w:rFonts w:ascii="inherit" w:eastAsia="Times New Roman" w:hAnsi="inherit" w:cs="Times New Roman"/>
                <w:sz w:val="24"/>
                <w:szCs w:val="24"/>
                <w:lang w:eastAsia="en-GB"/>
              </w:rPr>
            </w:pPr>
            <w:ins w:id="253" w:author="Author">
              <w:r w:rsidRPr="00917F8E">
                <w:rPr>
                  <w:rFonts w:ascii="inherit" w:eastAsia="Times New Roman" w:hAnsi="inherit" w:cs="Times New Roman"/>
                  <w:sz w:val="24"/>
                  <w:szCs w:val="24"/>
                  <w:lang w:eastAsia="en-GB"/>
                </w:rPr>
                <w:t>(b)</w:t>
              </w:r>
            </w:ins>
          </w:p>
        </w:tc>
        <w:tc>
          <w:tcPr>
            <w:tcW w:w="0" w:type="auto"/>
            <w:shd w:val="clear" w:color="auto" w:fill="auto"/>
            <w:hideMark/>
          </w:tcPr>
          <w:p w14:paraId="4CDE2995" w14:textId="77777777" w:rsidR="00737101" w:rsidRPr="00917F8E" w:rsidRDefault="00737101" w:rsidP="00D75BC5">
            <w:pPr>
              <w:spacing w:before="120" w:after="0" w:line="240" w:lineRule="auto"/>
              <w:jc w:val="both"/>
              <w:rPr>
                <w:ins w:id="254" w:author="Author"/>
                <w:rFonts w:ascii="inherit" w:eastAsia="Times New Roman" w:hAnsi="inherit" w:cs="Times New Roman"/>
                <w:sz w:val="24"/>
                <w:szCs w:val="24"/>
                <w:lang w:eastAsia="en-GB"/>
              </w:rPr>
            </w:pPr>
            <w:ins w:id="255" w:author="Author">
              <w:r w:rsidRPr="00917F8E">
                <w:rPr>
                  <w:rFonts w:ascii="inherit" w:eastAsia="Times New Roman" w:hAnsi="inherit" w:cs="Times New Roman"/>
                  <w:color w:val="000000"/>
                  <w:sz w:val="24"/>
                  <w:szCs w:val="24"/>
                  <w:lang w:eastAsia="en-GB"/>
                </w:rPr>
                <w:t>A declaration that the prototype equipment provides a significant technical development or innovation</w:t>
              </w:r>
              <w:r w:rsidRPr="00917F8E">
                <w:rPr>
                  <w:rFonts w:ascii="inherit" w:eastAsia="Times New Roman" w:hAnsi="inherit" w:cs="Times New Roman"/>
                  <w:sz w:val="24"/>
                  <w:szCs w:val="24"/>
                  <w:lang w:eastAsia="en-GB"/>
                </w:rPr>
                <w:t>;</w:t>
              </w:r>
            </w:ins>
          </w:p>
        </w:tc>
      </w:tr>
    </w:tbl>
    <w:p w14:paraId="240D14C5" w14:textId="77777777" w:rsidR="00737101" w:rsidRPr="00917F8E" w:rsidRDefault="00737101" w:rsidP="00737101">
      <w:pPr>
        <w:shd w:val="clear" w:color="auto" w:fill="FFFFFF"/>
        <w:spacing w:after="0" w:line="240" w:lineRule="auto"/>
        <w:rPr>
          <w:ins w:id="256"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2"/>
        <w:gridCol w:w="8734"/>
      </w:tblGrid>
      <w:tr w:rsidR="00737101" w:rsidRPr="00917F8E" w14:paraId="1AE474AA" w14:textId="77777777" w:rsidTr="00D75BC5">
        <w:trPr>
          <w:ins w:id="257" w:author="Author"/>
        </w:trPr>
        <w:tc>
          <w:tcPr>
            <w:tcW w:w="0" w:type="auto"/>
            <w:shd w:val="clear" w:color="auto" w:fill="auto"/>
            <w:hideMark/>
          </w:tcPr>
          <w:p w14:paraId="24E28E48" w14:textId="77777777" w:rsidR="00737101" w:rsidRPr="00917F8E" w:rsidRDefault="00737101" w:rsidP="00D75BC5">
            <w:pPr>
              <w:spacing w:before="120" w:after="0" w:line="240" w:lineRule="auto"/>
              <w:jc w:val="both"/>
              <w:rPr>
                <w:ins w:id="258" w:author="Author"/>
                <w:rFonts w:ascii="inherit" w:eastAsia="Times New Roman" w:hAnsi="inherit" w:cs="Times New Roman"/>
                <w:sz w:val="24"/>
                <w:szCs w:val="24"/>
                <w:lang w:eastAsia="en-GB"/>
              </w:rPr>
            </w:pPr>
            <w:ins w:id="259" w:author="Author">
              <w:r w:rsidRPr="00917F8E">
                <w:rPr>
                  <w:rFonts w:ascii="inherit" w:eastAsia="Times New Roman" w:hAnsi="inherit" w:cs="Times New Roman"/>
                  <w:sz w:val="24"/>
                  <w:szCs w:val="24"/>
                  <w:lang w:eastAsia="en-GB"/>
                </w:rPr>
                <w:t>(c)</w:t>
              </w:r>
            </w:ins>
          </w:p>
        </w:tc>
        <w:tc>
          <w:tcPr>
            <w:tcW w:w="0" w:type="auto"/>
            <w:shd w:val="clear" w:color="auto" w:fill="auto"/>
            <w:hideMark/>
          </w:tcPr>
          <w:p w14:paraId="227919EE" w14:textId="77777777" w:rsidR="00737101" w:rsidRPr="00917F8E" w:rsidRDefault="00737101" w:rsidP="00D75BC5">
            <w:pPr>
              <w:spacing w:before="120" w:after="0" w:line="240" w:lineRule="auto"/>
              <w:jc w:val="both"/>
              <w:rPr>
                <w:ins w:id="260" w:author="Author"/>
                <w:rFonts w:ascii="inherit" w:eastAsia="Times New Roman" w:hAnsi="inherit" w:cs="Times New Roman"/>
                <w:sz w:val="24"/>
                <w:szCs w:val="24"/>
                <w:lang w:eastAsia="en-GB"/>
              </w:rPr>
            </w:pPr>
            <w:ins w:id="261" w:author="Author">
              <w:r w:rsidRPr="00917F8E">
                <w:rPr>
                  <w:rFonts w:ascii="inherit" w:eastAsia="Times New Roman" w:hAnsi="inherit" w:cs="Times New Roman"/>
                  <w:color w:val="000000"/>
                  <w:sz w:val="24"/>
                  <w:szCs w:val="24"/>
                  <w:lang w:eastAsia="en-GB"/>
                </w:rPr>
                <w:t>An indication of differences to existing and already certified equipment, if applicable</w:t>
              </w:r>
              <w:r w:rsidRPr="00917F8E">
                <w:rPr>
                  <w:rFonts w:ascii="inherit" w:eastAsia="Times New Roman" w:hAnsi="inherit" w:cs="Times New Roman"/>
                  <w:sz w:val="24"/>
                  <w:szCs w:val="24"/>
                  <w:lang w:eastAsia="en-GB"/>
                </w:rPr>
                <w:t>;</w:t>
              </w:r>
            </w:ins>
          </w:p>
        </w:tc>
      </w:tr>
    </w:tbl>
    <w:p w14:paraId="495C4FE2" w14:textId="77777777" w:rsidR="00737101" w:rsidRPr="00917F8E" w:rsidRDefault="00737101" w:rsidP="00737101">
      <w:pPr>
        <w:shd w:val="clear" w:color="auto" w:fill="FFFFFF"/>
        <w:spacing w:after="0" w:line="240" w:lineRule="auto"/>
        <w:rPr>
          <w:ins w:id="262"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737101" w:rsidRPr="00917F8E" w14:paraId="6D880E32" w14:textId="77777777" w:rsidTr="00D75BC5">
        <w:trPr>
          <w:ins w:id="263" w:author="Author"/>
        </w:trPr>
        <w:tc>
          <w:tcPr>
            <w:tcW w:w="0" w:type="auto"/>
            <w:shd w:val="clear" w:color="auto" w:fill="auto"/>
            <w:hideMark/>
          </w:tcPr>
          <w:p w14:paraId="75717ECB" w14:textId="77777777" w:rsidR="00737101" w:rsidRPr="00917F8E" w:rsidRDefault="00737101" w:rsidP="00D75BC5">
            <w:pPr>
              <w:spacing w:before="120" w:after="0" w:line="240" w:lineRule="auto"/>
              <w:jc w:val="both"/>
              <w:rPr>
                <w:ins w:id="264" w:author="Author"/>
                <w:rFonts w:ascii="inherit" w:eastAsia="Times New Roman" w:hAnsi="inherit" w:cs="Times New Roman"/>
                <w:sz w:val="24"/>
                <w:szCs w:val="24"/>
                <w:lang w:eastAsia="en-GB"/>
              </w:rPr>
            </w:pPr>
            <w:ins w:id="265" w:author="Author">
              <w:r w:rsidRPr="00917F8E">
                <w:rPr>
                  <w:rFonts w:ascii="inherit" w:eastAsia="Times New Roman" w:hAnsi="inherit" w:cs="Times New Roman"/>
                  <w:sz w:val="24"/>
                  <w:szCs w:val="24"/>
                  <w:lang w:eastAsia="en-GB"/>
                </w:rPr>
                <w:t>(d)</w:t>
              </w:r>
            </w:ins>
          </w:p>
        </w:tc>
        <w:tc>
          <w:tcPr>
            <w:tcW w:w="0" w:type="auto"/>
            <w:shd w:val="clear" w:color="auto" w:fill="auto"/>
            <w:hideMark/>
          </w:tcPr>
          <w:p w14:paraId="1E1A2EF4" w14:textId="77777777" w:rsidR="00737101" w:rsidRPr="00917F8E" w:rsidRDefault="00737101" w:rsidP="00D75BC5">
            <w:pPr>
              <w:spacing w:before="120" w:after="0" w:line="240" w:lineRule="auto"/>
              <w:jc w:val="both"/>
              <w:rPr>
                <w:ins w:id="266" w:author="Author"/>
                <w:rFonts w:ascii="inherit" w:eastAsia="Times New Roman" w:hAnsi="inherit" w:cs="Times New Roman"/>
                <w:sz w:val="24"/>
                <w:szCs w:val="24"/>
                <w:lang w:eastAsia="en-GB"/>
              </w:rPr>
            </w:pPr>
            <w:ins w:id="267" w:author="Author">
              <w:r w:rsidRPr="00917F8E">
                <w:rPr>
                  <w:rFonts w:ascii="inherit" w:eastAsia="Times New Roman" w:hAnsi="inherit" w:cs="Times New Roman"/>
                  <w:color w:val="000000"/>
                  <w:sz w:val="24"/>
                  <w:szCs w:val="24"/>
                  <w:lang w:eastAsia="en-GB"/>
                </w:rPr>
                <w:t xml:space="preserve">Technical data according to the </w:t>
              </w:r>
              <w:r w:rsidRPr="00917F8E">
                <w:rPr>
                  <w:rFonts w:ascii="inherit" w:eastAsia="Times New Roman" w:hAnsi="inherit" w:cs="Times New Roman"/>
                  <w:sz w:val="24"/>
                  <w:szCs w:val="24"/>
                  <w:lang w:eastAsia="en-GB"/>
                </w:rPr>
                <w:t>requirements of general application established under this Regulation.</w:t>
              </w:r>
            </w:ins>
          </w:p>
        </w:tc>
      </w:tr>
    </w:tbl>
    <w:p w14:paraId="17957FEA" w14:textId="0A287870" w:rsidR="00737101" w:rsidRPr="00917F8E" w:rsidRDefault="00737101" w:rsidP="00737101">
      <w:pPr>
        <w:shd w:val="clear" w:color="auto" w:fill="FFFFFF"/>
        <w:spacing w:before="120" w:after="0" w:line="240" w:lineRule="auto"/>
        <w:jc w:val="both"/>
        <w:rPr>
          <w:ins w:id="268" w:author="Author"/>
          <w:rFonts w:ascii="inherit" w:eastAsia="Times New Roman" w:hAnsi="inherit" w:cs="Times New Roman"/>
          <w:color w:val="000000"/>
          <w:sz w:val="24"/>
          <w:szCs w:val="24"/>
          <w:lang w:eastAsia="en-GB"/>
        </w:rPr>
      </w:pPr>
      <w:ins w:id="269" w:author="Author">
        <w:r w:rsidRPr="00917F8E">
          <w:rPr>
            <w:rFonts w:ascii="inherit" w:eastAsia="Times New Roman" w:hAnsi="inherit" w:cs="Times New Roman"/>
            <w:color w:val="000000"/>
            <w:sz w:val="24"/>
            <w:szCs w:val="24"/>
            <w:lang w:eastAsia="en-GB"/>
          </w:rPr>
          <w:t>3.   Within the two-year prototype status period starting with the commissioning of the first prototype equipment of this type, a prototype declaration is deemed to be equivalent to an equipment certificate in the course of the operational notification of demand facility under the provisions of Ti</w:t>
        </w:r>
        <w:r w:rsidR="0047374F" w:rsidRPr="00917F8E">
          <w:rPr>
            <w:rFonts w:ascii="inherit" w:eastAsia="Times New Roman" w:hAnsi="inherit" w:cs="Times New Roman"/>
            <w:color w:val="000000"/>
            <w:sz w:val="24"/>
            <w:szCs w:val="24"/>
            <w:lang w:eastAsia="en-GB"/>
          </w:rPr>
          <w:t>t</w:t>
        </w:r>
        <w:r w:rsidRPr="00917F8E">
          <w:rPr>
            <w:rFonts w:ascii="inherit" w:eastAsia="Times New Roman" w:hAnsi="inherit" w:cs="Times New Roman"/>
            <w:color w:val="000000"/>
            <w:sz w:val="24"/>
            <w:szCs w:val="24"/>
            <w:lang w:eastAsia="en-GB"/>
          </w:rPr>
          <w:t>l</w:t>
        </w:r>
        <w:r w:rsidR="0047374F" w:rsidRPr="00917F8E">
          <w:rPr>
            <w:rFonts w:ascii="inherit" w:eastAsia="Times New Roman" w:hAnsi="inherit" w:cs="Times New Roman"/>
            <w:color w:val="000000"/>
            <w:sz w:val="24"/>
            <w:szCs w:val="24"/>
            <w:lang w:eastAsia="en-GB"/>
          </w:rPr>
          <w:t>e</w:t>
        </w:r>
        <w:r w:rsidRPr="00917F8E">
          <w:rPr>
            <w:rFonts w:ascii="inherit" w:eastAsia="Times New Roman" w:hAnsi="inherit" w:cs="Times New Roman"/>
            <w:color w:val="000000"/>
            <w:sz w:val="24"/>
            <w:szCs w:val="24"/>
            <w:lang w:eastAsia="en-GB"/>
          </w:rPr>
          <w:t xml:space="preserve"> II or Title III on the following conditions, unless the relevant system operator does not specify additional requirements on the operational notification of such prototypes:</w:t>
        </w:r>
      </w:ins>
    </w:p>
    <w:tbl>
      <w:tblPr>
        <w:tblW w:w="5000" w:type="pct"/>
        <w:tblCellMar>
          <w:left w:w="0" w:type="dxa"/>
          <w:right w:w="0" w:type="dxa"/>
        </w:tblCellMar>
        <w:tblLook w:val="04A0" w:firstRow="1" w:lastRow="0" w:firstColumn="1" w:lastColumn="0" w:noHBand="0" w:noVBand="1"/>
      </w:tblPr>
      <w:tblGrid>
        <w:gridCol w:w="301"/>
        <w:gridCol w:w="8725"/>
      </w:tblGrid>
      <w:tr w:rsidR="00737101" w:rsidRPr="00917F8E" w14:paraId="31A7DDDD" w14:textId="77777777" w:rsidTr="00D75BC5">
        <w:trPr>
          <w:ins w:id="270" w:author="Author"/>
        </w:trPr>
        <w:tc>
          <w:tcPr>
            <w:tcW w:w="0" w:type="auto"/>
            <w:shd w:val="clear" w:color="auto" w:fill="auto"/>
            <w:hideMark/>
          </w:tcPr>
          <w:p w14:paraId="5D58EF46" w14:textId="77777777" w:rsidR="00737101" w:rsidRPr="00917F8E" w:rsidRDefault="00737101" w:rsidP="00D75BC5">
            <w:pPr>
              <w:spacing w:before="120" w:after="0" w:line="240" w:lineRule="auto"/>
              <w:jc w:val="both"/>
              <w:rPr>
                <w:ins w:id="271" w:author="Author"/>
                <w:rFonts w:ascii="inherit" w:eastAsia="Times New Roman" w:hAnsi="inherit" w:cs="Times New Roman"/>
                <w:sz w:val="24"/>
                <w:szCs w:val="24"/>
                <w:lang w:eastAsia="en-GB"/>
              </w:rPr>
            </w:pPr>
            <w:ins w:id="272" w:author="Author">
              <w:r w:rsidRPr="00917F8E">
                <w:rPr>
                  <w:rFonts w:ascii="inherit" w:eastAsia="Times New Roman" w:hAnsi="inherit" w:cs="Times New Roman"/>
                  <w:sz w:val="24"/>
                  <w:szCs w:val="24"/>
                  <w:lang w:eastAsia="en-GB"/>
                </w:rPr>
                <w:t>(a)</w:t>
              </w:r>
            </w:ins>
          </w:p>
        </w:tc>
        <w:tc>
          <w:tcPr>
            <w:tcW w:w="0" w:type="auto"/>
            <w:shd w:val="clear" w:color="auto" w:fill="auto"/>
            <w:hideMark/>
          </w:tcPr>
          <w:p w14:paraId="37E04445" w14:textId="77777777" w:rsidR="00737101" w:rsidRPr="00917F8E" w:rsidRDefault="00737101" w:rsidP="00D75BC5">
            <w:pPr>
              <w:spacing w:before="120" w:after="0" w:line="240" w:lineRule="auto"/>
              <w:jc w:val="both"/>
              <w:rPr>
                <w:ins w:id="273" w:author="Author"/>
                <w:rFonts w:ascii="inherit" w:eastAsia="Times New Roman" w:hAnsi="inherit" w:cs="Times New Roman"/>
                <w:sz w:val="24"/>
                <w:szCs w:val="24"/>
                <w:lang w:eastAsia="en-GB"/>
              </w:rPr>
            </w:pPr>
            <w:ins w:id="274" w:author="Author">
              <w:r w:rsidRPr="00917F8E">
                <w:rPr>
                  <w:rFonts w:ascii="inherit" w:eastAsia="Times New Roman" w:hAnsi="inherit" w:cs="Times New Roman"/>
                  <w:color w:val="000000"/>
                  <w:sz w:val="24"/>
                  <w:szCs w:val="24"/>
                  <w:lang w:eastAsia="en-GB"/>
                </w:rPr>
                <w:t xml:space="preserve">An equipment certificate is provided within the two-year prototype status period demonstrating the conformity to the </w:t>
              </w:r>
              <w:r w:rsidRPr="00917F8E">
                <w:rPr>
                  <w:rFonts w:ascii="inherit" w:eastAsia="Times New Roman" w:hAnsi="inherit" w:cs="Times New Roman"/>
                  <w:sz w:val="24"/>
                  <w:szCs w:val="24"/>
                  <w:lang w:eastAsia="en-GB"/>
                </w:rPr>
                <w:t>requirements of general application established under this Regulation at least to the same extend as stated by the prototype declaration;</w:t>
              </w:r>
            </w:ins>
          </w:p>
        </w:tc>
      </w:tr>
    </w:tbl>
    <w:p w14:paraId="0FF7361D" w14:textId="77777777" w:rsidR="00737101" w:rsidRPr="00917F8E" w:rsidRDefault="00737101" w:rsidP="00737101">
      <w:pPr>
        <w:shd w:val="clear" w:color="auto" w:fill="FFFFFF"/>
        <w:spacing w:after="0" w:line="240" w:lineRule="auto"/>
        <w:rPr>
          <w:ins w:id="275"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737101" w:rsidRPr="00917F8E" w14:paraId="1970736C" w14:textId="77777777" w:rsidTr="00D75BC5">
        <w:trPr>
          <w:ins w:id="276" w:author="Author"/>
        </w:trPr>
        <w:tc>
          <w:tcPr>
            <w:tcW w:w="0" w:type="auto"/>
            <w:shd w:val="clear" w:color="auto" w:fill="auto"/>
            <w:hideMark/>
          </w:tcPr>
          <w:p w14:paraId="19E3AD4F" w14:textId="77777777" w:rsidR="00737101" w:rsidRPr="00917F8E" w:rsidRDefault="00737101" w:rsidP="00D75BC5">
            <w:pPr>
              <w:spacing w:before="120" w:after="0" w:line="240" w:lineRule="auto"/>
              <w:jc w:val="both"/>
              <w:rPr>
                <w:ins w:id="277" w:author="Author"/>
                <w:rFonts w:ascii="inherit" w:eastAsia="Times New Roman" w:hAnsi="inherit" w:cs="Times New Roman"/>
                <w:sz w:val="24"/>
                <w:szCs w:val="24"/>
                <w:lang w:eastAsia="en-GB"/>
              </w:rPr>
            </w:pPr>
            <w:ins w:id="278" w:author="Author">
              <w:r w:rsidRPr="00917F8E">
                <w:rPr>
                  <w:rFonts w:ascii="inherit" w:eastAsia="Times New Roman" w:hAnsi="inherit" w:cs="Times New Roman"/>
                  <w:sz w:val="24"/>
                  <w:szCs w:val="24"/>
                  <w:lang w:eastAsia="en-GB"/>
                </w:rPr>
                <w:t>(b)</w:t>
              </w:r>
            </w:ins>
          </w:p>
        </w:tc>
        <w:tc>
          <w:tcPr>
            <w:tcW w:w="0" w:type="auto"/>
            <w:shd w:val="clear" w:color="auto" w:fill="auto"/>
            <w:hideMark/>
          </w:tcPr>
          <w:p w14:paraId="4E7C8112" w14:textId="1C8E582A" w:rsidR="00737101" w:rsidRPr="00917F8E" w:rsidRDefault="00737101" w:rsidP="00D75BC5">
            <w:pPr>
              <w:spacing w:before="120" w:after="0" w:line="240" w:lineRule="auto"/>
              <w:jc w:val="both"/>
              <w:rPr>
                <w:ins w:id="279" w:author="Author"/>
                <w:rFonts w:ascii="inherit" w:eastAsia="Times New Roman" w:hAnsi="inherit" w:cs="Times New Roman"/>
                <w:sz w:val="24"/>
                <w:szCs w:val="24"/>
                <w:lang w:eastAsia="en-GB"/>
              </w:rPr>
            </w:pPr>
            <w:ins w:id="280" w:author="Author">
              <w:r w:rsidRPr="00917F8E">
                <w:rPr>
                  <w:rFonts w:ascii="inherit" w:eastAsia="Times New Roman" w:hAnsi="inherit" w:cs="Times New Roman"/>
                  <w:color w:val="000000"/>
                  <w:sz w:val="24"/>
                  <w:szCs w:val="24"/>
                  <w:lang w:eastAsia="en-GB"/>
                </w:rPr>
                <w:t xml:space="preserve">The regular demonstration that the demand facility complies with the </w:t>
              </w:r>
              <w:r w:rsidRPr="00917F8E">
                <w:rPr>
                  <w:rFonts w:ascii="inherit" w:eastAsia="Times New Roman" w:hAnsi="inherit" w:cs="Times New Roman"/>
                  <w:sz w:val="24"/>
                  <w:szCs w:val="24"/>
                  <w:lang w:eastAsia="en-GB"/>
                </w:rPr>
                <w:t>requirements of general application established under this Regulation is provided according to the provisions of Title II and Title III for the operational notification demand facilities within one year after the equipment certificate for the prototype equipment has been issued.</w:t>
              </w:r>
            </w:ins>
          </w:p>
        </w:tc>
      </w:tr>
    </w:tbl>
    <w:p w14:paraId="0A08AE96" w14:textId="77777777" w:rsidR="00737101" w:rsidRPr="00917F8E" w:rsidRDefault="00737101" w:rsidP="00737101">
      <w:pPr>
        <w:shd w:val="clear" w:color="auto" w:fill="FFFFFF"/>
        <w:spacing w:after="0" w:line="240" w:lineRule="auto"/>
        <w:rPr>
          <w:ins w:id="281" w:author="Author"/>
          <w:rFonts w:ascii="Times New Roman" w:eastAsia="Times New Roman" w:hAnsi="Times New Roman" w:cs="Times New Roman"/>
          <w:vanish/>
          <w:color w:val="000000"/>
          <w:sz w:val="24"/>
          <w:szCs w:val="24"/>
          <w:lang w:eastAsia="en-GB"/>
        </w:rPr>
      </w:pPr>
    </w:p>
    <w:p w14:paraId="0A1E5463" w14:textId="77777777" w:rsidR="00737101" w:rsidRPr="00917F8E" w:rsidRDefault="00737101" w:rsidP="00737101">
      <w:pPr>
        <w:shd w:val="clear" w:color="auto" w:fill="FFFFFF"/>
        <w:spacing w:before="120" w:after="0" w:line="240" w:lineRule="auto"/>
        <w:jc w:val="both"/>
        <w:rPr>
          <w:ins w:id="282" w:author="Author"/>
          <w:rFonts w:ascii="inherit" w:eastAsia="Times New Roman" w:hAnsi="inherit" w:cs="Times New Roman"/>
          <w:color w:val="000000"/>
          <w:sz w:val="24"/>
          <w:szCs w:val="24"/>
          <w:lang w:eastAsia="en-GB"/>
        </w:rPr>
      </w:pPr>
      <w:ins w:id="283" w:author="Author">
        <w:r w:rsidRPr="00917F8E">
          <w:rPr>
            <w:rFonts w:ascii="inherit" w:eastAsia="Times New Roman" w:hAnsi="inherit" w:cs="Times New Roman"/>
            <w:color w:val="000000"/>
            <w:sz w:val="24"/>
            <w:szCs w:val="24"/>
            <w:lang w:eastAsia="en-GB"/>
          </w:rPr>
          <w:t>4.   The prototype declaration’s validity terminates with the end of the two-year prototype status or the publication of the respective equipment certificate, whatever is earlier.</w:t>
        </w:r>
      </w:ins>
    </w:p>
    <w:p w14:paraId="48980DAA" w14:textId="77777777" w:rsidR="00737101" w:rsidRPr="00917F8E" w:rsidRDefault="00737101" w:rsidP="00737101">
      <w:pPr>
        <w:shd w:val="clear" w:color="auto" w:fill="FFFFFF"/>
        <w:spacing w:after="0" w:line="240" w:lineRule="auto"/>
        <w:rPr>
          <w:ins w:id="284" w:author="Author"/>
          <w:rFonts w:ascii="Times New Roman" w:eastAsia="Times New Roman" w:hAnsi="Times New Roman" w:cs="Times New Roman"/>
          <w:vanish/>
          <w:color w:val="000000"/>
          <w:sz w:val="24"/>
          <w:szCs w:val="24"/>
          <w:lang w:eastAsia="en-GB"/>
        </w:rPr>
      </w:pPr>
    </w:p>
    <w:p w14:paraId="0C511957" w14:textId="77777777" w:rsidR="00737101" w:rsidRPr="00917F8E" w:rsidRDefault="00737101" w:rsidP="00737101">
      <w:pPr>
        <w:tabs>
          <w:tab w:val="left" w:pos="0"/>
        </w:tabs>
        <w:spacing w:before="120" w:after="0" w:line="240" w:lineRule="auto"/>
        <w:rPr>
          <w:ins w:id="285" w:author="Author"/>
          <w:rFonts w:ascii="inherit" w:eastAsia="Times New Roman" w:hAnsi="inherit" w:cs="Times New Roman"/>
          <w:sz w:val="24"/>
          <w:szCs w:val="24"/>
          <w:lang w:eastAsia="en-GB"/>
        </w:rPr>
      </w:pPr>
    </w:p>
    <w:p w14:paraId="5070B7AE"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commentRangeStart w:id="286"/>
      <w:r w:rsidRPr="00917F8E">
        <w:rPr>
          <w:rFonts w:ascii="inherit" w:eastAsia="Times New Roman" w:hAnsi="inherit" w:cs="Times New Roman"/>
          <w:b/>
          <w:bCs/>
          <w:i/>
          <w:iCs/>
          <w:color w:val="000000"/>
          <w:sz w:val="24"/>
          <w:szCs w:val="24"/>
          <w:lang w:eastAsia="en-GB"/>
        </w:rPr>
        <w:t>CHAPTER 1</w:t>
      </w:r>
    </w:p>
    <w:p w14:paraId="0F4374B7"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General provisions</w:t>
      </w:r>
    </w:p>
    <w:p w14:paraId="29E1568A"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34</w:t>
      </w:r>
      <w:commentRangeEnd w:id="286"/>
      <w:r w:rsidR="005A0E7F">
        <w:rPr>
          <w:rStyle w:val="CommentReference"/>
        </w:rPr>
        <w:commentReference w:id="286"/>
      </w:r>
    </w:p>
    <w:p w14:paraId="44C1BF9A"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35</w:t>
      </w:r>
    </w:p>
    <w:p w14:paraId="3C5F1B5F"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lastRenderedPageBreak/>
        <w:t>Tasks of the relevant system operator</w:t>
      </w:r>
    </w:p>
    <w:p w14:paraId="27A9E5E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2D147E40" w14:textId="77777777" w:rsidTr="008E4E18">
        <w:tc>
          <w:tcPr>
            <w:tcW w:w="0" w:type="auto"/>
            <w:shd w:val="clear" w:color="auto" w:fill="auto"/>
            <w:hideMark/>
          </w:tcPr>
          <w:p w14:paraId="120B35A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175C0095" w14:textId="77777777" w:rsidTr="008E4E18">
        <w:tc>
          <w:tcPr>
            <w:tcW w:w="0" w:type="auto"/>
            <w:shd w:val="clear" w:color="auto" w:fill="auto"/>
            <w:hideMark/>
          </w:tcPr>
          <w:p w14:paraId="4FA158F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917F8E" w14:paraId="778DDAF4" w14:textId="77777777" w:rsidTr="008E4E18">
        <w:tc>
          <w:tcPr>
            <w:tcW w:w="0" w:type="auto"/>
            <w:shd w:val="clear" w:color="auto" w:fill="auto"/>
            <w:hideMark/>
          </w:tcPr>
          <w:p w14:paraId="6EFB01C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917F8E" w14:paraId="713040E0" w14:textId="77777777" w:rsidTr="008E4E18">
        <w:tc>
          <w:tcPr>
            <w:tcW w:w="0" w:type="auto"/>
            <w:shd w:val="clear" w:color="auto" w:fill="auto"/>
            <w:hideMark/>
          </w:tcPr>
          <w:p w14:paraId="147F1A0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6FE475AC" w14:textId="77777777" w:rsidTr="008E4E18">
        <w:tc>
          <w:tcPr>
            <w:tcW w:w="0" w:type="auto"/>
            <w:shd w:val="clear" w:color="auto" w:fill="auto"/>
            <w:hideMark/>
          </w:tcPr>
          <w:p w14:paraId="2248B16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917F8E" w14:paraId="4A54F367" w14:textId="77777777" w:rsidTr="008E4E18">
        <w:tc>
          <w:tcPr>
            <w:tcW w:w="0" w:type="auto"/>
            <w:shd w:val="clear" w:color="auto" w:fill="auto"/>
            <w:hideMark/>
          </w:tcPr>
          <w:p w14:paraId="0A22941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917F8E" w14:paraId="00647135" w14:textId="77777777" w:rsidTr="008E4E18">
        <w:tc>
          <w:tcPr>
            <w:tcW w:w="0" w:type="auto"/>
            <w:shd w:val="clear" w:color="auto" w:fill="auto"/>
            <w:hideMark/>
          </w:tcPr>
          <w:p w14:paraId="0B32A44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CHAPTER 2</w:t>
      </w:r>
    </w:p>
    <w:p w14:paraId="7DC830C7"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Compliance testing</w:t>
      </w:r>
    </w:p>
    <w:p w14:paraId="04042E7E"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36</w:t>
      </w:r>
    </w:p>
    <w:p w14:paraId="2F785657"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Common provisions for compliance testing</w:t>
      </w:r>
    </w:p>
    <w:p w14:paraId="369514C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679B4D68" w14:textId="77777777" w:rsidTr="008E4E18">
        <w:tc>
          <w:tcPr>
            <w:tcW w:w="0" w:type="auto"/>
            <w:shd w:val="clear" w:color="auto" w:fill="auto"/>
            <w:hideMark/>
          </w:tcPr>
          <w:p w14:paraId="2C2F11D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6F5B4949" w14:textId="77777777" w:rsidTr="008E4E18">
        <w:tc>
          <w:tcPr>
            <w:tcW w:w="0" w:type="auto"/>
            <w:shd w:val="clear" w:color="auto" w:fill="auto"/>
            <w:hideMark/>
          </w:tcPr>
          <w:p w14:paraId="2317124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37</w:t>
      </w:r>
    </w:p>
    <w:p w14:paraId="17FD1732"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1.   The transmission-connected distribution facilities shall comply with the requirements for disconnection and reconnection referred in Article 19 and shall be subject to the following compliance tests.</w:t>
      </w:r>
    </w:p>
    <w:p w14:paraId="4914710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38</w:t>
      </w:r>
    </w:p>
    <w:p w14:paraId="6309A57E"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39</w:t>
      </w:r>
    </w:p>
    <w:p w14:paraId="725F78FD"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1.   The transmission-connected demand facilities shall comply with the requirements for disconnection and reconnection referred to in Article 19 and shall be subject to the following compliance tests.</w:t>
      </w:r>
    </w:p>
    <w:p w14:paraId="57BD539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40</w:t>
      </w:r>
    </w:p>
    <w:p w14:paraId="00A93DE1"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41</w:t>
      </w:r>
    </w:p>
    <w:p w14:paraId="7BBCDE31"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1CFAB48C" w14:textId="77777777" w:rsidTr="008E4E18">
        <w:tc>
          <w:tcPr>
            <w:tcW w:w="0" w:type="auto"/>
            <w:shd w:val="clear" w:color="auto" w:fill="auto"/>
            <w:hideMark/>
          </w:tcPr>
          <w:p w14:paraId="30A2B33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 xml:space="preserve">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w:t>
            </w:r>
            <w:r w:rsidRPr="00917F8E">
              <w:rPr>
                <w:rFonts w:ascii="inherit" w:eastAsia="Times New Roman" w:hAnsi="inherit" w:cs="Times New Roman"/>
                <w:sz w:val="24"/>
                <w:szCs w:val="24"/>
                <w:lang w:eastAsia="en-GB"/>
              </w:rPr>
              <w:lastRenderedPageBreak/>
              <w:t>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7DE12062" w14:textId="77777777" w:rsidTr="008E4E18">
        <w:tc>
          <w:tcPr>
            <w:tcW w:w="0" w:type="auto"/>
            <w:shd w:val="clear" w:color="auto" w:fill="auto"/>
            <w:hideMark/>
          </w:tcPr>
          <w:p w14:paraId="1983835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353CAAF7" w14:textId="77777777" w:rsidTr="008E4E18">
        <w:tc>
          <w:tcPr>
            <w:tcW w:w="0" w:type="auto"/>
            <w:shd w:val="clear" w:color="auto" w:fill="auto"/>
            <w:hideMark/>
          </w:tcPr>
          <w:p w14:paraId="792C33E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4A6BCF05" w14:textId="77777777" w:rsidTr="008E4E18">
        <w:tc>
          <w:tcPr>
            <w:tcW w:w="0" w:type="auto"/>
            <w:shd w:val="clear" w:color="auto" w:fill="auto"/>
            <w:hideMark/>
          </w:tcPr>
          <w:p w14:paraId="506507D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0FF1DC10" w14:textId="77777777" w:rsidTr="008E4E18">
        <w:tc>
          <w:tcPr>
            <w:tcW w:w="0" w:type="auto"/>
            <w:shd w:val="clear" w:color="auto" w:fill="auto"/>
            <w:hideMark/>
          </w:tcPr>
          <w:p w14:paraId="69902E5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2A9F22E1" w14:textId="77777777" w:rsidTr="008E4E18">
        <w:tc>
          <w:tcPr>
            <w:tcW w:w="0" w:type="auto"/>
            <w:shd w:val="clear" w:color="auto" w:fill="auto"/>
            <w:hideMark/>
          </w:tcPr>
          <w:p w14:paraId="68FA12C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45151768" w14:textId="77777777" w:rsidTr="008E4E18">
        <w:tc>
          <w:tcPr>
            <w:tcW w:w="0" w:type="auto"/>
            <w:shd w:val="clear" w:color="auto" w:fill="auto"/>
            <w:hideMark/>
          </w:tcPr>
          <w:p w14:paraId="30699A7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17F8E">
        <w:rPr>
          <w:rFonts w:ascii="inherit" w:eastAsia="Times New Roman" w:hAnsi="inherit" w:cs="Times New Roman"/>
          <w:b/>
          <w:bCs/>
          <w:i/>
          <w:iCs/>
          <w:color w:val="000000"/>
          <w:sz w:val="24"/>
          <w:szCs w:val="24"/>
          <w:lang w:val="fr-FR" w:eastAsia="en-GB"/>
        </w:rPr>
        <w:t>CHAPTER 3</w:t>
      </w:r>
    </w:p>
    <w:p w14:paraId="26CA786F"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17F8E">
        <w:rPr>
          <w:rFonts w:ascii="inherit" w:eastAsia="Times New Roman" w:hAnsi="inherit" w:cs="Times New Roman"/>
          <w:b/>
          <w:bCs/>
          <w:i/>
          <w:iCs/>
          <w:color w:val="000000"/>
          <w:sz w:val="24"/>
          <w:szCs w:val="24"/>
          <w:lang w:val="fr-FR" w:eastAsia="en-GB"/>
        </w:rPr>
        <w:t>Compliance simulation</w:t>
      </w:r>
    </w:p>
    <w:p w14:paraId="407B0208"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917F8E">
        <w:rPr>
          <w:rFonts w:ascii="inherit" w:eastAsia="Times New Roman" w:hAnsi="inherit" w:cs="Times New Roman"/>
          <w:i/>
          <w:iCs/>
          <w:color w:val="000000"/>
          <w:sz w:val="24"/>
          <w:szCs w:val="24"/>
          <w:lang w:val="fr-FR" w:eastAsia="en-GB"/>
        </w:rPr>
        <w:t>Article 42</w:t>
      </w:r>
    </w:p>
    <w:p w14:paraId="4A09C03A"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17F8E">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917F8E" w14:paraId="6CFB4EBF" w14:textId="77777777" w:rsidTr="008E4E18">
        <w:tc>
          <w:tcPr>
            <w:tcW w:w="0" w:type="auto"/>
            <w:shd w:val="clear" w:color="auto" w:fill="auto"/>
            <w:hideMark/>
          </w:tcPr>
          <w:p w14:paraId="102113D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new connection to the transmission system is required;</w:t>
            </w:r>
          </w:p>
        </w:tc>
      </w:tr>
    </w:tbl>
    <w:p w14:paraId="0008F3DF"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09D1D8AD" w14:textId="77777777" w:rsidTr="008E4E18">
        <w:tc>
          <w:tcPr>
            <w:tcW w:w="0" w:type="auto"/>
            <w:shd w:val="clear" w:color="auto" w:fill="auto"/>
            <w:hideMark/>
          </w:tcPr>
          <w:p w14:paraId="7280568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(b)</w:t>
            </w:r>
          </w:p>
        </w:tc>
        <w:tc>
          <w:tcPr>
            <w:tcW w:w="0" w:type="auto"/>
            <w:shd w:val="clear" w:color="auto" w:fill="auto"/>
            <w:hideMark/>
          </w:tcPr>
          <w:p w14:paraId="408357F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917F8E" w14:paraId="1E282E9C" w14:textId="77777777" w:rsidTr="008E4E18">
        <w:tc>
          <w:tcPr>
            <w:tcW w:w="0" w:type="auto"/>
            <w:shd w:val="clear" w:color="auto" w:fill="auto"/>
            <w:hideMark/>
          </w:tcPr>
          <w:p w14:paraId="7F104ED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40C3E26B" w14:textId="77777777" w:rsidTr="008E4E18">
        <w:tc>
          <w:tcPr>
            <w:tcW w:w="0" w:type="auto"/>
            <w:shd w:val="clear" w:color="auto" w:fill="auto"/>
            <w:hideMark/>
          </w:tcPr>
          <w:p w14:paraId="7CC478A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42425BE9" w14:textId="77777777" w:rsidTr="008E4E18">
        <w:tc>
          <w:tcPr>
            <w:tcW w:w="0" w:type="auto"/>
            <w:shd w:val="clear" w:color="auto" w:fill="auto"/>
            <w:hideMark/>
          </w:tcPr>
          <w:p w14:paraId="513AE1E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40E1AF41" w14:textId="77777777" w:rsidTr="008E4E18">
        <w:tc>
          <w:tcPr>
            <w:tcW w:w="0" w:type="auto"/>
            <w:shd w:val="clear" w:color="auto" w:fill="auto"/>
            <w:hideMark/>
          </w:tcPr>
          <w:p w14:paraId="7AF9AC4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43</w:t>
      </w:r>
    </w:p>
    <w:p w14:paraId="1D664530"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60D789E" w14:textId="77777777" w:rsidTr="008E4E18">
        <w:tc>
          <w:tcPr>
            <w:tcW w:w="0" w:type="auto"/>
            <w:shd w:val="clear" w:color="auto" w:fill="auto"/>
            <w:hideMark/>
          </w:tcPr>
          <w:p w14:paraId="783F4F8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3EBA4CCA" w14:textId="77777777" w:rsidTr="008E4E18">
        <w:tc>
          <w:tcPr>
            <w:tcW w:w="0" w:type="auto"/>
            <w:shd w:val="clear" w:color="auto" w:fill="auto"/>
            <w:hideMark/>
          </w:tcPr>
          <w:p w14:paraId="6F2B465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5EA52869" w14:textId="77777777" w:rsidTr="008E4E18">
        <w:tc>
          <w:tcPr>
            <w:tcW w:w="0" w:type="auto"/>
            <w:shd w:val="clear" w:color="auto" w:fill="auto"/>
            <w:hideMark/>
          </w:tcPr>
          <w:p w14:paraId="5BE40C1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(c)</w:t>
            </w:r>
          </w:p>
        </w:tc>
        <w:tc>
          <w:tcPr>
            <w:tcW w:w="0" w:type="auto"/>
            <w:shd w:val="clear" w:color="auto" w:fill="auto"/>
            <w:hideMark/>
          </w:tcPr>
          <w:p w14:paraId="56B0FB4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44</w:t>
      </w:r>
    </w:p>
    <w:p w14:paraId="01684601"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70CED16" w14:textId="77777777" w:rsidTr="008E4E18">
        <w:tc>
          <w:tcPr>
            <w:tcW w:w="0" w:type="auto"/>
            <w:shd w:val="clear" w:color="auto" w:fill="auto"/>
            <w:hideMark/>
          </w:tcPr>
          <w:p w14:paraId="2852DAE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488D99B4" w14:textId="77777777" w:rsidTr="008E4E18">
        <w:tc>
          <w:tcPr>
            <w:tcW w:w="0" w:type="auto"/>
            <w:shd w:val="clear" w:color="auto" w:fill="auto"/>
            <w:hideMark/>
          </w:tcPr>
          <w:p w14:paraId="0C6DC5A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44554D28" w14:textId="77777777" w:rsidTr="008E4E18">
        <w:tc>
          <w:tcPr>
            <w:tcW w:w="0" w:type="auto"/>
            <w:shd w:val="clear" w:color="auto" w:fill="auto"/>
            <w:hideMark/>
          </w:tcPr>
          <w:p w14:paraId="0CB3521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2987929B" w14:textId="77777777" w:rsidTr="008E4E18">
        <w:tc>
          <w:tcPr>
            <w:tcW w:w="0" w:type="auto"/>
            <w:shd w:val="clear" w:color="auto" w:fill="auto"/>
            <w:hideMark/>
          </w:tcPr>
          <w:p w14:paraId="530F219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0F7E6A0D" w14:textId="77777777" w:rsidTr="008E4E18">
        <w:tc>
          <w:tcPr>
            <w:tcW w:w="0" w:type="auto"/>
            <w:shd w:val="clear" w:color="auto" w:fill="auto"/>
            <w:hideMark/>
          </w:tcPr>
          <w:p w14:paraId="6F424D6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262E4F24" w14:textId="77777777" w:rsidTr="008E4E18">
        <w:tc>
          <w:tcPr>
            <w:tcW w:w="0" w:type="auto"/>
            <w:shd w:val="clear" w:color="auto" w:fill="auto"/>
            <w:hideMark/>
          </w:tcPr>
          <w:p w14:paraId="3279881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45</w:t>
      </w:r>
    </w:p>
    <w:p w14:paraId="40B6A16D"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lastRenderedPageBreak/>
        <w:t>CHAPTER 4</w:t>
      </w:r>
    </w:p>
    <w:p w14:paraId="44BD7FCC"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Compliance monitoring</w:t>
      </w:r>
    </w:p>
    <w:p w14:paraId="34DC8A9B"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46</w:t>
      </w:r>
    </w:p>
    <w:p w14:paraId="0BBE1974"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3B859766" w14:textId="77777777" w:rsidTr="008E4E18">
        <w:tc>
          <w:tcPr>
            <w:tcW w:w="0" w:type="auto"/>
            <w:shd w:val="clear" w:color="auto" w:fill="auto"/>
            <w:hideMark/>
          </w:tcPr>
          <w:p w14:paraId="2528B29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917F8E" w14:paraId="489515C1" w14:textId="77777777" w:rsidTr="008E4E18">
        <w:tc>
          <w:tcPr>
            <w:tcW w:w="0" w:type="auto"/>
            <w:shd w:val="clear" w:color="auto" w:fill="auto"/>
            <w:hideMark/>
          </w:tcPr>
          <w:p w14:paraId="2317B6C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47</w:t>
      </w:r>
    </w:p>
    <w:p w14:paraId="65CB6911"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273D17A8" w14:textId="77777777" w:rsidTr="008E4E18">
        <w:tc>
          <w:tcPr>
            <w:tcW w:w="0" w:type="auto"/>
            <w:shd w:val="clear" w:color="auto" w:fill="auto"/>
            <w:hideMark/>
          </w:tcPr>
          <w:p w14:paraId="2E9B69B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917F8E" w14:paraId="23B23471" w14:textId="77777777" w:rsidTr="008E4E18">
        <w:tc>
          <w:tcPr>
            <w:tcW w:w="0" w:type="auto"/>
            <w:shd w:val="clear" w:color="auto" w:fill="auto"/>
            <w:hideMark/>
          </w:tcPr>
          <w:p w14:paraId="2E5BBF1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TITLE V</w:t>
      </w:r>
    </w:p>
    <w:p w14:paraId="410E5A62"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APPLICATIONS AND DEROGATIONS</w:t>
      </w:r>
    </w:p>
    <w:p w14:paraId="5EAE4089"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CHAPTER 1</w:t>
      </w:r>
    </w:p>
    <w:p w14:paraId="5DEEA6ED"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i/>
          <w:iCs/>
          <w:color w:val="000000"/>
          <w:sz w:val="24"/>
          <w:szCs w:val="24"/>
          <w:lang w:eastAsia="en-GB"/>
        </w:rPr>
        <w:t>Cost-benefit analysis</w:t>
      </w:r>
    </w:p>
    <w:p w14:paraId="2786C62A"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48</w:t>
      </w:r>
    </w:p>
    <w:p w14:paraId="786CFA98"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917F8E" w14:paraId="351A9A8D" w14:textId="77777777" w:rsidTr="008E4E18">
        <w:tc>
          <w:tcPr>
            <w:tcW w:w="0" w:type="auto"/>
            <w:shd w:val="clear" w:color="auto" w:fill="auto"/>
            <w:hideMark/>
          </w:tcPr>
          <w:p w14:paraId="1283455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061F0FE2" w14:textId="77777777" w:rsidTr="008E4E18">
        <w:tc>
          <w:tcPr>
            <w:tcW w:w="0" w:type="auto"/>
            <w:shd w:val="clear" w:color="auto" w:fill="auto"/>
            <w:hideMark/>
          </w:tcPr>
          <w:p w14:paraId="39DD176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917F8E" w14:paraId="4BC24DCF" w14:textId="77777777" w:rsidTr="008E4E18">
        <w:tc>
          <w:tcPr>
            <w:tcW w:w="0" w:type="auto"/>
            <w:shd w:val="clear" w:color="auto" w:fill="auto"/>
            <w:hideMark/>
          </w:tcPr>
          <w:p w14:paraId="539061D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14331A52" w14:textId="77777777" w:rsidTr="008E4E18">
        <w:tc>
          <w:tcPr>
            <w:tcW w:w="0" w:type="auto"/>
            <w:shd w:val="clear" w:color="auto" w:fill="auto"/>
            <w:hideMark/>
          </w:tcPr>
          <w:p w14:paraId="42007E7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778D8D96" w14:textId="77777777" w:rsidTr="008E4E18">
        <w:tc>
          <w:tcPr>
            <w:tcW w:w="0" w:type="auto"/>
            <w:shd w:val="clear" w:color="auto" w:fill="auto"/>
            <w:hideMark/>
          </w:tcPr>
          <w:p w14:paraId="2477BBF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49</w:t>
      </w:r>
    </w:p>
    <w:p w14:paraId="497292BB"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Principles of cost-benefit analysis</w:t>
      </w:r>
    </w:p>
    <w:p w14:paraId="4B73DE0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 xml:space="preserve">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w:t>
      </w:r>
      <w:r w:rsidRPr="00917F8E">
        <w:rPr>
          <w:rFonts w:ascii="inherit" w:eastAsia="Times New Roman" w:hAnsi="inherit" w:cs="Times New Roman"/>
          <w:color w:val="000000"/>
          <w:sz w:val="24"/>
          <w:szCs w:val="24"/>
          <w:lang w:eastAsia="en-GB"/>
        </w:rPr>
        <w:lastRenderedPageBreak/>
        <w:t>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59535A69" w14:textId="77777777" w:rsidTr="008E4E18">
        <w:tc>
          <w:tcPr>
            <w:tcW w:w="0" w:type="auto"/>
            <w:shd w:val="clear" w:color="auto" w:fill="auto"/>
            <w:hideMark/>
          </w:tcPr>
          <w:p w14:paraId="4EF9568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917F8E" w14:paraId="7839E467" w14:textId="77777777">
              <w:tc>
                <w:tcPr>
                  <w:tcW w:w="0" w:type="auto"/>
                  <w:shd w:val="clear" w:color="auto" w:fill="auto"/>
                  <w:hideMark/>
                </w:tcPr>
                <w:p w14:paraId="7820BE6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net present value;</w:t>
                  </w:r>
                </w:p>
              </w:tc>
            </w:tr>
          </w:tbl>
          <w:p w14:paraId="5FFC4797"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917F8E" w14:paraId="29C8609B" w14:textId="77777777">
              <w:tc>
                <w:tcPr>
                  <w:tcW w:w="0" w:type="auto"/>
                  <w:shd w:val="clear" w:color="auto" w:fill="auto"/>
                  <w:hideMark/>
                </w:tcPr>
                <w:p w14:paraId="6C53559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return on investment;</w:t>
                  </w:r>
                </w:p>
              </w:tc>
            </w:tr>
          </w:tbl>
          <w:p w14:paraId="072ED2CF"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917F8E" w14:paraId="7080461C" w14:textId="77777777">
              <w:tc>
                <w:tcPr>
                  <w:tcW w:w="0" w:type="auto"/>
                  <w:shd w:val="clear" w:color="auto" w:fill="auto"/>
                  <w:hideMark/>
                </w:tcPr>
                <w:p w14:paraId="2A5A010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rate of return;</w:t>
                  </w:r>
                </w:p>
              </w:tc>
            </w:tr>
          </w:tbl>
          <w:p w14:paraId="040E8C86"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917F8E" w14:paraId="796F2B85" w14:textId="77777777">
              <w:tc>
                <w:tcPr>
                  <w:tcW w:w="0" w:type="auto"/>
                  <w:shd w:val="clear" w:color="auto" w:fill="auto"/>
                  <w:hideMark/>
                </w:tcPr>
                <w:p w14:paraId="3D3196F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time needed to break even;</w:t>
                  </w:r>
                </w:p>
              </w:tc>
            </w:tr>
          </w:tbl>
          <w:p w14:paraId="38E58CB2"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14E25D0D" w14:textId="77777777" w:rsidTr="008E4E18">
        <w:tc>
          <w:tcPr>
            <w:tcW w:w="0" w:type="auto"/>
            <w:shd w:val="clear" w:color="auto" w:fill="auto"/>
            <w:hideMark/>
          </w:tcPr>
          <w:p w14:paraId="059074F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917F8E" w14:paraId="3490B671" w14:textId="77777777">
              <w:tc>
                <w:tcPr>
                  <w:tcW w:w="0" w:type="auto"/>
                  <w:shd w:val="clear" w:color="auto" w:fill="auto"/>
                  <w:hideMark/>
                </w:tcPr>
                <w:p w14:paraId="76D1A50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917F8E" w14:paraId="21F61C61" w14:textId="77777777">
              <w:tc>
                <w:tcPr>
                  <w:tcW w:w="0" w:type="auto"/>
                  <w:shd w:val="clear" w:color="auto" w:fill="auto"/>
                  <w:hideMark/>
                </w:tcPr>
                <w:p w14:paraId="43ED4A2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probable extent and duration of such loss of supply;</w:t>
                  </w:r>
                </w:p>
              </w:tc>
            </w:tr>
          </w:tbl>
          <w:p w14:paraId="79AB6D6F"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917F8E" w14:paraId="722EC9F8" w14:textId="77777777">
              <w:tc>
                <w:tcPr>
                  <w:tcW w:w="0" w:type="auto"/>
                  <w:shd w:val="clear" w:color="auto" w:fill="auto"/>
                  <w:hideMark/>
                </w:tcPr>
                <w:p w14:paraId="4092298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societal cost per hour of such loss of supply;</w:t>
                  </w:r>
                </w:p>
              </w:tc>
            </w:tr>
          </w:tbl>
          <w:p w14:paraId="08072350"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13C02CAB" w14:textId="77777777" w:rsidTr="008E4E18">
        <w:tc>
          <w:tcPr>
            <w:tcW w:w="0" w:type="auto"/>
            <w:shd w:val="clear" w:color="auto" w:fill="auto"/>
            <w:hideMark/>
          </w:tcPr>
          <w:p w14:paraId="057CD18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917F8E" w14:paraId="1D682F1A" w14:textId="77777777">
              <w:tc>
                <w:tcPr>
                  <w:tcW w:w="0" w:type="auto"/>
                  <w:shd w:val="clear" w:color="auto" w:fill="auto"/>
                  <w:hideMark/>
                </w:tcPr>
                <w:p w14:paraId="4B1D94B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active power frequency response;</w:t>
                  </w:r>
                </w:p>
              </w:tc>
            </w:tr>
          </w:tbl>
          <w:p w14:paraId="40E3B07E"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917F8E" w14:paraId="05A313BB" w14:textId="77777777">
              <w:tc>
                <w:tcPr>
                  <w:tcW w:w="0" w:type="auto"/>
                  <w:shd w:val="clear" w:color="auto" w:fill="auto"/>
                  <w:hideMark/>
                </w:tcPr>
                <w:p w14:paraId="79F6A68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balancing reserves;</w:t>
                  </w:r>
                </w:p>
              </w:tc>
            </w:tr>
          </w:tbl>
          <w:p w14:paraId="5C38AF9E"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917F8E" w14:paraId="20A8FED1" w14:textId="77777777">
              <w:tc>
                <w:tcPr>
                  <w:tcW w:w="0" w:type="auto"/>
                  <w:shd w:val="clear" w:color="auto" w:fill="auto"/>
                  <w:hideMark/>
                </w:tcPr>
                <w:p w14:paraId="05B6339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reactive power provision;</w:t>
                  </w:r>
                </w:p>
              </w:tc>
            </w:tr>
          </w:tbl>
          <w:p w14:paraId="0E444B54"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917F8E" w14:paraId="6F03DC68" w14:textId="77777777">
              <w:tc>
                <w:tcPr>
                  <w:tcW w:w="0" w:type="auto"/>
                  <w:shd w:val="clear" w:color="auto" w:fill="auto"/>
                  <w:hideMark/>
                </w:tcPr>
                <w:p w14:paraId="6D0AA03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congestion management;</w:t>
                  </w:r>
                </w:p>
              </w:tc>
            </w:tr>
          </w:tbl>
          <w:p w14:paraId="022B776C"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917F8E" w14:paraId="5CCC63B7" w14:textId="77777777">
              <w:tc>
                <w:tcPr>
                  <w:tcW w:w="0" w:type="auto"/>
                  <w:shd w:val="clear" w:color="auto" w:fill="auto"/>
                  <w:hideMark/>
                </w:tcPr>
                <w:p w14:paraId="5891249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defence measures;</w:t>
                  </w:r>
                </w:p>
              </w:tc>
            </w:tr>
          </w:tbl>
          <w:p w14:paraId="281A4B1C"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1BE60E2E" w14:textId="77777777" w:rsidTr="008E4E18">
        <w:tc>
          <w:tcPr>
            <w:tcW w:w="0" w:type="auto"/>
            <w:shd w:val="clear" w:color="auto" w:fill="auto"/>
            <w:hideMark/>
          </w:tcPr>
          <w:p w14:paraId="6008238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917F8E" w14:paraId="7B47CCFB" w14:textId="77777777">
              <w:tc>
                <w:tcPr>
                  <w:tcW w:w="0" w:type="auto"/>
                  <w:shd w:val="clear" w:color="auto" w:fill="auto"/>
                  <w:hideMark/>
                </w:tcPr>
                <w:p w14:paraId="4BEB08B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direct costs incurred in implementing a requirement;</w:t>
                  </w:r>
                </w:p>
              </w:tc>
            </w:tr>
          </w:tbl>
          <w:p w14:paraId="0C8FAFCC"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917F8E" w14:paraId="1688829F" w14:textId="77777777">
              <w:tc>
                <w:tcPr>
                  <w:tcW w:w="0" w:type="auto"/>
                  <w:shd w:val="clear" w:color="auto" w:fill="auto"/>
                  <w:hideMark/>
                </w:tcPr>
                <w:p w14:paraId="7F57ED4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917F8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917F8E" w14:paraId="4C3C3877" w14:textId="77777777">
              <w:tc>
                <w:tcPr>
                  <w:tcW w:w="0" w:type="auto"/>
                  <w:shd w:val="clear" w:color="auto" w:fill="auto"/>
                  <w:hideMark/>
                </w:tcPr>
                <w:p w14:paraId="5EE860A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917F8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17F8E">
        <w:rPr>
          <w:rFonts w:ascii="inherit" w:eastAsia="Times New Roman" w:hAnsi="inherit" w:cs="Times New Roman"/>
          <w:b/>
          <w:bCs/>
          <w:i/>
          <w:iCs/>
          <w:color w:val="000000"/>
          <w:sz w:val="24"/>
          <w:szCs w:val="24"/>
          <w:lang w:val="fr-FR" w:eastAsia="en-GB"/>
        </w:rPr>
        <w:t>CHAPTER 2</w:t>
      </w:r>
    </w:p>
    <w:p w14:paraId="0C76F094"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17F8E">
        <w:rPr>
          <w:rFonts w:ascii="inherit" w:eastAsia="Times New Roman" w:hAnsi="inherit" w:cs="Times New Roman"/>
          <w:b/>
          <w:bCs/>
          <w:i/>
          <w:iCs/>
          <w:color w:val="000000"/>
          <w:sz w:val="24"/>
          <w:szCs w:val="24"/>
          <w:lang w:val="fr-FR" w:eastAsia="en-GB"/>
        </w:rPr>
        <w:t>Derogations</w:t>
      </w:r>
    </w:p>
    <w:p w14:paraId="49F80D58"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917F8E">
        <w:rPr>
          <w:rFonts w:ascii="inherit" w:eastAsia="Times New Roman" w:hAnsi="inherit" w:cs="Times New Roman"/>
          <w:i/>
          <w:iCs/>
          <w:color w:val="000000"/>
          <w:sz w:val="24"/>
          <w:szCs w:val="24"/>
          <w:lang w:val="fr-FR" w:eastAsia="en-GB"/>
        </w:rPr>
        <w:lastRenderedPageBreak/>
        <w:t>Article 50</w:t>
      </w:r>
    </w:p>
    <w:p w14:paraId="4C24CFEB"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17F8E">
        <w:rPr>
          <w:rFonts w:ascii="inherit" w:eastAsia="Times New Roman" w:hAnsi="inherit" w:cs="Times New Roman"/>
          <w:b/>
          <w:bCs/>
          <w:color w:val="000000"/>
          <w:sz w:val="24"/>
          <w:szCs w:val="24"/>
          <w:lang w:val="fr-FR" w:eastAsia="en-GB"/>
        </w:rPr>
        <w:t>Power to grant derogations</w:t>
      </w:r>
    </w:p>
    <w:p w14:paraId="3B495A3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51</w:t>
      </w:r>
    </w:p>
    <w:p w14:paraId="460BDC45"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General provisions</w:t>
      </w:r>
    </w:p>
    <w:p w14:paraId="500E0F4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52</w:t>
      </w:r>
    </w:p>
    <w:p w14:paraId="442222F2"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2A273D53" w14:textId="77777777" w:rsidTr="008E4E18">
        <w:tc>
          <w:tcPr>
            <w:tcW w:w="0" w:type="auto"/>
            <w:shd w:val="clear" w:color="auto" w:fill="auto"/>
            <w:hideMark/>
          </w:tcPr>
          <w:p w14:paraId="04DF348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097316C2" w14:textId="77777777" w:rsidTr="008E4E18">
        <w:tc>
          <w:tcPr>
            <w:tcW w:w="0" w:type="auto"/>
            <w:shd w:val="clear" w:color="auto" w:fill="auto"/>
            <w:hideMark/>
          </w:tcPr>
          <w:p w14:paraId="4647578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5C2406F6" w14:textId="77777777" w:rsidTr="008E4E18">
        <w:tc>
          <w:tcPr>
            <w:tcW w:w="0" w:type="auto"/>
            <w:shd w:val="clear" w:color="auto" w:fill="auto"/>
            <w:hideMark/>
          </w:tcPr>
          <w:p w14:paraId="7A83AA4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917F8E" w14:paraId="42229EBE" w14:textId="77777777" w:rsidTr="008E4E18">
        <w:tc>
          <w:tcPr>
            <w:tcW w:w="0" w:type="auto"/>
            <w:shd w:val="clear" w:color="auto" w:fill="auto"/>
            <w:hideMark/>
          </w:tcPr>
          <w:p w14:paraId="48F948EF"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26600333" w14:textId="77777777" w:rsidTr="008E4E18">
        <w:tc>
          <w:tcPr>
            <w:tcW w:w="0" w:type="auto"/>
            <w:shd w:val="clear" w:color="auto" w:fill="auto"/>
            <w:hideMark/>
          </w:tcPr>
          <w:p w14:paraId="77989A5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917F8E" w14:paraId="3ED06D0A" w14:textId="77777777" w:rsidTr="008E4E18">
        <w:tc>
          <w:tcPr>
            <w:tcW w:w="0" w:type="auto"/>
            <w:shd w:val="clear" w:color="auto" w:fill="auto"/>
            <w:hideMark/>
          </w:tcPr>
          <w:p w14:paraId="4814253B"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(a)</w:t>
            </w:r>
          </w:p>
        </w:tc>
        <w:tc>
          <w:tcPr>
            <w:tcW w:w="0" w:type="auto"/>
            <w:shd w:val="clear" w:color="auto" w:fill="auto"/>
            <w:hideMark/>
          </w:tcPr>
          <w:p w14:paraId="47E5328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21EACE82" w14:textId="77777777" w:rsidTr="008E4E18">
        <w:tc>
          <w:tcPr>
            <w:tcW w:w="0" w:type="auto"/>
            <w:shd w:val="clear" w:color="auto" w:fill="auto"/>
            <w:hideMark/>
          </w:tcPr>
          <w:p w14:paraId="13CF92F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53</w:t>
      </w:r>
    </w:p>
    <w:p w14:paraId="037BC778"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03DA2B4D" w14:textId="77777777" w:rsidTr="008E4E18">
        <w:tc>
          <w:tcPr>
            <w:tcW w:w="0" w:type="auto"/>
            <w:shd w:val="clear" w:color="auto" w:fill="auto"/>
            <w:hideMark/>
          </w:tcPr>
          <w:p w14:paraId="6EE3CD4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6FB69682" w14:textId="77777777" w:rsidTr="008E4E18">
        <w:tc>
          <w:tcPr>
            <w:tcW w:w="0" w:type="auto"/>
            <w:shd w:val="clear" w:color="auto" w:fill="auto"/>
            <w:hideMark/>
          </w:tcPr>
          <w:p w14:paraId="3947167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917F8E" w14:paraId="55DC032A" w14:textId="77777777" w:rsidTr="008E4E18">
        <w:tc>
          <w:tcPr>
            <w:tcW w:w="0" w:type="auto"/>
            <w:shd w:val="clear" w:color="auto" w:fill="auto"/>
            <w:hideMark/>
          </w:tcPr>
          <w:p w14:paraId="3288624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917F8E" w14:paraId="553C6437" w14:textId="77777777" w:rsidTr="008E4E18">
        <w:tc>
          <w:tcPr>
            <w:tcW w:w="0" w:type="auto"/>
            <w:shd w:val="clear" w:color="auto" w:fill="auto"/>
            <w:hideMark/>
          </w:tcPr>
          <w:p w14:paraId="5DB4BA09"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917F8E" w14:paraId="2CA2E528" w14:textId="77777777" w:rsidTr="008E4E18">
        <w:tc>
          <w:tcPr>
            <w:tcW w:w="0" w:type="auto"/>
            <w:shd w:val="clear" w:color="auto" w:fill="auto"/>
            <w:hideMark/>
          </w:tcPr>
          <w:p w14:paraId="34F3812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917F8E" w14:paraId="423BEE56" w14:textId="77777777" w:rsidTr="008E4E18">
        <w:tc>
          <w:tcPr>
            <w:tcW w:w="0" w:type="auto"/>
            <w:shd w:val="clear" w:color="auto" w:fill="auto"/>
            <w:hideMark/>
          </w:tcPr>
          <w:p w14:paraId="634B7D9A"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lastRenderedPageBreak/>
              <w:t>(f)</w:t>
            </w:r>
          </w:p>
        </w:tc>
        <w:tc>
          <w:tcPr>
            <w:tcW w:w="0" w:type="auto"/>
            <w:shd w:val="clear" w:color="auto" w:fill="auto"/>
            <w:hideMark/>
          </w:tcPr>
          <w:p w14:paraId="621E5F5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917F8E" w14:paraId="7784AC41" w14:textId="77777777" w:rsidTr="008E4E18">
        <w:tc>
          <w:tcPr>
            <w:tcW w:w="0" w:type="auto"/>
            <w:shd w:val="clear" w:color="auto" w:fill="auto"/>
            <w:hideMark/>
          </w:tcPr>
          <w:p w14:paraId="6459F70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232C9015" w14:textId="77777777" w:rsidTr="008E4E18">
        <w:tc>
          <w:tcPr>
            <w:tcW w:w="0" w:type="auto"/>
            <w:shd w:val="clear" w:color="auto" w:fill="auto"/>
            <w:hideMark/>
          </w:tcPr>
          <w:p w14:paraId="6F48086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54</w:t>
      </w:r>
    </w:p>
    <w:p w14:paraId="42A29E4F"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917F8E" w14:paraId="2F609519" w14:textId="77777777" w:rsidTr="008E4E18">
        <w:tc>
          <w:tcPr>
            <w:tcW w:w="0" w:type="auto"/>
            <w:shd w:val="clear" w:color="auto" w:fill="auto"/>
            <w:hideMark/>
          </w:tcPr>
          <w:p w14:paraId="5DC7B3D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917F8E" w14:paraId="73EC93D3" w14:textId="77777777" w:rsidTr="008E4E18">
        <w:tc>
          <w:tcPr>
            <w:tcW w:w="0" w:type="auto"/>
            <w:shd w:val="clear" w:color="auto" w:fill="auto"/>
            <w:hideMark/>
          </w:tcPr>
          <w:p w14:paraId="0F6FE902"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content of the derogation;</w:t>
            </w:r>
          </w:p>
        </w:tc>
      </w:tr>
    </w:tbl>
    <w:p w14:paraId="55EFF6F1"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917F8E" w14:paraId="0F9F18AE" w14:textId="77777777" w:rsidTr="008E4E18">
        <w:tc>
          <w:tcPr>
            <w:tcW w:w="0" w:type="auto"/>
            <w:shd w:val="clear" w:color="auto" w:fill="auto"/>
            <w:hideMark/>
          </w:tcPr>
          <w:p w14:paraId="71E16DF7"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reasons for granting or refusing the derogation;</w:t>
            </w:r>
          </w:p>
        </w:tc>
      </w:tr>
    </w:tbl>
    <w:p w14:paraId="658288E0"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917F8E" w14:paraId="304DD09D" w14:textId="77777777" w:rsidTr="008E4E18">
        <w:tc>
          <w:tcPr>
            <w:tcW w:w="0" w:type="auto"/>
            <w:shd w:val="clear" w:color="auto" w:fill="auto"/>
            <w:hideMark/>
          </w:tcPr>
          <w:p w14:paraId="5BC9E605"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the consequences resulting from granting the derogation.</w:t>
            </w:r>
          </w:p>
        </w:tc>
      </w:tr>
    </w:tbl>
    <w:p w14:paraId="3448F692"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55</w:t>
      </w:r>
    </w:p>
    <w:p w14:paraId="6E280937"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Monitoring of derogations</w:t>
      </w:r>
    </w:p>
    <w:p w14:paraId="10F67C71"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TITLE VI</w:t>
      </w:r>
    </w:p>
    <w:p w14:paraId="3C7DEA10"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917F8E">
        <w:rPr>
          <w:rFonts w:ascii="inherit" w:eastAsia="Times New Roman" w:hAnsi="inherit" w:cs="Times New Roman"/>
          <w:i/>
          <w:iCs/>
          <w:color w:val="000000"/>
          <w:sz w:val="24"/>
          <w:szCs w:val="24"/>
          <w:lang w:val="fr-FR" w:eastAsia="en-GB"/>
        </w:rPr>
        <w:t>Article 56</w:t>
      </w:r>
    </w:p>
    <w:p w14:paraId="3D01BCD7"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17F8E">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3.   The non-binding guidance shall explain the technical issues, conditions and interdependencies which need to be considered when complying with the requirements of this Regulation at national level.</w:t>
      </w:r>
    </w:p>
    <w:p w14:paraId="28FB380A"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57</w:t>
      </w:r>
    </w:p>
    <w:p w14:paraId="48A19898"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Monitoring</w:t>
      </w:r>
    </w:p>
    <w:p w14:paraId="7A67EB9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917F8E" w14:paraId="25C972ED" w14:textId="77777777" w:rsidTr="008E4E18">
        <w:tc>
          <w:tcPr>
            <w:tcW w:w="0" w:type="auto"/>
            <w:shd w:val="clear" w:color="auto" w:fill="auto"/>
            <w:hideMark/>
          </w:tcPr>
          <w:p w14:paraId="7FC4E62D"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917F8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917F8E" w14:paraId="1A178EEC" w14:textId="77777777" w:rsidTr="008E4E18">
        <w:tc>
          <w:tcPr>
            <w:tcW w:w="0" w:type="auto"/>
            <w:shd w:val="clear" w:color="auto" w:fill="auto"/>
            <w:hideMark/>
          </w:tcPr>
          <w:p w14:paraId="165633E1"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917F8E" w:rsidRDefault="008E4E18" w:rsidP="008E4E18">
            <w:pPr>
              <w:spacing w:before="120" w:after="0" w:line="240" w:lineRule="auto"/>
              <w:jc w:val="both"/>
              <w:rPr>
                <w:rFonts w:ascii="inherit" w:eastAsia="Times New Roman" w:hAnsi="inherit" w:cs="Times New Roman"/>
                <w:sz w:val="24"/>
                <w:szCs w:val="24"/>
                <w:lang w:eastAsia="en-GB"/>
              </w:rPr>
            </w:pPr>
            <w:r w:rsidRPr="00917F8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917F8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TITLE VII</w:t>
      </w:r>
    </w:p>
    <w:p w14:paraId="0737C931" w14:textId="77777777" w:rsidR="008E4E18" w:rsidRPr="00917F8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FINAL PROVISIONS</w:t>
      </w:r>
    </w:p>
    <w:p w14:paraId="022E0C89"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58</w:t>
      </w:r>
    </w:p>
    <w:p w14:paraId="3BA38BEF"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lastRenderedPageBreak/>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917F8E"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17F8E">
        <w:rPr>
          <w:rFonts w:ascii="inherit" w:eastAsia="Times New Roman" w:hAnsi="inherit" w:cs="Times New Roman"/>
          <w:i/>
          <w:iCs/>
          <w:color w:val="000000"/>
          <w:sz w:val="24"/>
          <w:szCs w:val="24"/>
          <w:lang w:eastAsia="en-GB"/>
        </w:rPr>
        <w:t>Article 59</w:t>
      </w:r>
    </w:p>
    <w:p w14:paraId="42E5F5C8" w14:textId="77777777" w:rsidR="008E4E18" w:rsidRPr="00917F8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Entry into force</w:t>
      </w:r>
    </w:p>
    <w:p w14:paraId="0B12CC3B"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This Regulation shall enter into force on the twentieth day following that of its publication in the </w:t>
      </w:r>
      <w:r w:rsidRPr="00917F8E">
        <w:rPr>
          <w:rFonts w:ascii="inherit" w:eastAsia="Times New Roman" w:hAnsi="inherit" w:cs="Times New Roman"/>
          <w:i/>
          <w:iCs/>
          <w:color w:val="000000"/>
          <w:sz w:val="24"/>
          <w:szCs w:val="24"/>
          <w:lang w:eastAsia="en-GB"/>
        </w:rPr>
        <w:t>Official Journal of the European Union</w:t>
      </w:r>
      <w:r w:rsidRPr="00917F8E">
        <w:rPr>
          <w:rFonts w:ascii="inherit" w:eastAsia="Times New Roman" w:hAnsi="inherit" w:cs="Times New Roman"/>
          <w:color w:val="000000"/>
          <w:sz w:val="24"/>
          <w:szCs w:val="24"/>
          <w:lang w:eastAsia="en-GB"/>
        </w:rPr>
        <w:t>.</w:t>
      </w:r>
    </w:p>
    <w:p w14:paraId="6B31AD5A"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917F8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Done at Brussels, 17 August 2016.</w:t>
      </w:r>
    </w:p>
    <w:p w14:paraId="523977AA" w14:textId="77777777" w:rsidR="008E4E18" w:rsidRPr="00917F8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917F8E">
        <w:rPr>
          <w:rFonts w:ascii="inherit" w:eastAsia="Times New Roman" w:hAnsi="inherit" w:cs="Times New Roman"/>
          <w:i/>
          <w:iCs/>
          <w:color w:val="000000"/>
          <w:sz w:val="24"/>
          <w:szCs w:val="24"/>
          <w:lang w:eastAsia="en-GB"/>
        </w:rPr>
        <w:t>For the Commission</w:t>
      </w:r>
    </w:p>
    <w:p w14:paraId="01B08B87" w14:textId="77777777" w:rsidR="008E4E18" w:rsidRPr="00917F8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917F8E">
        <w:rPr>
          <w:rFonts w:ascii="inherit" w:eastAsia="Times New Roman" w:hAnsi="inherit" w:cs="Times New Roman"/>
          <w:i/>
          <w:iCs/>
          <w:color w:val="000000"/>
          <w:sz w:val="24"/>
          <w:szCs w:val="24"/>
          <w:lang w:eastAsia="en-GB"/>
        </w:rPr>
        <w:t>The President</w:t>
      </w:r>
    </w:p>
    <w:p w14:paraId="6CE57A8E" w14:textId="77777777" w:rsidR="008E4E18" w:rsidRPr="00917F8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Jean-Claude JUNCKER</w:t>
      </w:r>
    </w:p>
    <w:p w14:paraId="3A9B827D" w14:textId="77777777" w:rsidR="008E4E18" w:rsidRPr="00917F8E" w:rsidRDefault="0071513B"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3F0CD9DA">
          <v:rect id="_x0000_i1026" alt="" style="width:203.75pt;height:.75pt;mso-width-percent:0;mso-height-percent:0;mso-width-percent:0;mso-height-percent:0" o:hrpct="0" o:hrstd="t" o:hrnoshade="t" o:hr="t" fillcolor="black" stroked="f"/>
        </w:pict>
      </w:r>
    </w:p>
    <w:p w14:paraId="7AE9CB5A" w14:textId="77777777" w:rsidR="008E4E18" w:rsidRPr="00917F8E" w:rsidRDefault="0071513B"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1-L_2016223EN.01001001-E0001" w:history="1">
        <w:r w:rsidR="008E4E18" w:rsidRPr="00917F8E">
          <w:rPr>
            <w:rFonts w:ascii="inherit" w:eastAsia="Times New Roman" w:hAnsi="inherit" w:cs="Times New Roman"/>
            <w:color w:val="337AB7"/>
            <w:sz w:val="19"/>
            <w:szCs w:val="19"/>
            <w:lang w:eastAsia="en-GB"/>
          </w:rPr>
          <w:t>(</w:t>
        </w:r>
        <w:r w:rsidR="008E4E18" w:rsidRPr="00917F8E">
          <w:rPr>
            <w:rFonts w:ascii="inherit" w:eastAsia="Times New Roman" w:hAnsi="inherit" w:cs="Times New Roman"/>
            <w:color w:val="337AB7"/>
            <w:sz w:val="13"/>
            <w:szCs w:val="13"/>
            <w:vertAlign w:val="superscript"/>
            <w:lang w:eastAsia="en-GB"/>
          </w:rPr>
          <w:t>1</w:t>
        </w:r>
        <w:r w:rsidR="008E4E18" w:rsidRPr="00917F8E">
          <w:rPr>
            <w:rFonts w:ascii="inherit" w:eastAsia="Times New Roman" w:hAnsi="inherit" w:cs="Times New Roman"/>
            <w:color w:val="337AB7"/>
            <w:sz w:val="19"/>
            <w:szCs w:val="19"/>
            <w:lang w:eastAsia="en-GB"/>
          </w:rPr>
          <w:t>)</w:t>
        </w:r>
      </w:hyperlink>
      <w:r w:rsidR="008E4E18" w:rsidRPr="00917F8E">
        <w:rPr>
          <w:rFonts w:ascii="inherit" w:eastAsia="Times New Roman" w:hAnsi="inherit" w:cs="Times New Roman"/>
          <w:color w:val="000000"/>
          <w:sz w:val="19"/>
          <w:szCs w:val="19"/>
          <w:lang w:eastAsia="en-GB"/>
        </w:rPr>
        <w:t>  </w:t>
      </w:r>
      <w:hyperlink r:id="rId18" w:history="1">
        <w:r w:rsidR="008E4E18" w:rsidRPr="00917F8E">
          <w:rPr>
            <w:rFonts w:ascii="inherit" w:eastAsia="Times New Roman" w:hAnsi="inherit" w:cs="Times New Roman"/>
            <w:color w:val="337AB7"/>
            <w:sz w:val="19"/>
            <w:szCs w:val="19"/>
            <w:lang w:eastAsia="en-GB"/>
          </w:rPr>
          <w:t>OJ L 211, 14.8.2009, p. 15</w:t>
        </w:r>
      </w:hyperlink>
      <w:r w:rsidR="008E4E18" w:rsidRPr="00917F8E">
        <w:rPr>
          <w:rFonts w:ascii="inherit" w:eastAsia="Times New Roman" w:hAnsi="inherit" w:cs="Times New Roman"/>
          <w:color w:val="000000"/>
          <w:sz w:val="19"/>
          <w:szCs w:val="19"/>
          <w:lang w:eastAsia="en-GB"/>
        </w:rPr>
        <w:t>.</w:t>
      </w:r>
    </w:p>
    <w:p w14:paraId="762B22A5" w14:textId="77777777" w:rsidR="008E4E18" w:rsidRPr="00917F8E" w:rsidRDefault="0071513B"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2-L_2016223EN.01001001-E0002" w:history="1">
        <w:r w:rsidR="008E4E18" w:rsidRPr="00917F8E">
          <w:rPr>
            <w:rFonts w:ascii="inherit" w:eastAsia="Times New Roman" w:hAnsi="inherit" w:cs="Times New Roman"/>
            <w:color w:val="337AB7"/>
            <w:sz w:val="19"/>
            <w:szCs w:val="19"/>
            <w:lang w:eastAsia="en-GB"/>
          </w:rPr>
          <w:t>(</w:t>
        </w:r>
        <w:r w:rsidR="008E4E18" w:rsidRPr="00917F8E">
          <w:rPr>
            <w:rFonts w:ascii="inherit" w:eastAsia="Times New Roman" w:hAnsi="inherit" w:cs="Times New Roman"/>
            <w:color w:val="337AB7"/>
            <w:sz w:val="13"/>
            <w:szCs w:val="13"/>
            <w:vertAlign w:val="superscript"/>
            <w:lang w:eastAsia="en-GB"/>
          </w:rPr>
          <w:t>2</w:t>
        </w:r>
        <w:r w:rsidR="008E4E18" w:rsidRPr="00917F8E">
          <w:rPr>
            <w:rFonts w:ascii="inherit" w:eastAsia="Times New Roman" w:hAnsi="inherit" w:cs="Times New Roman"/>
            <w:color w:val="337AB7"/>
            <w:sz w:val="19"/>
            <w:szCs w:val="19"/>
            <w:lang w:eastAsia="en-GB"/>
          </w:rPr>
          <w:t>)</w:t>
        </w:r>
      </w:hyperlink>
      <w:r w:rsidR="008E4E18" w:rsidRPr="00917F8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0" w:history="1">
        <w:r w:rsidR="008E4E18" w:rsidRPr="00917F8E">
          <w:rPr>
            <w:rFonts w:ascii="inherit" w:eastAsia="Times New Roman" w:hAnsi="inherit" w:cs="Times New Roman"/>
            <w:color w:val="337AB7"/>
            <w:sz w:val="19"/>
            <w:szCs w:val="19"/>
            <w:lang w:eastAsia="en-GB"/>
          </w:rPr>
          <w:t>OJ L 211, 14.8.2009, p. 55</w:t>
        </w:r>
      </w:hyperlink>
      <w:r w:rsidR="008E4E18" w:rsidRPr="00917F8E">
        <w:rPr>
          <w:rFonts w:ascii="inherit" w:eastAsia="Times New Roman" w:hAnsi="inherit" w:cs="Times New Roman"/>
          <w:color w:val="000000"/>
          <w:sz w:val="19"/>
          <w:szCs w:val="19"/>
          <w:lang w:eastAsia="en-GB"/>
        </w:rPr>
        <w:t>).</w:t>
      </w:r>
    </w:p>
    <w:p w14:paraId="6FDD03F5" w14:textId="77777777" w:rsidR="008E4E18" w:rsidRPr="00917F8E" w:rsidRDefault="0071513B"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3-L_2016223EN.01001001-E0003" w:history="1">
        <w:r w:rsidR="008E4E18" w:rsidRPr="00917F8E">
          <w:rPr>
            <w:rFonts w:ascii="inherit" w:eastAsia="Times New Roman" w:hAnsi="inherit" w:cs="Times New Roman"/>
            <w:color w:val="337AB7"/>
            <w:sz w:val="19"/>
            <w:szCs w:val="19"/>
            <w:lang w:eastAsia="en-GB"/>
          </w:rPr>
          <w:t>(</w:t>
        </w:r>
        <w:r w:rsidR="008E4E18" w:rsidRPr="00917F8E">
          <w:rPr>
            <w:rFonts w:ascii="inherit" w:eastAsia="Times New Roman" w:hAnsi="inherit" w:cs="Times New Roman"/>
            <w:color w:val="337AB7"/>
            <w:sz w:val="13"/>
            <w:szCs w:val="13"/>
            <w:vertAlign w:val="superscript"/>
            <w:lang w:eastAsia="en-GB"/>
          </w:rPr>
          <w:t>3</w:t>
        </w:r>
        <w:r w:rsidR="008E4E18" w:rsidRPr="00917F8E">
          <w:rPr>
            <w:rFonts w:ascii="inherit" w:eastAsia="Times New Roman" w:hAnsi="inherit" w:cs="Times New Roman"/>
            <w:color w:val="337AB7"/>
            <w:sz w:val="19"/>
            <w:szCs w:val="19"/>
            <w:lang w:eastAsia="en-GB"/>
          </w:rPr>
          <w:t>)</w:t>
        </w:r>
      </w:hyperlink>
      <w:r w:rsidR="008E4E18" w:rsidRPr="00917F8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2" w:history="1">
        <w:r w:rsidR="008E4E18" w:rsidRPr="00917F8E">
          <w:rPr>
            <w:rFonts w:ascii="inherit" w:eastAsia="Times New Roman" w:hAnsi="inherit" w:cs="Times New Roman"/>
            <w:color w:val="337AB7"/>
            <w:sz w:val="19"/>
            <w:szCs w:val="19"/>
            <w:lang w:eastAsia="en-GB"/>
          </w:rPr>
          <w:t>OJ L 204, 21.7.1998, p. 37</w:t>
        </w:r>
      </w:hyperlink>
      <w:r w:rsidR="008E4E18" w:rsidRPr="00917F8E">
        <w:rPr>
          <w:rFonts w:ascii="inherit" w:eastAsia="Times New Roman" w:hAnsi="inherit" w:cs="Times New Roman"/>
          <w:color w:val="000000"/>
          <w:sz w:val="19"/>
          <w:szCs w:val="19"/>
          <w:lang w:eastAsia="en-GB"/>
        </w:rPr>
        <w:t>).</w:t>
      </w:r>
    </w:p>
    <w:p w14:paraId="0CEDBD20" w14:textId="77777777" w:rsidR="008E4E18" w:rsidRPr="00917F8E" w:rsidRDefault="0071513B"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4-L_2016223EN.01001001-E0004" w:history="1">
        <w:r w:rsidR="008E4E18" w:rsidRPr="00917F8E">
          <w:rPr>
            <w:rFonts w:ascii="inherit" w:eastAsia="Times New Roman" w:hAnsi="inherit" w:cs="Times New Roman"/>
            <w:color w:val="337AB7"/>
            <w:sz w:val="19"/>
            <w:szCs w:val="19"/>
            <w:lang w:eastAsia="en-GB"/>
          </w:rPr>
          <w:t>(</w:t>
        </w:r>
        <w:r w:rsidR="008E4E18" w:rsidRPr="00917F8E">
          <w:rPr>
            <w:rFonts w:ascii="inherit" w:eastAsia="Times New Roman" w:hAnsi="inherit" w:cs="Times New Roman"/>
            <w:color w:val="337AB7"/>
            <w:sz w:val="13"/>
            <w:szCs w:val="13"/>
            <w:vertAlign w:val="superscript"/>
            <w:lang w:eastAsia="en-GB"/>
          </w:rPr>
          <w:t>4</w:t>
        </w:r>
        <w:r w:rsidR="008E4E18" w:rsidRPr="00917F8E">
          <w:rPr>
            <w:rFonts w:ascii="inherit" w:eastAsia="Times New Roman" w:hAnsi="inherit" w:cs="Times New Roman"/>
            <w:color w:val="337AB7"/>
            <w:sz w:val="19"/>
            <w:szCs w:val="19"/>
            <w:lang w:eastAsia="en-GB"/>
          </w:rPr>
          <w:t>)</w:t>
        </w:r>
      </w:hyperlink>
      <w:r w:rsidR="008E4E18" w:rsidRPr="00917F8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4" w:history="1">
        <w:r w:rsidR="008E4E18" w:rsidRPr="00917F8E">
          <w:rPr>
            <w:rFonts w:ascii="inherit" w:eastAsia="Times New Roman" w:hAnsi="inherit" w:cs="Times New Roman"/>
            <w:color w:val="337AB7"/>
            <w:sz w:val="19"/>
            <w:szCs w:val="19"/>
            <w:lang w:eastAsia="en-GB"/>
          </w:rPr>
          <w:t>OJ L 315, 14.11.2012, p. 1</w:t>
        </w:r>
      </w:hyperlink>
      <w:r w:rsidR="008E4E18" w:rsidRPr="00917F8E">
        <w:rPr>
          <w:rFonts w:ascii="inherit" w:eastAsia="Times New Roman" w:hAnsi="inherit" w:cs="Times New Roman"/>
          <w:color w:val="000000"/>
          <w:sz w:val="19"/>
          <w:szCs w:val="19"/>
          <w:lang w:eastAsia="en-GB"/>
        </w:rPr>
        <w:t>).</w:t>
      </w:r>
    </w:p>
    <w:p w14:paraId="177D367D" w14:textId="77777777" w:rsidR="008E4E18" w:rsidRPr="00917F8E" w:rsidRDefault="0071513B"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5-L_2016223EN.01001001-E0005" w:history="1">
        <w:r w:rsidR="008E4E18" w:rsidRPr="00917F8E">
          <w:rPr>
            <w:rFonts w:ascii="inherit" w:eastAsia="Times New Roman" w:hAnsi="inherit" w:cs="Times New Roman"/>
            <w:color w:val="337AB7"/>
            <w:sz w:val="19"/>
            <w:szCs w:val="19"/>
            <w:lang w:eastAsia="en-GB"/>
          </w:rPr>
          <w:t>(</w:t>
        </w:r>
        <w:r w:rsidR="008E4E18" w:rsidRPr="00917F8E">
          <w:rPr>
            <w:rFonts w:ascii="inherit" w:eastAsia="Times New Roman" w:hAnsi="inherit" w:cs="Times New Roman"/>
            <w:color w:val="337AB7"/>
            <w:sz w:val="13"/>
            <w:szCs w:val="13"/>
            <w:vertAlign w:val="superscript"/>
            <w:lang w:eastAsia="en-GB"/>
          </w:rPr>
          <w:t>5</w:t>
        </w:r>
        <w:r w:rsidR="008E4E18" w:rsidRPr="00917F8E">
          <w:rPr>
            <w:rFonts w:ascii="inherit" w:eastAsia="Times New Roman" w:hAnsi="inherit" w:cs="Times New Roman"/>
            <w:color w:val="337AB7"/>
            <w:sz w:val="19"/>
            <w:szCs w:val="19"/>
            <w:lang w:eastAsia="en-GB"/>
          </w:rPr>
          <w:t>)</w:t>
        </w:r>
      </w:hyperlink>
      <w:r w:rsidR="008E4E18" w:rsidRPr="00917F8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6" w:history="1">
        <w:r w:rsidR="008E4E18" w:rsidRPr="00917F8E">
          <w:rPr>
            <w:rFonts w:ascii="inherit" w:eastAsia="Times New Roman" w:hAnsi="inherit" w:cs="Times New Roman"/>
            <w:color w:val="337AB7"/>
            <w:sz w:val="19"/>
            <w:szCs w:val="19"/>
            <w:lang w:eastAsia="en-GB"/>
          </w:rPr>
          <w:t>OJ L 197, 25.7.2015, p. 24</w:t>
        </w:r>
      </w:hyperlink>
      <w:r w:rsidR="008E4E18" w:rsidRPr="00917F8E">
        <w:rPr>
          <w:rFonts w:ascii="inherit" w:eastAsia="Times New Roman" w:hAnsi="inherit" w:cs="Times New Roman"/>
          <w:color w:val="000000"/>
          <w:sz w:val="19"/>
          <w:szCs w:val="19"/>
          <w:lang w:eastAsia="en-GB"/>
        </w:rPr>
        <w:t>).</w:t>
      </w:r>
    </w:p>
    <w:p w14:paraId="39A0264A" w14:textId="77777777" w:rsidR="008E4E18" w:rsidRPr="00917F8E" w:rsidRDefault="0071513B"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6-L_2016223EN.01001001-E0006" w:history="1">
        <w:r w:rsidR="008E4E18" w:rsidRPr="00917F8E">
          <w:rPr>
            <w:rFonts w:ascii="inherit" w:eastAsia="Times New Roman" w:hAnsi="inherit" w:cs="Times New Roman"/>
            <w:color w:val="337AB7"/>
            <w:sz w:val="19"/>
            <w:szCs w:val="19"/>
            <w:lang w:eastAsia="en-GB"/>
          </w:rPr>
          <w:t>(</w:t>
        </w:r>
        <w:r w:rsidR="008E4E18" w:rsidRPr="00917F8E">
          <w:rPr>
            <w:rFonts w:ascii="inherit" w:eastAsia="Times New Roman" w:hAnsi="inherit" w:cs="Times New Roman"/>
            <w:color w:val="337AB7"/>
            <w:sz w:val="13"/>
            <w:szCs w:val="13"/>
            <w:vertAlign w:val="superscript"/>
            <w:lang w:eastAsia="en-GB"/>
          </w:rPr>
          <w:t>6</w:t>
        </w:r>
        <w:r w:rsidR="008E4E18" w:rsidRPr="00917F8E">
          <w:rPr>
            <w:rFonts w:ascii="inherit" w:eastAsia="Times New Roman" w:hAnsi="inherit" w:cs="Times New Roman"/>
            <w:color w:val="337AB7"/>
            <w:sz w:val="19"/>
            <w:szCs w:val="19"/>
            <w:lang w:eastAsia="en-GB"/>
          </w:rPr>
          <w:t>)</w:t>
        </w:r>
      </w:hyperlink>
      <w:r w:rsidR="008E4E18" w:rsidRPr="00917F8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8" w:history="1">
        <w:r w:rsidR="008E4E18" w:rsidRPr="00917F8E">
          <w:rPr>
            <w:rFonts w:ascii="inherit" w:eastAsia="Times New Roman" w:hAnsi="inherit" w:cs="Times New Roman"/>
            <w:color w:val="337AB7"/>
            <w:sz w:val="19"/>
            <w:szCs w:val="19"/>
            <w:lang w:eastAsia="en-GB"/>
          </w:rPr>
          <w:t>OJ L 112, 27.4.2016, p. 1</w:t>
        </w:r>
      </w:hyperlink>
      <w:r w:rsidR="008E4E18" w:rsidRPr="00917F8E">
        <w:rPr>
          <w:rFonts w:ascii="inherit" w:eastAsia="Times New Roman" w:hAnsi="inherit" w:cs="Times New Roman"/>
          <w:color w:val="000000"/>
          <w:sz w:val="19"/>
          <w:szCs w:val="19"/>
          <w:lang w:eastAsia="en-GB"/>
        </w:rPr>
        <w:t>).</w:t>
      </w:r>
    </w:p>
    <w:p w14:paraId="4FE9A64B" w14:textId="77777777" w:rsidR="008E4E18" w:rsidRPr="00917F8E" w:rsidRDefault="0071513B"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7-L_2016223EN.01001001-E0007" w:history="1">
        <w:r w:rsidR="008E4E18" w:rsidRPr="00917F8E">
          <w:rPr>
            <w:rFonts w:ascii="inherit" w:eastAsia="Times New Roman" w:hAnsi="inherit" w:cs="Times New Roman"/>
            <w:color w:val="337AB7"/>
            <w:sz w:val="19"/>
            <w:szCs w:val="19"/>
            <w:lang w:eastAsia="en-GB"/>
          </w:rPr>
          <w:t>(</w:t>
        </w:r>
        <w:r w:rsidR="008E4E18" w:rsidRPr="00917F8E">
          <w:rPr>
            <w:rFonts w:ascii="inherit" w:eastAsia="Times New Roman" w:hAnsi="inherit" w:cs="Times New Roman"/>
            <w:color w:val="337AB7"/>
            <w:sz w:val="13"/>
            <w:szCs w:val="13"/>
            <w:vertAlign w:val="superscript"/>
            <w:lang w:eastAsia="en-GB"/>
          </w:rPr>
          <w:t>7</w:t>
        </w:r>
        <w:r w:rsidR="008E4E18" w:rsidRPr="00917F8E">
          <w:rPr>
            <w:rFonts w:ascii="inherit" w:eastAsia="Times New Roman" w:hAnsi="inherit" w:cs="Times New Roman"/>
            <w:color w:val="337AB7"/>
            <w:sz w:val="19"/>
            <w:szCs w:val="19"/>
            <w:lang w:eastAsia="en-GB"/>
          </w:rPr>
          <w:t>)</w:t>
        </w:r>
      </w:hyperlink>
      <w:r w:rsidR="008E4E18" w:rsidRPr="00917F8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0" w:history="1">
        <w:r w:rsidR="008E4E18" w:rsidRPr="00917F8E">
          <w:rPr>
            <w:rFonts w:ascii="inherit" w:eastAsia="Times New Roman" w:hAnsi="inherit" w:cs="Times New Roman"/>
            <w:color w:val="337AB7"/>
            <w:sz w:val="19"/>
            <w:szCs w:val="19"/>
            <w:lang w:eastAsia="en-GB"/>
          </w:rPr>
          <w:t>OJ L 163, 15.6.2013, p. 1</w:t>
        </w:r>
      </w:hyperlink>
      <w:r w:rsidR="008E4E18" w:rsidRPr="00917F8E">
        <w:rPr>
          <w:rFonts w:ascii="inherit" w:eastAsia="Times New Roman" w:hAnsi="inherit" w:cs="Times New Roman"/>
          <w:color w:val="000000"/>
          <w:sz w:val="19"/>
          <w:szCs w:val="19"/>
          <w:lang w:eastAsia="en-GB"/>
        </w:rPr>
        <w:t>).</w:t>
      </w:r>
    </w:p>
    <w:p w14:paraId="519D7B0A" w14:textId="77777777" w:rsidR="008E4E18" w:rsidRPr="00917F8E" w:rsidRDefault="0071513B"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5A518255">
          <v:rect id="_x0000_i1027" alt="" style="width:101.85pt;height:.75pt;mso-width-percent:0;mso-height-percent:0;mso-width-percent:0;mso-height-percent:0" o:hrpct="0" o:hralign="center" o:hrstd="t" o:hrnoshade="t" o:hr="t" fillcolor="black" stroked="f"/>
        </w:pict>
      </w:r>
    </w:p>
    <w:p w14:paraId="218608C6" w14:textId="77777777" w:rsidR="008E4E18" w:rsidRPr="00917F8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lastRenderedPageBreak/>
        <w:t>ANNEX I</w:t>
      </w:r>
    </w:p>
    <w:p w14:paraId="2E0B5B1D" w14:textId="77777777" w:rsidR="008E4E18" w:rsidRPr="00917F8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917F8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Time period for operation</w:t>
            </w:r>
          </w:p>
        </w:tc>
      </w:tr>
      <w:tr w:rsidR="008E4E18" w:rsidRPr="00917F8E"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30 minutes</w:t>
            </w:r>
          </w:p>
        </w:tc>
      </w:tr>
      <w:tr w:rsidR="008E4E18" w:rsidRPr="00917F8E"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the period for 47,5 Hz-48,5 Hz</w:t>
            </w:r>
          </w:p>
        </w:tc>
      </w:tr>
      <w:tr w:rsidR="008E4E18" w:rsidRPr="00917F8E"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30 minutes</w:t>
            </w:r>
          </w:p>
        </w:tc>
      </w:tr>
      <w:tr w:rsidR="008E4E18" w:rsidRPr="00917F8E"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30 minutes</w:t>
            </w:r>
          </w:p>
        </w:tc>
      </w:tr>
      <w:tr w:rsidR="008E4E18" w:rsidRPr="00917F8E"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30 minutes</w:t>
            </w:r>
          </w:p>
        </w:tc>
      </w:tr>
      <w:tr w:rsidR="008E4E18" w:rsidRPr="00917F8E"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30 minutes</w:t>
            </w:r>
          </w:p>
        </w:tc>
      </w:tr>
      <w:tr w:rsidR="008E4E18" w:rsidRPr="00917F8E"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20 seconds</w:t>
            </w:r>
          </w:p>
        </w:tc>
      </w:tr>
      <w:tr w:rsidR="008E4E18" w:rsidRPr="00917F8E"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90 minutes</w:t>
            </w:r>
          </w:p>
        </w:tc>
      </w:tr>
      <w:tr w:rsidR="008E4E18" w:rsidRPr="00917F8E"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90 minutes</w:t>
            </w:r>
          </w:p>
        </w:tc>
      </w:tr>
      <w:tr w:rsidR="008E4E18" w:rsidRPr="00917F8E"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90 minutes</w:t>
            </w:r>
          </w:p>
        </w:tc>
      </w:tr>
      <w:tr w:rsidR="008E4E18" w:rsidRPr="00917F8E"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15 minutes</w:t>
            </w:r>
          </w:p>
        </w:tc>
      </w:tr>
      <w:tr w:rsidR="008E4E18" w:rsidRPr="00917F8E"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90 minutes</w:t>
            </w:r>
          </w:p>
        </w:tc>
      </w:tr>
      <w:tr w:rsidR="008E4E18" w:rsidRPr="00917F8E"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90 minutes</w:t>
            </w:r>
          </w:p>
        </w:tc>
      </w:tr>
      <w:tr w:rsidR="008E4E18" w:rsidRPr="00917F8E"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90 minutes</w:t>
            </w:r>
          </w:p>
        </w:tc>
      </w:tr>
      <w:tr w:rsidR="008E4E18" w:rsidRPr="00917F8E"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30 minutes</w:t>
            </w:r>
          </w:p>
        </w:tc>
      </w:tr>
      <w:tr w:rsidR="008E4E18" w:rsidRPr="00917F8E"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the period for 47,5 Hz-48,5 Hz</w:t>
            </w:r>
          </w:p>
        </w:tc>
      </w:tr>
      <w:tr w:rsidR="008E4E18" w:rsidRPr="00917F8E"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30 minutes</w:t>
            </w:r>
          </w:p>
        </w:tc>
      </w:tr>
    </w:tbl>
    <w:p w14:paraId="56717C82"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917F8E" w:rsidRDefault="0071513B"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pict w14:anchorId="3D9F8D9A">
          <v:rect id="_x0000_i1028" alt="" style="width:101.85pt;height:.75pt;mso-width-percent:0;mso-height-percent:0;mso-width-percent:0;mso-height-percent:0" o:hrpct="0" o:hralign="center" o:hrstd="t" o:hrnoshade="t" o:hr="t" fillcolor="black" stroked="f"/>
        </w:pict>
      </w:r>
    </w:p>
    <w:p w14:paraId="6CCDC976" w14:textId="77777777" w:rsidR="008E4E18" w:rsidRPr="00917F8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ANNEX II</w:t>
      </w:r>
    </w:p>
    <w:p w14:paraId="2DB69294" w14:textId="77777777" w:rsidR="008E4E18" w:rsidRPr="00917F8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917F8E">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917F8E"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Time period for operation</w:t>
            </w:r>
          </w:p>
        </w:tc>
      </w:tr>
      <w:tr w:rsidR="008E4E18" w:rsidRPr="00917F8E"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20 minutes and not more than 60 minutes</w:t>
            </w:r>
          </w:p>
        </w:tc>
      </w:tr>
      <w:tr w:rsidR="008E4E18" w:rsidRPr="00917F8E"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60 minutes</w:t>
            </w:r>
          </w:p>
        </w:tc>
      </w:tr>
      <w:tr w:rsidR="008E4E18" w:rsidRPr="00917F8E"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lastRenderedPageBreak/>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20 minutes</w:t>
            </w:r>
          </w:p>
        </w:tc>
      </w:tr>
    </w:tbl>
    <w:p w14:paraId="265F6788"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917F8E"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917F8E" w:rsidRDefault="008E4E18" w:rsidP="008E4E18">
            <w:pPr>
              <w:spacing w:before="60" w:after="60" w:line="240" w:lineRule="auto"/>
              <w:ind w:right="195"/>
              <w:jc w:val="center"/>
              <w:rPr>
                <w:rFonts w:ascii="inherit" w:eastAsia="Times New Roman" w:hAnsi="inherit" w:cs="Times New Roman"/>
                <w:b/>
                <w:bCs/>
                <w:lang w:eastAsia="en-GB"/>
              </w:rPr>
            </w:pPr>
            <w:r w:rsidRPr="00917F8E">
              <w:rPr>
                <w:rFonts w:ascii="inherit" w:eastAsia="Times New Roman" w:hAnsi="inherit" w:cs="Times New Roman"/>
                <w:b/>
                <w:bCs/>
                <w:lang w:eastAsia="en-GB"/>
              </w:rPr>
              <w:t>Time period for operation</w:t>
            </w:r>
          </w:p>
        </w:tc>
      </w:tr>
      <w:tr w:rsidR="008E4E18" w:rsidRPr="00917F8E"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less than 20 minutes and not more than 60 minutes</w:t>
            </w:r>
          </w:p>
        </w:tc>
      </w:tr>
      <w:tr w:rsidR="008E4E18" w:rsidRPr="00917F8E"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To be specified by each TSO but not more than 60 minutes</w:t>
            </w:r>
          </w:p>
        </w:tc>
      </w:tr>
      <w:tr w:rsidR="008E4E18" w:rsidRPr="00917F8E"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15 minutes</w:t>
            </w:r>
          </w:p>
        </w:tc>
      </w:tr>
      <w:tr w:rsidR="008E4E18" w:rsidRPr="00917F8E"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0,90 pu-1,097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Unlimited</w:t>
            </w:r>
          </w:p>
        </w:tc>
      </w:tr>
      <w:tr w:rsidR="008E4E18" w:rsidRPr="00917F8E"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917F8E"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1,097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917F8E" w:rsidRDefault="008E4E18" w:rsidP="008E4E18">
            <w:pPr>
              <w:spacing w:before="60" w:after="60" w:line="240" w:lineRule="auto"/>
              <w:rPr>
                <w:rFonts w:ascii="inherit" w:eastAsia="Times New Roman" w:hAnsi="inherit" w:cs="Times New Roman"/>
                <w:lang w:eastAsia="en-GB"/>
              </w:rPr>
            </w:pPr>
            <w:r w:rsidRPr="00917F8E">
              <w:rPr>
                <w:rFonts w:ascii="inherit" w:eastAsia="Times New Roman" w:hAnsi="inherit" w:cs="Times New Roman"/>
                <w:lang w:eastAsia="en-GB"/>
              </w:rPr>
              <w:t>20 minutes</w:t>
            </w:r>
          </w:p>
        </w:tc>
      </w:tr>
    </w:tbl>
    <w:p w14:paraId="34961586" w14:textId="77777777" w:rsidR="008E4E18" w:rsidRPr="00917F8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917F8E">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from 300 kV to 400 kV (including).</w:t>
      </w:r>
    </w:p>
    <w:p w14:paraId="7CC47AE9" w14:textId="77777777" w:rsidR="008E4E18" w:rsidRPr="008E4E18" w:rsidRDefault="0071513B"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noProof/>
          <w:color w:val="000000"/>
          <w:sz w:val="24"/>
          <w:szCs w:val="24"/>
          <w:lang w:eastAsia="en-GB"/>
        </w:rPr>
        <w:lastRenderedPageBreak/>
        <w:pict w14:anchorId="68672473">
          <v:rect id="_x0000_i1029" alt="" style="width:203.75pt;height:.75pt;mso-width-percent:0;mso-height-percent:0;mso-width-percent:0;mso-height-percent:0" o:hrpct="0" o:hralign="center" o:hrstd="t" o:hrnoshade="t" o:hr="t" fillcolor="black" stroked="f"/>
        </w:pict>
      </w:r>
    </w:p>
    <w:p w14:paraId="03CFC2AB" w14:textId="77777777" w:rsidR="00F9206B" w:rsidRDefault="0071513B"/>
    <w:sectPr w:rsidR="00F9206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86" w:author="Author" w:initials="A">
    <w:p w14:paraId="071C5006" w14:textId="2C459F7F" w:rsidR="005A0E7F" w:rsidRDefault="005A0E7F">
      <w:pPr>
        <w:pStyle w:val="CommentText"/>
      </w:pPr>
      <w:r>
        <w:rPr>
          <w:rStyle w:val="CommentReference"/>
        </w:rPr>
        <w:annotationRef/>
      </w:r>
      <w:r>
        <w:t>Please adjust the following enumeration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1C50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FAA30" w16cex:dateUtc="2022-11-28T2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1C5006" w16cid:durableId="272FAA3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22E40"/>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985866"/>
    <w:multiLevelType w:val="hybridMultilevel"/>
    <w:tmpl w:val="35D239F2"/>
    <w:lvl w:ilvl="0" w:tplc="0E08C49A">
      <w:start w:val="1"/>
      <w:numFmt w:val="low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FF2410"/>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46545CA"/>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466D81"/>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2A141F5"/>
    <w:multiLevelType w:val="hybridMultilevel"/>
    <w:tmpl w:val="35D239F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1B0BEF"/>
    <w:rsid w:val="0031367D"/>
    <w:rsid w:val="003E5A92"/>
    <w:rsid w:val="0047374F"/>
    <w:rsid w:val="00513EE3"/>
    <w:rsid w:val="005A0E7F"/>
    <w:rsid w:val="005A48C8"/>
    <w:rsid w:val="00617F47"/>
    <w:rsid w:val="0062733B"/>
    <w:rsid w:val="006716CD"/>
    <w:rsid w:val="0071513B"/>
    <w:rsid w:val="007313E6"/>
    <w:rsid w:val="00737101"/>
    <w:rsid w:val="00820E13"/>
    <w:rsid w:val="008E4E18"/>
    <w:rsid w:val="00917F8E"/>
    <w:rsid w:val="00A04B57"/>
    <w:rsid w:val="00CF3C5C"/>
    <w:rsid w:val="00D52AB7"/>
    <w:rsid w:val="00D71BA8"/>
    <w:rsid w:val="00E07166"/>
    <w:rsid w:val="00E73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73C7C"/>
    <w:pPr>
      <w:spacing w:after="0" w:line="240" w:lineRule="auto"/>
    </w:pPr>
  </w:style>
  <w:style w:type="paragraph" w:styleId="ListParagraph">
    <w:name w:val="List Paragraph"/>
    <w:basedOn w:val="Normal"/>
    <w:link w:val="ListParagraphChar"/>
    <w:qFormat/>
    <w:rsid w:val="00E73C7C"/>
    <w:pPr>
      <w:ind w:left="720"/>
      <w:contextualSpacing/>
    </w:pPr>
  </w:style>
  <w:style w:type="character" w:customStyle="1" w:styleId="ListParagraphChar">
    <w:name w:val="List Paragraph Char"/>
    <w:basedOn w:val="DefaultParagraphFont"/>
    <w:link w:val="ListParagraph"/>
    <w:rsid w:val="00E73C7C"/>
  </w:style>
  <w:style w:type="character" w:styleId="CommentReference">
    <w:name w:val="annotation reference"/>
    <w:basedOn w:val="DefaultParagraphFont"/>
    <w:uiPriority w:val="99"/>
    <w:semiHidden/>
    <w:unhideWhenUsed/>
    <w:rsid w:val="005A0E7F"/>
    <w:rPr>
      <w:sz w:val="16"/>
      <w:szCs w:val="16"/>
    </w:rPr>
  </w:style>
  <w:style w:type="paragraph" w:styleId="CommentText">
    <w:name w:val="annotation text"/>
    <w:basedOn w:val="Normal"/>
    <w:link w:val="CommentTextChar"/>
    <w:uiPriority w:val="99"/>
    <w:semiHidden/>
    <w:unhideWhenUsed/>
    <w:rsid w:val="005A0E7F"/>
    <w:pPr>
      <w:spacing w:line="240" w:lineRule="auto"/>
    </w:pPr>
    <w:rPr>
      <w:sz w:val="20"/>
      <w:szCs w:val="20"/>
    </w:rPr>
  </w:style>
  <w:style w:type="character" w:customStyle="1" w:styleId="CommentTextChar">
    <w:name w:val="Comment Text Char"/>
    <w:basedOn w:val="DefaultParagraphFont"/>
    <w:link w:val="CommentText"/>
    <w:uiPriority w:val="99"/>
    <w:semiHidden/>
    <w:rsid w:val="005A0E7F"/>
    <w:rPr>
      <w:sz w:val="20"/>
      <w:szCs w:val="20"/>
    </w:rPr>
  </w:style>
  <w:style w:type="paragraph" w:styleId="CommentSubject">
    <w:name w:val="annotation subject"/>
    <w:basedOn w:val="CommentText"/>
    <w:next w:val="CommentText"/>
    <w:link w:val="CommentSubjectChar"/>
    <w:uiPriority w:val="99"/>
    <w:semiHidden/>
    <w:unhideWhenUsed/>
    <w:rsid w:val="005A0E7F"/>
    <w:rPr>
      <w:b/>
      <w:bCs/>
    </w:rPr>
  </w:style>
  <w:style w:type="character" w:customStyle="1" w:styleId="CommentSubjectChar">
    <w:name w:val="Comment Subject Char"/>
    <w:basedOn w:val="CommentTextChar"/>
    <w:link w:val="CommentSubject"/>
    <w:uiPriority w:val="99"/>
    <w:semiHidden/>
    <w:rsid w:val="005A0E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5:197:TOC" TargetMode="External"/><Relationship Id="rId3" Type="http://schemas.openxmlformats.org/officeDocument/2006/relationships/customXml" Target="../customXml/item3.xml"/><Relationship Id="rId21" Type="http://schemas.openxmlformats.org/officeDocument/2006/relationships/hyperlink" Target="https://eur-lex.europa.eu/legal-content/EN/TXT/HTML/?uri=CELEX:32016R1388&amp;from=EN" TargetMode="External"/><Relationship Id="rId34"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eur-lex.europa.eu/legal-content/EN/AUTO/?uri=OJ:L:2009:211:TOC" TargetMode="External"/><Relationship Id="rId29" Type="http://schemas.openxmlformats.org/officeDocument/2006/relationships/hyperlink" Target="https://eur-lex.europa.eu/legal-content/EN/TXT/HTML/?uri=CELEX:32016R1388&amp;from=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2:315:TOC"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6:112: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1998:204: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3:163:TOC" TargetMode="External"/><Relationship Id="rId8"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E0A3DCF7-432F-4538-8ACD-B2293D3AA553}"/>
</file>

<file path=customXml/itemProps2.xml><?xml version="1.0" encoding="utf-8"?>
<ds:datastoreItem xmlns:ds="http://schemas.openxmlformats.org/officeDocument/2006/customXml" ds:itemID="{E2BEE87C-FF53-4337-8565-A3B2A04366E8}"/>
</file>

<file path=customXml/itemProps3.xml><?xml version="1.0" encoding="utf-8"?>
<ds:datastoreItem xmlns:ds="http://schemas.openxmlformats.org/officeDocument/2006/customXml" ds:itemID="{A1C292A7-C5A6-4E1C-B1FD-616591A5401A}"/>
</file>

<file path=docProps/app.xml><?xml version="1.0" encoding="utf-8"?>
<Properties xmlns="http://schemas.openxmlformats.org/officeDocument/2006/extended-properties" xmlns:vt="http://schemas.openxmlformats.org/officeDocument/2006/docPropsVTypes">
  <Template>Normal</Template>
  <TotalTime>0</TotalTime>
  <Pages>57</Pages>
  <Words>23447</Words>
  <Characters>133653</Characters>
  <Application>Microsoft Office Word</Application>
  <DocSecurity>4</DocSecurity>
  <Lines>1113</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2022-11-29T10:54:00Z</dcterms:created>
  <dcterms:modified xsi:type="dcterms:W3CDTF">2022-11-29T10:54:00Z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