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0" w:type="dxa"/>
          <w:right w:w="0" w:type="dxa"/>
        </w:tblCellMar>
        <w:tblLook w:val="04A0" w:firstRow="1" w:lastRow="0" w:firstColumn="1" w:lastColumn="0" w:noHBand="0" w:noVBand="1"/>
      </w:tblPr>
      <w:tblGrid>
        <w:gridCol w:w="1691"/>
        <w:gridCol w:w="430"/>
        <w:gridCol w:w="5532"/>
        <w:gridCol w:w="1373"/>
      </w:tblGrid>
      <w:tr w:rsidR="008E4E18" w:rsidRPr="008E4E18" w14:paraId="13682B05" w14:textId="77777777" w:rsidTr="008E4E18">
        <w:tc>
          <w:tcPr>
            <w:tcW w:w="0" w:type="auto"/>
            <w:shd w:val="clear" w:color="auto" w:fill="auto"/>
            <w:vAlign w:val="center"/>
            <w:hideMark/>
          </w:tcPr>
          <w:p w14:paraId="1658B38C" w14:textId="77777777" w:rsidR="008E4E18" w:rsidRPr="008E4E18" w:rsidRDefault="008E4E18" w:rsidP="008E4E18">
            <w:pPr>
              <w:spacing w:before="120" w:after="120" w:line="240" w:lineRule="auto"/>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18.8.2016   </w:t>
            </w:r>
          </w:p>
        </w:tc>
        <w:tc>
          <w:tcPr>
            <w:tcW w:w="0" w:type="auto"/>
            <w:shd w:val="clear" w:color="auto" w:fill="auto"/>
            <w:vAlign w:val="center"/>
            <w:hideMark/>
          </w:tcPr>
          <w:p w14:paraId="63ECCEBC" w14:textId="77777777" w:rsidR="008E4E18" w:rsidRPr="008E4E18" w:rsidRDefault="008E4E18" w:rsidP="008E4E18">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w:t>
            </w:r>
          </w:p>
        </w:tc>
        <w:tc>
          <w:tcPr>
            <w:tcW w:w="0" w:type="auto"/>
            <w:shd w:val="clear" w:color="auto" w:fill="auto"/>
            <w:vAlign w:val="center"/>
            <w:hideMark/>
          </w:tcPr>
          <w:p w14:paraId="0EC3EA13" w14:textId="77777777" w:rsidR="008E4E18" w:rsidRPr="008E4E18" w:rsidRDefault="008E4E18" w:rsidP="008E4E18">
            <w:pP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0CF7A456" w14:textId="77777777" w:rsidR="008E4E18" w:rsidRPr="008E4E18" w:rsidRDefault="008E4E18" w:rsidP="008E4E18">
            <w:pPr>
              <w:spacing w:before="120" w:after="120" w:line="240" w:lineRule="auto"/>
              <w:jc w:val="right"/>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 223/10</w:t>
            </w:r>
          </w:p>
        </w:tc>
      </w:tr>
    </w:tbl>
    <w:p w14:paraId="1E472600" w14:textId="77777777" w:rsidR="008E4E18" w:rsidRPr="008E4E18" w:rsidRDefault="00000000" w:rsidP="008E4E18">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9A47C38">
          <v:rect id="_x0000_i1025" style="width:1018.7pt;height:.75pt" o:hrpct="0" o:hralign="center" o:hrstd="t" o:hrnoshade="t" o:hr="t" fillcolor="black" stroked="f"/>
        </w:pict>
      </w:r>
    </w:p>
    <w:p w14:paraId="2A8996E8"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COMMISSION REGULATION (EU) 2016/1388</w:t>
      </w:r>
    </w:p>
    <w:p w14:paraId="7B6F1200"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of 17 August 2016</w:t>
      </w:r>
    </w:p>
    <w:p w14:paraId="6F129464"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(Text with EEA relevance)</w:t>
      </w:r>
    </w:p>
    <w:p w14:paraId="71A294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EUROPEAN COMMISSION,</w:t>
      </w:r>
    </w:p>
    <w:p w14:paraId="053273F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223EN.01001001-E0001"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1</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in particular Article 6(11) thereof,</w:t>
      </w:r>
    </w:p>
    <w:p w14:paraId="72A289B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6B37319" w14:textId="77777777" w:rsidTr="008E4E18">
        <w:tc>
          <w:tcPr>
            <w:tcW w:w="0" w:type="auto"/>
            <w:shd w:val="clear" w:color="auto" w:fill="auto"/>
            <w:hideMark/>
          </w:tcPr>
          <w:p w14:paraId="608ACA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0D53738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B5C9056" w14:textId="77777777" w:rsidTr="008E4E18">
        <w:tc>
          <w:tcPr>
            <w:tcW w:w="0" w:type="auto"/>
            <w:shd w:val="clear" w:color="auto" w:fill="auto"/>
            <w:hideMark/>
          </w:tcPr>
          <w:p w14:paraId="5584D0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223EN.01001001-E0002"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2</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6919FD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6BD99E" w14:textId="77777777" w:rsidTr="008E4E18">
        <w:tc>
          <w:tcPr>
            <w:tcW w:w="0" w:type="auto"/>
            <w:shd w:val="clear" w:color="auto" w:fill="auto"/>
            <w:hideMark/>
          </w:tcPr>
          <w:p w14:paraId="250D8B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13BFCE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Harmonised rules for grid connection for demand facilities and distribution systems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B822DA9" w14:textId="77777777" w:rsidTr="008E4E18">
        <w:tc>
          <w:tcPr>
            <w:tcW w:w="0" w:type="auto"/>
            <w:shd w:val="clear" w:color="auto" w:fill="auto"/>
            <w:hideMark/>
          </w:tcPr>
          <w:p w14:paraId="7FDF8F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System security cannot be ensured independently from the technical capabilities of all users. Historically, generation facilities have formed the backbone of providing </w:t>
            </w:r>
            <w:r w:rsidRPr="008E4E18">
              <w:rPr>
                <w:rFonts w:ascii="inherit" w:eastAsia="Times New Roman" w:hAnsi="inherit" w:cs="Times New Roman"/>
                <w:sz w:val="24"/>
                <w:szCs w:val="24"/>
                <w:lang w:eastAsia="en-GB"/>
              </w:rPr>
              <w:lastRenderedPageBreak/>
              <w:t>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A6953DC" w14:textId="77777777" w:rsidTr="008E4E18">
        <w:tc>
          <w:tcPr>
            <w:tcW w:w="0" w:type="auto"/>
            <w:shd w:val="clear" w:color="auto" w:fill="auto"/>
            <w:hideMark/>
          </w:tcPr>
          <w:p w14:paraId="78CBAC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F26004" w14:textId="77777777" w:rsidTr="008E4E18">
        <w:tc>
          <w:tcPr>
            <w:tcW w:w="0" w:type="auto"/>
            <w:shd w:val="clear" w:color="auto" w:fill="auto"/>
            <w:hideMark/>
          </w:tcPr>
          <w:p w14:paraId="73D6C2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61C92C" w14:textId="77777777" w:rsidTr="008E4E18">
        <w:tc>
          <w:tcPr>
            <w:tcW w:w="0" w:type="auto"/>
            <w:shd w:val="clear" w:color="auto" w:fill="auto"/>
            <w:hideMark/>
          </w:tcPr>
          <w:p w14:paraId="22483E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distribution system, or an existing demand unit within a demand facility or a closed distribution system connected at a voltage level above 1 000 V has been performed.</w:t>
            </w:r>
          </w:p>
        </w:tc>
      </w:tr>
    </w:tbl>
    <w:p w14:paraId="016F707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C1CFFD" w14:textId="77777777" w:rsidTr="008E4E18">
        <w:tc>
          <w:tcPr>
            <w:tcW w:w="0" w:type="auto"/>
            <w:shd w:val="clear" w:color="auto" w:fill="auto"/>
            <w:hideMark/>
          </w:tcPr>
          <w:p w14:paraId="2B39F9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Demand response is an important instrument for increasing the flexibility of the internal energy market and for enabling optimal use of networks. It should be based on customers' actions or on their agreement for a third party to take action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w:t>
            </w:r>
            <w:r w:rsidRPr="008E4E18">
              <w:rPr>
                <w:rFonts w:ascii="inherit" w:eastAsia="Times New Roman" w:hAnsi="inherit" w:cs="Times New Roman"/>
                <w:sz w:val="24"/>
                <w:szCs w:val="24"/>
                <w:lang w:eastAsia="en-GB"/>
              </w:rPr>
              <w:lastRenderedPageBreak/>
              <w:t>obligation to ensure the reliability of those services, where those responsibilities are delegated by the demand facility owner and the closed distribution system operator.</w:t>
            </w:r>
          </w:p>
        </w:tc>
      </w:tr>
    </w:tbl>
    <w:p w14:paraId="7F54EF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125CA70" w14:textId="77777777" w:rsidTr="008E4E18">
        <w:tc>
          <w:tcPr>
            <w:tcW w:w="0" w:type="auto"/>
            <w:shd w:val="clear" w:color="auto" w:fill="auto"/>
            <w:hideMark/>
          </w:tcPr>
          <w:p w14:paraId="787FA1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01D40D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E630A96" w14:textId="77777777" w:rsidTr="008E4E18">
        <w:tc>
          <w:tcPr>
            <w:tcW w:w="0" w:type="auto"/>
            <w:shd w:val="clear" w:color="auto" w:fill="auto"/>
            <w:hideMark/>
          </w:tcPr>
          <w:p w14:paraId="3F25D0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3EB26" w14:textId="77777777" w:rsidTr="008E4E18">
        <w:tc>
          <w:tcPr>
            <w:tcW w:w="0" w:type="auto"/>
            <w:shd w:val="clear" w:color="auto" w:fill="auto"/>
            <w:hideMark/>
          </w:tcPr>
          <w:p w14:paraId="3518F1B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EA29874" w14:textId="77777777" w:rsidTr="008E4E18">
        <w:tc>
          <w:tcPr>
            <w:tcW w:w="0" w:type="auto"/>
            <w:shd w:val="clear" w:color="auto" w:fill="auto"/>
            <w:hideMark/>
          </w:tcPr>
          <w:p w14:paraId="3796F9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35EC205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E1F77B0" w14:textId="77777777" w:rsidTr="008E4E18">
        <w:tc>
          <w:tcPr>
            <w:tcW w:w="0" w:type="auto"/>
            <w:shd w:val="clear" w:color="auto" w:fill="auto"/>
            <w:hideMark/>
          </w:tcPr>
          <w:p w14:paraId="139D212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administrative burdens and costs associated with providing demand response should be kept within reasonable limits, in particular as regards domestic consumers, who will play an increasingly important role in the transition to low carbon society and their uptake should not be unnecessarily burdened with administrative tasks.</w:t>
            </w:r>
          </w:p>
        </w:tc>
      </w:tr>
    </w:tbl>
    <w:p w14:paraId="283F6A7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F87BF80" w14:textId="77777777" w:rsidTr="008E4E18">
        <w:tc>
          <w:tcPr>
            <w:tcW w:w="0" w:type="auto"/>
            <w:shd w:val="clear" w:color="auto" w:fill="auto"/>
            <w:hideMark/>
          </w:tcPr>
          <w:p w14:paraId="23E319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A6213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15CA9D3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815D3B" w14:textId="77777777" w:rsidTr="008E4E18">
        <w:tc>
          <w:tcPr>
            <w:tcW w:w="0" w:type="auto"/>
            <w:shd w:val="clear" w:color="auto" w:fill="auto"/>
            <w:hideMark/>
          </w:tcPr>
          <w:p w14:paraId="18FF24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0F1D6A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3944744" w14:textId="77777777" w:rsidTr="008E4E18">
        <w:tc>
          <w:tcPr>
            <w:tcW w:w="0" w:type="auto"/>
            <w:shd w:val="clear" w:color="auto" w:fill="auto"/>
            <w:hideMark/>
          </w:tcPr>
          <w:p w14:paraId="1D621F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58691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748227D" w14:textId="77777777" w:rsidTr="008E4E18">
        <w:tc>
          <w:tcPr>
            <w:tcW w:w="0" w:type="auto"/>
            <w:shd w:val="clear" w:color="auto" w:fill="auto"/>
            <w:hideMark/>
          </w:tcPr>
          <w:p w14:paraId="6E1DEF5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(17)</w:t>
            </w:r>
          </w:p>
        </w:tc>
        <w:tc>
          <w:tcPr>
            <w:tcW w:w="0" w:type="auto"/>
            <w:shd w:val="clear" w:color="auto" w:fill="auto"/>
            <w:hideMark/>
          </w:tcPr>
          <w:p w14:paraId="0D72C6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755FDB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8EC02DF" w14:textId="77777777" w:rsidTr="008E4E18">
        <w:tc>
          <w:tcPr>
            <w:tcW w:w="0" w:type="auto"/>
            <w:shd w:val="clear" w:color="auto" w:fill="auto"/>
            <w:hideMark/>
          </w:tcPr>
          <w:p w14:paraId="797BF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24BFB0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0" w:anchor="ntr3-L_2016223EN.01001001-E0003"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3</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w:t>
            </w:r>
          </w:p>
        </w:tc>
      </w:tr>
    </w:tbl>
    <w:p w14:paraId="4137186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DAF5B27" w14:textId="77777777" w:rsidTr="008E4E18">
        <w:tc>
          <w:tcPr>
            <w:tcW w:w="0" w:type="auto"/>
            <w:shd w:val="clear" w:color="auto" w:fill="auto"/>
            <w:hideMark/>
          </w:tcPr>
          <w:p w14:paraId="79AFF6C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(19)</w:t>
            </w:r>
          </w:p>
        </w:tc>
        <w:tc>
          <w:tcPr>
            <w:tcW w:w="0" w:type="auto"/>
            <w:shd w:val="clear" w:color="auto" w:fill="auto"/>
            <w:hideMark/>
          </w:tcPr>
          <w:p w14:paraId="6E9AA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
        </w:tc>
      </w:tr>
    </w:tbl>
    <w:p w14:paraId="0B48B55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F87B116" w14:textId="77777777" w:rsidTr="008E4E18">
        <w:tc>
          <w:tcPr>
            <w:tcW w:w="0" w:type="auto"/>
            <w:shd w:val="clear" w:color="auto" w:fill="auto"/>
            <w:hideMark/>
          </w:tcPr>
          <w:p w14:paraId="7F60CF9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40080A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68B17EF" w14:textId="77777777" w:rsidTr="008E4E18">
        <w:tc>
          <w:tcPr>
            <w:tcW w:w="0" w:type="auto"/>
            <w:shd w:val="clear" w:color="auto" w:fill="auto"/>
            <w:hideMark/>
          </w:tcPr>
          <w:p w14:paraId="3EC5C0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4370B98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BFE16F1" w14:textId="77777777" w:rsidTr="008E4E18">
        <w:tc>
          <w:tcPr>
            <w:tcW w:w="0" w:type="auto"/>
            <w:shd w:val="clear" w:color="auto" w:fill="auto"/>
            <w:hideMark/>
          </w:tcPr>
          <w:p w14:paraId="02F7E8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7BA4CA9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FA30BBA" w14:textId="77777777" w:rsidTr="008E4E18">
        <w:tc>
          <w:tcPr>
            <w:tcW w:w="0" w:type="auto"/>
            <w:shd w:val="clear" w:color="auto" w:fill="auto"/>
            <w:hideMark/>
          </w:tcPr>
          <w:p w14:paraId="222080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(23)</w:t>
            </w:r>
          </w:p>
        </w:tc>
        <w:tc>
          <w:tcPr>
            <w:tcW w:w="0" w:type="auto"/>
            <w:shd w:val="clear" w:color="auto" w:fill="auto"/>
            <w:hideMark/>
          </w:tcPr>
          <w:p w14:paraId="53EC69C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HAS ADOPTED THIS REGULATION:</w:t>
      </w:r>
    </w:p>
    <w:p w14:paraId="7E86511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w:t>
      </w:r>
    </w:p>
    <w:p w14:paraId="01E0DFD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2AF79C2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w:t>
      </w:r>
    </w:p>
    <w:p w14:paraId="782EAA0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Subject matter</w:t>
      </w:r>
    </w:p>
    <w:p w14:paraId="313EF82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This Regulation establishes a network code which lays down the requirements for grid connection of:</w:t>
      </w:r>
    </w:p>
    <w:tbl>
      <w:tblPr>
        <w:tblW w:w="5000" w:type="pct"/>
        <w:tblCellMar>
          <w:left w:w="0" w:type="dxa"/>
          <w:right w:w="0" w:type="dxa"/>
        </w:tblCellMar>
        <w:tblLook w:val="04A0" w:firstRow="1" w:lastRow="0" w:firstColumn="1" w:lastColumn="0" w:noHBand="0" w:noVBand="1"/>
      </w:tblPr>
      <w:tblGrid>
        <w:gridCol w:w="586"/>
        <w:gridCol w:w="8440"/>
      </w:tblGrid>
      <w:tr w:rsidR="008E4E18" w:rsidRPr="008E4E18" w14:paraId="137BF21D" w14:textId="77777777" w:rsidTr="008E4E18">
        <w:tc>
          <w:tcPr>
            <w:tcW w:w="0" w:type="auto"/>
            <w:shd w:val="clear" w:color="auto" w:fill="auto"/>
            <w:hideMark/>
          </w:tcPr>
          <w:p w14:paraId="57C225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2F9B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facilities;</w:t>
            </w:r>
          </w:p>
        </w:tc>
      </w:tr>
    </w:tbl>
    <w:p w14:paraId="15040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4"/>
        <w:gridCol w:w="8462"/>
      </w:tblGrid>
      <w:tr w:rsidR="008E4E18" w:rsidRPr="008E4E18" w14:paraId="2B570FDF" w14:textId="77777777" w:rsidTr="008E4E18">
        <w:tc>
          <w:tcPr>
            <w:tcW w:w="0" w:type="auto"/>
            <w:shd w:val="clear" w:color="auto" w:fill="auto"/>
            <w:hideMark/>
          </w:tcPr>
          <w:p w14:paraId="55ADEF7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CC98D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facilities;</w:t>
            </w:r>
          </w:p>
        </w:tc>
      </w:tr>
    </w:tbl>
    <w:p w14:paraId="4608B6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8E4E18" w14:paraId="78CDEE31" w14:textId="77777777" w:rsidTr="008E4E18">
        <w:tc>
          <w:tcPr>
            <w:tcW w:w="0" w:type="auto"/>
            <w:shd w:val="clear" w:color="auto" w:fill="auto"/>
            <w:hideMark/>
          </w:tcPr>
          <w:p w14:paraId="573FDA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7BB55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distribution systems, including closed distribution systems;</w:t>
            </w:r>
          </w:p>
        </w:tc>
      </w:tr>
    </w:tbl>
    <w:p w14:paraId="0F37C43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1FAFF0E" w14:textId="77777777" w:rsidTr="008E4E18">
        <w:tc>
          <w:tcPr>
            <w:tcW w:w="0" w:type="auto"/>
            <w:shd w:val="clear" w:color="auto" w:fill="auto"/>
            <w:hideMark/>
          </w:tcPr>
          <w:p w14:paraId="696E3E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572D8F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used by a demand facility or a closed distribution system to provide demand response services to relevant system operators and relevant TSOs.</w:t>
            </w:r>
          </w:p>
        </w:tc>
      </w:tr>
    </w:tbl>
    <w:p w14:paraId="7517AF2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w:t>
      </w:r>
    </w:p>
    <w:p w14:paraId="1293C56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Definitions</w:t>
      </w:r>
    </w:p>
    <w:p w14:paraId="4A09FD6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1" w:anchor="ntr4-L_2016223EN.01001001-E0004"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4</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Regulation (EC) No 714/2009, Article 2 of Commission Regulation (EU) 2015/1222</w:t>
      </w:r>
      <w:hyperlink r:id="rId12" w:anchor="ntr5-L_2016223EN.01001001-E0005"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5</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2016/631</w:t>
      </w:r>
      <w:hyperlink r:id="rId13" w:anchor="ntr6-L_2016223EN.01001001-E0006"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6</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No 543/2013</w:t>
      </w:r>
      <w:hyperlink r:id="rId14" w:anchor="ntr7-L_2016223EN.01001001-E0007"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7</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Article 2 of Directive 2009/72/EC shall apply.</w:t>
      </w:r>
    </w:p>
    <w:p w14:paraId="7C4C311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27285E" w14:textId="77777777" w:rsidTr="008E4E18">
        <w:tc>
          <w:tcPr>
            <w:tcW w:w="0" w:type="auto"/>
            <w:shd w:val="clear" w:color="auto" w:fill="auto"/>
            <w:hideMark/>
          </w:tcPr>
          <w:p w14:paraId="120407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3FAC82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facility’ means a facility which consumes electrical energy and is connected at one or more connection points to the transmission or distribution system. A distribution system and/or auxiliary supplies of a power generating module do no constitute a demand facility;</w:t>
            </w:r>
          </w:p>
        </w:tc>
      </w:tr>
    </w:tbl>
    <w:p w14:paraId="714484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F443D46" w14:textId="77777777" w:rsidTr="008E4E18">
        <w:tc>
          <w:tcPr>
            <w:tcW w:w="0" w:type="auto"/>
            <w:shd w:val="clear" w:color="auto" w:fill="auto"/>
            <w:hideMark/>
          </w:tcPr>
          <w:p w14:paraId="6C9921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means a demand facility which has a connection point to a transmission system;</w:t>
            </w:r>
          </w:p>
        </w:tc>
      </w:tr>
    </w:tbl>
    <w:p w14:paraId="27EF966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6CE48B" w14:textId="77777777" w:rsidTr="008E4E18">
        <w:tc>
          <w:tcPr>
            <w:tcW w:w="0" w:type="auto"/>
            <w:shd w:val="clear" w:color="auto" w:fill="auto"/>
            <w:hideMark/>
          </w:tcPr>
          <w:p w14:paraId="2D68A2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2237F9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facility’ means a distribution system connection or the electrical plant and equipment used at the connection to the transmission system;</w:t>
            </w:r>
          </w:p>
        </w:tc>
      </w:tr>
    </w:tbl>
    <w:p w14:paraId="6488984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E4C2B1" w14:textId="77777777" w:rsidTr="008E4E18">
        <w:tc>
          <w:tcPr>
            <w:tcW w:w="0" w:type="auto"/>
            <w:shd w:val="clear" w:color="auto" w:fill="auto"/>
            <w:hideMark/>
          </w:tcPr>
          <w:p w14:paraId="674729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2FFD92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 means an indivisible set of installations containing equipment which can be actively controlled by a demand facility owner or by a CDSO, either individually or commonly as part of demand aggregation through a third party;</w:t>
            </w:r>
          </w:p>
        </w:tc>
      </w:tr>
    </w:tbl>
    <w:p w14:paraId="3C0DD00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34C5315" w14:textId="77777777" w:rsidTr="008E4E18">
        <w:tc>
          <w:tcPr>
            <w:tcW w:w="0" w:type="auto"/>
            <w:shd w:val="clear" w:color="auto" w:fill="auto"/>
            <w:hideMark/>
          </w:tcPr>
          <w:p w14:paraId="78F25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(5)</w:t>
            </w:r>
          </w:p>
        </w:tc>
        <w:tc>
          <w:tcPr>
            <w:tcW w:w="0" w:type="auto"/>
            <w:shd w:val="clear" w:color="auto" w:fill="auto"/>
            <w:hideMark/>
          </w:tcPr>
          <w:p w14:paraId="047B8F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‘closed distribution system’ means a distribution system classified pursuant to Article 28 of Directive 2009/72/EC 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B648C59" w14:textId="77777777" w:rsidTr="008E4E18">
        <w:tc>
          <w:tcPr>
            <w:tcW w:w="0" w:type="auto"/>
            <w:shd w:val="clear" w:color="auto" w:fill="auto"/>
            <w:hideMark/>
          </w:tcPr>
          <w:p w14:paraId="3978E3B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(6)</w:t>
            </w:r>
          </w:p>
        </w:tc>
        <w:tc>
          <w:tcPr>
            <w:tcW w:w="0" w:type="auto"/>
            <w:shd w:val="clear" w:color="auto" w:fill="auto"/>
            <w:hideMark/>
          </w:tcPr>
          <w:p w14:paraId="6DC5E1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‘main demand equipment’ means at least one of the following equipment: motors, transformers, high voltage equipment at the connection point and at the process production plant;</w:t>
            </w:r>
          </w:p>
        </w:tc>
      </w:tr>
    </w:tbl>
    <w:p w14:paraId="3B69161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C5A3339" w14:textId="77777777" w:rsidTr="008E4E18">
        <w:tc>
          <w:tcPr>
            <w:tcW w:w="0" w:type="auto"/>
            <w:shd w:val="clear" w:color="auto" w:fill="auto"/>
            <w:hideMark/>
          </w:tcPr>
          <w:p w14:paraId="498034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system’ means a distribution system connected to a transmission system, including transmission-connected distribution facilities;</w:t>
            </w:r>
          </w:p>
        </w:tc>
      </w:tr>
    </w:tbl>
    <w:p w14:paraId="0B6BFF5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7A64EADD" w14:textId="77777777" w:rsidTr="008E4E18">
        <w:tc>
          <w:tcPr>
            <w:tcW w:w="0" w:type="auto"/>
            <w:shd w:val="clear" w:color="auto" w:fill="auto"/>
            <w:hideMark/>
          </w:tcPr>
          <w:p w14:paraId="492F09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‘maximum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FEB71A2" w14:textId="77777777" w:rsidTr="008E4E18">
        <w:tc>
          <w:tcPr>
            <w:tcW w:w="0" w:type="auto"/>
            <w:shd w:val="clear" w:color="auto" w:fill="auto"/>
            <w:hideMark/>
          </w:tcPr>
          <w:p w14:paraId="7FDCD4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‘maximum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267312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602CD3C" w14:textId="77777777" w:rsidTr="008E4E18">
        <w:tc>
          <w:tcPr>
            <w:tcW w:w="0" w:type="auto"/>
            <w:shd w:val="clear" w:color="auto" w:fill="auto"/>
            <w:hideMark/>
          </w:tcPr>
          <w:p w14:paraId="27880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‘low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C672B2D" w14:textId="77777777" w:rsidTr="008E4E18">
        <w:tc>
          <w:tcPr>
            <w:tcW w:w="0" w:type="auto"/>
            <w:shd w:val="clear" w:color="auto" w:fill="auto"/>
            <w:hideMark/>
          </w:tcPr>
          <w:p w14:paraId="2F72CD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‘low voltage demand disconnection’ means a restoration action where demand is disconnected during a low voltage event in order to recover voltage to acceptable limits;</w:t>
            </w:r>
          </w:p>
        </w:tc>
      </w:tr>
    </w:tbl>
    <w:p w14:paraId="6CF0073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FC90D83" w14:textId="77777777" w:rsidTr="008E4E18">
        <w:tc>
          <w:tcPr>
            <w:tcW w:w="0" w:type="auto"/>
            <w:shd w:val="clear" w:color="auto" w:fill="auto"/>
            <w:hideMark/>
          </w:tcPr>
          <w:p w14:paraId="4F5250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 load tap changer’ means a device for changing the tap of a winding, suitable for operation while the transformer is energised or on load;</w:t>
            </w:r>
          </w:p>
        </w:tc>
      </w:tr>
    </w:tbl>
    <w:p w14:paraId="7F1814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C48BB5F" w14:textId="77777777" w:rsidTr="008E4E18">
        <w:tc>
          <w:tcPr>
            <w:tcW w:w="0" w:type="auto"/>
            <w:shd w:val="clear" w:color="auto" w:fill="auto"/>
            <w:hideMark/>
          </w:tcPr>
          <w:p w14:paraId="59D7A8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 load tap changer blocking’ means an action that blocks the on load tap changer during a low voltage event in order to stop transformers from further tapping and suppressing voltages in an area;</w:t>
            </w:r>
          </w:p>
        </w:tc>
      </w:tr>
    </w:tbl>
    <w:p w14:paraId="2D48FB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8E4E18" w14:paraId="2C04AB30" w14:textId="77777777" w:rsidTr="008E4E18">
        <w:tc>
          <w:tcPr>
            <w:tcW w:w="0" w:type="auto"/>
            <w:shd w:val="clear" w:color="auto" w:fill="auto"/>
            <w:hideMark/>
          </w:tcPr>
          <w:p w14:paraId="63DDF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‘control room’ means a relevant system operator's operation centre;</w:t>
            </w:r>
          </w:p>
        </w:tc>
      </w:tr>
    </w:tbl>
    <w:p w14:paraId="4A2827B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65FE018" w14:textId="77777777" w:rsidTr="008E4E18">
        <w:tc>
          <w:tcPr>
            <w:tcW w:w="0" w:type="auto"/>
            <w:shd w:val="clear" w:color="auto" w:fill="auto"/>
            <w:hideMark/>
          </w:tcPr>
          <w:p w14:paraId="0188FBD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‘block loading’ means the maximum step active power loading of reconnected demand during system restoration after black-out;</w:t>
            </w:r>
          </w:p>
        </w:tc>
      </w:tr>
    </w:tbl>
    <w:p w14:paraId="0724D4A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A9AD612" w14:textId="77777777" w:rsidTr="008E4E18">
        <w:tc>
          <w:tcPr>
            <w:tcW w:w="0" w:type="auto"/>
            <w:shd w:val="clear" w:color="auto" w:fill="auto"/>
            <w:hideMark/>
          </w:tcPr>
          <w:p w14:paraId="2AFF06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1268973" w14:textId="77777777" w:rsidTr="008E4E18">
        <w:tc>
          <w:tcPr>
            <w:tcW w:w="0" w:type="auto"/>
            <w:shd w:val="clear" w:color="auto" w:fill="auto"/>
            <w:hideMark/>
          </w:tcPr>
          <w:p w14:paraId="5C7538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0F8B5B" w14:textId="77777777" w:rsidTr="008E4E18">
        <w:tc>
          <w:tcPr>
            <w:tcW w:w="0" w:type="auto"/>
            <w:shd w:val="clear" w:color="auto" w:fill="auto"/>
            <w:hideMark/>
          </w:tcPr>
          <w:p w14:paraId="2AA2B3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D3797" w14:textId="77777777" w:rsidTr="008E4E18">
        <w:tc>
          <w:tcPr>
            <w:tcW w:w="0" w:type="auto"/>
            <w:shd w:val="clear" w:color="auto" w:fill="auto"/>
            <w:hideMark/>
          </w:tcPr>
          <w:p w14:paraId="477EA4E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(19)</w:t>
            </w:r>
          </w:p>
        </w:tc>
        <w:tc>
          <w:tcPr>
            <w:tcW w:w="0" w:type="auto"/>
            <w:shd w:val="clear" w:color="auto" w:fill="auto"/>
            <w:hideMark/>
          </w:tcPr>
          <w:p w14:paraId="608859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0050736" w14:textId="77777777" w:rsidTr="008E4E18">
        <w:tc>
          <w:tcPr>
            <w:tcW w:w="0" w:type="auto"/>
            <w:shd w:val="clear" w:color="auto" w:fill="auto"/>
            <w:hideMark/>
          </w:tcPr>
          <w:p w14:paraId="58F8D2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83F0002" w14:textId="77777777" w:rsidTr="008E4E18">
        <w:tc>
          <w:tcPr>
            <w:tcW w:w="0" w:type="auto"/>
            <w:shd w:val="clear" w:color="auto" w:fill="auto"/>
            <w:hideMark/>
          </w:tcPr>
          <w:p w14:paraId="1DDA45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FAC52EC" w14:textId="77777777" w:rsidTr="008E4E18">
        <w:tc>
          <w:tcPr>
            <w:tcW w:w="0" w:type="auto"/>
            <w:shd w:val="clear" w:color="auto" w:fill="auto"/>
            <w:hideMark/>
          </w:tcPr>
          <w:p w14:paraId="6A80CE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6A7899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unit document’ (DRUD) means a document, issued either by the demand facility owner or the CDSO to the relevant system operator for demand units with demand response and connected at a voltage level above 1 000 V, which confirms the compliance of the demand unit with the technical requirements set out in this Regulation and provides the necessary data and statements, including a statement of compliance.</w:t>
            </w:r>
          </w:p>
        </w:tc>
      </w:tr>
    </w:tbl>
    <w:p w14:paraId="00F5EF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w:t>
      </w:r>
    </w:p>
    <w:p w14:paraId="75FB14D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Scope of application</w:t>
      </w:r>
    </w:p>
    <w:p w14:paraId="3C5BDE5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8E4E18" w14:paraId="44BD476A" w14:textId="77777777" w:rsidTr="008E4E18">
        <w:tc>
          <w:tcPr>
            <w:tcW w:w="0" w:type="auto"/>
            <w:shd w:val="clear" w:color="auto" w:fill="auto"/>
            <w:hideMark/>
          </w:tcPr>
          <w:p w14:paraId="2B6C96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demand facilities;</w:t>
            </w:r>
          </w:p>
        </w:tc>
      </w:tr>
    </w:tbl>
    <w:p w14:paraId="2C698A5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8E4E18" w14:paraId="6441F072" w14:textId="77777777" w:rsidTr="008E4E18">
        <w:tc>
          <w:tcPr>
            <w:tcW w:w="0" w:type="auto"/>
            <w:shd w:val="clear" w:color="auto" w:fill="auto"/>
            <w:hideMark/>
          </w:tcPr>
          <w:p w14:paraId="67ED2D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distribution facilities;</w:t>
            </w:r>
          </w:p>
        </w:tc>
      </w:tr>
    </w:tbl>
    <w:p w14:paraId="50B2441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8E4E18" w14:paraId="374FC3A2" w14:textId="77777777" w:rsidTr="008E4E18">
        <w:tc>
          <w:tcPr>
            <w:tcW w:w="0" w:type="auto"/>
            <w:shd w:val="clear" w:color="auto" w:fill="auto"/>
            <w:hideMark/>
          </w:tcPr>
          <w:p w14:paraId="61EC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BD222E8" w14:textId="77777777" w:rsidTr="008E4E18">
        <w:tc>
          <w:tcPr>
            <w:tcW w:w="0" w:type="auto"/>
            <w:shd w:val="clear" w:color="auto" w:fill="auto"/>
            <w:hideMark/>
          </w:tcPr>
          <w:p w14:paraId="44ED362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B4331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tc>
      </w:tr>
    </w:tbl>
    <w:p w14:paraId="0791E8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relevant system operator shall refuse to allow the connection of a new transmission-connected demand facility, a new transmission-connected distribution facility, or a new distribution system, which does not comply with the requirements set out in this Regulation and which is not covered by a derogation granted by the regulatory authority, 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44A1CCA" w14:textId="77777777" w:rsidTr="008E4E18">
        <w:tc>
          <w:tcPr>
            <w:tcW w:w="0" w:type="auto"/>
            <w:shd w:val="clear" w:color="auto" w:fill="auto"/>
            <w:hideMark/>
          </w:tcPr>
          <w:p w14:paraId="5A9C62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88B9B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facilities and distribution systems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0A3F53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Change w:id="0" w:author="Author">
          <w:tblPr>
            <w:tblW w:w="5000" w:type="pct"/>
            <w:tblCellMar>
              <w:left w:w="0" w:type="dxa"/>
              <w:right w:w="0" w:type="dxa"/>
            </w:tblCellMar>
            <w:tblLook w:val="04A0" w:firstRow="1" w:lastRow="0" w:firstColumn="1" w:lastColumn="0" w:noHBand="0" w:noVBand="1"/>
          </w:tblPr>
        </w:tblPrChange>
      </w:tblPr>
      <w:tblGrid>
        <w:gridCol w:w="315"/>
        <w:gridCol w:w="8711"/>
        <w:tblGridChange w:id="1">
          <w:tblGrid>
            <w:gridCol w:w="315"/>
            <w:gridCol w:w="8711"/>
          </w:tblGrid>
        </w:tblGridChange>
      </w:tblGrid>
      <w:tr w:rsidR="008E4E18" w:rsidRPr="008E4E18" w14:paraId="2024F2D5" w14:textId="77777777" w:rsidTr="008F48C6">
        <w:tc>
          <w:tcPr>
            <w:tcW w:w="0" w:type="auto"/>
            <w:shd w:val="clear" w:color="auto" w:fill="auto"/>
            <w:tcPrChange w:id="2" w:author="Author">
              <w:tcPr>
                <w:tcW w:w="0" w:type="auto"/>
                <w:shd w:val="clear" w:color="auto" w:fill="auto"/>
              </w:tcPr>
            </w:tcPrChange>
          </w:tcPr>
          <w:p w14:paraId="3A7D4CA3" w14:textId="4F38BA09" w:rsidR="008E4E18" w:rsidRPr="008E4E18" w:rsidRDefault="008E4E18" w:rsidP="008E4E18">
            <w:pPr>
              <w:spacing w:before="120" w:after="0" w:line="240" w:lineRule="auto"/>
              <w:jc w:val="both"/>
              <w:rPr>
                <w:rFonts w:ascii="inherit" w:eastAsia="Times New Roman" w:hAnsi="inherit" w:cs="Times New Roman"/>
                <w:sz w:val="24"/>
                <w:szCs w:val="24"/>
                <w:lang w:eastAsia="en-GB"/>
              </w:rPr>
            </w:pPr>
            <w:del w:id="3" w:author="Author">
              <w:r w:rsidRPr="008E4E18" w:rsidDel="00981243">
                <w:rPr>
                  <w:rFonts w:ascii="inherit" w:eastAsia="Times New Roman" w:hAnsi="inherit" w:cs="Times New Roman"/>
                  <w:sz w:val="24"/>
                  <w:szCs w:val="24"/>
                  <w:lang w:eastAsia="en-GB"/>
                </w:rPr>
                <w:lastRenderedPageBreak/>
                <w:delText>(b)</w:delText>
              </w:r>
            </w:del>
          </w:p>
        </w:tc>
        <w:tc>
          <w:tcPr>
            <w:tcW w:w="0" w:type="auto"/>
            <w:shd w:val="clear" w:color="auto" w:fill="auto"/>
            <w:tcPrChange w:id="4" w:author="Author">
              <w:tcPr>
                <w:tcW w:w="0" w:type="auto"/>
                <w:shd w:val="clear" w:color="auto" w:fill="auto"/>
              </w:tcPr>
            </w:tcPrChange>
          </w:tcPr>
          <w:p w14:paraId="73F1D929" w14:textId="6758A82D" w:rsidR="008E4E18" w:rsidRPr="008E4E18" w:rsidRDefault="008E4E18" w:rsidP="008E4E18">
            <w:pPr>
              <w:spacing w:before="120" w:after="0" w:line="240" w:lineRule="auto"/>
              <w:jc w:val="both"/>
              <w:rPr>
                <w:rFonts w:ascii="inherit" w:eastAsia="Times New Roman" w:hAnsi="inherit" w:cs="Times New Roman"/>
                <w:sz w:val="24"/>
                <w:szCs w:val="24"/>
                <w:lang w:eastAsia="en-GB"/>
              </w:rPr>
            </w:pPr>
            <w:del w:id="5" w:author="Author">
              <w:r w:rsidRPr="008E4E18" w:rsidDel="00981243">
                <w:rPr>
                  <w:rFonts w:ascii="inherit" w:eastAsia="Times New Roman" w:hAnsi="inherit" w:cs="Times New Roman"/>
                  <w:sz w:val="24"/>
                  <w:szCs w:val="24"/>
                  <w:lang w:eastAsia="en-GB"/>
                </w:rPr>
                <w:delText>storage devices except for pump-storage power generating modules in accordance with Article 5(2).</w:delText>
              </w:r>
            </w:del>
          </w:p>
        </w:tc>
      </w:tr>
    </w:tbl>
    <w:p w14:paraId="44848F7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w:t>
      </w:r>
    </w:p>
    <w:p w14:paraId="4587163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 to existing transmission-connected demand facilities, existing transmission-connected distribution facilities, existing distribution systems and existing demand units used to provide demand response services</w:t>
      </w:r>
    </w:p>
    <w:p w14:paraId="6A6B91B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Change w:id="6" w:author="Author">
          <w:tblPr>
            <w:tblW w:w="5000" w:type="pct"/>
            <w:tblCellMar>
              <w:left w:w="0" w:type="dxa"/>
              <w:right w:w="0" w:type="dxa"/>
            </w:tblCellMar>
            <w:tblLook w:val="04A0" w:firstRow="1" w:lastRow="0" w:firstColumn="1" w:lastColumn="0" w:noHBand="0" w:noVBand="1"/>
          </w:tblPr>
        </w:tblPrChange>
      </w:tblPr>
      <w:tblGrid>
        <w:gridCol w:w="449"/>
        <w:gridCol w:w="8577"/>
        <w:tblGridChange w:id="7">
          <w:tblGrid>
            <w:gridCol w:w="301"/>
            <w:gridCol w:w="8725"/>
          </w:tblGrid>
        </w:tblGridChange>
      </w:tblGrid>
      <w:tr w:rsidR="008E4E18" w:rsidRPr="008E4E18" w14:paraId="532BD81F" w14:textId="77777777" w:rsidTr="008F48C6">
        <w:tc>
          <w:tcPr>
            <w:tcW w:w="249" w:type="pct"/>
            <w:shd w:val="clear" w:color="auto" w:fill="auto"/>
            <w:hideMark/>
            <w:tcPrChange w:id="8" w:author="Author">
              <w:tcPr>
                <w:tcW w:w="0" w:type="auto"/>
                <w:shd w:val="clear" w:color="auto" w:fill="auto"/>
                <w:hideMark/>
              </w:tcPr>
            </w:tcPrChange>
          </w:tcPr>
          <w:p w14:paraId="3BC22E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4751" w:type="pct"/>
            <w:shd w:val="clear" w:color="auto" w:fill="auto"/>
            <w:hideMark/>
            <w:tcPrChange w:id="9" w:author="Author">
              <w:tcPr>
                <w:tcW w:w="0" w:type="auto"/>
                <w:shd w:val="clear" w:color="auto" w:fill="auto"/>
                <w:hideMark/>
              </w:tcPr>
            </w:tcPrChange>
          </w:tcPr>
          <w:p w14:paraId="23907B85" w14:textId="1802839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 has been modified to such an extent that </w:t>
            </w:r>
            <w:ins w:id="10" w:author="Author">
              <w:r w:rsidR="002A14A5" w:rsidRPr="00C25B9E">
                <w:rPr>
                  <w:rFonts w:ascii="inherit" w:eastAsia="Times New Roman" w:hAnsi="inherit" w:cs="Times New Roman"/>
                  <w:sz w:val="24"/>
                  <w:szCs w:val="24"/>
                  <w:lang w:eastAsia="en-GB"/>
                </w:rPr>
                <w:t xml:space="preserve">their electrical and grid dynamic characteristics have materially altered.  In these </w:t>
              </w:r>
              <w:proofErr w:type="gramStart"/>
              <w:r w:rsidR="002A14A5" w:rsidRPr="00C25B9E">
                <w:rPr>
                  <w:rFonts w:ascii="inherit" w:eastAsia="Times New Roman" w:hAnsi="inherit" w:cs="Times New Roman"/>
                  <w:sz w:val="24"/>
                  <w:szCs w:val="24"/>
                  <w:lang w:eastAsia="en-GB"/>
                </w:rPr>
                <w:t>cases</w:t>
              </w:r>
              <w:proofErr w:type="gramEnd"/>
              <w:r w:rsidR="002A14A5" w:rsidRPr="00C25B9E">
                <w:rPr>
                  <w:rFonts w:ascii="inherit" w:eastAsia="Times New Roman" w:hAnsi="inherit" w:cs="Times New Roman"/>
                  <w:sz w:val="24"/>
                  <w:szCs w:val="24"/>
                  <w:lang w:eastAsia="en-GB"/>
                </w:rPr>
                <w:t xml:space="preserve"> and prior to carrying out any modification</w:t>
              </w:r>
            </w:ins>
            <w:del w:id="11" w:author="Author">
              <w:r w:rsidRPr="008E4E18" w:rsidDel="002A14A5">
                <w:rPr>
                  <w:rFonts w:ascii="inherit" w:eastAsia="Times New Roman" w:hAnsi="inherit" w:cs="Times New Roman"/>
                  <w:sz w:val="24"/>
                  <w:szCs w:val="24"/>
                  <w:lang w:eastAsia="en-GB"/>
                </w:rPr>
                <w:delText>its connection agreement must be substantially revised in accordance with the following procedure</w:delText>
              </w:r>
            </w:del>
            <w:r w:rsidRPr="008E4E18">
              <w:rPr>
                <w:rFonts w:ascii="inherit" w:eastAsia="Times New Roman" w:hAnsi="inherit" w:cs="Times New Roman"/>
                <w:sz w:val="24"/>
                <w:szCs w:val="24"/>
                <w:lang w:eastAsia="en-GB"/>
              </w:rPr>
              <w:t>:</w:t>
            </w:r>
          </w:p>
          <w:tbl>
            <w:tblPr>
              <w:tblW w:w="5000" w:type="pct"/>
              <w:tblCellMar>
                <w:left w:w="0" w:type="dxa"/>
                <w:right w:w="0" w:type="dxa"/>
              </w:tblCellMar>
              <w:tblLook w:val="04A0" w:firstRow="1" w:lastRow="0" w:firstColumn="1" w:lastColumn="0" w:noHBand="0" w:noVBand="1"/>
            </w:tblPr>
            <w:tblGrid>
              <w:gridCol w:w="250"/>
              <w:gridCol w:w="8327"/>
            </w:tblGrid>
            <w:tr w:rsidR="008E4E18" w:rsidRPr="008E4E18" w14:paraId="51EF9C5D" w14:textId="77777777">
              <w:tc>
                <w:tcPr>
                  <w:tcW w:w="0" w:type="auto"/>
                  <w:shd w:val="clear" w:color="auto" w:fill="auto"/>
                  <w:hideMark/>
                </w:tcPr>
                <w:p w14:paraId="78DF63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2CEE6D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facility owners, DSOs, or CDSOs who intend to undertake the modernisation of a plant or replacement of equipment impacting the technical capabilities of the transmission-connected demand facility, the transmission-connected distribution facility, the distribution system, or the demand unit shall notify their plans to the relevant system operator in advance;</w:t>
                  </w:r>
                </w:p>
              </w:tc>
            </w:tr>
          </w:tbl>
          <w:p w14:paraId="704E797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260"/>
            </w:tblGrid>
            <w:tr w:rsidR="008E4E18" w:rsidRPr="008E4E18" w14:paraId="6EB161EF" w14:textId="77777777">
              <w:tc>
                <w:tcPr>
                  <w:tcW w:w="0" w:type="auto"/>
                  <w:shd w:val="clear" w:color="auto" w:fill="auto"/>
                  <w:hideMark/>
                </w:tcPr>
                <w:p w14:paraId="0D95E6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AAD1FFF" w14:textId="163FE57E"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if the relevant system operator considers that the extent of the modernisation or replacement of equipment is such that </w:t>
                  </w:r>
                  <w:ins w:id="12" w:author="Author">
                    <w:r w:rsidR="008B0F18" w:rsidRPr="00C25B9E">
                      <w:rPr>
                        <w:rFonts w:ascii="inherit" w:eastAsia="Times New Roman" w:hAnsi="inherit" w:cs="Times New Roman"/>
                        <w:sz w:val="24"/>
                        <w:szCs w:val="24"/>
                        <w:lang w:eastAsia="en-GB"/>
                      </w:rPr>
                      <w:t>the change is material in respect of any of the criteria in paragraph 1.c below</w:t>
                    </w:r>
                    <w:del w:id="13" w:author="Author">
                      <w:r w:rsidR="008B0F18" w:rsidRPr="00C25B9E" w:rsidDel="00704C23">
                        <w:rPr>
                          <w:rFonts w:ascii="inherit" w:eastAsia="Times New Roman" w:hAnsi="inherit" w:cs="Times New Roman"/>
                          <w:sz w:val="24"/>
                          <w:szCs w:val="24"/>
                          <w:lang w:eastAsia="en-GB"/>
                        </w:rPr>
                        <w:delText>,</w:delText>
                      </w:r>
                    </w:del>
                  </w:ins>
                  <w:del w:id="14" w:author="Author">
                    <w:r w:rsidRPr="008E4E18" w:rsidDel="008B0F18">
                      <w:rPr>
                        <w:rFonts w:ascii="inherit" w:eastAsia="Times New Roman" w:hAnsi="inherit" w:cs="Times New Roman"/>
                        <w:sz w:val="24"/>
                        <w:szCs w:val="24"/>
                        <w:lang w:eastAsia="en-GB"/>
                      </w:rPr>
                      <w:delText>a new connection agreement is required</w:delText>
                    </w:r>
                    <w:r w:rsidRPr="008E4E18" w:rsidDel="00FB3D23">
                      <w:rPr>
                        <w:rFonts w:ascii="inherit" w:eastAsia="Times New Roman" w:hAnsi="inherit" w:cs="Times New Roman"/>
                        <w:sz w:val="24"/>
                        <w:szCs w:val="24"/>
                        <w:lang w:eastAsia="en-GB"/>
                      </w:rPr>
                      <w:delText>,</w:delText>
                    </w:r>
                  </w:del>
                  <w:r w:rsidRPr="008E4E18">
                    <w:rPr>
                      <w:rFonts w:ascii="inherit" w:eastAsia="Times New Roman" w:hAnsi="inherit" w:cs="Times New Roman"/>
                      <w:sz w:val="24"/>
                      <w:szCs w:val="24"/>
                      <w:lang w:eastAsia="en-GB"/>
                    </w:rPr>
                    <w:t xml:space="preserve"> the system operator shall notify the relevant regulatory authority or, where applicable, the Member State; and</w:t>
                  </w:r>
                </w:p>
              </w:tc>
            </w:tr>
          </w:tbl>
          <w:p w14:paraId="2607080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193"/>
            </w:tblGrid>
            <w:tr w:rsidR="008E4E18" w:rsidRPr="008E4E18" w14:paraId="6178538E" w14:textId="77777777">
              <w:tc>
                <w:tcPr>
                  <w:tcW w:w="0" w:type="auto"/>
                  <w:shd w:val="clear" w:color="auto" w:fill="auto"/>
                  <w:hideMark/>
                </w:tcPr>
                <w:p w14:paraId="76CBFE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0AF483FE" w14:textId="0A77158F"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relevant regulatory authority or, where applicable, the Member State shall decide </w:t>
                  </w:r>
                  <w:ins w:id="15" w:author="Author">
                    <w:r w:rsidR="00940C74" w:rsidRPr="00C25B9E">
                      <w:rPr>
                        <w:rFonts w:ascii="inherit" w:eastAsia="Times New Roman" w:hAnsi="inherit" w:cs="Times New Roman"/>
                        <w:sz w:val="24"/>
                        <w:szCs w:val="24"/>
                        <w:lang w:eastAsia="en-GB"/>
                      </w:rPr>
                      <w:t xml:space="preserve">which requirements of this Regulation shall apply and </w:t>
                    </w:r>
                  </w:ins>
                  <w:r w:rsidRPr="008E4E18">
                    <w:rPr>
                      <w:rFonts w:ascii="inherit" w:eastAsia="Times New Roman" w:hAnsi="inherit" w:cs="Times New Roman"/>
                      <w:sz w:val="24"/>
                      <w:szCs w:val="24"/>
                      <w:lang w:eastAsia="en-GB"/>
                    </w:rPr>
                    <w:t xml:space="preserve">if the existing connection agreement needs to be revised or </w:t>
                  </w:r>
                  <w:del w:id="16" w:author="Author">
                    <w:r w:rsidRPr="008E4E18" w:rsidDel="00940C74">
                      <w:rPr>
                        <w:rFonts w:ascii="inherit" w:eastAsia="Times New Roman" w:hAnsi="inherit" w:cs="Times New Roman"/>
                        <w:sz w:val="24"/>
                        <w:szCs w:val="24"/>
                        <w:lang w:eastAsia="en-GB"/>
                      </w:rPr>
                      <w:delText>a new connection agreement is required and which requirements of this Regulation shall apply</w:delText>
                    </w:r>
                  </w:del>
                  <w:ins w:id="17" w:author="Author">
                    <w:r w:rsidR="00940C74">
                      <w:rPr>
                        <w:rFonts w:ascii="inherit" w:eastAsia="Times New Roman" w:hAnsi="inherit" w:cs="Times New Roman"/>
                        <w:sz w:val="24"/>
                        <w:szCs w:val="24"/>
                        <w:lang w:eastAsia="en-GB"/>
                      </w:rPr>
                      <w:t>replaced</w:t>
                    </w:r>
                  </w:ins>
                  <w:r w:rsidRPr="008E4E18">
                    <w:rPr>
                      <w:rFonts w:ascii="inherit" w:eastAsia="Times New Roman" w:hAnsi="inherit" w:cs="Times New Roman"/>
                      <w:sz w:val="24"/>
                      <w:szCs w:val="24"/>
                      <w:lang w:eastAsia="en-GB"/>
                    </w:rPr>
                    <w:t>; or</w:t>
                  </w:r>
                </w:p>
              </w:tc>
            </w:tr>
          </w:tbl>
          <w:p w14:paraId="602A55D6"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40EED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847D62A" w14:textId="77777777" w:rsidTr="008E4E18">
        <w:tc>
          <w:tcPr>
            <w:tcW w:w="0" w:type="auto"/>
            <w:shd w:val="clear" w:color="auto" w:fill="auto"/>
            <w:hideMark/>
          </w:tcPr>
          <w:p w14:paraId="5BC8E20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27306364" w14:textId="77777777" w:rsidR="00823E60" w:rsidRDefault="00823E60" w:rsidP="008E4E18">
      <w:pPr>
        <w:shd w:val="clear" w:color="auto" w:fill="FFFFFF"/>
        <w:spacing w:before="120" w:after="0" w:line="240" w:lineRule="auto"/>
        <w:jc w:val="both"/>
        <w:rPr>
          <w:ins w:id="18" w:author="Author"/>
          <w:rFonts w:ascii="inherit" w:eastAsia="Times New Roman" w:hAnsi="inherit" w:cs="Times New Roman"/>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CA70A2" w:rsidRPr="00C25B9E" w14:paraId="4CF6C807" w14:textId="77777777" w:rsidTr="00F95341">
        <w:trPr>
          <w:ins w:id="19" w:author="Author"/>
        </w:trPr>
        <w:tc>
          <w:tcPr>
            <w:tcW w:w="0" w:type="auto"/>
            <w:shd w:val="clear" w:color="auto" w:fill="auto"/>
            <w:hideMark/>
          </w:tcPr>
          <w:p w14:paraId="7DBEE293" w14:textId="77777777" w:rsidR="00823E60" w:rsidRPr="00C25B9E" w:rsidRDefault="00823E60" w:rsidP="00F95341">
            <w:pPr>
              <w:spacing w:before="120" w:after="0" w:line="240" w:lineRule="auto"/>
              <w:jc w:val="both"/>
              <w:rPr>
                <w:ins w:id="20" w:author="Author"/>
                <w:rFonts w:ascii="inherit" w:eastAsia="Times New Roman" w:hAnsi="inherit" w:cs="Times New Roman"/>
                <w:sz w:val="24"/>
                <w:szCs w:val="24"/>
                <w:lang w:eastAsia="en-GB"/>
              </w:rPr>
            </w:pPr>
            <w:ins w:id="21" w:author="Author">
              <w:r w:rsidRPr="00C25B9E">
                <w:rPr>
                  <w:rFonts w:ascii="inherit" w:eastAsia="Times New Roman" w:hAnsi="inherit" w:cs="Times New Roman"/>
                  <w:sz w:val="24"/>
                  <w:szCs w:val="24"/>
                  <w:lang w:eastAsia="en-GB"/>
                </w:rPr>
                <w:lastRenderedPageBreak/>
                <w:t>(c)</w:t>
              </w:r>
            </w:ins>
          </w:p>
        </w:tc>
        <w:tc>
          <w:tcPr>
            <w:tcW w:w="0" w:type="auto"/>
            <w:shd w:val="clear" w:color="auto" w:fill="auto"/>
            <w:hideMark/>
          </w:tcPr>
          <w:p w14:paraId="1F070BF4" w14:textId="77777777" w:rsidR="00823E60" w:rsidRPr="00C25B9E" w:rsidRDefault="00823E60" w:rsidP="00F95341">
            <w:pPr>
              <w:spacing w:before="120" w:after="0" w:line="240" w:lineRule="auto"/>
              <w:jc w:val="both"/>
              <w:rPr>
                <w:ins w:id="22" w:author="Author"/>
                <w:rFonts w:ascii="inherit" w:eastAsia="Times New Roman" w:hAnsi="inherit" w:cs="Times New Roman"/>
                <w:sz w:val="24"/>
                <w:szCs w:val="24"/>
                <w:lang w:eastAsia="en-GB"/>
              </w:rPr>
            </w:pPr>
            <w:ins w:id="23" w:author="Author">
              <w:r w:rsidRPr="00C25B9E">
                <w:rPr>
                  <w:rFonts w:ascii="inherit" w:eastAsia="Times New Roman" w:hAnsi="inherit" w:cs="Times New Roman"/>
                  <w:sz w:val="24"/>
                  <w:szCs w:val="24"/>
                  <w:lang w:eastAsia="en-GB"/>
                </w:rPr>
                <w:t>for the purpose of this article a material alteration is defined as follows:</w:t>
              </w:r>
            </w:ins>
          </w:p>
          <w:p w14:paraId="6C624E81" w14:textId="77777777" w:rsidR="00823E60" w:rsidRPr="00C25B9E" w:rsidRDefault="00823E60" w:rsidP="00823E60">
            <w:pPr>
              <w:numPr>
                <w:ilvl w:val="0"/>
                <w:numId w:val="2"/>
              </w:numPr>
              <w:spacing w:before="120" w:after="0" w:line="240" w:lineRule="auto"/>
              <w:jc w:val="both"/>
              <w:rPr>
                <w:ins w:id="24" w:author="Author"/>
                <w:rFonts w:ascii="inherit" w:eastAsia="Times New Roman" w:hAnsi="inherit" w:cs="Times New Roman"/>
                <w:sz w:val="24"/>
                <w:szCs w:val="24"/>
                <w:lang w:eastAsia="en-GB"/>
              </w:rPr>
            </w:pPr>
            <w:ins w:id="25" w:author="Author">
              <w:r w:rsidRPr="00C25B9E">
                <w:rPr>
                  <w:rFonts w:ascii="inherit" w:eastAsia="Times New Roman" w:hAnsi="inherit" w:cs="Times New Roman"/>
                  <w:sz w:val="24"/>
                  <w:szCs w:val="24"/>
                  <w:lang w:eastAsia="en-GB"/>
                </w:rPr>
                <w:t>in the case of a transmission-connected demand facility and a transmission-connected distribution facility:</w:t>
              </w:r>
            </w:ins>
          </w:p>
          <w:p w14:paraId="126A93EA" w14:textId="3479F645" w:rsidR="00823E60" w:rsidRPr="00C25B9E" w:rsidRDefault="00823E60" w:rsidP="00823E60">
            <w:pPr>
              <w:numPr>
                <w:ilvl w:val="1"/>
                <w:numId w:val="2"/>
              </w:numPr>
              <w:spacing w:before="120" w:after="0" w:line="240" w:lineRule="auto"/>
              <w:jc w:val="both"/>
              <w:rPr>
                <w:ins w:id="26" w:author="Author"/>
                <w:rFonts w:ascii="inherit" w:eastAsia="Times New Roman" w:hAnsi="inherit" w:cs="Times New Roman"/>
                <w:sz w:val="24"/>
                <w:szCs w:val="24"/>
                <w:lang w:eastAsia="en-GB"/>
              </w:rPr>
            </w:pPr>
            <w:ins w:id="27" w:author="Author">
              <w:r w:rsidRPr="00C25B9E">
                <w:rPr>
                  <w:rFonts w:ascii="inherit" w:eastAsia="Times New Roman" w:hAnsi="inherit" w:cs="Times New Roman"/>
                  <w:sz w:val="24"/>
                  <w:szCs w:val="24"/>
                  <w:lang w:eastAsia="en-GB"/>
                </w:rPr>
                <w:t xml:space="preserve">a percentage increase, to be defined by the relevant TSO, from the total main demand equipment capacity (in MVA) affording the </w:t>
              </w:r>
              <w:r w:rsidR="004100CC">
                <w:rPr>
                  <w:rFonts w:ascii="inherit" w:eastAsia="Times New Roman" w:hAnsi="inherit" w:cs="Times New Roman"/>
                  <w:sz w:val="24"/>
                  <w:szCs w:val="24"/>
                  <w:lang w:eastAsia="en-GB"/>
                </w:rPr>
                <w:t>connection</w:t>
              </w:r>
              <w:r w:rsidRPr="00C25B9E">
                <w:rPr>
                  <w:rFonts w:ascii="inherit" w:eastAsia="Times New Roman" w:hAnsi="inherit" w:cs="Times New Roman"/>
                  <w:sz w:val="24"/>
                  <w:szCs w:val="24"/>
                  <w:lang w:eastAsia="en-GB"/>
                </w:rPr>
                <w:t>; or</w:t>
              </w:r>
            </w:ins>
          </w:p>
          <w:p w14:paraId="1DB944F6" w14:textId="77777777" w:rsidR="00823E60" w:rsidRPr="00C25B9E" w:rsidRDefault="00823E60" w:rsidP="00823E60">
            <w:pPr>
              <w:numPr>
                <w:ilvl w:val="1"/>
                <w:numId w:val="2"/>
              </w:numPr>
              <w:spacing w:before="120" w:after="0" w:line="240" w:lineRule="auto"/>
              <w:jc w:val="both"/>
              <w:rPr>
                <w:ins w:id="28" w:author="Author"/>
                <w:rFonts w:ascii="inherit" w:eastAsia="Times New Roman" w:hAnsi="inherit" w:cs="Times New Roman"/>
                <w:sz w:val="24"/>
                <w:szCs w:val="24"/>
                <w:lang w:eastAsia="en-GB"/>
              </w:rPr>
            </w:pPr>
            <w:ins w:id="29" w:author="Author">
              <w:r w:rsidRPr="00C25B9E">
                <w:rPr>
                  <w:rFonts w:ascii="inherit" w:eastAsia="Times New Roman" w:hAnsi="inherit" w:cs="Times New Roman"/>
                  <w:sz w:val="24"/>
                  <w:szCs w:val="24"/>
                  <w:lang w:eastAsia="en-GB"/>
                </w:rPr>
                <w:t>a percentage increase, to be defined by the relevant TSO, in the short-circuit current contribution from the demand facility or distribution facility; or</w:t>
              </w:r>
            </w:ins>
          </w:p>
          <w:p w14:paraId="679759BF" w14:textId="77777777" w:rsidR="00823E60" w:rsidRPr="00C25B9E" w:rsidRDefault="00823E60" w:rsidP="00823E60">
            <w:pPr>
              <w:numPr>
                <w:ilvl w:val="1"/>
                <w:numId w:val="2"/>
              </w:numPr>
              <w:spacing w:before="120" w:after="0" w:line="240" w:lineRule="auto"/>
              <w:jc w:val="both"/>
              <w:rPr>
                <w:ins w:id="30" w:author="Author"/>
                <w:rFonts w:ascii="inherit" w:eastAsia="Times New Roman" w:hAnsi="inherit" w:cs="Times New Roman"/>
                <w:sz w:val="24"/>
                <w:szCs w:val="24"/>
                <w:lang w:eastAsia="en-GB"/>
              </w:rPr>
            </w:pPr>
            <w:ins w:id="31" w:author="Author">
              <w:r w:rsidRPr="00C25B9E">
                <w:rPr>
                  <w:rFonts w:ascii="inherit" w:eastAsia="Times New Roman" w:hAnsi="inherit" w:cs="Times New Roman"/>
                  <w:sz w:val="24"/>
                  <w:szCs w:val="24"/>
                  <w:lang w:eastAsia="en-GB"/>
                </w:rPr>
                <w:t>an increase, to be defined by the relevant TSO, in the range of reactive power exchange with the facility.</w:t>
              </w:r>
            </w:ins>
          </w:p>
          <w:p w14:paraId="345AE00F" w14:textId="77777777" w:rsidR="00823E60" w:rsidRPr="00C25B9E" w:rsidRDefault="00823E60" w:rsidP="00823E60">
            <w:pPr>
              <w:numPr>
                <w:ilvl w:val="0"/>
                <w:numId w:val="2"/>
              </w:numPr>
              <w:spacing w:before="120" w:after="0" w:line="240" w:lineRule="auto"/>
              <w:jc w:val="both"/>
              <w:rPr>
                <w:ins w:id="32" w:author="Author"/>
                <w:rFonts w:ascii="inherit" w:eastAsia="Times New Roman" w:hAnsi="inherit" w:cs="Times New Roman"/>
                <w:sz w:val="24"/>
                <w:szCs w:val="24"/>
                <w:lang w:eastAsia="en-GB"/>
              </w:rPr>
            </w:pPr>
            <w:ins w:id="33" w:author="Author">
              <w:r w:rsidRPr="00C25B9E">
                <w:rPr>
                  <w:rFonts w:ascii="inherit" w:eastAsia="Times New Roman" w:hAnsi="inherit" w:cs="Times New Roman"/>
                  <w:sz w:val="24"/>
                  <w:szCs w:val="24"/>
                  <w:lang w:eastAsia="en-GB"/>
                </w:rPr>
                <w:t>In the case of a distribution system (including closed distribution systems) the replacement of more than 95% of the assets comprising that distribution system</w:t>
              </w:r>
              <w:del w:id="34" w:author="Author">
                <w:r w:rsidRPr="00C25B9E" w:rsidDel="00CE7DB0">
                  <w:rPr>
                    <w:rFonts w:ascii="inherit" w:eastAsia="Times New Roman" w:hAnsi="inherit" w:cs="Times New Roman"/>
                    <w:sz w:val="24"/>
                    <w:szCs w:val="24"/>
                    <w:lang w:eastAsia="en-GB"/>
                  </w:rPr>
                  <w:delText>,</w:delText>
                </w:r>
              </w:del>
              <w:r w:rsidRPr="00C25B9E">
                <w:rPr>
                  <w:rFonts w:ascii="inherit" w:eastAsia="Times New Roman" w:hAnsi="inherit" w:cs="Times New Roman"/>
                  <w:sz w:val="24"/>
                  <w:szCs w:val="24"/>
                  <w:lang w:eastAsia="en-GB"/>
                </w:rPr>
                <w:t>.</w:t>
              </w:r>
            </w:ins>
          </w:p>
          <w:p w14:paraId="1D5279F7" w14:textId="77777777" w:rsidR="00823E60" w:rsidRPr="00C25B9E" w:rsidRDefault="00823E60" w:rsidP="00823E60">
            <w:pPr>
              <w:numPr>
                <w:ilvl w:val="0"/>
                <w:numId w:val="2"/>
              </w:numPr>
              <w:spacing w:before="120" w:after="0" w:line="240" w:lineRule="auto"/>
              <w:jc w:val="both"/>
              <w:rPr>
                <w:ins w:id="35" w:author="Author"/>
                <w:rFonts w:ascii="inherit" w:eastAsia="Times New Roman" w:hAnsi="inherit" w:cs="Times New Roman"/>
                <w:sz w:val="24"/>
                <w:szCs w:val="24"/>
                <w:lang w:eastAsia="en-GB"/>
              </w:rPr>
            </w:pPr>
            <w:ins w:id="36" w:author="Author">
              <w:r w:rsidRPr="00C25B9E">
                <w:rPr>
                  <w:rFonts w:ascii="inherit" w:eastAsia="Times New Roman" w:hAnsi="inherit" w:cs="Times New Roman"/>
                  <w:sz w:val="24"/>
                  <w:szCs w:val="24"/>
                  <w:lang w:eastAsia="en-GB"/>
                </w:rPr>
                <w:t>In the case of a demand unit that can be used by a demand facility or closed distribution system to provide demand response services:</w:t>
              </w:r>
            </w:ins>
          </w:p>
          <w:p w14:paraId="001DBC65" w14:textId="77777777" w:rsidR="00823E60" w:rsidRPr="00C25B9E" w:rsidRDefault="00823E60" w:rsidP="00823E60">
            <w:pPr>
              <w:numPr>
                <w:ilvl w:val="1"/>
                <w:numId w:val="2"/>
              </w:numPr>
              <w:spacing w:before="120" w:after="0" w:line="240" w:lineRule="auto"/>
              <w:jc w:val="both"/>
              <w:rPr>
                <w:ins w:id="37" w:author="Author"/>
                <w:rFonts w:ascii="inherit" w:eastAsia="Times New Roman" w:hAnsi="inherit" w:cs="Times New Roman"/>
                <w:sz w:val="24"/>
                <w:szCs w:val="24"/>
                <w:lang w:eastAsia="en-GB"/>
              </w:rPr>
            </w:pPr>
            <w:ins w:id="38" w:author="Author">
              <w:r w:rsidRPr="00C25B9E">
                <w:rPr>
                  <w:rFonts w:ascii="inherit" w:eastAsia="Times New Roman" w:hAnsi="inherit" w:cs="Times New Roman"/>
                  <w:sz w:val="24"/>
                  <w:szCs w:val="24"/>
                  <w:lang w:eastAsia="en-GB"/>
                </w:rPr>
                <w:t>any change in the range of frequencies over which the demand unit can operate;</w:t>
              </w:r>
            </w:ins>
          </w:p>
          <w:p w14:paraId="0FD122FF" w14:textId="77777777" w:rsidR="00823E60" w:rsidRPr="00C25B9E" w:rsidRDefault="00823E60" w:rsidP="00823E60">
            <w:pPr>
              <w:numPr>
                <w:ilvl w:val="1"/>
                <w:numId w:val="2"/>
              </w:numPr>
              <w:spacing w:before="120" w:after="0" w:line="240" w:lineRule="auto"/>
              <w:jc w:val="both"/>
              <w:rPr>
                <w:ins w:id="39" w:author="Author"/>
                <w:rFonts w:ascii="inherit" w:eastAsia="Times New Roman" w:hAnsi="inherit" w:cs="Times New Roman"/>
                <w:sz w:val="24"/>
                <w:szCs w:val="24"/>
                <w:lang w:eastAsia="en-GB"/>
              </w:rPr>
            </w:pPr>
            <w:ins w:id="40" w:author="Author">
              <w:r w:rsidRPr="00C25B9E">
                <w:rPr>
                  <w:rFonts w:ascii="inherit" w:eastAsia="Times New Roman" w:hAnsi="inherit" w:cs="Times New Roman"/>
                  <w:sz w:val="24"/>
                  <w:szCs w:val="24"/>
                  <w:lang w:eastAsia="en-GB"/>
                </w:rPr>
                <w:t>a percentage deviation, to be defined by the relevant system operator in co-ordination with the relevant TSO, from the demand response capacity notified to the relevant system operator.</w:t>
              </w:r>
            </w:ins>
          </w:p>
        </w:tc>
      </w:tr>
    </w:tbl>
    <w:p w14:paraId="2A94C47C" w14:textId="77777777" w:rsidR="00823E60" w:rsidRDefault="00823E60" w:rsidP="008E4E18">
      <w:pPr>
        <w:shd w:val="clear" w:color="auto" w:fill="FFFFFF"/>
        <w:spacing w:before="120" w:after="0" w:line="240" w:lineRule="auto"/>
        <w:jc w:val="both"/>
        <w:rPr>
          <w:ins w:id="41" w:author="Author"/>
          <w:rFonts w:ascii="inherit" w:eastAsia="Times New Roman" w:hAnsi="inherit" w:cs="Times New Roman"/>
          <w:color w:val="000000"/>
          <w:sz w:val="24"/>
          <w:szCs w:val="24"/>
          <w:lang w:eastAsia="en-GB"/>
        </w:rPr>
      </w:pPr>
    </w:p>
    <w:p w14:paraId="76F00689" w14:textId="51CFC3BB"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E642F2" w14:textId="77777777" w:rsidTr="008E4E18">
        <w:tc>
          <w:tcPr>
            <w:tcW w:w="0" w:type="auto"/>
            <w:shd w:val="clear" w:color="auto" w:fill="auto"/>
            <w:hideMark/>
          </w:tcPr>
          <w:p w14:paraId="7137AA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F97F6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27C7090" w14:textId="77777777" w:rsidTr="008E4E18">
        <w:tc>
          <w:tcPr>
            <w:tcW w:w="0" w:type="auto"/>
            <w:shd w:val="clear" w:color="auto" w:fill="auto"/>
            <w:hideMark/>
          </w:tcPr>
          <w:p w14:paraId="0EBCC7D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B4C20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assembled or purchased.</w:t>
      </w:r>
    </w:p>
    <w:p w14:paraId="25918CB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For that purpose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EE3C5F" w14:textId="77777777" w:rsidTr="008E4E18">
        <w:tc>
          <w:tcPr>
            <w:tcW w:w="0" w:type="auto"/>
            <w:shd w:val="clear" w:color="auto" w:fill="auto"/>
            <w:hideMark/>
          </w:tcPr>
          <w:p w14:paraId="5D36A22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in regard to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BB6147C" w14:textId="77777777" w:rsidTr="008E4E18">
        <w:tc>
          <w:tcPr>
            <w:tcW w:w="0" w:type="auto"/>
            <w:shd w:val="clear" w:color="auto" w:fill="auto"/>
            <w:hideMark/>
          </w:tcPr>
          <w:p w14:paraId="2B9FFE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8E4E18" w14:paraId="26FA5604" w14:textId="77777777" w:rsidTr="008E4E18">
        <w:tc>
          <w:tcPr>
            <w:tcW w:w="0" w:type="auto"/>
            <w:shd w:val="clear" w:color="auto" w:fill="auto"/>
            <w:hideMark/>
          </w:tcPr>
          <w:p w14:paraId="5754A6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8E4E18" w14:paraId="6B84B588" w14:textId="77777777" w:rsidTr="008E4E18">
        <w:tc>
          <w:tcPr>
            <w:tcW w:w="0" w:type="auto"/>
            <w:shd w:val="clear" w:color="auto" w:fill="auto"/>
            <w:hideMark/>
          </w:tcPr>
          <w:p w14:paraId="02F8E8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6500550" w14:textId="77777777" w:rsidTr="008E4E18">
        <w:tc>
          <w:tcPr>
            <w:tcW w:w="0" w:type="auto"/>
            <w:shd w:val="clear" w:color="auto" w:fill="auto"/>
            <w:hideMark/>
          </w:tcPr>
          <w:p w14:paraId="55E021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48. The decision of the regulatory authority or, where applicable, the Member State shall be published.</w:t>
      </w:r>
    </w:p>
    <w:p w14:paraId="12D224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TSO shall take account of the legitimate expectations of demand facility owners, DSOs and CDSOs as part of the assessment of the application of this Regulation to existing transmission-connected demand facilities, existing transmission-connected distribution facilities, existing distribution systems, or existing demand units.</w:t>
      </w:r>
    </w:p>
    <w:p w14:paraId="22DDAA0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relevant TSO may assess the application of some or all of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391272E7" w14:textId="77777777" w:rsidR="00D24198" w:rsidRPr="00C25B9E" w:rsidRDefault="00D24198" w:rsidP="00D24198">
      <w:pPr>
        <w:shd w:val="clear" w:color="auto" w:fill="FFFFFF"/>
        <w:spacing w:before="120" w:after="0" w:line="240" w:lineRule="auto"/>
        <w:jc w:val="both"/>
        <w:rPr>
          <w:ins w:id="42" w:author="Author"/>
          <w:rFonts w:ascii="inherit" w:eastAsia="Times New Roman" w:hAnsi="inherit" w:cs="Times New Roman"/>
          <w:color w:val="000000"/>
          <w:sz w:val="24"/>
          <w:szCs w:val="24"/>
          <w:lang w:eastAsia="en-GB"/>
        </w:rPr>
      </w:pPr>
      <w:ins w:id="43" w:author="Author">
        <w:r w:rsidRPr="00C25B9E">
          <w:rPr>
            <w:rFonts w:ascii="inherit" w:eastAsia="Times New Roman" w:hAnsi="inherit" w:cs="Times New Roman"/>
            <w:color w:val="000000"/>
            <w:sz w:val="24"/>
            <w:szCs w:val="24"/>
            <w:lang w:eastAsia="en-GB"/>
          </w:rPr>
          <w:t>8.   Where component parts or units of existing transmission-connected demand facilities, existing transmission-connected distribution facilities, existing distribution systems or existing demand units are replaced or new parts or components added, those new or replacement parts should, to the extent applicable:</w:t>
        </w:r>
      </w:ins>
    </w:p>
    <w:tbl>
      <w:tblPr>
        <w:tblW w:w="5000" w:type="pct"/>
        <w:tblCellMar>
          <w:left w:w="0" w:type="dxa"/>
          <w:right w:w="0" w:type="dxa"/>
        </w:tblCellMar>
        <w:tblLook w:val="04A0" w:firstRow="1" w:lastRow="0" w:firstColumn="1" w:lastColumn="0" w:noHBand="0" w:noVBand="1"/>
      </w:tblPr>
      <w:tblGrid>
        <w:gridCol w:w="460"/>
        <w:gridCol w:w="8566"/>
      </w:tblGrid>
      <w:tr w:rsidR="005E3549" w:rsidRPr="00C25B9E" w14:paraId="0D123300" w14:textId="77777777" w:rsidTr="00F95341">
        <w:trPr>
          <w:ins w:id="44" w:author="Author"/>
        </w:trPr>
        <w:tc>
          <w:tcPr>
            <w:tcW w:w="0" w:type="auto"/>
            <w:shd w:val="clear" w:color="auto" w:fill="auto"/>
            <w:hideMark/>
          </w:tcPr>
          <w:p w14:paraId="13CED339" w14:textId="77777777" w:rsidR="00D24198" w:rsidRPr="00C25B9E" w:rsidRDefault="00D24198" w:rsidP="00F95341">
            <w:pPr>
              <w:spacing w:before="120" w:after="0" w:line="240" w:lineRule="auto"/>
              <w:jc w:val="both"/>
              <w:rPr>
                <w:ins w:id="45" w:author="Author"/>
                <w:rFonts w:ascii="inherit" w:eastAsia="Times New Roman" w:hAnsi="inherit" w:cs="Times New Roman"/>
                <w:sz w:val="24"/>
                <w:szCs w:val="24"/>
                <w:lang w:eastAsia="en-GB"/>
              </w:rPr>
            </w:pPr>
            <w:ins w:id="46" w:author="Author">
              <w:r w:rsidRPr="00C25B9E">
                <w:rPr>
                  <w:rFonts w:ascii="inherit" w:eastAsia="Times New Roman" w:hAnsi="inherit" w:cs="Times New Roman"/>
                  <w:sz w:val="24"/>
                  <w:szCs w:val="24"/>
                  <w:lang w:eastAsia="en-GB"/>
                </w:rPr>
                <w:t>(a)</w:t>
              </w:r>
            </w:ins>
          </w:p>
        </w:tc>
        <w:tc>
          <w:tcPr>
            <w:tcW w:w="0" w:type="auto"/>
            <w:shd w:val="clear" w:color="auto" w:fill="auto"/>
            <w:hideMark/>
          </w:tcPr>
          <w:p w14:paraId="0089FA3E" w14:textId="77777777" w:rsidR="00D24198" w:rsidRPr="00C25B9E" w:rsidRDefault="00D24198" w:rsidP="00F95341">
            <w:pPr>
              <w:spacing w:before="120" w:after="0" w:line="240" w:lineRule="auto"/>
              <w:rPr>
                <w:ins w:id="47" w:author="Author"/>
                <w:rFonts w:ascii="inherit" w:eastAsia="Times New Roman" w:hAnsi="inherit" w:cs="Times New Roman"/>
                <w:sz w:val="24"/>
                <w:szCs w:val="24"/>
                <w:lang w:eastAsia="en-GB"/>
              </w:rPr>
            </w:pPr>
            <w:ins w:id="48" w:author="Author">
              <w:r w:rsidRPr="00C25B9E">
                <w:rPr>
                  <w:rFonts w:ascii="inherit" w:eastAsia="Times New Roman" w:hAnsi="inherit" w:cs="Times New Roman"/>
                  <w:sz w:val="24"/>
                  <w:szCs w:val="24"/>
                  <w:lang w:eastAsia="en-GB"/>
                </w:rPr>
                <w:t xml:space="preserve">be compliant with the requirements of this Regulation; </w:t>
              </w:r>
            </w:ins>
          </w:p>
        </w:tc>
      </w:tr>
    </w:tbl>
    <w:p w14:paraId="04A86D0F" w14:textId="77777777" w:rsidR="00D24198" w:rsidRPr="00C25B9E" w:rsidRDefault="00D24198" w:rsidP="00D24198">
      <w:pPr>
        <w:spacing w:after="200" w:line="240" w:lineRule="auto"/>
        <w:rPr>
          <w:ins w:id="49" w:author="Author"/>
          <w:rFonts w:ascii="Arial" w:hAnsi="Arial"/>
          <w:sz w:val="20"/>
        </w:rPr>
      </w:pPr>
    </w:p>
    <w:tbl>
      <w:tblPr>
        <w:tblW w:w="5000" w:type="pct"/>
        <w:tblCellMar>
          <w:left w:w="0" w:type="dxa"/>
          <w:right w:w="0" w:type="dxa"/>
        </w:tblCellMar>
        <w:tblLook w:val="04A0" w:firstRow="1" w:lastRow="0" w:firstColumn="1" w:lastColumn="0" w:noHBand="0" w:noVBand="1"/>
      </w:tblPr>
      <w:tblGrid>
        <w:gridCol w:w="315"/>
        <w:gridCol w:w="8711"/>
      </w:tblGrid>
      <w:tr w:rsidR="005E3549" w:rsidRPr="00C25B9E" w14:paraId="5DFBAF9F" w14:textId="77777777" w:rsidTr="00F95341">
        <w:trPr>
          <w:ins w:id="50" w:author="Author"/>
        </w:trPr>
        <w:tc>
          <w:tcPr>
            <w:tcW w:w="0" w:type="auto"/>
            <w:shd w:val="clear" w:color="auto" w:fill="auto"/>
            <w:hideMark/>
          </w:tcPr>
          <w:p w14:paraId="4C6C81F6" w14:textId="77777777" w:rsidR="00D24198" w:rsidRPr="00C25B9E" w:rsidRDefault="00D24198" w:rsidP="00F95341">
            <w:pPr>
              <w:spacing w:before="120" w:after="0" w:line="240" w:lineRule="auto"/>
              <w:jc w:val="both"/>
              <w:rPr>
                <w:ins w:id="51" w:author="Author"/>
                <w:rFonts w:ascii="inherit" w:eastAsia="Times New Roman" w:hAnsi="inherit" w:cs="Times New Roman"/>
                <w:sz w:val="24"/>
                <w:szCs w:val="24"/>
                <w:lang w:eastAsia="en-GB"/>
              </w:rPr>
            </w:pPr>
            <w:ins w:id="52" w:author="Author">
              <w:r w:rsidRPr="00C25B9E">
                <w:rPr>
                  <w:rFonts w:ascii="inherit" w:eastAsia="Times New Roman" w:hAnsi="inherit" w:cs="Times New Roman"/>
                  <w:sz w:val="24"/>
                  <w:szCs w:val="24"/>
                  <w:lang w:eastAsia="en-GB"/>
                </w:rPr>
                <w:lastRenderedPageBreak/>
                <w:t>(b)</w:t>
              </w:r>
            </w:ins>
          </w:p>
        </w:tc>
        <w:tc>
          <w:tcPr>
            <w:tcW w:w="0" w:type="auto"/>
            <w:shd w:val="clear" w:color="auto" w:fill="auto"/>
            <w:hideMark/>
          </w:tcPr>
          <w:p w14:paraId="79C285F7" w14:textId="77777777" w:rsidR="00D24198" w:rsidRPr="00C25B9E" w:rsidRDefault="00D24198" w:rsidP="00F95341">
            <w:pPr>
              <w:spacing w:before="120" w:after="0" w:line="240" w:lineRule="auto"/>
              <w:rPr>
                <w:ins w:id="53" w:author="Author"/>
                <w:rFonts w:ascii="inherit" w:eastAsia="Times New Roman" w:hAnsi="inherit" w:cs="Times New Roman"/>
                <w:sz w:val="24"/>
                <w:szCs w:val="24"/>
                <w:lang w:eastAsia="en-GB"/>
              </w:rPr>
            </w:pPr>
            <w:ins w:id="54" w:author="Author">
              <w:r w:rsidRPr="00C25B9E">
                <w:rPr>
                  <w:rFonts w:ascii="inherit" w:eastAsia="Times New Roman" w:hAnsi="inherit" w:cs="Times New Roman"/>
                  <w:sz w:val="24"/>
                  <w:szCs w:val="24"/>
                  <w:lang w:eastAsia="en-GB"/>
                </w:rPr>
                <w:t>not be a limitation on the eventual compliance should compliance be required with this Regulation in accordance with this article; Aand</w:t>
              </w:r>
            </w:ins>
          </w:p>
        </w:tc>
      </w:tr>
    </w:tbl>
    <w:p w14:paraId="5B4E7443" w14:textId="77777777" w:rsidR="00D24198" w:rsidRPr="00C25B9E" w:rsidRDefault="00D24198" w:rsidP="00D24198">
      <w:pPr>
        <w:spacing w:after="200" w:line="240" w:lineRule="auto"/>
        <w:rPr>
          <w:ins w:id="55" w:author="Author"/>
          <w:rFonts w:ascii="Arial" w:hAnsi="Arial"/>
          <w:sz w:val="20"/>
        </w:rPr>
      </w:pPr>
    </w:p>
    <w:tbl>
      <w:tblPr>
        <w:tblW w:w="5000" w:type="pct"/>
        <w:tblCellMar>
          <w:left w:w="0" w:type="dxa"/>
          <w:right w:w="0" w:type="dxa"/>
        </w:tblCellMar>
        <w:tblLook w:val="04A0" w:firstRow="1" w:lastRow="0" w:firstColumn="1" w:lastColumn="0" w:noHBand="0" w:noVBand="1"/>
      </w:tblPr>
      <w:tblGrid>
        <w:gridCol w:w="290"/>
        <w:gridCol w:w="8736"/>
      </w:tblGrid>
      <w:tr w:rsidR="005E3549" w:rsidRPr="00C25B9E" w14:paraId="3A0CD4EF" w14:textId="77777777" w:rsidTr="00F95341">
        <w:trPr>
          <w:ins w:id="56" w:author="Author"/>
        </w:trPr>
        <w:tc>
          <w:tcPr>
            <w:tcW w:w="0" w:type="auto"/>
            <w:shd w:val="clear" w:color="auto" w:fill="auto"/>
            <w:hideMark/>
          </w:tcPr>
          <w:p w14:paraId="6BCF021B" w14:textId="77777777" w:rsidR="00D24198" w:rsidRPr="00C25B9E" w:rsidRDefault="00D24198" w:rsidP="00F95341">
            <w:pPr>
              <w:spacing w:before="120" w:after="0" w:line="240" w:lineRule="auto"/>
              <w:jc w:val="both"/>
              <w:rPr>
                <w:ins w:id="57" w:author="Author"/>
                <w:rFonts w:ascii="inherit" w:eastAsia="Times New Roman" w:hAnsi="inherit" w:cs="Times New Roman"/>
                <w:sz w:val="24"/>
                <w:szCs w:val="24"/>
                <w:lang w:eastAsia="en-GB"/>
              </w:rPr>
            </w:pPr>
            <w:ins w:id="58" w:author="Author">
              <w:r w:rsidRPr="00C25B9E">
                <w:rPr>
                  <w:rFonts w:ascii="inherit" w:eastAsia="Times New Roman" w:hAnsi="inherit" w:cs="Times New Roman"/>
                  <w:sz w:val="24"/>
                  <w:szCs w:val="24"/>
                  <w:lang w:eastAsia="en-GB"/>
                </w:rPr>
                <w:t>(c)</w:t>
              </w:r>
            </w:ins>
          </w:p>
        </w:tc>
        <w:tc>
          <w:tcPr>
            <w:tcW w:w="0" w:type="auto"/>
            <w:shd w:val="clear" w:color="auto" w:fill="auto"/>
            <w:hideMark/>
          </w:tcPr>
          <w:p w14:paraId="7F90C8DB" w14:textId="77777777" w:rsidR="00D24198" w:rsidRPr="00C25B9E" w:rsidRDefault="00D24198" w:rsidP="00F95341">
            <w:pPr>
              <w:spacing w:before="120" w:after="0" w:line="240" w:lineRule="auto"/>
              <w:rPr>
                <w:ins w:id="59" w:author="Author"/>
                <w:rFonts w:ascii="inherit" w:eastAsia="Times New Roman" w:hAnsi="inherit" w:cs="Times New Roman"/>
                <w:sz w:val="24"/>
                <w:szCs w:val="24"/>
                <w:lang w:eastAsia="en-GB"/>
              </w:rPr>
            </w:pPr>
            <w:ins w:id="60" w:author="Author">
              <w:r w:rsidRPr="00C25B9E">
                <w:rPr>
                  <w:rFonts w:ascii="inherit" w:eastAsia="Times New Roman" w:hAnsi="inherit" w:cs="Times New Roman"/>
                  <w:sz w:val="24"/>
                  <w:szCs w:val="24"/>
                  <w:lang w:eastAsia="en-GB"/>
                </w:rPr>
                <w:t>Immediately contribute to the requirements of this Regulation pro-rata as appropriate for the part or component compared to the whole facility, system or unit as applicable (eg reactive power, frequency capability etc).</w:t>
              </w:r>
            </w:ins>
          </w:p>
        </w:tc>
      </w:tr>
    </w:tbl>
    <w:p w14:paraId="0A63D406" w14:textId="77777777" w:rsidR="00D24198" w:rsidRPr="00C25B9E" w:rsidRDefault="00D24198" w:rsidP="00D24198">
      <w:pPr>
        <w:spacing w:after="200" w:line="240" w:lineRule="auto"/>
        <w:rPr>
          <w:ins w:id="61" w:author="Author"/>
          <w:rFonts w:ascii="Arial" w:hAnsi="Arial"/>
          <w:sz w:val="20"/>
        </w:rPr>
      </w:pPr>
    </w:p>
    <w:p w14:paraId="32C9A334" w14:textId="77777777" w:rsidR="00D24198" w:rsidRPr="00C25B9E" w:rsidRDefault="00D24198" w:rsidP="00D24198">
      <w:pPr>
        <w:spacing w:after="200" w:line="240" w:lineRule="auto"/>
        <w:rPr>
          <w:ins w:id="62" w:author="Author"/>
          <w:rFonts w:ascii="Arial" w:hAnsi="Arial"/>
          <w:sz w:val="20"/>
        </w:rPr>
      </w:pPr>
      <w:ins w:id="63" w:author="Author">
        <w:r w:rsidRPr="00C25B9E">
          <w:rPr>
            <w:rFonts w:ascii="inherit" w:eastAsia="Times New Roman" w:hAnsi="inherit" w:cs="Times New Roman"/>
            <w:color w:val="000000"/>
            <w:sz w:val="24"/>
            <w:szCs w:val="24"/>
            <w:lang w:eastAsia="en-GB"/>
          </w:rPr>
          <w:t>9.   Paragraph 8 does not apply to maintenance activities or to recognized spare parts, whether or not those parts are purchased new at the time of their incorporation into the existing transmission-connected demand facilities, existing transmission-connected distribution facilities, existing distribution systems or existing demand units.</w:t>
        </w:r>
      </w:ins>
    </w:p>
    <w:p w14:paraId="2CCF88CF" w14:textId="5718B34B"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w:t>
      </w:r>
    </w:p>
    <w:p w14:paraId="30C039A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 to pump-storage power generating modules and industrial sites</w:t>
      </w:r>
    </w:p>
    <w:p w14:paraId="596F937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This Regulation shall not apply to pump-storage power generating modules that have both generating and pumping operation mode.</w:t>
      </w:r>
    </w:p>
    <w:p w14:paraId="2878AB4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Any pumping module within a pump-storage station that only provides pumping mode shall be subject to the requirements of this Regulation and shall be treated as a demand facility.</w:t>
      </w:r>
    </w:p>
    <w:p w14:paraId="38505A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7DACBCC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6</w:t>
      </w:r>
    </w:p>
    <w:p w14:paraId="66D4490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Regulatory aspects</w:t>
      </w:r>
    </w:p>
    <w:p w14:paraId="7901BC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20B39DF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8E4E18" w14:paraId="0D207D52" w14:textId="77777777" w:rsidTr="008E4E18">
        <w:tc>
          <w:tcPr>
            <w:tcW w:w="0" w:type="auto"/>
            <w:shd w:val="clear" w:color="auto" w:fill="auto"/>
            <w:hideMark/>
          </w:tcPr>
          <w:p w14:paraId="25BF0B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8E4E18" w14:paraId="1CA9A8B8" w14:textId="77777777" w:rsidTr="008E4E18">
        <w:tc>
          <w:tcPr>
            <w:tcW w:w="0" w:type="auto"/>
            <w:shd w:val="clear" w:color="auto" w:fill="auto"/>
            <w:hideMark/>
          </w:tcPr>
          <w:p w14:paraId="374787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ensure transparency;</w:t>
            </w:r>
          </w:p>
        </w:tc>
      </w:tr>
    </w:tbl>
    <w:p w14:paraId="33BA5D4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F357BC1" w14:textId="77777777" w:rsidTr="008E4E18">
        <w:tc>
          <w:tcPr>
            <w:tcW w:w="0" w:type="auto"/>
            <w:shd w:val="clear" w:color="auto" w:fill="auto"/>
            <w:hideMark/>
          </w:tcPr>
          <w:p w14:paraId="0F9A579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5A300C2" w14:textId="77777777" w:rsidTr="008E4E18">
        <w:tc>
          <w:tcPr>
            <w:tcW w:w="0" w:type="auto"/>
            <w:shd w:val="clear" w:color="auto" w:fill="auto"/>
            <w:hideMark/>
          </w:tcPr>
          <w:p w14:paraId="2FFAF4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(d)</w:t>
            </w:r>
          </w:p>
        </w:tc>
        <w:tc>
          <w:tcPr>
            <w:tcW w:w="0" w:type="auto"/>
            <w:shd w:val="clear" w:color="auto" w:fill="auto"/>
            <w:hideMark/>
          </w:tcPr>
          <w:p w14:paraId="49776D2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5960BD8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8E4E18" w14:paraId="5670A2BB" w14:textId="77777777" w:rsidTr="008E4E18">
        <w:tc>
          <w:tcPr>
            <w:tcW w:w="0" w:type="auto"/>
            <w:shd w:val="clear" w:color="auto" w:fill="auto"/>
            <w:hideMark/>
          </w:tcPr>
          <w:p w14:paraId="6F5501C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8E4E18" w14:paraId="49BBE68D" w14:textId="77777777" w:rsidTr="008E4E18">
        <w:tc>
          <w:tcPr>
            <w:tcW w:w="0" w:type="auto"/>
            <w:shd w:val="clear" w:color="auto" w:fill="auto"/>
            <w:hideMark/>
          </w:tcPr>
          <w:p w14:paraId="6EB38C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7918DB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take into consideration agreed European standards and technical specifications.</w:t>
            </w:r>
          </w:p>
        </w:tc>
      </w:tr>
    </w:tbl>
    <w:p w14:paraId="48889C3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3BDEDB6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6F92DE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demand facility owners, DSOs, CDSOs, equipment manufacturers and other stakeholders based on the initially specified or agreed requirements or methodologies.</w:t>
      </w:r>
    </w:p>
    <w:p w14:paraId="11C9033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7</w:t>
      </w:r>
    </w:p>
    <w:p w14:paraId="0562B1E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Multiple TSOs</w:t>
      </w:r>
    </w:p>
    <w:p w14:paraId="365093E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8</w:t>
      </w:r>
    </w:p>
    <w:p w14:paraId="1A97E40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Recovery of costs</w:t>
      </w:r>
    </w:p>
    <w:p w14:paraId="501426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301038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9</w:t>
      </w:r>
    </w:p>
    <w:p w14:paraId="1781E3B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Public consultation</w:t>
      </w:r>
    </w:p>
    <w:p w14:paraId="6D0931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B9B63D6" w14:textId="77777777" w:rsidTr="008E4E18">
        <w:tc>
          <w:tcPr>
            <w:tcW w:w="0" w:type="auto"/>
            <w:shd w:val="clear" w:color="auto" w:fill="auto"/>
            <w:hideMark/>
          </w:tcPr>
          <w:p w14:paraId="14BCF5C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8E4E18" w14:paraId="662CFA83" w14:textId="77777777" w:rsidTr="008E4E18">
        <w:tc>
          <w:tcPr>
            <w:tcW w:w="0" w:type="auto"/>
            <w:shd w:val="clear" w:color="auto" w:fill="auto"/>
            <w:hideMark/>
          </w:tcPr>
          <w:p w14:paraId="3CC0C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report prepared in accordance with Article 48(3);</w:t>
            </w:r>
          </w:p>
        </w:tc>
      </w:tr>
    </w:tbl>
    <w:p w14:paraId="669352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422EAC56" w14:textId="77777777" w:rsidTr="008E4E18">
        <w:tc>
          <w:tcPr>
            <w:tcW w:w="0" w:type="auto"/>
            <w:shd w:val="clear" w:color="auto" w:fill="auto"/>
            <w:hideMark/>
          </w:tcPr>
          <w:p w14:paraId="3CCEDD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304BB48" w14:textId="77777777" w:rsidTr="008E4E18">
        <w:tc>
          <w:tcPr>
            <w:tcW w:w="0" w:type="auto"/>
            <w:shd w:val="clear" w:color="auto" w:fill="auto"/>
            <w:hideMark/>
          </w:tcPr>
          <w:p w14:paraId="021EEE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for demand units specified in accordance with Article 28(2)(c),(e),(f),(k) and (l) and Article 29(2)(c) to (e).</w:t>
            </w:r>
          </w:p>
        </w:tc>
      </w:tr>
    </w:tbl>
    <w:p w14:paraId="5791820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10</w:t>
      </w:r>
    </w:p>
    <w:p w14:paraId="79AA84C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Stakeholder involvement</w:t>
      </w:r>
    </w:p>
    <w:p w14:paraId="1DB3C8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Agency for the Cooperation of Energy Regulators (the Agency), 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w:t>
      </w:r>
      <w:r w:rsidRPr="008E4E18">
        <w:rPr>
          <w:rFonts w:ascii="inherit" w:eastAsia="Times New Roman" w:hAnsi="inherit" w:cs="Times New Roman"/>
          <w:color w:val="000000"/>
          <w:sz w:val="24"/>
          <w:szCs w:val="24"/>
          <w:lang w:eastAsia="en-GB"/>
        </w:rPr>
        <w:lastRenderedPageBreak/>
        <w:t>systems and demand units used by a demand facility or a closed distribution system to provide demand response services to relevant system operators and relevant TSOs.</w:t>
      </w:r>
    </w:p>
    <w:p w14:paraId="151F3E4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11</w:t>
      </w:r>
    </w:p>
    <w:p w14:paraId="6AA5D01C"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Confidentiality obligations</w:t>
      </w:r>
    </w:p>
    <w:p w14:paraId="762DAE9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518FD0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II</w:t>
      </w:r>
    </w:p>
    <w:p w14:paraId="3ADB08F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634EF16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requirements</w:t>
      </w:r>
    </w:p>
    <w:p w14:paraId="668F88A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12</w:t>
      </w:r>
    </w:p>
    <w:p w14:paraId="2B7979A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frequency requirements</w:t>
      </w:r>
    </w:p>
    <w:p w14:paraId="6E3BF9F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014F364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13</w:t>
      </w:r>
    </w:p>
    <w:p w14:paraId="56E3050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voltage requirements</w:t>
      </w:r>
    </w:p>
    <w:p w14:paraId="5E44F4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Transmission-connected demand facilities, transmission-connected distribution facilities and transmission-connected distribution systems shall be capable of remaining </w:t>
      </w:r>
      <w:r w:rsidRPr="008E4E18">
        <w:rPr>
          <w:rFonts w:ascii="inherit" w:eastAsia="Times New Roman" w:hAnsi="inherit" w:cs="Times New Roman"/>
          <w:color w:val="000000"/>
          <w:sz w:val="24"/>
          <w:szCs w:val="24"/>
          <w:lang w:eastAsia="en-GB"/>
        </w:rPr>
        <w:lastRenderedPageBreak/>
        <w:t>connected to the network and operating at the voltage ranges and time periods specified in Annex II.</w:t>
      </w:r>
    </w:p>
    <w:p w14:paraId="166B5DF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voltage range at the connection point shall be expressed by the voltage at the connection point related to reference 1 per unit (pu) voltage. For the 400 kV grid voltage level (or alternatively commonly referred to as 380 kV level), the reference 1 pu value is 400 kV, for other grid voltage levels the reference 1 pu voltage may differ for each system operator in the same synchronous area.</w:t>
      </w:r>
    </w:p>
    <w:p w14:paraId="0C7CEF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Where the voltage base for pu values is from 300 kV to 400 kV included, the relevant TSO in Spain may require transmission-connected demand facilities, transmission-connected distribution facilities and transmission-connected distribution systems to remain connected in the voltage range between 1,05 pu-1,0875 pu for an unlimited period.</w:t>
      </w:r>
    </w:p>
    <w:p w14:paraId="30028E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Where the voltage base for pu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14</w:t>
      </w:r>
    </w:p>
    <w:p w14:paraId="064368E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Short-circuit requirements</w:t>
      </w:r>
    </w:p>
    <w:p w14:paraId="631CC37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Based on the rated short-circuit withstand capability of its 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TSO shall deliver to the transmission-connected demand facility owner or the transmission-connected distribution system operator an estimate of the minimum and maximum short-circuit currents to be expected at the connection point as an equivalent of the network.</w:t>
      </w:r>
    </w:p>
    <w:p w14:paraId="255E01F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After an unplanned event, the relevant TSO shall inform the affected transmission-connected demand facility owner or the affected transmission-connected distribution system operator as soon as possible and no later than one week after the unplanned </w:t>
      </w:r>
      <w:r w:rsidRPr="008E4E18">
        <w:rPr>
          <w:rFonts w:ascii="inherit" w:eastAsia="Times New Roman" w:hAnsi="inherit" w:cs="Times New Roman"/>
          <w:color w:val="000000"/>
          <w:sz w:val="24"/>
          <w:szCs w:val="24"/>
          <w:lang w:eastAsia="en-GB"/>
        </w:rPr>
        <w:lastRenderedPageBreak/>
        <w:t>event, of the changes above a threshold for the maximum short-circuit current that the affected transmission-connected demand facility or the affected transmission-connected distribution system shall be able to withstand from the relevant TSO's network in accordance with paragraph 1.</w:t>
      </w:r>
    </w:p>
    <w:p w14:paraId="227ECED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threshold set in paragraph 3 shall either be specified by the transmission-connected demand facility owner for its facility, or by the transmission-connected distribution system operator for its network.</w:t>
      </w:r>
    </w:p>
    <w:p w14:paraId="75D264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Before a planned event, the relevant TSO shall inform the affected transmission-connected demand facility owner or the affected transmission-connected distribution system operator, as soon as possible and no later than one week before the planned event, of the changes above a threshold for the maximum short-circuit current that the affected transmission-connected demand facility or the affected transmission-connected distribution system shall be able to withstand from the relevant TSO's network, in accordance with paragraph 1.</w:t>
      </w:r>
    </w:p>
    <w:p w14:paraId="2370E92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threshold set in paragraph 5 shall either be specified by the transmission-connected demand facility owner for its facility, or by the transmission-connected distribution system operator for its network.</w:t>
      </w:r>
    </w:p>
    <w:p w14:paraId="3DAC71B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relevant TSO shall request information from a transmission-connected demand facility owner or a transmission-connected distribution system operator concerning the contribution in terms of short-circuit current from that facility or network. As a minimum, the equivalent modules of the network shall be delivered and demonstrated for zero, positive and negative sequences.</w:t>
      </w:r>
    </w:p>
    <w:p w14:paraId="1B93C52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After an unplanned event, the transmission-connected demand facility owner or the transmission-connected distribution system operator shall inform the relevant TSO, as soon as possible and no later than one week after the unplanned event, of the changes in short-circuit contribution above the threshold set by the relevant TSO.</w:t>
      </w:r>
    </w:p>
    <w:p w14:paraId="0EFE9E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Before a planned event, the transmission-connected demand facility owner or the transmission-connected distribution system operator shall inform the relevant TSO, as soon as possible and no later than one week before the planned event, of the changes in short-circuit contribution above the threshold set by the relevant TSO.</w:t>
      </w:r>
    </w:p>
    <w:p w14:paraId="5900D22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15</w:t>
      </w:r>
    </w:p>
    <w:p w14:paraId="0F8BD03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Reactive power requirements</w:t>
      </w:r>
    </w:p>
    <w:p w14:paraId="01BF3C2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0BF7654" w14:textId="77777777" w:rsidTr="008E4E18">
        <w:tc>
          <w:tcPr>
            <w:tcW w:w="0" w:type="auto"/>
            <w:shd w:val="clear" w:color="auto" w:fill="auto"/>
            <w:hideMark/>
          </w:tcPr>
          <w:p w14:paraId="20734EC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2A2F5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for transmission-connected demand facilities, the actual reactive power range specified by the relevant TSO for importing and exporting reactive power shall not be wider than 48 percent of the larger of the maximum import capacity or maximum export capacity (0,9 power factor import or export of active power),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B23C3" w14:textId="77777777" w:rsidTr="008E4E18">
        <w:tc>
          <w:tcPr>
            <w:tcW w:w="0" w:type="auto"/>
            <w:shd w:val="clear" w:color="auto" w:fill="auto"/>
            <w:hideMark/>
          </w:tcPr>
          <w:p w14:paraId="76300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2C7B14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4A64B888" w14:textId="77777777">
              <w:tc>
                <w:tcPr>
                  <w:tcW w:w="0" w:type="auto"/>
                  <w:shd w:val="clear" w:color="auto" w:fill="auto"/>
                  <w:hideMark/>
                </w:tcPr>
                <w:p w14:paraId="08C858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08E4BE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(i.e. 0,9 power factor) of the larger of the maximum import capability or maximum export capability during reactive power import (consumption); and</w:t>
                  </w:r>
                </w:p>
              </w:tc>
            </w:tr>
          </w:tbl>
          <w:p w14:paraId="1508143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8E4E18" w14:paraId="0A2BE69F" w14:textId="77777777">
              <w:tc>
                <w:tcPr>
                  <w:tcW w:w="0" w:type="auto"/>
                  <w:shd w:val="clear" w:color="auto" w:fill="auto"/>
                  <w:hideMark/>
                </w:tcPr>
                <w:p w14:paraId="71FC87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7FF58C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(i.e. 0,9 power factor) of the larger of the maximum import capability or maximum export capability during reactive power export (production);</w:t>
                  </w:r>
                </w:p>
              </w:tc>
            </w:tr>
          </w:tbl>
          <w:p w14:paraId="513B0DB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92B47D6" w14:textId="77777777" w:rsidTr="008E4E18">
        <w:tc>
          <w:tcPr>
            <w:tcW w:w="0" w:type="auto"/>
            <w:shd w:val="clear" w:color="auto" w:fill="auto"/>
            <w:hideMark/>
          </w:tcPr>
          <w:p w14:paraId="2863F9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flows and the reactive power capabilities in the distribution system;</w:t>
            </w:r>
          </w:p>
        </w:tc>
      </w:tr>
    </w:tbl>
    <w:p w14:paraId="2C6F9BC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7170BEB" w14:textId="77777777" w:rsidTr="008E4E18">
        <w:tc>
          <w:tcPr>
            <w:tcW w:w="0" w:type="auto"/>
            <w:shd w:val="clear" w:color="auto" w:fill="auto"/>
            <w:hideMark/>
          </w:tcPr>
          <w:p w14:paraId="50B732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09D4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establish the use of metrics other than power factor in order to set out equivalent reactive power capability ranges;</w:t>
            </w:r>
          </w:p>
        </w:tc>
      </w:tr>
    </w:tbl>
    <w:p w14:paraId="2A31233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8E4E18" w14:paraId="28065029" w14:textId="77777777" w:rsidTr="008E4E18">
        <w:tc>
          <w:tcPr>
            <w:tcW w:w="0" w:type="auto"/>
            <w:shd w:val="clear" w:color="auto" w:fill="auto"/>
            <w:hideMark/>
          </w:tcPr>
          <w:p w14:paraId="3A21D8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2E84BE4E" w14:textId="77777777" w:rsidTr="008E4E18">
        <w:tc>
          <w:tcPr>
            <w:tcW w:w="0" w:type="auto"/>
            <w:shd w:val="clear" w:color="auto" w:fill="auto"/>
            <w:hideMark/>
          </w:tcPr>
          <w:p w14:paraId="04DA01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TSO may require that transmission-connected distribution systems have the capability at the connection point to not export reactive power (at reference 1 pu voltage) at an active power flow of less than 25 % of the maximum import capability. Where applicable, Member States may require the relevant TSO to justify its request through a joint analysis with the transmission-connected distribution system operator. If this requirement is not justified based on the joint analysis, the relevant TSO and the transmission-connected distribution system operator shall agree on necessary requirements according to the outcomes of a joint analysis.</w:t>
      </w:r>
    </w:p>
    <w:p w14:paraId="5E9A2F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16</w:t>
      </w:r>
    </w:p>
    <w:p w14:paraId="3ADA7B6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Protection requirements</w:t>
      </w:r>
    </w:p>
    <w:p w14:paraId="6ABD981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relevant for the transmission-connected demand facility or the transmission-connected distribution system.</w:t>
      </w:r>
    </w:p>
    <w:p w14:paraId="068019C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8E4E18" w14:paraId="2F88996B" w14:textId="77777777" w:rsidTr="008E4E18">
        <w:tc>
          <w:tcPr>
            <w:tcW w:w="0" w:type="auto"/>
            <w:shd w:val="clear" w:color="auto" w:fill="auto"/>
            <w:hideMark/>
          </w:tcPr>
          <w:p w14:paraId="3F0FE5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external and internal short circuit;</w:t>
            </w:r>
          </w:p>
        </w:tc>
      </w:tr>
    </w:tbl>
    <w:p w14:paraId="26725A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1CE5B1DD" w14:textId="77777777" w:rsidTr="008E4E18">
        <w:tc>
          <w:tcPr>
            <w:tcW w:w="0" w:type="auto"/>
            <w:shd w:val="clear" w:color="auto" w:fill="auto"/>
            <w:hideMark/>
          </w:tcPr>
          <w:p w14:paraId="0BF506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8E4E18" w14:paraId="3905ABCA" w14:textId="77777777" w:rsidTr="008E4E18">
        <w:tc>
          <w:tcPr>
            <w:tcW w:w="0" w:type="auto"/>
            <w:shd w:val="clear" w:color="auto" w:fill="auto"/>
            <w:hideMark/>
          </w:tcPr>
          <w:p w14:paraId="1AC2F1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under-frequency;</w:t>
            </w:r>
          </w:p>
        </w:tc>
      </w:tr>
    </w:tbl>
    <w:p w14:paraId="299C25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8E4E18" w14:paraId="7F3C7903" w14:textId="77777777" w:rsidTr="008E4E18">
        <w:tc>
          <w:tcPr>
            <w:tcW w:w="0" w:type="auto"/>
            <w:shd w:val="clear" w:color="auto" w:fill="auto"/>
            <w:hideMark/>
          </w:tcPr>
          <w:p w14:paraId="66688C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circuit protection;</w:t>
            </w:r>
          </w:p>
        </w:tc>
      </w:tr>
    </w:tbl>
    <w:p w14:paraId="4DFB76A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8E4E18" w14:paraId="26E46DE3" w14:textId="77777777" w:rsidTr="008E4E18">
        <w:tc>
          <w:tcPr>
            <w:tcW w:w="0" w:type="auto"/>
            <w:shd w:val="clear" w:color="auto" w:fill="auto"/>
            <w:hideMark/>
          </w:tcPr>
          <w:p w14:paraId="4304BE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unit transformer protection;</w:t>
            </w:r>
          </w:p>
        </w:tc>
      </w:tr>
    </w:tbl>
    <w:p w14:paraId="245877F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8E4E18" w14:paraId="44155219" w14:textId="77777777" w:rsidTr="008E4E18">
        <w:tc>
          <w:tcPr>
            <w:tcW w:w="0" w:type="auto"/>
            <w:shd w:val="clear" w:color="auto" w:fill="auto"/>
            <w:hideMark/>
          </w:tcPr>
          <w:p w14:paraId="70FF9B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back-up against protection and switchgear malfunction.</w:t>
            </w:r>
          </w:p>
        </w:tc>
      </w:tr>
    </w:tbl>
    <w:p w14:paraId="00FB69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17</w:t>
      </w:r>
    </w:p>
    <w:p w14:paraId="173F70A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Control requirements</w:t>
      </w:r>
    </w:p>
    <w:p w14:paraId="77D1D75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8E4E18" w14:paraId="2AD1046C" w14:textId="77777777" w:rsidTr="008E4E18">
        <w:tc>
          <w:tcPr>
            <w:tcW w:w="0" w:type="auto"/>
            <w:shd w:val="clear" w:color="auto" w:fill="auto"/>
            <w:hideMark/>
          </w:tcPr>
          <w:p w14:paraId="0DF9DF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isolated (network) operation;</w:t>
            </w:r>
          </w:p>
        </w:tc>
      </w:tr>
    </w:tbl>
    <w:p w14:paraId="2FA3802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8E4E18" w14:paraId="7FF75D48" w14:textId="77777777" w:rsidTr="008E4E18">
        <w:tc>
          <w:tcPr>
            <w:tcW w:w="0" w:type="auto"/>
            <w:shd w:val="clear" w:color="auto" w:fill="auto"/>
            <w:hideMark/>
          </w:tcPr>
          <w:p w14:paraId="2E77EE4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damping of oscillations;</w:t>
            </w:r>
          </w:p>
        </w:tc>
      </w:tr>
    </w:tbl>
    <w:p w14:paraId="4FC28E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8E4E18" w14:paraId="4FF4FEF6" w14:textId="77777777" w:rsidTr="008E4E18">
        <w:tc>
          <w:tcPr>
            <w:tcW w:w="0" w:type="auto"/>
            <w:shd w:val="clear" w:color="auto" w:fill="auto"/>
            <w:hideMark/>
          </w:tcPr>
          <w:p w14:paraId="75DB6A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disturbances to the transmission network;</w:t>
            </w:r>
          </w:p>
        </w:tc>
      </w:tr>
    </w:tbl>
    <w:p w14:paraId="04E602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8E4E18" w14:paraId="45D3650C" w14:textId="77777777" w:rsidTr="008E4E18">
        <w:tc>
          <w:tcPr>
            <w:tcW w:w="0" w:type="auto"/>
            <w:shd w:val="clear" w:color="auto" w:fill="auto"/>
            <w:hideMark/>
          </w:tcPr>
          <w:p w14:paraId="070A22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8E4E18" w14:paraId="1A18A3E9" w14:textId="77777777" w:rsidTr="008E4E18">
        <w:tc>
          <w:tcPr>
            <w:tcW w:w="0" w:type="auto"/>
            <w:shd w:val="clear" w:color="auto" w:fill="auto"/>
            <w:hideMark/>
          </w:tcPr>
          <w:p w14:paraId="599C27F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automatic circuit-breaker re-closure (on 1-phase faults).</w:t>
            </w:r>
          </w:p>
        </w:tc>
      </w:tr>
    </w:tbl>
    <w:p w14:paraId="3E54F36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8E4E18" w14:paraId="3689A715" w14:textId="77777777" w:rsidTr="008E4E18">
        <w:tc>
          <w:tcPr>
            <w:tcW w:w="0" w:type="auto"/>
            <w:shd w:val="clear" w:color="auto" w:fill="auto"/>
            <w:hideMark/>
          </w:tcPr>
          <w:p w14:paraId="0C07E10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 network protection;</w:t>
            </w:r>
          </w:p>
        </w:tc>
      </w:tr>
    </w:tbl>
    <w:p w14:paraId="59DB9C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0989B3F" w14:textId="77777777" w:rsidTr="008E4E18">
        <w:tc>
          <w:tcPr>
            <w:tcW w:w="0" w:type="auto"/>
            <w:shd w:val="clear" w:color="auto" w:fill="auto"/>
            <w:hideMark/>
          </w:tcPr>
          <w:p w14:paraId="591F46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8E4E18" w14:paraId="66387A1F" w14:textId="77777777" w:rsidTr="008E4E18">
        <w:tc>
          <w:tcPr>
            <w:tcW w:w="0" w:type="auto"/>
            <w:shd w:val="clear" w:color="auto" w:fill="auto"/>
            <w:hideMark/>
          </w:tcPr>
          <w:p w14:paraId="042B980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control (active power adjustment);</w:t>
            </w:r>
          </w:p>
        </w:tc>
      </w:tr>
    </w:tbl>
    <w:p w14:paraId="1FB1DD8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8E4E18" w14:paraId="13ECA2C5" w14:textId="77777777" w:rsidTr="008E4E18">
        <w:tc>
          <w:tcPr>
            <w:tcW w:w="0" w:type="auto"/>
            <w:shd w:val="clear" w:color="auto" w:fill="auto"/>
            <w:hideMark/>
          </w:tcPr>
          <w:p w14:paraId="058CCE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power restriction.</w:t>
            </w:r>
          </w:p>
        </w:tc>
      </w:tr>
    </w:tbl>
    <w:p w14:paraId="782D222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18</w:t>
      </w:r>
    </w:p>
    <w:p w14:paraId="7685048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Information exchange</w:t>
      </w:r>
    </w:p>
    <w:p w14:paraId="680C2D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shall be equipped according to the standards specified by the relevant TSO in order to exchange information between the relevant TSO and the transmission-connected demand facility with the specified time stamping. The relevant TSO shall make the specified standards publicly available.</w:t>
      </w:r>
    </w:p>
    <w:p w14:paraId="36377BD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Transmission-connected distribution system shall be equipped according to the standards specified by the relevant TSO in order to exchange information between the relevant TSO and the transmission-connected distribution system with the specified time stamping. The relevant TSO shall make the specified standards publicly available.</w:t>
      </w:r>
    </w:p>
    <w:p w14:paraId="0997181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19</w:t>
      </w:r>
    </w:p>
    <w:p w14:paraId="5215C3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54F7396" w14:textId="77777777" w:rsidTr="008E4E18">
        <w:tc>
          <w:tcPr>
            <w:tcW w:w="0" w:type="auto"/>
            <w:shd w:val="clear" w:color="auto" w:fill="auto"/>
            <w:hideMark/>
          </w:tcPr>
          <w:p w14:paraId="7FFB9C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280A5D0" w14:textId="77777777" w:rsidTr="008E4E18">
        <w:tc>
          <w:tcPr>
            <w:tcW w:w="0" w:type="auto"/>
            <w:shd w:val="clear" w:color="auto" w:fill="auto"/>
            <w:hideMark/>
          </w:tcPr>
          <w:p w14:paraId="27198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BBA5E97" w14:textId="77777777" w:rsidTr="008E4E18">
        <w:tc>
          <w:tcPr>
            <w:tcW w:w="0" w:type="auto"/>
            <w:shd w:val="clear" w:color="auto" w:fill="auto"/>
            <w:hideMark/>
          </w:tcPr>
          <w:p w14:paraId="194C9C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B2C57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operation from a nominal Alternating Current (‘AC’) input to be specified by the relevant system operator, 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8E4E18" w14:paraId="0AC5C916" w14:textId="77777777">
              <w:tc>
                <w:tcPr>
                  <w:tcW w:w="0" w:type="auto"/>
                  <w:shd w:val="clear" w:color="auto" w:fill="auto"/>
                  <w:hideMark/>
                </w:tcPr>
                <w:p w14:paraId="5F12C2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6DC3C7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9"/>
              <w:gridCol w:w="8397"/>
            </w:tblGrid>
            <w:tr w:rsidR="008E4E18" w:rsidRPr="008E4E18" w14:paraId="047A01BA" w14:textId="77777777">
              <w:tc>
                <w:tcPr>
                  <w:tcW w:w="0" w:type="auto"/>
                  <w:shd w:val="clear" w:color="auto" w:fill="auto"/>
                  <w:hideMark/>
                </w:tcPr>
                <w:p w14:paraId="40924B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76B8F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operating time: no more than 150 ms after triggering the frequency setpoint;</w:t>
                  </w:r>
                </w:p>
              </w:tc>
            </w:tr>
          </w:tbl>
          <w:p w14:paraId="57A0EF25"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8E4E18" w14:paraId="0A2B8968" w14:textId="77777777">
              <w:tc>
                <w:tcPr>
                  <w:tcW w:w="0" w:type="auto"/>
                  <w:shd w:val="clear" w:color="auto" w:fill="auto"/>
                  <w:hideMark/>
                </w:tcPr>
                <w:p w14:paraId="54034F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(iii)</w:t>
                  </w:r>
                </w:p>
              </w:tc>
              <w:tc>
                <w:tcPr>
                  <w:tcW w:w="0" w:type="auto"/>
                  <w:shd w:val="clear" w:color="auto" w:fill="auto"/>
                  <w:hideMark/>
                </w:tcPr>
                <w:p w14:paraId="1E10EB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lock-out: blocking of the functional capability shall be possible when the voltage is within a range of 30 to 90 % of reference 1 pu voltage;</w:t>
                  </w:r>
                </w:p>
              </w:tc>
            </w:tr>
          </w:tbl>
          <w:p w14:paraId="4343041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8E4E18" w14:paraId="217B7764" w14:textId="77777777">
              <w:tc>
                <w:tcPr>
                  <w:tcW w:w="0" w:type="auto"/>
                  <w:shd w:val="clear" w:color="auto" w:fill="auto"/>
                  <w:hideMark/>
                </w:tcPr>
                <w:p w14:paraId="7CFFDD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7ED737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provide the direction of active power flow at the point of disconnection;</w:t>
                  </w:r>
                </w:p>
              </w:tc>
            </w:tr>
          </w:tbl>
          <w:p w14:paraId="189FF658"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D5FDD63" w14:textId="77777777" w:rsidTr="008E4E18">
        <w:tc>
          <w:tcPr>
            <w:tcW w:w="0" w:type="auto"/>
            <w:shd w:val="clear" w:color="auto" w:fill="auto"/>
            <w:hideMark/>
          </w:tcPr>
          <w:p w14:paraId="6C7000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DD71B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AC voltage supply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supply voltage is the same as the one of the network.</w:t>
            </w:r>
          </w:p>
        </w:tc>
      </w:tr>
    </w:tbl>
    <w:p w14:paraId="31BCCE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FD223D8" w14:textId="77777777" w:rsidTr="008E4E18">
        <w:tc>
          <w:tcPr>
            <w:tcW w:w="0" w:type="auto"/>
            <w:shd w:val="clear" w:color="auto" w:fill="auto"/>
            <w:hideMark/>
          </w:tcPr>
          <w:p w14:paraId="333872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8417537" w14:textId="77777777" w:rsidTr="008E4E18">
        <w:tc>
          <w:tcPr>
            <w:tcW w:w="0" w:type="auto"/>
            <w:shd w:val="clear" w:color="auto" w:fill="auto"/>
            <w:hideMark/>
          </w:tcPr>
          <w:p w14:paraId="1DF258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B0A632A" w14:textId="77777777" w:rsidTr="008E4E18">
        <w:tc>
          <w:tcPr>
            <w:tcW w:w="0" w:type="auto"/>
            <w:shd w:val="clear" w:color="auto" w:fill="auto"/>
            <w:hideMark/>
          </w:tcPr>
          <w:p w14:paraId="5939E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E35349F" w14:textId="77777777" w:rsidTr="008E4E18">
        <w:tc>
          <w:tcPr>
            <w:tcW w:w="0" w:type="auto"/>
            <w:shd w:val="clear" w:color="auto" w:fill="auto"/>
            <w:hideMark/>
          </w:tcPr>
          <w:p w14:paraId="4F8D51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9D022E0" w14:textId="77777777" w:rsidTr="008E4E18">
        <w:tc>
          <w:tcPr>
            <w:tcW w:w="0" w:type="auto"/>
            <w:shd w:val="clear" w:color="auto" w:fill="auto"/>
            <w:hideMark/>
          </w:tcPr>
          <w:p w14:paraId="67CF6A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598ED1BE" w14:textId="77777777" w:rsidTr="008E4E18">
        <w:tc>
          <w:tcPr>
            <w:tcW w:w="0" w:type="auto"/>
            <w:shd w:val="clear" w:color="auto" w:fill="auto"/>
            <w:hideMark/>
          </w:tcPr>
          <w:p w14:paraId="248D63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8E4E18" w14:paraId="51481146" w14:textId="77777777">
              <w:tc>
                <w:tcPr>
                  <w:tcW w:w="0" w:type="auto"/>
                  <w:shd w:val="clear" w:color="auto" w:fill="auto"/>
                  <w:hideMark/>
                </w:tcPr>
                <w:p w14:paraId="7EF565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273257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voltage demand disconnection functional capability shall monitor the voltage by measuring all three phases;</w:t>
                  </w:r>
                </w:p>
              </w:tc>
            </w:tr>
          </w:tbl>
          <w:p w14:paraId="54CB8AC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8E4E18" w14:paraId="5D4AFA96" w14:textId="77777777">
              <w:tc>
                <w:tcPr>
                  <w:tcW w:w="0" w:type="auto"/>
                  <w:shd w:val="clear" w:color="auto" w:fill="auto"/>
                  <w:hideMark/>
                </w:tcPr>
                <w:p w14:paraId="1F9831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B705FBA" w14:textId="77777777" w:rsidTr="008E4E18">
        <w:tc>
          <w:tcPr>
            <w:tcW w:w="0" w:type="auto"/>
            <w:shd w:val="clear" w:color="auto" w:fill="auto"/>
            <w:hideMark/>
          </w:tcPr>
          <w:p w14:paraId="4E47166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117F10A" w14:textId="77777777" w:rsidTr="008E4E18">
        <w:tc>
          <w:tcPr>
            <w:tcW w:w="0" w:type="auto"/>
            <w:shd w:val="clear" w:color="auto" w:fill="auto"/>
            <w:hideMark/>
          </w:tcPr>
          <w:p w14:paraId="28B822E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4C063A7" w14:textId="77777777" w:rsidTr="008E4E18">
        <w:tc>
          <w:tcPr>
            <w:tcW w:w="0" w:type="auto"/>
            <w:shd w:val="clear" w:color="auto" w:fill="auto"/>
            <w:hideMark/>
          </w:tcPr>
          <w:p w14:paraId="5CAE2E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214665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with regard to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4B0E31C" w14:textId="77777777" w:rsidTr="008E4E18">
        <w:tc>
          <w:tcPr>
            <w:tcW w:w="0" w:type="auto"/>
            <w:shd w:val="clear" w:color="auto" w:fill="auto"/>
            <w:hideMark/>
          </w:tcPr>
          <w:p w14:paraId="55BAE5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with regard to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5865D9F" w14:textId="77777777" w:rsidTr="008E4E18">
        <w:tc>
          <w:tcPr>
            <w:tcW w:w="0" w:type="auto"/>
            <w:shd w:val="clear" w:color="auto" w:fill="auto"/>
            <w:hideMark/>
          </w:tcPr>
          <w:p w14:paraId="0E377C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01B19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transmission-connected demand facility or a transmission-connected distribution facility shall be capable of being remotely disconnected from the transmission system when required by the relevant TSO. If required, the automated disconnection equipment for reconfiguration of the system in preparation for block loading shall be specified by the relevant TSO. The relevant TSO shall specify the time required for remote disconnection.</w:t>
            </w:r>
          </w:p>
        </w:tc>
      </w:tr>
    </w:tbl>
    <w:p w14:paraId="5EC260A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20</w:t>
      </w:r>
    </w:p>
    <w:p w14:paraId="6202A083"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Power quality</w:t>
      </w:r>
    </w:p>
    <w:p w14:paraId="19D4A42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21</w:t>
      </w:r>
    </w:p>
    <w:p w14:paraId="297CC78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Simulation models</w:t>
      </w:r>
    </w:p>
    <w:p w14:paraId="33008C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8E4E18" w14:paraId="753B7526" w14:textId="77777777" w:rsidTr="008E4E18">
        <w:tc>
          <w:tcPr>
            <w:tcW w:w="0" w:type="auto"/>
            <w:shd w:val="clear" w:color="auto" w:fill="auto"/>
            <w:hideMark/>
          </w:tcPr>
          <w:p w14:paraId="1D6CA7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steady and dynamic states, including 50 Hz component;</w:t>
            </w:r>
          </w:p>
        </w:tc>
      </w:tr>
    </w:tbl>
    <w:p w14:paraId="050A30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25"/>
        <w:gridCol w:w="8601"/>
      </w:tblGrid>
      <w:tr w:rsidR="008E4E18" w:rsidRPr="008E4E18" w14:paraId="0E9C2E32" w14:textId="77777777" w:rsidTr="008E4E18">
        <w:tc>
          <w:tcPr>
            <w:tcW w:w="0" w:type="auto"/>
            <w:shd w:val="clear" w:color="auto" w:fill="auto"/>
            <w:hideMark/>
          </w:tcPr>
          <w:p w14:paraId="72F7A9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232B6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electromagnetic transient simulations at the connection point;</w:t>
            </w:r>
          </w:p>
        </w:tc>
      </w:tr>
    </w:tbl>
    <w:p w14:paraId="18A4E57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83"/>
        <w:gridCol w:w="8243"/>
      </w:tblGrid>
      <w:tr w:rsidR="008E4E18" w:rsidRPr="008E4E18" w14:paraId="62E4CBEC" w14:textId="77777777" w:rsidTr="008E4E18">
        <w:tc>
          <w:tcPr>
            <w:tcW w:w="0" w:type="auto"/>
            <w:shd w:val="clear" w:color="auto" w:fill="auto"/>
            <w:hideMark/>
          </w:tcPr>
          <w:p w14:paraId="0903F4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7B481C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structure and block diagrams.</w:t>
            </w:r>
          </w:p>
        </w:tc>
      </w:tr>
    </w:tbl>
    <w:p w14:paraId="7E7001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8E4E18" w14:paraId="5B7E4308" w14:textId="77777777" w:rsidTr="008E4E18">
        <w:tc>
          <w:tcPr>
            <w:tcW w:w="0" w:type="auto"/>
            <w:shd w:val="clear" w:color="auto" w:fill="auto"/>
            <w:hideMark/>
          </w:tcPr>
          <w:p w14:paraId="2A0823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power control;</w:t>
            </w:r>
          </w:p>
        </w:tc>
      </w:tr>
    </w:tbl>
    <w:p w14:paraId="15DE75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482"/>
        <w:gridCol w:w="7544"/>
      </w:tblGrid>
      <w:tr w:rsidR="008E4E18" w:rsidRPr="008E4E18" w14:paraId="3CD1F697" w14:textId="77777777" w:rsidTr="008E4E18">
        <w:tc>
          <w:tcPr>
            <w:tcW w:w="0" w:type="auto"/>
            <w:shd w:val="clear" w:color="auto" w:fill="auto"/>
            <w:hideMark/>
          </w:tcPr>
          <w:p w14:paraId="125189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0C52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control;</w:t>
            </w:r>
          </w:p>
        </w:tc>
      </w:tr>
    </w:tbl>
    <w:p w14:paraId="5DEDD07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050910C7" w14:textId="77777777" w:rsidTr="008E4E18">
        <w:tc>
          <w:tcPr>
            <w:tcW w:w="0" w:type="auto"/>
            <w:shd w:val="clear" w:color="auto" w:fill="auto"/>
            <w:hideMark/>
          </w:tcPr>
          <w:p w14:paraId="0762C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52E34E0" w14:textId="77777777" w:rsidTr="008E4E18">
        <w:tc>
          <w:tcPr>
            <w:tcW w:w="0" w:type="auto"/>
            <w:shd w:val="clear" w:color="auto" w:fill="auto"/>
            <w:hideMark/>
          </w:tcPr>
          <w:p w14:paraId="5CC149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different types of demand, that is to say electro technical characteristics of the demand; and</w:t>
            </w:r>
          </w:p>
        </w:tc>
      </w:tr>
    </w:tbl>
    <w:p w14:paraId="28AF2D5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8E4E18" w14:paraId="23142407" w14:textId="77777777" w:rsidTr="008E4E18">
        <w:tc>
          <w:tcPr>
            <w:tcW w:w="0" w:type="auto"/>
            <w:shd w:val="clear" w:color="auto" w:fill="auto"/>
            <w:hideMark/>
          </w:tcPr>
          <w:p w14:paraId="636B7D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converter models.</w:t>
            </w:r>
          </w:p>
        </w:tc>
      </w:tr>
    </w:tbl>
    <w:p w14:paraId="56B6D8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Each relevant system operator or relevant TSO shall specify the requirements of the performance of the recordings of transmission-connected demand facilities or transmission-connected distribution facilities, or both, in order to compare the response of the model with these recordings.</w:t>
      </w:r>
    </w:p>
    <w:p w14:paraId="3FA88D36"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403E2EC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Operational notification procedure</w:t>
      </w:r>
    </w:p>
    <w:p w14:paraId="2C9654A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22</w:t>
      </w:r>
    </w:p>
    <w:p w14:paraId="1E3B4166"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6248A3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8E4E18" w14:paraId="21E0C6A2" w14:textId="77777777" w:rsidTr="008E4E18">
        <w:tc>
          <w:tcPr>
            <w:tcW w:w="0" w:type="auto"/>
            <w:shd w:val="clear" w:color="auto" w:fill="auto"/>
            <w:hideMark/>
          </w:tcPr>
          <w:p w14:paraId="17BAD6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energisation operational notification (EON);</w:t>
            </w:r>
          </w:p>
        </w:tc>
      </w:tr>
    </w:tbl>
    <w:p w14:paraId="4730F19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8E4E18" w14:paraId="75D63E61" w14:textId="77777777" w:rsidTr="008E4E18">
        <w:tc>
          <w:tcPr>
            <w:tcW w:w="0" w:type="auto"/>
            <w:shd w:val="clear" w:color="auto" w:fill="auto"/>
            <w:hideMark/>
          </w:tcPr>
          <w:p w14:paraId="3BB2202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interim operational notification (ION);</w:t>
            </w:r>
          </w:p>
        </w:tc>
      </w:tr>
    </w:tbl>
    <w:p w14:paraId="3724190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8E4E18" w14:paraId="308354CE" w14:textId="77777777" w:rsidTr="008E4E18">
        <w:tc>
          <w:tcPr>
            <w:tcW w:w="0" w:type="auto"/>
            <w:shd w:val="clear" w:color="auto" w:fill="auto"/>
            <w:hideMark/>
          </w:tcPr>
          <w:p w14:paraId="7EE123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final operational notification (FON).</w:t>
            </w:r>
          </w:p>
        </w:tc>
      </w:tr>
    </w:tbl>
    <w:p w14:paraId="3959202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23</w:t>
      </w:r>
    </w:p>
    <w:p w14:paraId="625635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Energisation operational notification</w:t>
      </w:r>
    </w:p>
    <w:p w14:paraId="2057EB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24</w:t>
      </w:r>
    </w:p>
    <w:p w14:paraId="6D272EE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Interim operational notification</w:t>
      </w:r>
    </w:p>
    <w:p w14:paraId="133EE4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period of time.</w:t>
      </w:r>
    </w:p>
    <w:p w14:paraId="6ECA3B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8E4E18" w14:paraId="2C055472" w14:textId="77777777" w:rsidTr="008E4E18">
        <w:tc>
          <w:tcPr>
            <w:tcW w:w="0" w:type="auto"/>
            <w:shd w:val="clear" w:color="auto" w:fill="auto"/>
            <w:hideMark/>
          </w:tcPr>
          <w:p w14:paraId="2F3213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F2B52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w:t>
            </w:r>
          </w:p>
        </w:tc>
      </w:tr>
    </w:tbl>
    <w:p w14:paraId="63856C2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5B14809B" w14:textId="77777777" w:rsidTr="008E4E18">
        <w:tc>
          <w:tcPr>
            <w:tcW w:w="0" w:type="auto"/>
            <w:shd w:val="clear" w:color="auto" w:fill="auto"/>
            <w:hideMark/>
          </w:tcPr>
          <w:p w14:paraId="10924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610BC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technical data of the transmission-connected demand facility, the transmission-connected distribution facility or the transmission-connected distribution system relevant to the grid connection as specified by the relevant TSO;</w:t>
            </w:r>
          </w:p>
        </w:tc>
      </w:tr>
    </w:tbl>
    <w:p w14:paraId="3C96A1B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1228531" w14:textId="77777777" w:rsidTr="008E4E18">
        <w:tc>
          <w:tcPr>
            <w:tcW w:w="0" w:type="auto"/>
            <w:shd w:val="clear" w:color="auto" w:fill="auto"/>
            <w:hideMark/>
          </w:tcPr>
          <w:p w14:paraId="79C6901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191CA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equipment certificates issued by an authorised certifier in respect of transmission-connected demand facilities, transmission-connected distribution facilities and transmission-connected distribution systems, where these are relied upon as part of the evidence of compliance;</w:t>
            </w:r>
          </w:p>
        </w:tc>
      </w:tr>
    </w:tbl>
    <w:p w14:paraId="045C914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8E4E18" w14:paraId="12590059" w14:textId="77777777" w:rsidTr="008E4E18">
        <w:tc>
          <w:tcPr>
            <w:tcW w:w="0" w:type="auto"/>
            <w:shd w:val="clear" w:color="auto" w:fill="auto"/>
            <w:hideMark/>
          </w:tcPr>
          <w:p w14:paraId="6E3D26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AE8DC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simulation models, as specified in Article 21 and required by the TSO;</w:t>
            </w:r>
          </w:p>
        </w:tc>
      </w:tr>
    </w:tbl>
    <w:p w14:paraId="7B6EFF8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4CB18D0" w14:textId="77777777" w:rsidTr="008E4E18">
        <w:tc>
          <w:tcPr>
            <w:tcW w:w="0" w:type="auto"/>
            <w:shd w:val="clear" w:color="auto" w:fill="auto"/>
            <w:hideMark/>
          </w:tcPr>
          <w:p w14:paraId="6C4E4D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303687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demonstrating expected steady-state and dynamic performance as required in Articles 43, 46 and 47;</w:t>
            </w:r>
          </w:p>
        </w:tc>
      </w:tr>
    </w:tbl>
    <w:p w14:paraId="7E83A1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70394C11" w14:textId="77777777" w:rsidTr="008E4E18">
        <w:tc>
          <w:tcPr>
            <w:tcW w:w="0" w:type="auto"/>
            <w:shd w:val="clear" w:color="auto" w:fill="auto"/>
            <w:hideMark/>
          </w:tcPr>
          <w:p w14:paraId="1AE6F98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2A007F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substantial progress towards full compliance. Outstanding issues shall be clearly identified at the time of requesting extension.</w:t>
      </w:r>
    </w:p>
    <w:p w14:paraId="581E56F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25</w:t>
      </w:r>
    </w:p>
    <w:p w14:paraId="2FE545E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operational notification</w:t>
      </w:r>
    </w:p>
    <w:p w14:paraId="09B66A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 FON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w:t>
      </w:r>
    </w:p>
    <w:p w14:paraId="362A59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597"/>
        <w:gridCol w:w="8429"/>
      </w:tblGrid>
      <w:tr w:rsidR="008E4E18" w:rsidRPr="008E4E18" w14:paraId="5DD472B8" w14:textId="77777777" w:rsidTr="008E4E18">
        <w:tc>
          <w:tcPr>
            <w:tcW w:w="0" w:type="auto"/>
            <w:shd w:val="clear" w:color="auto" w:fill="auto"/>
            <w:hideMark/>
          </w:tcPr>
          <w:p w14:paraId="0CA8A1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45D3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 and</w:t>
            </w:r>
          </w:p>
        </w:tc>
      </w:tr>
    </w:tbl>
    <w:p w14:paraId="3A41F5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988C2" w14:textId="77777777" w:rsidTr="008E4E18">
        <w:tc>
          <w:tcPr>
            <w:tcW w:w="0" w:type="auto"/>
            <w:shd w:val="clear" w:color="auto" w:fill="auto"/>
            <w:hideMark/>
          </w:tcPr>
          <w:p w14:paraId="0F78F3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E2F2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p>
        </w:tc>
      </w:tr>
    </w:tbl>
    <w:p w14:paraId="74506F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If the relevant TSO and the transmission-connected demand facility owner or transmission-connected distribution system operator do not resolve the incompatibility within a reasonable time frame, but in any case not later than six months after the notification of the rejection of the request for a derogation, each party may refer the issue for decision to the regulatory authority.</w:t>
      </w:r>
    </w:p>
    <w:p w14:paraId="6963A3D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26</w:t>
      </w:r>
    </w:p>
    <w:p w14:paraId="2E9294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Limited operational notification</w:t>
      </w:r>
    </w:p>
    <w:p w14:paraId="486640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facility owners or transmission-connected distribution system operators to whom a FON has been granted,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3D91EEC" w14:textId="77777777" w:rsidTr="008E4E18">
        <w:tc>
          <w:tcPr>
            <w:tcW w:w="0" w:type="auto"/>
            <w:shd w:val="clear" w:color="auto" w:fill="auto"/>
            <w:hideMark/>
          </w:tcPr>
          <w:p w14:paraId="15CBE4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8E4E18" w14:paraId="0EA86901" w14:textId="77777777" w:rsidTr="008E4E18">
        <w:tc>
          <w:tcPr>
            <w:tcW w:w="0" w:type="auto"/>
            <w:shd w:val="clear" w:color="auto" w:fill="auto"/>
            <w:hideMark/>
          </w:tcPr>
          <w:p w14:paraId="6216F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25A038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A longer time period to inform the relevant TSO can be agreed with the transmission-connected demand facility owner or transmission-connected distribution system operator depending on the nature of the changes.</w:t>
      </w:r>
    </w:p>
    <w:p w14:paraId="06B6254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BC741BF" w14:textId="77777777" w:rsidTr="008E4E18">
        <w:tc>
          <w:tcPr>
            <w:tcW w:w="0" w:type="auto"/>
            <w:shd w:val="clear" w:color="auto" w:fill="auto"/>
            <w:hideMark/>
          </w:tcPr>
          <w:p w14:paraId="6CB76E1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unresolved issues justifying the granting of the LON;</w:t>
            </w:r>
          </w:p>
        </w:tc>
      </w:tr>
    </w:tbl>
    <w:p w14:paraId="66321EF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8E4E18" w14:paraId="0233A276" w14:textId="77777777" w:rsidTr="008E4E18">
        <w:tc>
          <w:tcPr>
            <w:tcW w:w="0" w:type="auto"/>
            <w:shd w:val="clear" w:color="auto" w:fill="auto"/>
            <w:hideMark/>
          </w:tcPr>
          <w:p w14:paraId="2BDBD1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9846676" w14:textId="77777777" w:rsidTr="008E4E18">
        <w:tc>
          <w:tcPr>
            <w:tcW w:w="0" w:type="auto"/>
            <w:shd w:val="clear" w:color="auto" w:fill="auto"/>
            <w:hideMark/>
          </w:tcPr>
          <w:p w14:paraId="2E35B4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33BC40D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070C084F"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III</w:t>
      </w:r>
    </w:p>
    <w:p w14:paraId="73A77CE3"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6D8091A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requirements</w:t>
      </w:r>
    </w:p>
    <w:p w14:paraId="78604B6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27</w:t>
      </w:r>
    </w:p>
    <w:p w14:paraId="213A380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5184AE5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8E4E18" w14:paraId="3F29A057" w14:textId="77777777" w:rsidTr="008E4E18">
        <w:tc>
          <w:tcPr>
            <w:tcW w:w="0" w:type="auto"/>
            <w:shd w:val="clear" w:color="auto" w:fill="auto"/>
            <w:hideMark/>
          </w:tcPr>
          <w:p w14:paraId="6A20860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CC3DA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8E4E18" w14:paraId="4005E3B2" w14:textId="77777777">
              <w:tc>
                <w:tcPr>
                  <w:tcW w:w="0" w:type="auto"/>
                  <w:shd w:val="clear" w:color="auto" w:fill="auto"/>
                  <w:hideMark/>
                </w:tcPr>
                <w:p w14:paraId="00A1127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3E4D8C2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active power control;</w:t>
                  </w:r>
                </w:p>
              </w:tc>
            </w:tr>
          </w:tbl>
          <w:p w14:paraId="3CFD05D2"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8E4E18" w14:paraId="1894BDA1" w14:textId="77777777">
              <w:tc>
                <w:tcPr>
                  <w:tcW w:w="0" w:type="auto"/>
                  <w:shd w:val="clear" w:color="auto" w:fill="auto"/>
                  <w:hideMark/>
                </w:tcPr>
                <w:p w14:paraId="51D5212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reactive power control;</w:t>
                  </w:r>
                </w:p>
              </w:tc>
            </w:tr>
          </w:tbl>
          <w:p w14:paraId="1D3B8E0D"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8E4E18" w14:paraId="658412A7" w14:textId="77777777">
              <w:tc>
                <w:tcPr>
                  <w:tcW w:w="0" w:type="auto"/>
                  <w:shd w:val="clear" w:color="auto" w:fill="auto"/>
                  <w:hideMark/>
                </w:tcPr>
                <w:p w14:paraId="10C543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transmission constraint management.</w:t>
                  </w:r>
                </w:p>
              </w:tc>
            </w:tr>
          </w:tbl>
          <w:p w14:paraId="16CC857C"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8E4E18" w14:paraId="66BFC6ED" w14:textId="77777777" w:rsidTr="008E4E18">
        <w:tc>
          <w:tcPr>
            <w:tcW w:w="0" w:type="auto"/>
            <w:shd w:val="clear" w:color="auto" w:fill="auto"/>
            <w:hideMark/>
          </w:tcPr>
          <w:p w14:paraId="7FD7A9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8E4E18" w14:paraId="5CE49E47" w14:textId="77777777">
              <w:tc>
                <w:tcPr>
                  <w:tcW w:w="0" w:type="auto"/>
                  <w:shd w:val="clear" w:color="auto" w:fill="auto"/>
                  <w:hideMark/>
                </w:tcPr>
                <w:p w14:paraId="4CFC1D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7F0E26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system frequency control;</w:t>
                  </w:r>
                </w:p>
              </w:tc>
            </w:tr>
          </w:tbl>
          <w:p w14:paraId="4998E7A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8E4E18" w14:paraId="209F28B7" w14:textId="77777777">
              <w:tc>
                <w:tcPr>
                  <w:tcW w:w="0" w:type="auto"/>
                  <w:shd w:val="clear" w:color="auto" w:fill="auto"/>
                  <w:hideMark/>
                </w:tcPr>
                <w:p w14:paraId="09FCC8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very fast active power control.</w:t>
                  </w:r>
                </w:p>
              </w:tc>
            </w:tr>
          </w:tbl>
          <w:p w14:paraId="14E9C1E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facilities and closed distribution systems may provide demand response services to relevant system operators and relevant TSOs. Demand response services can include, jointly or separately, upward or downward modification of demand.</w:t>
      </w:r>
    </w:p>
    <w:p w14:paraId="2A08518B" w14:textId="192DDA0A" w:rsidR="008E4E18" w:rsidRDefault="008E4E18" w:rsidP="008E4E18">
      <w:pPr>
        <w:shd w:val="clear" w:color="auto" w:fill="FFFFFF"/>
        <w:spacing w:before="120" w:after="0" w:line="240" w:lineRule="auto"/>
        <w:jc w:val="both"/>
        <w:rPr>
          <w:ins w:id="64" w:author="Autho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6FB5A170" w14:textId="77777777" w:rsidR="00E16E93" w:rsidRDefault="00E16E93" w:rsidP="00E16E93">
      <w:pPr>
        <w:shd w:val="clear" w:color="auto" w:fill="FFFFFF" w:themeFill="background1"/>
        <w:spacing w:before="120" w:after="0" w:line="240" w:lineRule="auto"/>
        <w:jc w:val="both"/>
        <w:rPr>
          <w:ins w:id="65" w:author="Author"/>
          <w:rFonts w:ascii="inherit" w:eastAsia="Times New Roman" w:hAnsi="inherit" w:cs="Times New Roman"/>
          <w:color w:val="000000" w:themeColor="text1"/>
          <w:sz w:val="24"/>
          <w:szCs w:val="24"/>
          <w:lang w:eastAsia="en-GB"/>
        </w:rPr>
      </w:pPr>
      <w:ins w:id="66" w:author="Author">
        <w:r w:rsidRPr="079BFBBD">
          <w:rPr>
            <w:rFonts w:ascii="inherit" w:eastAsia="Times New Roman" w:hAnsi="inherit" w:cs="Times New Roman"/>
            <w:color w:val="000000" w:themeColor="text1"/>
            <w:sz w:val="24"/>
            <w:szCs w:val="24"/>
            <w:lang w:eastAsia="en-GB"/>
          </w:rPr>
          <w:t>4. Electricity storage modules are required to satisfy the requirements of section 15.3. of EU 2017/2196. For the avoidance of doubt this requirement is not considered to be a demand response service.</w:t>
        </w:r>
      </w:ins>
    </w:p>
    <w:p w14:paraId="0F1269C2" w14:textId="77777777" w:rsidR="00E16E93" w:rsidRPr="008E4E18" w:rsidRDefault="00E16E93"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1C2D1664"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28</w:t>
      </w:r>
    </w:p>
    <w:p w14:paraId="08C0CC7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2C50974" w14:textId="77777777" w:rsidTr="008E4E18">
        <w:tc>
          <w:tcPr>
            <w:tcW w:w="0" w:type="auto"/>
            <w:shd w:val="clear" w:color="auto" w:fill="auto"/>
            <w:hideMark/>
          </w:tcPr>
          <w:p w14:paraId="376FB38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55E930B4" w14:textId="77777777" w:rsidTr="008E4E18">
        <w:tc>
          <w:tcPr>
            <w:tcW w:w="0" w:type="auto"/>
            <w:shd w:val="clear" w:color="auto" w:fill="auto"/>
            <w:hideMark/>
          </w:tcPr>
          <w:p w14:paraId="586C46D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CE7064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6DFE51D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16F9B29" w14:textId="77777777" w:rsidTr="008E4E18">
        <w:tc>
          <w:tcPr>
            <w:tcW w:w="0" w:type="auto"/>
            <w:shd w:val="clear" w:color="auto" w:fill="auto"/>
            <w:hideMark/>
          </w:tcPr>
          <w:p w14:paraId="509686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be capable of operating across the normal operational voltage range of the system at the connection point, specified by the relevant system operator, if connected at a voltage level below 110 kV. This range shall take into account existing standards and </w:t>
            </w:r>
            <w:r w:rsidRPr="008E4E18">
              <w:rPr>
                <w:rFonts w:ascii="inherit" w:eastAsia="Times New Roman" w:hAnsi="inherit" w:cs="Times New Roman"/>
                <w:sz w:val="24"/>
                <w:szCs w:val="24"/>
                <w:lang w:eastAsia="en-GB"/>
              </w:rPr>
              <w:lastRenderedPageBreak/>
              <w:t>shall, prior to approval in accordance with Article 6, be subject to consultation with the relevant stakeholders in accordance with Article 9(1);</w:t>
            </w:r>
          </w:p>
        </w:tc>
      </w:tr>
    </w:tbl>
    <w:p w14:paraId="41A065B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C61E128" w14:textId="77777777" w:rsidTr="008E4E18">
        <w:tc>
          <w:tcPr>
            <w:tcW w:w="0" w:type="auto"/>
            <w:shd w:val="clear" w:color="auto" w:fill="auto"/>
            <w:hideMark/>
          </w:tcPr>
          <w:p w14:paraId="416ACD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1ABB93A" w14:textId="77777777" w:rsidTr="008E4E18">
        <w:tc>
          <w:tcPr>
            <w:tcW w:w="0" w:type="auto"/>
            <w:shd w:val="clear" w:color="auto" w:fill="auto"/>
            <w:hideMark/>
          </w:tcPr>
          <w:p w14:paraId="69759E1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03F91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69AF6158" w14:textId="77777777" w:rsidTr="008E4E18">
        <w:tc>
          <w:tcPr>
            <w:tcW w:w="0" w:type="auto"/>
            <w:shd w:val="clear" w:color="auto" w:fill="auto"/>
            <w:hideMark/>
          </w:tcPr>
          <w:p w14:paraId="3A5F81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adjusting its power consumption within a time period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3F8F0171" w14:textId="77777777" w:rsidTr="008E4E18">
        <w:tc>
          <w:tcPr>
            <w:tcW w:w="0" w:type="auto"/>
            <w:shd w:val="clear" w:color="auto" w:fill="auto"/>
            <w:hideMark/>
          </w:tcPr>
          <w:p w14:paraId="27B428F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459350C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29FD8485" w14:textId="77777777" w:rsidTr="008E4E18">
        <w:tc>
          <w:tcPr>
            <w:tcW w:w="0" w:type="auto"/>
            <w:shd w:val="clear" w:color="auto" w:fill="auto"/>
            <w:hideMark/>
          </w:tcPr>
          <w:p w14:paraId="1995FA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8E4E18" w14:paraId="73D49EAF" w14:textId="77777777" w:rsidTr="008E4E18">
        <w:tc>
          <w:tcPr>
            <w:tcW w:w="0" w:type="auto"/>
            <w:shd w:val="clear" w:color="auto" w:fill="auto"/>
            <w:hideMark/>
          </w:tcPr>
          <w:p w14:paraId="6FDBF6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64999A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8E4E18" w14:paraId="5DC579AD" w14:textId="77777777" w:rsidTr="008E4E18">
        <w:tc>
          <w:tcPr>
            <w:tcW w:w="0" w:type="auto"/>
            <w:shd w:val="clear" w:color="auto" w:fill="auto"/>
            <w:hideMark/>
          </w:tcPr>
          <w:p w14:paraId="15E1195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14:paraId="3F574429" w14:textId="77777777" w:rsidTr="008E4E18">
        <w:tc>
          <w:tcPr>
            <w:tcW w:w="0" w:type="auto"/>
            <w:shd w:val="clear" w:color="auto" w:fill="auto"/>
            <w:hideMark/>
          </w:tcPr>
          <w:p w14:paraId="6E71B9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have the withstand capability to not disconnect from the system due to the rate-of-change-of-frequency up to a value specified by the relevant TSO. With regard to this withstand capability, the value of rate-of-change-of-frequency shall be calculated over a 500 ms time frame. For demand units connected at a voltage level below 110 kV, these specifications shall, prior to approval in accordance with Article 6, be subject to consultation with the relevant stakeholders in accordance with Article 9(1);</w:t>
            </w:r>
          </w:p>
        </w:tc>
      </w:tr>
    </w:tbl>
    <w:p w14:paraId="11DEA82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8E4E18" w14:paraId="7B156CAE" w14:textId="77777777" w:rsidTr="008E4E18">
        <w:tc>
          <w:tcPr>
            <w:tcW w:w="0" w:type="auto"/>
            <w:shd w:val="clear" w:color="auto" w:fill="auto"/>
            <w:hideMark/>
          </w:tcPr>
          <w:p w14:paraId="25E65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where modification to the power consumption is specified via frequency or voltage control, or both, and via pre-alert signal sent by the relevant system operator or the relevant TSO, be equipped to receive, directly or indirectly through a third party, the </w:t>
            </w:r>
            <w:r w:rsidRPr="008E4E18">
              <w:rPr>
                <w:rFonts w:ascii="inherit" w:eastAsia="Times New Roman" w:hAnsi="inherit" w:cs="Times New Roman"/>
                <w:sz w:val="24"/>
                <w:szCs w:val="24"/>
                <w:lang w:eastAsia="en-GB"/>
              </w:rPr>
              <w:lastRenderedPageBreak/>
              <w:t>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7FF73F2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
    <w:p w14:paraId="4B3EA365"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29</w:t>
      </w:r>
    </w:p>
    <w:p w14:paraId="3D0F26A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7801ACFE" w14:textId="77777777" w:rsidTr="008E4E18">
        <w:tc>
          <w:tcPr>
            <w:tcW w:w="0" w:type="auto"/>
            <w:shd w:val="clear" w:color="auto" w:fill="auto"/>
            <w:hideMark/>
          </w:tcPr>
          <w:p w14:paraId="098D9A6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A321068" w14:textId="77777777" w:rsidTr="008E4E18">
        <w:tc>
          <w:tcPr>
            <w:tcW w:w="0" w:type="auto"/>
            <w:shd w:val="clear" w:color="auto" w:fill="auto"/>
            <w:hideMark/>
          </w:tcPr>
          <w:p w14:paraId="5B36BC1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0DAC299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6A79618" w14:textId="77777777" w:rsidTr="008E4E18">
        <w:tc>
          <w:tcPr>
            <w:tcW w:w="0" w:type="auto"/>
            <w:shd w:val="clear" w:color="auto" w:fill="auto"/>
            <w:hideMark/>
          </w:tcPr>
          <w:p w14:paraId="20C46E7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2635E20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332DF22" w14:textId="77777777" w:rsidTr="008E4E18">
        <w:tc>
          <w:tcPr>
            <w:tcW w:w="0" w:type="auto"/>
            <w:shd w:val="clear" w:color="auto" w:fill="auto"/>
            <w:hideMark/>
          </w:tcPr>
          <w:p w14:paraId="7C2CC8B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4327E93" w14:textId="77777777" w:rsidTr="008E4E18">
        <w:tc>
          <w:tcPr>
            <w:tcW w:w="0" w:type="auto"/>
            <w:shd w:val="clear" w:color="auto" w:fill="auto"/>
            <w:hideMark/>
          </w:tcPr>
          <w:p w14:paraId="3AEE63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66968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maximum frequency deviation from nominal value of 50,00 Hz to respond to shall be specified by the relevant TSO in coordination with the TSOs in the synchronous area. For demand units connected at a voltage level below 110 kV, these specifications </w:t>
            </w:r>
            <w:r w:rsidRPr="008E4E18">
              <w:rPr>
                <w:rFonts w:ascii="inherit" w:eastAsia="Times New Roman" w:hAnsi="inherit" w:cs="Times New Roman"/>
                <w:sz w:val="24"/>
                <w:szCs w:val="24"/>
                <w:lang w:eastAsia="en-GB"/>
              </w:rPr>
              <w:lastRenderedPageBreak/>
              <w:t>shall, prior to approval in accordance with Article 6, be subject to consultation with the relevant stakeholders in accordance with Article 9(1).</w:t>
            </w:r>
          </w:p>
          <w:p w14:paraId="3DA6D47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39A0AC96" w14:textId="77777777" w:rsidTr="008E4E18">
        <w:tc>
          <w:tcPr>
            <w:tcW w:w="0" w:type="auto"/>
            <w:shd w:val="clear" w:color="auto" w:fill="auto"/>
            <w:hideMark/>
          </w:tcPr>
          <w:p w14:paraId="7987DF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C84B1A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equipped with a controller that measures the actual system frequency. Measurements shall be updated at least every 0,2 seconds;</w:t>
            </w:r>
          </w:p>
        </w:tc>
      </w:tr>
    </w:tbl>
    <w:p w14:paraId="6409CAA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2C87E5DA" w14:textId="77777777" w:rsidTr="008E4E18">
        <w:tc>
          <w:tcPr>
            <w:tcW w:w="0" w:type="auto"/>
            <w:shd w:val="clear" w:color="auto" w:fill="auto"/>
            <w:hideMark/>
          </w:tcPr>
          <w:p w14:paraId="66AFA86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7BDB70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able to detect a change in system frequency of 0,01 Hz, in order to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t>
            </w:r>
          </w:p>
        </w:tc>
      </w:tr>
    </w:tbl>
    <w:p w14:paraId="7489A70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30</w:t>
      </w:r>
    </w:p>
    <w:p w14:paraId="5FDA62CE"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4E5AEF9" w14:textId="77777777" w:rsidTr="008E4E18">
        <w:tc>
          <w:tcPr>
            <w:tcW w:w="0" w:type="auto"/>
            <w:shd w:val="clear" w:color="auto" w:fill="auto"/>
            <w:hideMark/>
          </w:tcPr>
          <w:p w14:paraId="79841D0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5DDC1E4" w14:textId="77777777" w:rsidTr="008E4E18">
        <w:tc>
          <w:tcPr>
            <w:tcW w:w="0" w:type="auto"/>
            <w:shd w:val="clear" w:color="auto" w:fill="auto"/>
            <w:hideMark/>
          </w:tcPr>
          <w:p w14:paraId="37F4D0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37DF7ACD" w14:textId="77777777" w:rsidTr="008E4E18">
        <w:tc>
          <w:tcPr>
            <w:tcW w:w="0" w:type="auto"/>
            <w:shd w:val="clear" w:color="auto" w:fill="auto"/>
            <w:hideMark/>
          </w:tcPr>
          <w:p w14:paraId="3E3D40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response time for very fast active power control, which shall not be longer than 2 seconds.</w:t>
            </w:r>
          </w:p>
        </w:tc>
      </w:tr>
    </w:tbl>
    <w:p w14:paraId="1376E1B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52BD0743"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Operational notification procedure</w:t>
      </w:r>
    </w:p>
    <w:p w14:paraId="38CC6584"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31</w:t>
      </w:r>
    </w:p>
    <w:p w14:paraId="145F3A1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2443721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800F3A9" w14:textId="77777777" w:rsidTr="008E4E18">
        <w:tc>
          <w:tcPr>
            <w:tcW w:w="0" w:type="auto"/>
            <w:shd w:val="clear" w:color="auto" w:fill="auto"/>
            <w:hideMark/>
          </w:tcPr>
          <w:p w14:paraId="4A7CED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5AA0E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within a demand facility or a closed distribution system connected at a voltage level of or below 1 000 V;</w:t>
            </w:r>
          </w:p>
        </w:tc>
      </w:tr>
    </w:tbl>
    <w:p w14:paraId="37906F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1ABE4D0" w14:textId="77777777" w:rsidTr="008E4E18">
        <w:tc>
          <w:tcPr>
            <w:tcW w:w="0" w:type="auto"/>
            <w:shd w:val="clear" w:color="auto" w:fill="auto"/>
            <w:hideMark/>
          </w:tcPr>
          <w:p w14:paraId="3B1E5B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699B4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within a demand facility or a closed distribution system connected at a voltage level above 1 000 V.</w:t>
            </w:r>
          </w:p>
        </w:tc>
      </w:tr>
    </w:tbl>
    <w:p w14:paraId="5A75B4E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4CC2D8F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32</w:t>
      </w:r>
    </w:p>
    <w:p w14:paraId="516F47D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Procedures for demand units within a demand facility or a closed distribution system connected at a voltage level of or below 1 000 V</w:t>
      </w:r>
    </w:p>
    <w:p w14:paraId="352369B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a demand unit within a demand facility or a closed distribution system connected at a voltage level of or below 1 000 V shall comprise an installation document.</w:t>
      </w:r>
    </w:p>
    <w:p w14:paraId="2A9B08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C0A538F" w14:textId="77777777" w:rsidTr="008E4E18">
        <w:tc>
          <w:tcPr>
            <w:tcW w:w="0" w:type="auto"/>
            <w:shd w:val="clear" w:color="auto" w:fill="auto"/>
            <w:hideMark/>
          </w:tcPr>
          <w:p w14:paraId="2EE7CE5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8E4E18" w14:paraId="4B9F92BA" w14:textId="77777777" w:rsidTr="008E4E18">
        <w:tc>
          <w:tcPr>
            <w:tcW w:w="0" w:type="auto"/>
            <w:shd w:val="clear" w:color="auto" w:fill="auto"/>
            <w:hideMark/>
          </w:tcPr>
          <w:p w14:paraId="5E45E4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8E4E18" w14:paraId="696881FA" w14:textId="77777777" w:rsidTr="008E4E18">
        <w:tc>
          <w:tcPr>
            <w:tcW w:w="0" w:type="auto"/>
            <w:shd w:val="clear" w:color="auto" w:fill="auto"/>
            <w:hideMark/>
          </w:tcPr>
          <w:p w14:paraId="1F85DA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type of demand response services;</w:t>
            </w:r>
          </w:p>
        </w:tc>
      </w:tr>
    </w:tbl>
    <w:p w14:paraId="694F3A6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7F5D6A5E" w14:textId="77777777" w:rsidTr="008E4E18">
        <w:tc>
          <w:tcPr>
            <w:tcW w:w="0" w:type="auto"/>
            <w:shd w:val="clear" w:color="auto" w:fill="auto"/>
            <w:hideMark/>
          </w:tcPr>
          <w:p w14:paraId="1F80281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8B55217" w14:textId="77777777" w:rsidTr="008E4E18">
        <w:tc>
          <w:tcPr>
            <w:tcW w:w="0" w:type="auto"/>
            <w:shd w:val="clear" w:color="auto" w:fill="auto"/>
            <w:hideMark/>
          </w:tcPr>
          <w:p w14:paraId="06F7C4A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A3F47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tc>
      </w:tr>
    </w:tbl>
    <w:p w14:paraId="7F1AFD8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33</w:t>
      </w:r>
    </w:p>
    <w:p w14:paraId="497D986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Procedures for demand units within a demand facility or a closed distribution system connected at a voltage level above 1 000 V</w:t>
      </w:r>
    </w:p>
    <w:p w14:paraId="724BCE2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a demand unit within a demand facility or a closed distribution system connected at a voltage level above 1 000 V shall comprise a DRUD. The relevant system operator, in coordination with the relevant TSO, shall specify the content required for the DRUD. The content of the DRUD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Subsequent demand units with demand response shall provide separate DRUDs.</w:t>
      </w:r>
    </w:p>
    <w:p w14:paraId="613187B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Based on the DRUD, the relevant system operator shall issue a FON to the demand facility owner or CDSO.</w:t>
      </w:r>
    </w:p>
    <w:p w14:paraId="44312D02"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IV</w:t>
      </w:r>
    </w:p>
    <w:p w14:paraId="2D988D4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w:t>
      </w:r>
    </w:p>
    <w:p w14:paraId="5070B7AE"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0F4374B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provisions</w:t>
      </w:r>
    </w:p>
    <w:p w14:paraId="29E1568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34</w:t>
      </w:r>
    </w:p>
    <w:p w14:paraId="44C1BF9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Responsibility of the demand facility owner, the distribution system operator and the closed distribution system operator</w:t>
      </w:r>
    </w:p>
    <w:p w14:paraId="57E05E1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providing demand response services to relevant system operators and relevant TSOs shall ensure that the demand unit complies with the requirements provided for in this Regulation.</w:t>
      </w:r>
    </w:p>
    <w:p w14:paraId="5587A9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
    <w:p w14:paraId="5085003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4.   Where the requirements are specified by the relevant TSO, or are for the purpose of the operation of the relevant TSO's system, alternative tests or requirements for test result acceptance for these requirements may be agreed with the relevant TSO.</w:t>
      </w:r>
    </w:p>
    <w:p w14:paraId="3C12E0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
    <w:p w14:paraId="3B38D75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Any operational incidents or failures of the transmission-connected demand facility, the transmission-connected distribution facility, the distribution system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
    <w:p w14:paraId="0EAB113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35</w:t>
      </w:r>
    </w:p>
    <w:p w14:paraId="3C5F1B5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Tasks of the relevant system operator</w:t>
      </w:r>
    </w:p>
    <w:p w14:paraId="27A9E5E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D147E40" w14:textId="77777777" w:rsidTr="008E4E18">
        <w:tc>
          <w:tcPr>
            <w:tcW w:w="0" w:type="auto"/>
            <w:shd w:val="clear" w:color="auto" w:fill="auto"/>
            <w:hideMark/>
          </w:tcPr>
          <w:p w14:paraId="120B35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75C0095" w14:textId="77777777" w:rsidTr="008E4E18">
        <w:tc>
          <w:tcPr>
            <w:tcW w:w="0" w:type="auto"/>
            <w:shd w:val="clear" w:color="auto" w:fill="auto"/>
            <w:hideMark/>
          </w:tcPr>
          <w:p w14:paraId="4FA158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8E4E18" w14:paraId="778DDAF4" w14:textId="77777777" w:rsidTr="008E4E18">
        <w:tc>
          <w:tcPr>
            <w:tcW w:w="0" w:type="auto"/>
            <w:shd w:val="clear" w:color="auto" w:fill="auto"/>
            <w:hideMark/>
          </w:tcPr>
          <w:p w14:paraId="6EFB01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8E4E18" w14:paraId="713040E0" w14:textId="77777777" w:rsidTr="008E4E18">
        <w:tc>
          <w:tcPr>
            <w:tcW w:w="0" w:type="auto"/>
            <w:shd w:val="clear" w:color="auto" w:fill="auto"/>
            <w:hideMark/>
          </w:tcPr>
          <w:p w14:paraId="147F1A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FE475AC" w14:textId="77777777" w:rsidTr="008E4E18">
        <w:tc>
          <w:tcPr>
            <w:tcW w:w="0" w:type="auto"/>
            <w:shd w:val="clear" w:color="auto" w:fill="auto"/>
            <w:hideMark/>
          </w:tcPr>
          <w:p w14:paraId="2248B1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8E4E18" w14:paraId="4A54F367" w14:textId="77777777" w:rsidTr="008E4E18">
        <w:tc>
          <w:tcPr>
            <w:tcW w:w="0" w:type="auto"/>
            <w:shd w:val="clear" w:color="auto" w:fill="auto"/>
            <w:hideMark/>
          </w:tcPr>
          <w:p w14:paraId="0A2294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00647135" w14:textId="77777777" w:rsidTr="008E4E18">
        <w:tc>
          <w:tcPr>
            <w:tcW w:w="0" w:type="auto"/>
            <w:shd w:val="clear" w:color="auto" w:fill="auto"/>
            <w:hideMark/>
          </w:tcPr>
          <w:p w14:paraId="0B32A4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make public the allocation of responsibilities to the demand facility owner, the DSO or the CDSO and to the system operator for compliance testing, simulation and monitoring.</w:t>
      </w:r>
    </w:p>
    <w:p w14:paraId="46FF67F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11, including entering into confidentiality commitments with the assignee.</w:t>
      </w:r>
    </w:p>
    <w:p w14:paraId="4F4474E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7DC830C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testing</w:t>
      </w:r>
    </w:p>
    <w:p w14:paraId="04042E7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36</w:t>
      </w:r>
    </w:p>
    <w:p w14:paraId="2F78565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Common provisions for compliance testing</w:t>
      </w:r>
    </w:p>
    <w:p w14:paraId="369514C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79B4D68" w14:textId="77777777" w:rsidTr="008E4E18">
        <w:tc>
          <w:tcPr>
            <w:tcW w:w="0" w:type="auto"/>
            <w:shd w:val="clear" w:color="auto" w:fill="auto"/>
            <w:hideMark/>
          </w:tcPr>
          <w:p w14:paraId="2C2F11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24CD00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5B4949" w14:textId="77777777" w:rsidTr="008E4E18">
        <w:tc>
          <w:tcPr>
            <w:tcW w:w="0" w:type="auto"/>
            <w:shd w:val="clear" w:color="auto" w:fill="auto"/>
            <w:hideMark/>
          </w:tcPr>
          <w:p w14:paraId="231712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37</w:t>
      </w:r>
    </w:p>
    <w:p w14:paraId="17FD173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With regard to the low voltage demand disconnection test, the transmission-connected distribution facility's technical capability to operate in a single action with on load tap changer blocking in Article 19(3) shall be demonstrated in accordance with Article 19(2).</w:t>
      </w:r>
    </w:p>
    <w:p w14:paraId="489C618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38</w:t>
      </w:r>
    </w:p>
    <w:p w14:paraId="6309A57E"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39</w:t>
      </w:r>
    </w:p>
    <w:p w14:paraId="725F78F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40</w:t>
      </w:r>
    </w:p>
    <w:p w14:paraId="00A93D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41</w:t>
      </w:r>
    </w:p>
    <w:p w14:paraId="7BBCDE3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CFAB48C" w14:textId="77777777" w:rsidTr="008E4E18">
        <w:tc>
          <w:tcPr>
            <w:tcW w:w="0" w:type="auto"/>
            <w:shd w:val="clear" w:color="auto" w:fill="auto"/>
            <w:hideMark/>
          </w:tcPr>
          <w:p w14:paraId="30A2B33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DE12062" w14:textId="77777777" w:rsidTr="008E4E18">
        <w:tc>
          <w:tcPr>
            <w:tcW w:w="0" w:type="auto"/>
            <w:shd w:val="clear" w:color="auto" w:fill="auto"/>
            <w:hideMark/>
          </w:tcPr>
          <w:p w14:paraId="1983835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353CAAF7" w14:textId="77777777" w:rsidTr="008E4E18">
        <w:tc>
          <w:tcPr>
            <w:tcW w:w="0" w:type="auto"/>
            <w:shd w:val="clear" w:color="auto" w:fill="auto"/>
            <w:hideMark/>
          </w:tcPr>
          <w:p w14:paraId="792C33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A6BCF05" w14:textId="77777777" w:rsidTr="008E4E18">
        <w:tc>
          <w:tcPr>
            <w:tcW w:w="0" w:type="auto"/>
            <w:shd w:val="clear" w:color="auto" w:fill="auto"/>
            <w:hideMark/>
          </w:tcPr>
          <w:p w14:paraId="506507D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EEBE2E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FF1DC10" w14:textId="77777777" w:rsidTr="008E4E18">
        <w:tc>
          <w:tcPr>
            <w:tcW w:w="0" w:type="auto"/>
            <w:shd w:val="clear" w:color="auto" w:fill="auto"/>
            <w:hideMark/>
          </w:tcPr>
          <w:p w14:paraId="69902E5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w:t>
            </w:r>
            <w:r w:rsidRPr="008E4E18">
              <w:rPr>
                <w:rFonts w:ascii="inherit" w:eastAsia="Times New Roman" w:hAnsi="inherit" w:cs="Times New Roman"/>
                <w:sz w:val="24"/>
                <w:szCs w:val="24"/>
                <w:lang w:eastAsia="en-GB"/>
              </w:rPr>
              <w:lastRenderedPageBreak/>
              <w:t>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A9F22E1" w14:textId="77777777" w:rsidTr="008E4E18">
        <w:tc>
          <w:tcPr>
            <w:tcW w:w="0" w:type="auto"/>
            <w:shd w:val="clear" w:color="auto" w:fill="auto"/>
            <w:hideMark/>
          </w:tcPr>
          <w:p w14:paraId="68FA12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5151768" w14:textId="77777777" w:rsidTr="008E4E18">
        <w:tc>
          <w:tcPr>
            <w:tcW w:w="0" w:type="auto"/>
            <w:shd w:val="clear" w:color="auto" w:fill="auto"/>
            <w:hideMark/>
          </w:tcPr>
          <w:p w14:paraId="30699A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E56DAC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CHAPTER 3</w:t>
      </w:r>
    </w:p>
    <w:p w14:paraId="26CA786F"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Compliance simulation</w:t>
      </w:r>
    </w:p>
    <w:p w14:paraId="407B020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42</w:t>
      </w:r>
    </w:p>
    <w:p w14:paraId="4A09C03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8E4E18" w14:paraId="6CFB4EBF" w14:textId="77777777" w:rsidTr="008E4E18">
        <w:tc>
          <w:tcPr>
            <w:tcW w:w="0" w:type="auto"/>
            <w:shd w:val="clear" w:color="auto" w:fill="auto"/>
            <w:hideMark/>
          </w:tcPr>
          <w:p w14:paraId="102113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connection to the transmission system is required;</w:t>
            </w:r>
          </w:p>
        </w:tc>
      </w:tr>
    </w:tbl>
    <w:p w14:paraId="0008F3D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D1D8AD" w14:textId="77777777" w:rsidTr="008E4E18">
        <w:tc>
          <w:tcPr>
            <w:tcW w:w="0" w:type="auto"/>
            <w:shd w:val="clear" w:color="auto" w:fill="auto"/>
            <w:hideMark/>
          </w:tcPr>
          <w:p w14:paraId="7280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8E4E18" w14:paraId="1E282E9C" w14:textId="77777777" w:rsidTr="008E4E18">
        <w:tc>
          <w:tcPr>
            <w:tcW w:w="0" w:type="auto"/>
            <w:shd w:val="clear" w:color="auto" w:fill="auto"/>
            <w:hideMark/>
          </w:tcPr>
          <w:p w14:paraId="7F104E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C3E26B" w14:textId="77777777" w:rsidTr="008E4E18">
        <w:tc>
          <w:tcPr>
            <w:tcW w:w="0" w:type="auto"/>
            <w:shd w:val="clear" w:color="auto" w:fill="auto"/>
            <w:hideMark/>
          </w:tcPr>
          <w:p w14:paraId="7CC478A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2425BE9" w14:textId="77777777" w:rsidTr="008E4E18">
        <w:tc>
          <w:tcPr>
            <w:tcW w:w="0" w:type="auto"/>
            <w:shd w:val="clear" w:color="auto" w:fill="auto"/>
            <w:hideMark/>
          </w:tcPr>
          <w:p w14:paraId="513AE1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0E1AF41" w14:textId="77777777" w:rsidTr="008E4E18">
        <w:tc>
          <w:tcPr>
            <w:tcW w:w="0" w:type="auto"/>
            <w:shd w:val="clear" w:color="auto" w:fill="auto"/>
            <w:hideMark/>
          </w:tcPr>
          <w:p w14:paraId="7AF9AC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transmission-connected demand facility owner or the transmission-connected distribution system operator shall provide a report with the simulation results for each </w:t>
      </w:r>
      <w:r w:rsidRPr="008E4E18">
        <w:rPr>
          <w:rFonts w:ascii="inherit" w:eastAsia="Times New Roman" w:hAnsi="inherit" w:cs="Times New Roman"/>
          <w:color w:val="000000"/>
          <w:sz w:val="24"/>
          <w:szCs w:val="24"/>
          <w:lang w:eastAsia="en-GB"/>
        </w:rPr>
        <w:lastRenderedPageBreak/>
        <w:t>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43</w:t>
      </w:r>
    </w:p>
    <w:p w14:paraId="1D66453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distribution facilities</w:t>
      </w:r>
    </w:p>
    <w:p w14:paraId="777901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reactive power capability simulation of a transmission-connected distribution facility: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60D789E" w14:textId="77777777" w:rsidTr="008E4E18">
        <w:tc>
          <w:tcPr>
            <w:tcW w:w="0" w:type="auto"/>
            <w:shd w:val="clear" w:color="auto" w:fill="auto"/>
            <w:hideMark/>
          </w:tcPr>
          <w:p w14:paraId="783F4F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FD9EA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steady-state load flow simulation model of the network of the transmission-connected distribution system shall be used in order to calculate the reactive power exchange under different load and generation conditions;</w:t>
            </w:r>
          </w:p>
        </w:tc>
      </w:tr>
    </w:tbl>
    <w:p w14:paraId="5DD929F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EBA4CCA" w14:textId="77777777" w:rsidTr="008E4E18">
        <w:tc>
          <w:tcPr>
            <w:tcW w:w="0" w:type="auto"/>
            <w:shd w:val="clear" w:color="auto" w:fill="auto"/>
            <w:hideMark/>
          </w:tcPr>
          <w:p w14:paraId="6F2B46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3643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steady-state minimum and maximum load and generation conditions resulting in the lowest and highest reactive power exchange shall be part of the simulations;</w:t>
            </w:r>
          </w:p>
        </w:tc>
      </w:tr>
    </w:tbl>
    <w:p w14:paraId="0C20A84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EA52869" w14:textId="77777777" w:rsidTr="008E4E18">
        <w:tc>
          <w:tcPr>
            <w:tcW w:w="0" w:type="auto"/>
            <w:shd w:val="clear" w:color="auto" w:fill="auto"/>
            <w:hideMark/>
          </w:tcPr>
          <w:p w14:paraId="5BE40C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6B0FB4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calculating the reactive power export at an active power flow of less than 25 % of the maximum import capability at the connection point shall be part of the simulations in accordance with Article 15.</w:t>
            </w:r>
          </w:p>
        </w:tc>
      </w:tr>
    </w:tbl>
    <w:p w14:paraId="010C3E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44</w:t>
      </w:r>
    </w:p>
    <w:p w14:paraId="0168460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70CED16" w14:textId="77777777" w:rsidTr="008E4E18">
        <w:tc>
          <w:tcPr>
            <w:tcW w:w="0" w:type="auto"/>
            <w:shd w:val="clear" w:color="auto" w:fill="auto"/>
            <w:hideMark/>
          </w:tcPr>
          <w:p w14:paraId="2852DA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88D99B4" w14:textId="77777777" w:rsidTr="008E4E18">
        <w:tc>
          <w:tcPr>
            <w:tcW w:w="0" w:type="auto"/>
            <w:shd w:val="clear" w:color="auto" w:fill="auto"/>
            <w:hideMark/>
          </w:tcPr>
          <w:p w14:paraId="0C6DC5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4554D28" w14:textId="77777777" w:rsidTr="008E4E18">
        <w:tc>
          <w:tcPr>
            <w:tcW w:w="0" w:type="auto"/>
            <w:shd w:val="clear" w:color="auto" w:fill="auto"/>
            <w:hideMark/>
          </w:tcPr>
          <w:p w14:paraId="0CB352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(c)</w:t>
            </w:r>
          </w:p>
        </w:tc>
        <w:tc>
          <w:tcPr>
            <w:tcW w:w="0" w:type="auto"/>
            <w:shd w:val="clear" w:color="auto" w:fill="auto"/>
            <w:hideMark/>
          </w:tcPr>
          <w:p w14:paraId="566038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987929B" w14:textId="77777777" w:rsidTr="008E4E18">
        <w:tc>
          <w:tcPr>
            <w:tcW w:w="0" w:type="auto"/>
            <w:shd w:val="clear" w:color="auto" w:fill="auto"/>
            <w:hideMark/>
          </w:tcPr>
          <w:p w14:paraId="530F21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F7E6A0D" w14:textId="77777777" w:rsidTr="008E4E18">
        <w:tc>
          <w:tcPr>
            <w:tcW w:w="0" w:type="auto"/>
            <w:shd w:val="clear" w:color="auto" w:fill="auto"/>
            <w:hideMark/>
          </w:tcPr>
          <w:p w14:paraId="6F424D6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262E4F24" w14:textId="77777777" w:rsidTr="008E4E18">
        <w:tc>
          <w:tcPr>
            <w:tcW w:w="0" w:type="auto"/>
            <w:shd w:val="clear" w:color="auto" w:fill="auto"/>
            <w:hideMark/>
          </w:tcPr>
          <w:p w14:paraId="327988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45</w:t>
      </w:r>
    </w:p>
    <w:p w14:paraId="40B6A16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4</w:t>
      </w:r>
    </w:p>
    <w:p w14:paraId="44BD7FC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monitoring</w:t>
      </w:r>
    </w:p>
    <w:p w14:paraId="34DC8A9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46</w:t>
      </w:r>
    </w:p>
    <w:p w14:paraId="0BBE197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 regard to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859766" w14:textId="77777777" w:rsidTr="008E4E18">
        <w:tc>
          <w:tcPr>
            <w:tcW w:w="0" w:type="auto"/>
            <w:shd w:val="clear" w:color="auto" w:fill="auto"/>
            <w:hideMark/>
          </w:tcPr>
          <w:p w14:paraId="2528B2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489515C1" w14:textId="77777777" w:rsidTr="008E4E18">
        <w:tc>
          <w:tcPr>
            <w:tcW w:w="0" w:type="auto"/>
            <w:shd w:val="clear" w:color="auto" w:fill="auto"/>
            <w:hideMark/>
          </w:tcPr>
          <w:p w14:paraId="2317B6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47</w:t>
      </w:r>
    </w:p>
    <w:p w14:paraId="65CB691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 regard to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73D17A8" w14:textId="77777777" w:rsidTr="008E4E18">
        <w:tc>
          <w:tcPr>
            <w:tcW w:w="0" w:type="auto"/>
            <w:shd w:val="clear" w:color="auto" w:fill="auto"/>
            <w:hideMark/>
          </w:tcPr>
          <w:p w14:paraId="2E9B69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1B33A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23B23471" w14:textId="77777777" w:rsidTr="008E4E18">
        <w:tc>
          <w:tcPr>
            <w:tcW w:w="0" w:type="auto"/>
            <w:shd w:val="clear" w:color="auto" w:fill="auto"/>
            <w:hideMark/>
          </w:tcPr>
          <w:p w14:paraId="2E5BBF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w:t>
      </w:r>
    </w:p>
    <w:p w14:paraId="410E5A62"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APPLICATIONS AND DEROGATIONS</w:t>
      </w:r>
    </w:p>
    <w:p w14:paraId="5EAE408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5DEEA6E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Cost-benefit analysis</w:t>
      </w:r>
    </w:p>
    <w:p w14:paraId="2786C62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48</w:t>
      </w:r>
    </w:p>
    <w:p w14:paraId="786CFA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as a result of the preparatory stage according to paragraph 1.</w:t>
      </w:r>
    </w:p>
    <w:p w14:paraId="1A5D90A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8E4E18" w14:paraId="351A9A8D" w14:textId="77777777" w:rsidTr="008E4E18">
        <w:tc>
          <w:tcPr>
            <w:tcW w:w="0" w:type="auto"/>
            <w:shd w:val="clear" w:color="auto" w:fill="auto"/>
            <w:hideMark/>
          </w:tcPr>
          <w:p w14:paraId="128345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61F0FE2" w14:textId="77777777" w:rsidTr="008E4E18">
        <w:tc>
          <w:tcPr>
            <w:tcW w:w="0" w:type="auto"/>
            <w:shd w:val="clear" w:color="auto" w:fill="auto"/>
            <w:hideMark/>
          </w:tcPr>
          <w:p w14:paraId="39DD17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8E4E18" w14:paraId="4BC24DCF" w14:textId="77777777" w:rsidTr="008E4E18">
        <w:tc>
          <w:tcPr>
            <w:tcW w:w="0" w:type="auto"/>
            <w:shd w:val="clear" w:color="auto" w:fill="auto"/>
            <w:hideMark/>
          </w:tcPr>
          <w:p w14:paraId="539061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No later than six months after the end of the public consultation, the relevant TSO shall prepare a report explaining the outcome of the consultation and making a proposal on </w:t>
      </w:r>
      <w:r w:rsidRPr="008E4E18">
        <w:rPr>
          <w:rFonts w:ascii="inherit" w:eastAsia="Times New Roman" w:hAnsi="inherit" w:cs="Times New Roman"/>
          <w:color w:val="000000"/>
          <w:sz w:val="24"/>
          <w:szCs w:val="24"/>
          <w:lang w:eastAsia="en-GB"/>
        </w:rPr>
        <w:lastRenderedPageBreak/>
        <w:t>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4331A52" w14:textId="77777777" w:rsidTr="008E4E18">
        <w:tc>
          <w:tcPr>
            <w:tcW w:w="0" w:type="auto"/>
            <w:shd w:val="clear" w:color="auto" w:fill="auto"/>
            <w:hideMark/>
          </w:tcPr>
          <w:p w14:paraId="42007E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78D8D96" w14:textId="77777777" w:rsidTr="008E4E18">
        <w:tc>
          <w:tcPr>
            <w:tcW w:w="0" w:type="auto"/>
            <w:shd w:val="clear" w:color="auto" w:fill="auto"/>
            <w:hideMark/>
          </w:tcPr>
          <w:p w14:paraId="2477BB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transitional period for implementing the requirements which shall take into account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
        </w:tc>
      </w:tr>
    </w:tbl>
    <w:p w14:paraId="0C7D996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49</w:t>
      </w:r>
    </w:p>
    <w:p w14:paraId="497292B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Principles of cost-benefit analysis</w:t>
      </w:r>
    </w:p>
    <w:p w14:paraId="4B73DE0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9535A69" w14:textId="77777777" w:rsidTr="008E4E18">
        <w:tc>
          <w:tcPr>
            <w:tcW w:w="0" w:type="auto"/>
            <w:shd w:val="clear" w:color="auto" w:fill="auto"/>
            <w:hideMark/>
          </w:tcPr>
          <w:p w14:paraId="4EF9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8E4E18" w14:paraId="7839E467" w14:textId="77777777">
              <w:tc>
                <w:tcPr>
                  <w:tcW w:w="0" w:type="auto"/>
                  <w:shd w:val="clear" w:color="auto" w:fill="auto"/>
                  <w:hideMark/>
                </w:tcPr>
                <w:p w14:paraId="7820BE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1B35C1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net present value;</w:t>
                  </w:r>
                </w:p>
              </w:tc>
            </w:tr>
          </w:tbl>
          <w:p w14:paraId="5FFC4797"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8E4E18" w14:paraId="29C8609B" w14:textId="77777777">
              <w:tc>
                <w:tcPr>
                  <w:tcW w:w="0" w:type="auto"/>
                  <w:shd w:val="clear" w:color="auto" w:fill="auto"/>
                  <w:hideMark/>
                </w:tcPr>
                <w:p w14:paraId="6C5355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return on investment;</w:t>
                  </w:r>
                </w:p>
              </w:tc>
            </w:tr>
          </w:tbl>
          <w:p w14:paraId="072ED2C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8E4E18" w14:paraId="7080461C" w14:textId="77777777">
              <w:tc>
                <w:tcPr>
                  <w:tcW w:w="0" w:type="auto"/>
                  <w:shd w:val="clear" w:color="auto" w:fill="auto"/>
                  <w:hideMark/>
                </w:tcPr>
                <w:p w14:paraId="2A5A01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rate of return;</w:t>
                  </w:r>
                </w:p>
              </w:tc>
            </w:tr>
          </w:tbl>
          <w:p w14:paraId="040E8C86"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8E4E18" w14:paraId="796F2B85" w14:textId="77777777">
              <w:tc>
                <w:tcPr>
                  <w:tcW w:w="0" w:type="auto"/>
                  <w:shd w:val="clear" w:color="auto" w:fill="auto"/>
                  <w:hideMark/>
                </w:tcPr>
                <w:p w14:paraId="3D3196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time needed to break even;</w:t>
                  </w:r>
                </w:p>
              </w:tc>
            </w:tr>
          </w:tbl>
          <w:p w14:paraId="38E58CB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4E25D0D" w14:textId="77777777" w:rsidTr="008E4E18">
        <w:tc>
          <w:tcPr>
            <w:tcW w:w="0" w:type="auto"/>
            <w:shd w:val="clear" w:color="auto" w:fill="auto"/>
            <w:hideMark/>
          </w:tcPr>
          <w:p w14:paraId="059074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3490B671" w14:textId="77777777">
              <w:tc>
                <w:tcPr>
                  <w:tcW w:w="0" w:type="auto"/>
                  <w:shd w:val="clear" w:color="auto" w:fill="auto"/>
                  <w:hideMark/>
                </w:tcPr>
                <w:p w14:paraId="76D1A5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(i)</w:t>
                  </w:r>
                </w:p>
              </w:tc>
              <w:tc>
                <w:tcPr>
                  <w:tcW w:w="0" w:type="auto"/>
                  <w:shd w:val="clear" w:color="auto" w:fill="auto"/>
                  <w:hideMark/>
                </w:tcPr>
                <w:p w14:paraId="63B5126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8E4E18" w14:paraId="21F61C61" w14:textId="77777777">
              <w:tc>
                <w:tcPr>
                  <w:tcW w:w="0" w:type="auto"/>
                  <w:shd w:val="clear" w:color="auto" w:fill="auto"/>
                  <w:hideMark/>
                </w:tcPr>
                <w:p w14:paraId="43ED4A2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probable extent and duration of such loss of supply;</w:t>
                  </w:r>
                </w:p>
              </w:tc>
            </w:tr>
          </w:tbl>
          <w:p w14:paraId="79AB6D6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8E4E18" w14:paraId="722EC9F8" w14:textId="77777777">
              <w:tc>
                <w:tcPr>
                  <w:tcW w:w="0" w:type="auto"/>
                  <w:shd w:val="clear" w:color="auto" w:fill="auto"/>
                  <w:hideMark/>
                </w:tcPr>
                <w:p w14:paraId="409229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societal cost per hour of such loss of supply;</w:t>
                  </w:r>
                </w:p>
              </w:tc>
            </w:tr>
          </w:tbl>
          <w:p w14:paraId="08072350"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3C02CAB" w14:textId="77777777" w:rsidTr="008E4E18">
        <w:tc>
          <w:tcPr>
            <w:tcW w:w="0" w:type="auto"/>
            <w:shd w:val="clear" w:color="auto" w:fill="auto"/>
            <w:hideMark/>
          </w:tcPr>
          <w:p w14:paraId="057CD1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8E4E18" w14:paraId="1D682F1A" w14:textId="77777777">
              <w:tc>
                <w:tcPr>
                  <w:tcW w:w="0" w:type="auto"/>
                  <w:shd w:val="clear" w:color="auto" w:fill="auto"/>
                  <w:hideMark/>
                </w:tcPr>
                <w:p w14:paraId="4B1D94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48DE90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active power frequency response;</w:t>
                  </w:r>
                </w:p>
              </w:tc>
            </w:tr>
          </w:tbl>
          <w:p w14:paraId="40E3B07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8E4E18" w14:paraId="05A313BB" w14:textId="77777777">
              <w:tc>
                <w:tcPr>
                  <w:tcW w:w="0" w:type="auto"/>
                  <w:shd w:val="clear" w:color="auto" w:fill="auto"/>
                  <w:hideMark/>
                </w:tcPr>
                <w:p w14:paraId="79F6A6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balancing reserves;</w:t>
                  </w:r>
                </w:p>
              </w:tc>
            </w:tr>
          </w:tbl>
          <w:p w14:paraId="5C38AF9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8E4E18" w14:paraId="20A8FED1" w14:textId="77777777">
              <w:tc>
                <w:tcPr>
                  <w:tcW w:w="0" w:type="auto"/>
                  <w:shd w:val="clear" w:color="auto" w:fill="auto"/>
                  <w:hideMark/>
                </w:tcPr>
                <w:p w14:paraId="05B633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provision;</w:t>
                  </w:r>
                </w:p>
              </w:tc>
            </w:tr>
          </w:tbl>
          <w:p w14:paraId="0E444B54"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8E4E18" w14:paraId="6F03DC68" w14:textId="77777777">
              <w:tc>
                <w:tcPr>
                  <w:tcW w:w="0" w:type="auto"/>
                  <w:shd w:val="clear" w:color="auto" w:fill="auto"/>
                  <w:hideMark/>
                </w:tcPr>
                <w:p w14:paraId="6D0AA03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congestion management;</w:t>
                  </w:r>
                </w:p>
              </w:tc>
            </w:tr>
          </w:tbl>
          <w:p w14:paraId="022B776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8E4E18" w14:paraId="5CCC63B7" w14:textId="77777777">
              <w:tc>
                <w:tcPr>
                  <w:tcW w:w="0" w:type="auto"/>
                  <w:shd w:val="clear" w:color="auto" w:fill="auto"/>
                  <w:hideMark/>
                </w:tcPr>
                <w:p w14:paraId="589124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defence measures;</w:t>
                  </w:r>
                </w:p>
              </w:tc>
            </w:tr>
          </w:tbl>
          <w:p w14:paraId="281A4B1C"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BE60E2E" w14:textId="77777777" w:rsidTr="008E4E18">
        <w:tc>
          <w:tcPr>
            <w:tcW w:w="0" w:type="auto"/>
            <w:shd w:val="clear" w:color="auto" w:fill="auto"/>
            <w:hideMark/>
          </w:tcPr>
          <w:p w14:paraId="600823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8E4E18" w14:paraId="7B47CCFB" w14:textId="77777777">
              <w:tc>
                <w:tcPr>
                  <w:tcW w:w="0" w:type="auto"/>
                  <w:shd w:val="clear" w:color="auto" w:fill="auto"/>
                  <w:hideMark/>
                </w:tcPr>
                <w:p w14:paraId="4BEB08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w:t>
                  </w:r>
                </w:p>
              </w:tc>
              <w:tc>
                <w:tcPr>
                  <w:tcW w:w="0" w:type="auto"/>
                  <w:shd w:val="clear" w:color="auto" w:fill="auto"/>
                  <w:hideMark/>
                </w:tcPr>
                <w:p w14:paraId="12B9C1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direct costs incurred in implementing a requirement;</w:t>
                  </w:r>
                </w:p>
              </w:tc>
            </w:tr>
          </w:tbl>
          <w:p w14:paraId="0C8FAFC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8E4E18" w14:paraId="1688829F" w14:textId="77777777">
              <w:tc>
                <w:tcPr>
                  <w:tcW w:w="0" w:type="auto"/>
                  <w:shd w:val="clear" w:color="auto" w:fill="auto"/>
                  <w:hideMark/>
                </w:tcPr>
                <w:p w14:paraId="7F57ED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8E4E18" w14:paraId="4C3C3877" w14:textId="77777777">
              <w:tc>
                <w:tcPr>
                  <w:tcW w:w="0" w:type="auto"/>
                  <w:shd w:val="clear" w:color="auto" w:fill="auto"/>
                  <w:hideMark/>
                </w:tcPr>
                <w:p w14:paraId="5EE860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CHAPTER 2</w:t>
      </w:r>
    </w:p>
    <w:p w14:paraId="0C76F094"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Derogations</w:t>
      </w:r>
    </w:p>
    <w:p w14:paraId="49F80D5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50</w:t>
      </w:r>
    </w:p>
    <w:p w14:paraId="4C24CFE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Power to grant derogations</w:t>
      </w:r>
    </w:p>
    <w:p w14:paraId="3B495A3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51</w:t>
      </w:r>
    </w:p>
    <w:p w14:paraId="460BDC4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500E0F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Each regulatory authority shall specify, after consulting relevant system operators, demand facility owners, DSOs, CDSOs, and other stakeholders whom it deems affected by this Regulation, the criteria for granting derogations pursuant to Articles 52 and 53. It </w:t>
      </w:r>
      <w:r w:rsidRPr="008E4E18">
        <w:rPr>
          <w:rFonts w:ascii="inherit" w:eastAsia="Times New Roman" w:hAnsi="inherit" w:cs="Times New Roman"/>
          <w:color w:val="000000"/>
          <w:sz w:val="24"/>
          <w:szCs w:val="24"/>
          <w:lang w:eastAsia="en-GB"/>
        </w:rPr>
        <w:lastRenderedPageBreak/>
        <w:t>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52</w:t>
      </w:r>
    </w:p>
    <w:p w14:paraId="442222F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Request for a derogation by a demand facility owner, a distribution system operator or a closed distribution system operator</w:t>
      </w:r>
    </w:p>
    <w:p w14:paraId="6CA386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A273D53" w14:textId="77777777" w:rsidTr="008E4E18">
        <w:tc>
          <w:tcPr>
            <w:tcW w:w="0" w:type="auto"/>
            <w:shd w:val="clear" w:color="auto" w:fill="auto"/>
            <w:hideMark/>
          </w:tcPr>
          <w:p w14:paraId="04DF34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7316C2" w14:textId="77777777" w:rsidTr="008E4E18">
        <w:tc>
          <w:tcPr>
            <w:tcW w:w="0" w:type="auto"/>
            <w:shd w:val="clear" w:color="auto" w:fill="auto"/>
            <w:hideMark/>
          </w:tcPr>
          <w:p w14:paraId="464757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C2406F6" w14:textId="77777777" w:rsidTr="008E4E18">
        <w:tc>
          <w:tcPr>
            <w:tcW w:w="0" w:type="auto"/>
            <w:shd w:val="clear" w:color="auto" w:fill="auto"/>
            <w:hideMark/>
          </w:tcPr>
          <w:p w14:paraId="7A83AA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2229EBE" w14:textId="77777777" w:rsidTr="008E4E18">
        <w:tc>
          <w:tcPr>
            <w:tcW w:w="0" w:type="auto"/>
            <w:shd w:val="clear" w:color="auto" w:fill="auto"/>
            <w:hideMark/>
          </w:tcPr>
          <w:p w14:paraId="48F948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6600333" w14:textId="77777777" w:rsidTr="008E4E18">
        <w:tc>
          <w:tcPr>
            <w:tcW w:w="0" w:type="auto"/>
            <w:shd w:val="clear" w:color="auto" w:fill="auto"/>
            <w:hideMark/>
          </w:tcPr>
          <w:p w14:paraId="77989A5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w:t>
      </w:r>
      <w:r w:rsidRPr="008E4E18">
        <w:rPr>
          <w:rFonts w:ascii="inherit" w:eastAsia="Times New Roman" w:hAnsi="inherit" w:cs="Times New Roman"/>
          <w:color w:val="000000"/>
          <w:sz w:val="24"/>
          <w:szCs w:val="24"/>
          <w:lang w:eastAsia="en-GB"/>
        </w:rPr>
        <w:lastRenderedPageBreak/>
        <w:t>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in coordination with the relevant TSO and any affected adjacent DSO, assess the request for a derogation and the provided cost-benefit analysis, taking into account the criteria determined by the regulatory authority pursuant to Article 51.</w:t>
      </w:r>
    </w:p>
    <w:p w14:paraId="6863601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3ED06D0A" w14:textId="77777777" w:rsidTr="008E4E18">
        <w:tc>
          <w:tcPr>
            <w:tcW w:w="0" w:type="auto"/>
            <w:shd w:val="clear" w:color="auto" w:fill="auto"/>
            <w:hideMark/>
          </w:tcPr>
          <w:p w14:paraId="4814253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1EACE82" w14:textId="77777777" w:rsidTr="008E4E18">
        <w:tc>
          <w:tcPr>
            <w:tcW w:w="0" w:type="auto"/>
            <w:shd w:val="clear" w:color="auto" w:fill="auto"/>
            <w:hideMark/>
          </w:tcPr>
          <w:p w14:paraId="13CF92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The regulatory authority shall notify its decision to the relevant demand facility owner or prospective owner, the DSO/CDSO or prospective operator, the relevant system operator and the relevant TSO.</w:t>
      </w:r>
    </w:p>
    <w:p w14:paraId="05252C9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Agency pursuant to Article 55(2).</w:t>
      </w:r>
    </w:p>
    <w:p w14:paraId="7E2BF40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w:t>
      </w:r>
      <w:r w:rsidRPr="008E4E18">
        <w:rPr>
          <w:rFonts w:ascii="inherit" w:eastAsia="Times New Roman" w:hAnsi="inherit" w:cs="Times New Roman"/>
          <w:color w:val="000000"/>
          <w:sz w:val="24"/>
          <w:szCs w:val="24"/>
          <w:lang w:eastAsia="en-GB"/>
        </w:rPr>
        <w:lastRenderedPageBreak/>
        <w:t>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53</w:t>
      </w:r>
    </w:p>
    <w:p w14:paraId="037BC77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DA2B4D" w14:textId="77777777" w:rsidTr="008E4E18">
        <w:tc>
          <w:tcPr>
            <w:tcW w:w="0" w:type="auto"/>
            <w:shd w:val="clear" w:color="auto" w:fill="auto"/>
            <w:hideMark/>
          </w:tcPr>
          <w:p w14:paraId="6EE3CD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B69682" w14:textId="77777777" w:rsidTr="008E4E18">
        <w:tc>
          <w:tcPr>
            <w:tcW w:w="0" w:type="auto"/>
            <w:shd w:val="clear" w:color="auto" w:fill="auto"/>
            <w:hideMark/>
          </w:tcPr>
          <w:p w14:paraId="394716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5DC032A" w14:textId="77777777" w:rsidTr="008E4E18">
        <w:tc>
          <w:tcPr>
            <w:tcW w:w="0" w:type="auto"/>
            <w:shd w:val="clear" w:color="auto" w:fill="auto"/>
            <w:hideMark/>
          </w:tcPr>
          <w:p w14:paraId="328862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8E4E18" w14:paraId="553C6437" w14:textId="77777777" w:rsidTr="008E4E18">
        <w:tc>
          <w:tcPr>
            <w:tcW w:w="0" w:type="auto"/>
            <w:shd w:val="clear" w:color="auto" w:fill="auto"/>
            <w:hideMark/>
          </w:tcPr>
          <w:p w14:paraId="5DB4BA0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CA2E528" w14:textId="77777777" w:rsidTr="008E4E18">
        <w:tc>
          <w:tcPr>
            <w:tcW w:w="0" w:type="auto"/>
            <w:shd w:val="clear" w:color="auto" w:fill="auto"/>
            <w:hideMark/>
          </w:tcPr>
          <w:p w14:paraId="34F3812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423BEE56" w14:textId="77777777" w:rsidTr="008E4E18">
        <w:tc>
          <w:tcPr>
            <w:tcW w:w="0" w:type="auto"/>
            <w:shd w:val="clear" w:color="auto" w:fill="auto"/>
            <w:hideMark/>
          </w:tcPr>
          <w:p w14:paraId="634B7D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6.   The regulatory authority shall adopt a decision concerning a request for a derogation within six months from the day after it receives the request. Where the request for a </w:t>
      </w:r>
      <w:r w:rsidRPr="008E4E18">
        <w:rPr>
          <w:rFonts w:ascii="inherit" w:eastAsia="Times New Roman" w:hAnsi="inherit" w:cs="Times New Roman"/>
          <w:color w:val="000000"/>
          <w:sz w:val="24"/>
          <w:szCs w:val="24"/>
          <w:lang w:eastAsia="en-GB"/>
        </w:rPr>
        <w:lastRenderedPageBreak/>
        <w:t>derogation is submitted by the relevant DSO, the six-month time limit runs from the day following receipt of the relevant TSO's assessment pursuant to paragraph 5.</w:t>
      </w:r>
    </w:p>
    <w:p w14:paraId="45A991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7784AC41" w14:textId="77777777" w:rsidTr="008E4E18">
        <w:tc>
          <w:tcPr>
            <w:tcW w:w="0" w:type="auto"/>
            <w:shd w:val="clear" w:color="auto" w:fill="auto"/>
            <w:hideMark/>
          </w:tcPr>
          <w:p w14:paraId="6459F7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32C9015" w14:textId="77777777" w:rsidTr="008E4E18">
        <w:tc>
          <w:tcPr>
            <w:tcW w:w="0" w:type="auto"/>
            <w:shd w:val="clear" w:color="auto" w:fill="auto"/>
            <w:hideMark/>
          </w:tcPr>
          <w:p w14:paraId="6F4808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1E66D14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10.   Regulatory authorities may lay down further requirements concerning the preparation of requests for a derogation by relevant system operators. In doing so, regulatory authorities shall take into account the delineation between the transmission system and the distribution system at the national level and shall consult with system operators, demand facility owners and stakeholders, including manufacturers.</w:t>
      </w:r>
    </w:p>
    <w:p w14:paraId="6976BD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55(2).</w:t>
      </w:r>
    </w:p>
    <w:p w14:paraId="0B5B24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54</w:t>
      </w:r>
    </w:p>
    <w:p w14:paraId="42A29E4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Register of derogations from the requirements of this Regulation</w:t>
      </w:r>
    </w:p>
    <w:p w14:paraId="73A01CF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6084B2A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8E4E18" w14:paraId="2F609519" w14:textId="77777777" w:rsidTr="008E4E18">
        <w:tc>
          <w:tcPr>
            <w:tcW w:w="0" w:type="auto"/>
            <w:shd w:val="clear" w:color="auto" w:fill="auto"/>
            <w:hideMark/>
          </w:tcPr>
          <w:p w14:paraId="5DC7B3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8E4E18" w14:paraId="73EC93D3" w14:textId="77777777" w:rsidTr="008E4E18">
        <w:tc>
          <w:tcPr>
            <w:tcW w:w="0" w:type="auto"/>
            <w:shd w:val="clear" w:color="auto" w:fill="auto"/>
            <w:hideMark/>
          </w:tcPr>
          <w:p w14:paraId="0F6FE9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content of the derogation;</w:t>
            </w:r>
          </w:p>
        </w:tc>
      </w:tr>
    </w:tbl>
    <w:p w14:paraId="55EFF6F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8E4E18" w14:paraId="0F9F18AE" w14:textId="77777777" w:rsidTr="008E4E18">
        <w:tc>
          <w:tcPr>
            <w:tcW w:w="0" w:type="auto"/>
            <w:shd w:val="clear" w:color="auto" w:fill="auto"/>
            <w:hideMark/>
          </w:tcPr>
          <w:p w14:paraId="71E16D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reasons for granting or refusing the derogation;</w:t>
            </w:r>
          </w:p>
        </w:tc>
      </w:tr>
    </w:tbl>
    <w:p w14:paraId="658288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8E4E18" w14:paraId="304DD09D" w14:textId="77777777" w:rsidTr="008E4E18">
        <w:tc>
          <w:tcPr>
            <w:tcW w:w="0" w:type="auto"/>
            <w:shd w:val="clear" w:color="auto" w:fill="auto"/>
            <w:hideMark/>
          </w:tcPr>
          <w:p w14:paraId="5BC9E6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consequences resulting from granting the derogation.</w:t>
            </w:r>
          </w:p>
        </w:tc>
      </w:tr>
    </w:tbl>
    <w:p w14:paraId="3448F69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55</w:t>
      </w:r>
    </w:p>
    <w:p w14:paraId="6E28093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Monitoring of derogations</w:t>
      </w:r>
    </w:p>
    <w:p w14:paraId="10F67C7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5B10BF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5AA9BB2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w:t>
      </w:r>
    </w:p>
    <w:p w14:paraId="3C7DEA10"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8F48C6"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en-US" w:eastAsia="en-GB"/>
          <w:rPrChange w:id="67" w:author="Author">
            <w:rPr>
              <w:rFonts w:ascii="inherit" w:eastAsia="Times New Roman" w:hAnsi="inherit" w:cs="Times New Roman"/>
              <w:i/>
              <w:iCs/>
              <w:color w:val="000000"/>
              <w:sz w:val="24"/>
              <w:szCs w:val="24"/>
              <w:lang w:val="fr-FR" w:eastAsia="en-GB"/>
            </w:rPr>
          </w:rPrChange>
        </w:rPr>
      </w:pPr>
      <w:r w:rsidRPr="008F48C6">
        <w:rPr>
          <w:rFonts w:ascii="inherit" w:eastAsia="Times New Roman" w:hAnsi="inherit" w:cs="Times New Roman"/>
          <w:i/>
          <w:iCs/>
          <w:color w:val="000000"/>
          <w:sz w:val="24"/>
          <w:szCs w:val="24"/>
          <w:lang w:val="en-US" w:eastAsia="en-GB"/>
          <w:rPrChange w:id="68" w:author="Author">
            <w:rPr>
              <w:rFonts w:ascii="inherit" w:eastAsia="Times New Roman" w:hAnsi="inherit" w:cs="Times New Roman"/>
              <w:i/>
              <w:iCs/>
              <w:color w:val="000000"/>
              <w:sz w:val="24"/>
              <w:szCs w:val="24"/>
              <w:lang w:val="fr-FR" w:eastAsia="en-GB"/>
            </w:rPr>
          </w:rPrChange>
        </w:rPr>
        <w:t>Article 56</w:t>
      </w:r>
    </w:p>
    <w:p w14:paraId="3D01BCD7" w14:textId="77777777" w:rsidR="008E4E18" w:rsidRPr="008F48C6"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en-US" w:eastAsia="en-GB"/>
          <w:rPrChange w:id="69" w:author="Author">
            <w:rPr>
              <w:rFonts w:ascii="inherit" w:eastAsia="Times New Roman" w:hAnsi="inherit" w:cs="Times New Roman"/>
              <w:b/>
              <w:bCs/>
              <w:color w:val="000000"/>
              <w:sz w:val="24"/>
              <w:szCs w:val="24"/>
              <w:lang w:val="fr-FR" w:eastAsia="en-GB"/>
            </w:rPr>
          </w:rPrChange>
        </w:rPr>
      </w:pPr>
      <w:r w:rsidRPr="008F48C6">
        <w:rPr>
          <w:rFonts w:ascii="inherit" w:eastAsia="Times New Roman" w:hAnsi="inherit" w:cs="Times New Roman"/>
          <w:b/>
          <w:bCs/>
          <w:color w:val="000000"/>
          <w:sz w:val="24"/>
          <w:szCs w:val="24"/>
          <w:lang w:val="en-US" w:eastAsia="en-GB"/>
          <w:rPrChange w:id="70" w:author="Author">
            <w:rPr>
              <w:rFonts w:ascii="inherit" w:eastAsia="Times New Roman" w:hAnsi="inherit" w:cs="Times New Roman"/>
              <w:b/>
              <w:bCs/>
              <w:color w:val="000000"/>
              <w:sz w:val="24"/>
              <w:szCs w:val="24"/>
              <w:lang w:val="fr-FR" w:eastAsia="en-GB"/>
            </w:rPr>
          </w:rPrChange>
        </w:rPr>
        <w:t>Non-binding guidance on implementation</w:t>
      </w:r>
    </w:p>
    <w:p w14:paraId="06B6665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28FB380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57</w:t>
      </w:r>
    </w:p>
    <w:p w14:paraId="48A198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Monitoring</w:t>
      </w:r>
    </w:p>
    <w:p w14:paraId="7A67EB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14:paraId="25C972ED" w14:textId="77777777" w:rsidTr="008E4E18">
        <w:tc>
          <w:tcPr>
            <w:tcW w:w="0" w:type="auto"/>
            <w:shd w:val="clear" w:color="auto" w:fill="auto"/>
            <w:hideMark/>
          </w:tcPr>
          <w:p w14:paraId="7FC4E62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A178EEC" w14:textId="77777777" w:rsidTr="008E4E18">
        <w:tc>
          <w:tcPr>
            <w:tcW w:w="0" w:type="auto"/>
            <w:shd w:val="clear" w:color="auto" w:fill="auto"/>
            <w:hideMark/>
          </w:tcPr>
          <w:p w14:paraId="165633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410F8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tc>
      </w:tr>
    </w:tbl>
    <w:p w14:paraId="14D2A9F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w:t>
      </w:r>
      <w:r w:rsidRPr="008E4E18">
        <w:rPr>
          <w:rFonts w:ascii="inherit" w:eastAsia="Times New Roman" w:hAnsi="inherit" w:cs="Times New Roman"/>
          <w:color w:val="000000"/>
          <w:sz w:val="24"/>
          <w:szCs w:val="24"/>
          <w:lang w:eastAsia="en-GB"/>
        </w:rPr>
        <w:lastRenderedPageBreak/>
        <w:t>subject to updates. ENTSO for Electricity shall maintain a comprehensive, standardised format, digital data archive of the information required by the Agency.</w:t>
      </w:r>
    </w:p>
    <w:p w14:paraId="70CFEF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7424023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247647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89A6C4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VII</w:t>
      </w:r>
    </w:p>
    <w:p w14:paraId="0737C931"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PROVISIONS</w:t>
      </w:r>
    </w:p>
    <w:p w14:paraId="022E0C8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58</w:t>
      </w:r>
    </w:p>
    <w:p w14:paraId="3BA38BE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in order to comply with the requirements of this Regulation. The relevant clauses shall be amended within three years following the decision of the regulatory authority or Member State as referred to in Article 4(1).</w:t>
      </w:r>
    </w:p>
    <w:p w14:paraId="7CE4918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set out in this Regulation.</w:t>
      </w:r>
    </w:p>
    <w:p w14:paraId="67AF15D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59</w:t>
      </w:r>
    </w:p>
    <w:p w14:paraId="42E5F5C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Entry into force</w:t>
      </w:r>
    </w:p>
    <w:p w14:paraId="0B12CC3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This Regulation shall enter into force on the twentieth day following that of its publication in the </w:t>
      </w:r>
      <w:r w:rsidRPr="008E4E18">
        <w:rPr>
          <w:rFonts w:ascii="inherit" w:eastAsia="Times New Roman" w:hAnsi="inherit" w:cs="Times New Roman"/>
          <w:i/>
          <w:iCs/>
          <w:color w:val="000000"/>
          <w:sz w:val="24"/>
          <w:szCs w:val="24"/>
          <w:lang w:eastAsia="en-GB"/>
        </w:rPr>
        <w:t>Official Journal of the European Union</w:t>
      </w:r>
      <w:r w:rsidRPr="008E4E18">
        <w:rPr>
          <w:rFonts w:ascii="inherit" w:eastAsia="Times New Roman" w:hAnsi="inherit" w:cs="Times New Roman"/>
          <w:color w:val="000000"/>
          <w:sz w:val="24"/>
          <w:szCs w:val="24"/>
          <w:lang w:eastAsia="en-GB"/>
        </w:rPr>
        <w:t>.</w:t>
      </w:r>
    </w:p>
    <w:p w14:paraId="6B31AD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p>
    <w:p w14:paraId="6BD43F31" w14:textId="77777777" w:rsidR="008E4E18" w:rsidRPr="008E4E18"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Done at Brussels, 17 August 2016.</w:t>
      </w:r>
    </w:p>
    <w:p w14:paraId="523977AA"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For the Commission</w:t>
      </w:r>
    </w:p>
    <w:p w14:paraId="01B08B87"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The President</w:t>
      </w:r>
    </w:p>
    <w:p w14:paraId="6CE57A8E"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Jean-Claude JUNCKER</w:t>
      </w:r>
    </w:p>
    <w:p w14:paraId="3A9B827D" w14:textId="77777777" w:rsidR="008E4E18" w:rsidRPr="008E4E18" w:rsidRDefault="00000000"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6" style="width:203.75pt;height:.75pt" o:hrpct="0" o:hrstd="t" o:hrnoshade="t" o:hr="t" fillcolor="black" stroked="f"/>
        </w:pict>
      </w:r>
    </w:p>
    <w:p w14:paraId="7AE9CB5A" w14:textId="77777777" w:rsidR="008E4E18" w:rsidRPr="008E4E18" w:rsidRDefault="00000000"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5" w:anchor="ntc1-L_2016223EN.01001001-E0001"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1</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w:t>
      </w:r>
      <w:hyperlink r:id="rId16" w:history="1">
        <w:r w:rsidR="008E4E18" w:rsidRPr="008E4E18">
          <w:rPr>
            <w:rFonts w:ascii="inherit" w:eastAsia="Times New Roman" w:hAnsi="inherit" w:cs="Times New Roman"/>
            <w:color w:val="337AB7"/>
            <w:sz w:val="19"/>
            <w:szCs w:val="19"/>
            <w:lang w:eastAsia="en-GB"/>
          </w:rPr>
          <w:t>OJ L 211, 14.8.2009, p. 15</w:t>
        </w:r>
      </w:hyperlink>
      <w:r w:rsidR="008E4E18" w:rsidRPr="008E4E18">
        <w:rPr>
          <w:rFonts w:ascii="inherit" w:eastAsia="Times New Roman" w:hAnsi="inherit" w:cs="Times New Roman"/>
          <w:color w:val="000000"/>
          <w:sz w:val="19"/>
          <w:szCs w:val="19"/>
          <w:lang w:eastAsia="en-GB"/>
        </w:rPr>
        <w:t>.</w:t>
      </w:r>
    </w:p>
    <w:p w14:paraId="762B22A5" w14:textId="77777777" w:rsidR="008E4E18" w:rsidRPr="008E4E18" w:rsidRDefault="00000000"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7" w:anchor="ntc2-L_2016223EN.01001001-E0002"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2</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18" w:history="1">
        <w:r w:rsidR="008E4E18" w:rsidRPr="008E4E18">
          <w:rPr>
            <w:rFonts w:ascii="inherit" w:eastAsia="Times New Roman" w:hAnsi="inherit" w:cs="Times New Roman"/>
            <w:color w:val="337AB7"/>
            <w:sz w:val="19"/>
            <w:szCs w:val="19"/>
            <w:lang w:eastAsia="en-GB"/>
          </w:rPr>
          <w:t>OJ L 211, 14.8.2009, p. 55</w:t>
        </w:r>
      </w:hyperlink>
      <w:r w:rsidR="008E4E18" w:rsidRPr="008E4E18">
        <w:rPr>
          <w:rFonts w:ascii="inherit" w:eastAsia="Times New Roman" w:hAnsi="inherit" w:cs="Times New Roman"/>
          <w:color w:val="000000"/>
          <w:sz w:val="19"/>
          <w:szCs w:val="19"/>
          <w:lang w:eastAsia="en-GB"/>
        </w:rPr>
        <w:t>).</w:t>
      </w:r>
    </w:p>
    <w:p w14:paraId="6FDD03F5" w14:textId="77777777" w:rsidR="008E4E18" w:rsidRPr="008E4E18" w:rsidRDefault="00000000"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9" w:anchor="ntc3-L_2016223EN.01001001-E0003"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3</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0" w:history="1">
        <w:r w:rsidR="008E4E18" w:rsidRPr="008E4E18">
          <w:rPr>
            <w:rFonts w:ascii="inherit" w:eastAsia="Times New Roman" w:hAnsi="inherit" w:cs="Times New Roman"/>
            <w:color w:val="337AB7"/>
            <w:sz w:val="19"/>
            <w:szCs w:val="19"/>
            <w:lang w:eastAsia="en-GB"/>
          </w:rPr>
          <w:t>OJ L 204, 21.7.1998, p. 37</w:t>
        </w:r>
      </w:hyperlink>
      <w:r w:rsidR="008E4E18" w:rsidRPr="008E4E18">
        <w:rPr>
          <w:rFonts w:ascii="inherit" w:eastAsia="Times New Roman" w:hAnsi="inherit" w:cs="Times New Roman"/>
          <w:color w:val="000000"/>
          <w:sz w:val="19"/>
          <w:szCs w:val="19"/>
          <w:lang w:eastAsia="en-GB"/>
        </w:rPr>
        <w:t>).</w:t>
      </w:r>
    </w:p>
    <w:p w14:paraId="0CEDBD20" w14:textId="77777777" w:rsidR="008E4E18" w:rsidRPr="008E4E18" w:rsidRDefault="00000000"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1" w:anchor="ntc4-L_2016223EN.01001001-E0004"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4</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22" w:history="1">
        <w:r w:rsidR="008E4E18" w:rsidRPr="008E4E18">
          <w:rPr>
            <w:rFonts w:ascii="inherit" w:eastAsia="Times New Roman" w:hAnsi="inherit" w:cs="Times New Roman"/>
            <w:color w:val="337AB7"/>
            <w:sz w:val="19"/>
            <w:szCs w:val="19"/>
            <w:lang w:eastAsia="en-GB"/>
          </w:rPr>
          <w:t>OJ L 315, 14.11.2012, p. 1</w:t>
        </w:r>
      </w:hyperlink>
      <w:r w:rsidR="008E4E18" w:rsidRPr="008E4E18">
        <w:rPr>
          <w:rFonts w:ascii="inherit" w:eastAsia="Times New Roman" w:hAnsi="inherit" w:cs="Times New Roman"/>
          <w:color w:val="000000"/>
          <w:sz w:val="19"/>
          <w:szCs w:val="19"/>
          <w:lang w:eastAsia="en-GB"/>
        </w:rPr>
        <w:t>).</w:t>
      </w:r>
    </w:p>
    <w:p w14:paraId="177D367D" w14:textId="77777777" w:rsidR="008E4E18" w:rsidRPr="008E4E18" w:rsidRDefault="00000000"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3" w:anchor="ntc5-L_2016223EN.01001001-E0005"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5</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24" w:history="1">
        <w:r w:rsidR="008E4E18" w:rsidRPr="008E4E18">
          <w:rPr>
            <w:rFonts w:ascii="inherit" w:eastAsia="Times New Roman" w:hAnsi="inherit" w:cs="Times New Roman"/>
            <w:color w:val="337AB7"/>
            <w:sz w:val="19"/>
            <w:szCs w:val="19"/>
            <w:lang w:eastAsia="en-GB"/>
          </w:rPr>
          <w:t>OJ L 197, 25.7.2015, p. 24</w:t>
        </w:r>
      </w:hyperlink>
      <w:r w:rsidR="008E4E18" w:rsidRPr="008E4E18">
        <w:rPr>
          <w:rFonts w:ascii="inherit" w:eastAsia="Times New Roman" w:hAnsi="inherit" w:cs="Times New Roman"/>
          <w:color w:val="000000"/>
          <w:sz w:val="19"/>
          <w:szCs w:val="19"/>
          <w:lang w:eastAsia="en-GB"/>
        </w:rPr>
        <w:t>).</w:t>
      </w:r>
    </w:p>
    <w:p w14:paraId="39A0264A" w14:textId="77777777" w:rsidR="008E4E18" w:rsidRPr="008E4E18" w:rsidRDefault="00000000"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5" w:anchor="ntc6-L_2016223EN.01001001-E0006"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6</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26" w:history="1">
        <w:r w:rsidR="008E4E18" w:rsidRPr="008E4E18">
          <w:rPr>
            <w:rFonts w:ascii="inherit" w:eastAsia="Times New Roman" w:hAnsi="inherit" w:cs="Times New Roman"/>
            <w:color w:val="337AB7"/>
            <w:sz w:val="19"/>
            <w:szCs w:val="19"/>
            <w:lang w:eastAsia="en-GB"/>
          </w:rPr>
          <w:t>OJ L 112, 27.4.2016, p. 1</w:t>
        </w:r>
      </w:hyperlink>
      <w:r w:rsidR="008E4E18" w:rsidRPr="008E4E18">
        <w:rPr>
          <w:rFonts w:ascii="inherit" w:eastAsia="Times New Roman" w:hAnsi="inherit" w:cs="Times New Roman"/>
          <w:color w:val="000000"/>
          <w:sz w:val="19"/>
          <w:szCs w:val="19"/>
          <w:lang w:eastAsia="en-GB"/>
        </w:rPr>
        <w:t>).</w:t>
      </w:r>
    </w:p>
    <w:p w14:paraId="4FE9A64B" w14:textId="77777777" w:rsidR="008E4E18" w:rsidRPr="008E4E18" w:rsidRDefault="00000000"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7" w:anchor="ntc7-L_2016223EN.01001001-E0007"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7</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28" w:history="1">
        <w:r w:rsidR="008E4E18" w:rsidRPr="008E4E18">
          <w:rPr>
            <w:rFonts w:ascii="inherit" w:eastAsia="Times New Roman" w:hAnsi="inherit" w:cs="Times New Roman"/>
            <w:color w:val="337AB7"/>
            <w:sz w:val="19"/>
            <w:szCs w:val="19"/>
            <w:lang w:eastAsia="en-GB"/>
          </w:rPr>
          <w:t>OJ L 163, 15.6.2013, p. 1</w:t>
        </w:r>
      </w:hyperlink>
      <w:r w:rsidR="008E4E18" w:rsidRPr="008E4E18">
        <w:rPr>
          <w:rFonts w:ascii="inherit" w:eastAsia="Times New Roman" w:hAnsi="inherit" w:cs="Times New Roman"/>
          <w:color w:val="000000"/>
          <w:sz w:val="19"/>
          <w:szCs w:val="19"/>
          <w:lang w:eastAsia="en-GB"/>
        </w:rPr>
        <w:t>).</w:t>
      </w:r>
    </w:p>
    <w:p w14:paraId="519D7B0A" w14:textId="77777777" w:rsidR="008E4E18" w:rsidRPr="008E4E18" w:rsidRDefault="00000000"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7" style="width:101.85pt;height:.75pt" o:hrpct="0" o:hralign="center" o:hrstd="t" o:hrnoshade="t" o:hr="t" fillcolor="black" stroked="f"/>
        </w:pict>
      </w:r>
    </w:p>
    <w:p w14:paraId="218608C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ANNEX I</w:t>
      </w:r>
    </w:p>
    <w:p w14:paraId="2E0B5B1D"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840EB8D"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7B64BC9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9953B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752230A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A50D2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248FC7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BB25E7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6E1C2851"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lastRenderedPageBreak/>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4B3BE84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43A99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D4CB3B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4A7D2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1D9310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96502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5B884E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3BB8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2DB08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47,0 Hz-47,5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DB27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seconds</w:t>
            </w:r>
          </w:p>
        </w:tc>
      </w:tr>
      <w:tr w:rsidR="008E4E18" w:rsidRPr="008E4E18" w14:paraId="38308C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729BA47"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DC06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EEFB6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6835DC1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8B90D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3FC59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8B40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0040B69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5485E26"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50E02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4E84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78E24FD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DAA099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F937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842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07E971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D1CD21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50CE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51,5 Hz-52,0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BC00F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ABCA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2E9060F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7D09E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6EE37A7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3E537E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977250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7DD0C81"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FB2CD0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54EBE6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970618F"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315DD53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EB016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46088EC"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7C9794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3E213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8BEF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bl>
    <w:p w14:paraId="56717C8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table shows the minimum time periods for which a transmission-connected demand facility, a transmission-connected distribution facility or a distribution system has to be capable of operating on different frequencies, deviating from a nominal value, without disconnecting from the network.</w:t>
      </w:r>
    </w:p>
    <w:p w14:paraId="5AC25899" w14:textId="77777777" w:rsidR="008E4E18" w:rsidRPr="008E4E18" w:rsidRDefault="00000000"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8" style="width:101.85pt;height:.75pt" o:hrpct="0" o:hralign="center" o:hrstd="t" o:hrnoshade="t" o:hr="t" fillcolor="black" stroked="f"/>
        </w:pict>
      </w:r>
    </w:p>
    <w:p w14:paraId="6CCDC97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ANNEX II</w:t>
      </w:r>
    </w:p>
    <w:p w14:paraId="2DB69294"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Voltage ranges and time periods referred to in Article 13(1)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1D588174"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20205"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B453E1"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02C550"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13EDF4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6B0E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17B8F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pu-1,118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1F904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65C1DC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BAE8F5"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7D2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1,118 pu-1,15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2532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20 minutes and not more than 60 minutes</w:t>
            </w:r>
          </w:p>
        </w:tc>
      </w:tr>
      <w:tr w:rsidR="008E4E18" w:rsidRPr="008E4E18" w14:paraId="4A9AE83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EE96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3BC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3A1DE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263B5E9"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3CB34A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B0177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1,05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8091B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60 minutes</w:t>
            </w:r>
          </w:p>
        </w:tc>
      </w:tr>
      <w:tr w:rsidR="008E4E18" w:rsidRPr="008E4E18" w14:paraId="03EBC3EE"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6729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A7584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9F3AAC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77C2BF5"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C82BF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4ABC6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pu-1,118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29AA6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69598652"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AF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6C5DA6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pu-1,118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59212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A0D2C0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82D7A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96D4D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1,118 pu-1,15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F188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265F678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table shows the minimum time periods during which a transmission-connected demand facility, a transmission-connected distribution facility or a transmission-connected distribution system has to be capable of operating for voltages deviating from the reference 1 pu value at the connection point without disconnecting from the network where the voltage base for pu values is at or above 110 kV and up to (not including) 300 kV.</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50978569"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13957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59AD87"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62EFD4"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DA2F2CC"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5EE7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lastRenderedPageBreak/>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FA964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6451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639302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F49675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FEF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1,05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FA66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20 minutes and not more than 60 minutes</w:t>
            </w:r>
          </w:p>
        </w:tc>
      </w:tr>
      <w:tr w:rsidR="008E4E18" w:rsidRPr="008E4E18" w14:paraId="67FB73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840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CE3D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0AF8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68F630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4839BA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F73C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1,05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7A98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more than 60 minutes</w:t>
            </w:r>
          </w:p>
        </w:tc>
      </w:tr>
      <w:tr w:rsidR="008E4E18" w:rsidRPr="008E4E18" w14:paraId="6D2026A9"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D6EC3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30F0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8D9F2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8E05D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780CE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94600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1,05 pu-1,10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3499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23C78A"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706A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A100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A5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800D3D3"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AAC1B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D749E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0,90 pu-1,097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9E4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D78F68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CB3C1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CE050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1,097 pu-1,15 pu</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A44F0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3496158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table shows the minimum time periods during which a transmission-connected demand facility, a transmission-connected distribution facility or a transmission-connected distribution system has to be capable of operating for voltages deviating from the reference 1 pu value at the connection point without disconnecting from the network, where the voltage base for pu values is from 300 kV to 400 kV (including).</w:t>
      </w:r>
    </w:p>
    <w:p w14:paraId="7CC47AE9" w14:textId="77777777" w:rsidR="008E4E18" w:rsidRPr="008E4E18" w:rsidRDefault="00000000"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29" style="width:203.75pt;height:.75pt" o:hrpct="0" o:hralign="center" o:hrstd="t" o:hrnoshade="t" o:hr="t" fillcolor="black" stroked="f"/>
        </w:pict>
      </w:r>
    </w:p>
    <w:p w14:paraId="03CFC2AB" w14:textId="77777777" w:rsidR="00F9206B" w:rsidRDefault="00000000"/>
    <w:sectPr w:rsidR="00F9206B">
      <w:headerReference w:type="even" r:id="rId29"/>
      <w:headerReference w:type="default" r:id="rId30"/>
      <w:headerReference w:type="first" r:id="rId3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38650" w14:textId="77777777" w:rsidR="0079688E" w:rsidRDefault="0079688E" w:rsidP="007D177B">
      <w:pPr>
        <w:spacing w:after="0" w:line="240" w:lineRule="auto"/>
      </w:pPr>
      <w:r>
        <w:separator/>
      </w:r>
    </w:p>
  </w:endnote>
  <w:endnote w:type="continuationSeparator" w:id="0">
    <w:p w14:paraId="60593602" w14:textId="77777777" w:rsidR="0079688E" w:rsidRDefault="0079688E" w:rsidP="007D17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C3309" w14:textId="77777777" w:rsidR="0079688E" w:rsidRDefault="0079688E" w:rsidP="007D177B">
      <w:pPr>
        <w:spacing w:after="0" w:line="240" w:lineRule="auto"/>
      </w:pPr>
      <w:r>
        <w:separator/>
      </w:r>
    </w:p>
  </w:footnote>
  <w:footnote w:type="continuationSeparator" w:id="0">
    <w:p w14:paraId="1622D206" w14:textId="77777777" w:rsidR="0079688E" w:rsidRDefault="0079688E" w:rsidP="007D17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ABCDB" w14:textId="1480FEAC" w:rsidR="007D177B" w:rsidRDefault="008F48C6">
    <w:pPr>
      <w:pStyle w:val="Header"/>
    </w:pPr>
    <w:r>
      <w:rPr>
        <w:noProof/>
      </w:rPr>
      <mc:AlternateContent>
        <mc:Choice Requires="wps">
          <w:drawing>
            <wp:anchor distT="0" distB="0" distL="0" distR="0" simplePos="0" relativeHeight="251659264" behindDoc="0" locked="0" layoutInCell="1" allowOverlap="1" wp14:anchorId="33B6D58A" wp14:editId="45AC28B6">
              <wp:simplePos x="635" y="635"/>
              <wp:positionH relativeFrom="page">
                <wp:align>center</wp:align>
              </wp:positionH>
              <wp:positionV relativeFrom="page">
                <wp:align>top</wp:align>
              </wp:positionV>
              <wp:extent cx="443865" cy="443865"/>
              <wp:effectExtent l="0" t="0" r="11430" b="6985"/>
              <wp:wrapNone/>
              <wp:docPr id="5" name="Text Box 5"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1CB0388" w14:textId="145365CE" w:rsidR="008F48C6" w:rsidRPr="008F48C6" w:rsidRDefault="008F48C6" w:rsidP="008F48C6">
                          <w:pPr>
                            <w:spacing w:after="0"/>
                            <w:rPr>
                              <w:rFonts w:ascii="Arial" w:eastAsia="Arial" w:hAnsi="Arial" w:cs="Arial"/>
                              <w:noProof/>
                              <w:color w:val="000000"/>
                              <w:sz w:val="16"/>
                              <w:szCs w:val="16"/>
                            </w:rPr>
                          </w:pPr>
                          <w:r w:rsidRPr="008F48C6">
                            <w:rPr>
                              <w:rFonts w:ascii="Arial" w:eastAsia="Arial" w:hAnsi="Arial" w:cs="Arial"/>
                              <w:noProof/>
                              <w:color w:val="000000"/>
                              <w:sz w:val="16"/>
                              <w:szCs w:val="16"/>
                            </w:rPr>
                            <w:t>INTERNAL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3B6D58A" id="_x0000_t202" coordsize="21600,21600" o:spt="202" path="m,l,21600r21600,l21600,xe">
              <v:stroke joinstyle="miter"/>
              <v:path gradientshapeok="t" o:connecttype="rect"/>
            </v:shapetype>
            <v:shape id="Text Box 5" o:spid="_x0000_s1026" type="#_x0000_t202" alt="INTERNAL"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fill o:detectmouseclick="t"/>
              <v:textbox style="mso-fit-shape-to-text:t" inset="0,15pt,0,0">
                <w:txbxContent>
                  <w:p w14:paraId="71CB0388" w14:textId="145365CE" w:rsidR="008F48C6" w:rsidRPr="008F48C6" w:rsidRDefault="008F48C6" w:rsidP="008F48C6">
                    <w:pPr>
                      <w:spacing w:after="0"/>
                      <w:rPr>
                        <w:rFonts w:ascii="Arial" w:eastAsia="Arial" w:hAnsi="Arial" w:cs="Arial"/>
                        <w:noProof/>
                        <w:color w:val="000000"/>
                        <w:sz w:val="16"/>
                        <w:szCs w:val="16"/>
                      </w:rPr>
                    </w:pPr>
                    <w:r w:rsidRPr="008F48C6">
                      <w:rPr>
                        <w:rFonts w:ascii="Arial" w:eastAsia="Arial" w:hAnsi="Arial" w:cs="Arial"/>
                        <w:noProof/>
                        <w:color w:val="000000"/>
                        <w:sz w:val="16"/>
                        <w:szCs w:val="16"/>
                      </w:rPr>
                      <w:t>INTERNAL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32495" w14:textId="1373EF48" w:rsidR="007D177B" w:rsidRDefault="008F48C6">
    <w:pPr>
      <w:pStyle w:val="Header"/>
    </w:pPr>
    <w:r>
      <w:rPr>
        <w:noProof/>
      </w:rPr>
      <mc:AlternateContent>
        <mc:Choice Requires="wps">
          <w:drawing>
            <wp:anchor distT="0" distB="0" distL="0" distR="0" simplePos="0" relativeHeight="251660288" behindDoc="0" locked="0" layoutInCell="1" allowOverlap="1" wp14:anchorId="61AF5D85" wp14:editId="1CA96D1F">
              <wp:simplePos x="914400" y="447675"/>
              <wp:positionH relativeFrom="page">
                <wp:align>center</wp:align>
              </wp:positionH>
              <wp:positionV relativeFrom="page">
                <wp:align>top</wp:align>
              </wp:positionV>
              <wp:extent cx="443865" cy="443865"/>
              <wp:effectExtent l="0" t="0" r="11430" b="6985"/>
              <wp:wrapNone/>
              <wp:docPr id="6" name="Text Box 6"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12F9B43" w14:textId="7A6441A3" w:rsidR="008F48C6" w:rsidRPr="008F48C6" w:rsidRDefault="008F48C6" w:rsidP="008F48C6">
                          <w:pPr>
                            <w:spacing w:after="0"/>
                            <w:rPr>
                              <w:rFonts w:ascii="Arial" w:eastAsia="Arial" w:hAnsi="Arial" w:cs="Arial"/>
                              <w:noProof/>
                              <w:color w:val="000000"/>
                              <w:sz w:val="16"/>
                              <w:szCs w:val="16"/>
                            </w:rPr>
                          </w:pPr>
                          <w:r w:rsidRPr="008F48C6">
                            <w:rPr>
                              <w:rFonts w:ascii="Arial" w:eastAsia="Arial" w:hAnsi="Arial" w:cs="Arial"/>
                              <w:noProof/>
                              <w:color w:val="000000"/>
                              <w:sz w:val="16"/>
                              <w:szCs w:val="16"/>
                            </w:rPr>
                            <w:t>INTERNAL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1AF5D85" id="_x0000_t202" coordsize="21600,21600" o:spt="202" path="m,l,21600r21600,l21600,xe">
              <v:stroke joinstyle="miter"/>
              <v:path gradientshapeok="t" o:connecttype="rect"/>
            </v:shapetype>
            <v:shape id="Text Box 6" o:spid="_x0000_s1027" type="#_x0000_t202" alt="INTERNAL" style="position:absolute;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612F9B43" w14:textId="7A6441A3" w:rsidR="008F48C6" w:rsidRPr="008F48C6" w:rsidRDefault="008F48C6" w:rsidP="008F48C6">
                    <w:pPr>
                      <w:spacing w:after="0"/>
                      <w:rPr>
                        <w:rFonts w:ascii="Arial" w:eastAsia="Arial" w:hAnsi="Arial" w:cs="Arial"/>
                        <w:noProof/>
                        <w:color w:val="000000"/>
                        <w:sz w:val="16"/>
                        <w:szCs w:val="16"/>
                      </w:rPr>
                    </w:pPr>
                    <w:r w:rsidRPr="008F48C6">
                      <w:rPr>
                        <w:rFonts w:ascii="Arial" w:eastAsia="Arial" w:hAnsi="Arial" w:cs="Arial"/>
                        <w:noProof/>
                        <w:color w:val="000000"/>
                        <w:sz w:val="16"/>
                        <w:szCs w:val="16"/>
                      </w:rPr>
                      <w:t>INTERNAL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2B3BB" w14:textId="5EF4BB88" w:rsidR="007D177B" w:rsidRDefault="008F48C6">
    <w:pPr>
      <w:pStyle w:val="Header"/>
    </w:pPr>
    <w:r>
      <w:rPr>
        <w:noProof/>
      </w:rPr>
      <mc:AlternateContent>
        <mc:Choice Requires="wps">
          <w:drawing>
            <wp:anchor distT="0" distB="0" distL="0" distR="0" simplePos="0" relativeHeight="251658240" behindDoc="0" locked="0" layoutInCell="1" allowOverlap="1" wp14:anchorId="6DCB3E19" wp14:editId="6CBF3A28">
              <wp:simplePos x="635" y="635"/>
              <wp:positionH relativeFrom="page">
                <wp:align>center</wp:align>
              </wp:positionH>
              <wp:positionV relativeFrom="page">
                <wp:align>top</wp:align>
              </wp:positionV>
              <wp:extent cx="443865" cy="443865"/>
              <wp:effectExtent l="0" t="0" r="11430" b="6985"/>
              <wp:wrapNone/>
              <wp:docPr id="4" name="Text Box 4"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6DD870" w14:textId="64152C6F" w:rsidR="008F48C6" w:rsidRPr="008F48C6" w:rsidRDefault="008F48C6" w:rsidP="008F48C6">
                          <w:pPr>
                            <w:spacing w:after="0"/>
                            <w:rPr>
                              <w:rFonts w:ascii="Arial" w:eastAsia="Arial" w:hAnsi="Arial" w:cs="Arial"/>
                              <w:noProof/>
                              <w:color w:val="000000"/>
                              <w:sz w:val="16"/>
                              <w:szCs w:val="16"/>
                            </w:rPr>
                          </w:pPr>
                          <w:r w:rsidRPr="008F48C6">
                            <w:rPr>
                              <w:rFonts w:ascii="Arial" w:eastAsia="Arial" w:hAnsi="Arial" w:cs="Arial"/>
                              <w:noProof/>
                              <w:color w:val="000000"/>
                              <w:sz w:val="16"/>
                              <w:szCs w:val="16"/>
                            </w:rPr>
                            <w:t>INTERNAL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DCB3E19" id="_x0000_t202" coordsize="21600,21600" o:spt="202" path="m,l,21600r21600,l21600,xe">
              <v:stroke joinstyle="miter"/>
              <v:path gradientshapeok="t" o:connecttype="rect"/>
            </v:shapetype>
            <v:shape id="Text Box 4" o:spid="_x0000_s1028" type="#_x0000_t202" alt="INTERN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6F6DD870" w14:textId="64152C6F" w:rsidR="008F48C6" w:rsidRPr="008F48C6" w:rsidRDefault="008F48C6" w:rsidP="008F48C6">
                    <w:pPr>
                      <w:spacing w:after="0"/>
                      <w:rPr>
                        <w:rFonts w:ascii="Arial" w:eastAsia="Arial" w:hAnsi="Arial" w:cs="Arial"/>
                        <w:noProof/>
                        <w:color w:val="000000"/>
                        <w:sz w:val="16"/>
                        <w:szCs w:val="16"/>
                      </w:rPr>
                    </w:pPr>
                    <w:r w:rsidRPr="008F48C6">
                      <w:rPr>
                        <w:rFonts w:ascii="Arial" w:eastAsia="Arial" w:hAnsi="Arial" w:cs="Arial"/>
                        <w:noProof/>
                        <w:color w:val="000000"/>
                        <w:sz w:val="16"/>
                        <w:szCs w:val="16"/>
                      </w:rPr>
                      <w:t>INTERNAL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30187E"/>
    <w:multiLevelType w:val="hybridMultilevel"/>
    <w:tmpl w:val="A7EA49F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13934005">
    <w:abstractNumId w:val="1"/>
  </w:num>
  <w:num w:numId="2" w16cid:durableId="3051643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E18"/>
    <w:rsid w:val="00031B2F"/>
    <w:rsid w:val="000A75AA"/>
    <w:rsid w:val="000F23BB"/>
    <w:rsid w:val="001A6DE9"/>
    <w:rsid w:val="001B0BEF"/>
    <w:rsid w:val="002A14A5"/>
    <w:rsid w:val="003020AA"/>
    <w:rsid w:val="00317106"/>
    <w:rsid w:val="003E5A92"/>
    <w:rsid w:val="004100CC"/>
    <w:rsid w:val="00513EE3"/>
    <w:rsid w:val="005E3549"/>
    <w:rsid w:val="00617F47"/>
    <w:rsid w:val="0062733B"/>
    <w:rsid w:val="006716CD"/>
    <w:rsid w:val="0079688E"/>
    <w:rsid w:val="007A1E0A"/>
    <w:rsid w:val="007D086E"/>
    <w:rsid w:val="007D177B"/>
    <w:rsid w:val="00820E13"/>
    <w:rsid w:val="00823E60"/>
    <w:rsid w:val="008B0F18"/>
    <w:rsid w:val="008C7637"/>
    <w:rsid w:val="008E4E18"/>
    <w:rsid w:val="008F48C6"/>
    <w:rsid w:val="00940C74"/>
    <w:rsid w:val="00981243"/>
    <w:rsid w:val="009C0DB0"/>
    <w:rsid w:val="00B74093"/>
    <w:rsid w:val="00C404AE"/>
    <w:rsid w:val="00CA70A2"/>
    <w:rsid w:val="00CF3C5C"/>
    <w:rsid w:val="00D24198"/>
    <w:rsid w:val="00D71BA8"/>
    <w:rsid w:val="00E07166"/>
    <w:rsid w:val="00E16E93"/>
    <w:rsid w:val="00ED4458"/>
    <w:rsid w:val="00F70860"/>
    <w:rsid w:val="00FB3D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2A14A5"/>
    <w:pPr>
      <w:spacing w:after="0" w:line="240" w:lineRule="auto"/>
    </w:pPr>
  </w:style>
  <w:style w:type="paragraph" w:styleId="Header">
    <w:name w:val="header"/>
    <w:basedOn w:val="Normal"/>
    <w:link w:val="HeaderChar"/>
    <w:uiPriority w:val="99"/>
    <w:unhideWhenUsed/>
    <w:rsid w:val="007D17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177B"/>
  </w:style>
  <w:style w:type="character" w:styleId="CommentReference">
    <w:name w:val="annotation reference"/>
    <w:basedOn w:val="DefaultParagraphFont"/>
    <w:uiPriority w:val="99"/>
    <w:semiHidden/>
    <w:unhideWhenUsed/>
    <w:rsid w:val="007D086E"/>
    <w:rPr>
      <w:sz w:val="16"/>
      <w:szCs w:val="16"/>
    </w:rPr>
  </w:style>
  <w:style w:type="paragraph" w:styleId="CommentText">
    <w:name w:val="annotation text"/>
    <w:basedOn w:val="Normal"/>
    <w:link w:val="CommentTextChar"/>
    <w:uiPriority w:val="99"/>
    <w:unhideWhenUsed/>
    <w:rsid w:val="007D086E"/>
    <w:pPr>
      <w:spacing w:line="240" w:lineRule="auto"/>
    </w:pPr>
    <w:rPr>
      <w:sz w:val="20"/>
      <w:szCs w:val="20"/>
    </w:rPr>
  </w:style>
  <w:style w:type="character" w:customStyle="1" w:styleId="CommentTextChar">
    <w:name w:val="Comment Text Char"/>
    <w:basedOn w:val="DefaultParagraphFont"/>
    <w:link w:val="CommentText"/>
    <w:uiPriority w:val="99"/>
    <w:rsid w:val="007D086E"/>
    <w:rPr>
      <w:sz w:val="20"/>
      <w:szCs w:val="20"/>
    </w:rPr>
  </w:style>
  <w:style w:type="paragraph" w:styleId="CommentSubject">
    <w:name w:val="annotation subject"/>
    <w:basedOn w:val="CommentText"/>
    <w:next w:val="CommentText"/>
    <w:link w:val="CommentSubjectChar"/>
    <w:uiPriority w:val="99"/>
    <w:semiHidden/>
    <w:unhideWhenUsed/>
    <w:rsid w:val="007D086E"/>
    <w:rPr>
      <w:b/>
      <w:bCs/>
    </w:rPr>
  </w:style>
  <w:style w:type="character" w:customStyle="1" w:styleId="CommentSubjectChar">
    <w:name w:val="Comment Subject Char"/>
    <w:basedOn w:val="CommentTextChar"/>
    <w:link w:val="CommentSubject"/>
    <w:uiPriority w:val="99"/>
    <w:semiHidden/>
    <w:rsid w:val="007D086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1388&amp;from=EN" TargetMode="External"/><Relationship Id="rId18" Type="http://schemas.openxmlformats.org/officeDocument/2006/relationships/hyperlink" Target="https://eur-lex.europa.eu/legal-content/EN/AUTO/?uri=OJ:L:2009:211:TOC" TargetMode="External"/><Relationship Id="rId26" Type="http://schemas.openxmlformats.org/officeDocument/2006/relationships/hyperlink" Target="https://eur-lex.europa.eu/legal-content/EN/AUTO/?uri=OJ:L:2016:112:TOC" TargetMode="External"/><Relationship Id="rId3" Type="http://schemas.openxmlformats.org/officeDocument/2006/relationships/styles" Target="styles.xml"/><Relationship Id="rId21" Type="http://schemas.openxmlformats.org/officeDocument/2006/relationships/hyperlink" Target="https://eur-lex.europa.eu/legal-content/EN/TXT/HTML/?uri=CELEX:32016R1388&amp;from=EN" TargetMode="External"/><Relationship Id="rId34"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s://eur-lex.europa.eu/legal-content/EN/TXT/HTML/?uri=CELEX:32016R1388&amp;from=EN" TargetMode="External"/><Relationship Id="rId17" Type="http://schemas.openxmlformats.org/officeDocument/2006/relationships/hyperlink" Target="https://eur-lex.europa.eu/legal-content/EN/TXT/HTML/?uri=CELEX:32016R1388&amp;from=EN" TargetMode="External"/><Relationship Id="rId25" Type="http://schemas.openxmlformats.org/officeDocument/2006/relationships/hyperlink" Target="https://eur-lex.europa.eu/legal-content/EN/TXT/HTML/?uri=CELEX:32016R1388&amp;from=EN"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ur-lex.europa.eu/legal-content/EN/AUTO/?uri=OJ:L:2009:211:TOC" TargetMode="External"/><Relationship Id="rId20" Type="http://schemas.openxmlformats.org/officeDocument/2006/relationships/hyperlink" Target="https://eur-lex.europa.eu/legal-content/EN/AUTO/?uri=OJ:L:1998:204:TOC"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EN/TXT/HTML/?uri=CELEX:32016R1388&amp;from=EN" TargetMode="External"/><Relationship Id="rId24" Type="http://schemas.openxmlformats.org/officeDocument/2006/relationships/hyperlink" Target="https://eur-lex.europa.eu/legal-content/EN/AUTO/?uri=OJ:L:2015:197:TOC"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ur-lex.europa.eu/legal-content/EN/TXT/HTML/?uri=CELEX:32016R1388&amp;from=EN" TargetMode="External"/><Relationship Id="rId23" Type="http://schemas.openxmlformats.org/officeDocument/2006/relationships/hyperlink" Target="https://eur-lex.europa.eu/legal-content/EN/TXT/HTML/?uri=CELEX:32016R1388&amp;from=EN" TargetMode="External"/><Relationship Id="rId28" Type="http://schemas.openxmlformats.org/officeDocument/2006/relationships/hyperlink" Target="https://eur-lex.europa.eu/legal-content/EN/AUTO/?uri=OJ:L:2013:163:TOC" TargetMode="External"/><Relationship Id="rId36" Type="http://schemas.openxmlformats.org/officeDocument/2006/relationships/customXml" Target="../customXml/item4.xml"/><Relationship Id="rId10" Type="http://schemas.openxmlformats.org/officeDocument/2006/relationships/hyperlink" Target="https://eur-lex.europa.eu/legal-content/EN/TXT/HTML/?uri=CELEX:32016R1388&amp;from=EN" TargetMode="External"/><Relationship Id="rId19" Type="http://schemas.openxmlformats.org/officeDocument/2006/relationships/hyperlink" Target="https://eur-lex.europa.eu/legal-content/EN/TXT/HTML/?uri=CELEX:32016R1388&amp;from=EN"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eur-lex.europa.eu/legal-content/EN/TXT/HTML/?uri=CELEX:32016R1388&amp;from=EN" TargetMode="External"/><Relationship Id="rId14" Type="http://schemas.openxmlformats.org/officeDocument/2006/relationships/hyperlink" Target="https://eur-lex.europa.eu/legal-content/EN/TXT/HTML/?uri=CELEX:32016R1388&amp;from=EN" TargetMode="External"/><Relationship Id="rId22" Type="http://schemas.openxmlformats.org/officeDocument/2006/relationships/hyperlink" Target="https://eur-lex.europa.eu/legal-content/EN/AUTO/?uri=OJ:L:2012:315:TOC" TargetMode="External"/><Relationship Id="rId27" Type="http://schemas.openxmlformats.org/officeDocument/2006/relationships/hyperlink" Target="https://eur-lex.europa.eu/legal-content/EN/TXT/HTML/?uri=CELEX:32016R1388&amp;from=EN" TargetMode="External"/><Relationship Id="rId30" Type="http://schemas.openxmlformats.org/officeDocument/2006/relationships/header" Target="header2.xml"/><Relationship Id="rId35" Type="http://schemas.openxmlformats.org/officeDocument/2006/relationships/customXml" Target="../customXml/item3.xml"/><Relationship Id="rId8" Type="http://schemas.openxmlformats.org/officeDocument/2006/relationships/hyperlink" Target="https://eur-lex.europa.eu/legal-content/EN/TXT/HTML/?uri=CELEX:32016R1388&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68CECC4A-5B27-4593-BE25-F7F78739ACB7}"/>
</file>

<file path=customXml/itemProps2.xml><?xml version="1.0" encoding="utf-8"?>
<ds:datastoreItem xmlns:ds="http://schemas.openxmlformats.org/officeDocument/2006/customXml" ds:itemID="{C2215502-DBBF-45C5-9482-698A8D12FFA5}"/>
</file>

<file path=customXml/itemProps3.xml><?xml version="1.0" encoding="utf-8"?>
<ds:datastoreItem xmlns:ds="http://schemas.openxmlformats.org/officeDocument/2006/customXml" ds:itemID="{EC78FFDA-A9D5-47C5-8755-B1F012A5DC6D}"/>
</file>

<file path=customXml/itemProps4.xml><?xml version="1.0" encoding="utf-8"?>
<ds:datastoreItem xmlns:ds="http://schemas.openxmlformats.org/officeDocument/2006/customXml" ds:itemID="{D613D8B2-D95D-4DCB-84D6-8F661DF00497}"/>
</file>

<file path=docProps/app.xml><?xml version="1.0" encoding="utf-8"?>
<Properties xmlns="http://schemas.openxmlformats.org/officeDocument/2006/extended-properties" xmlns:vt="http://schemas.openxmlformats.org/officeDocument/2006/docPropsVTypes">
  <Template>Normal</Template>
  <TotalTime>0</TotalTime>
  <Pages>52</Pages>
  <Words>21727</Words>
  <Characters>123845</Characters>
  <Application>Microsoft Office Word</Application>
  <DocSecurity>0</DocSecurity>
  <Lines>1032</Lines>
  <Paragraphs>290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2022-11-18T15:16:00Z</dcterms:created>
  <dcterms:modified xsi:type="dcterms:W3CDTF">2022-11-18T15:16:00Z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4,5,6</vt:lpwstr>
  </property>
  <property fmtid="{D5CDD505-2E9C-101B-9397-08002B2CF9AE}" pid="3" name="ClassificationContentMarkingHeaderFontProps">
    <vt:lpwstr>#000000,8,Arial</vt:lpwstr>
  </property>
  <property fmtid="{D5CDD505-2E9C-101B-9397-08002B2CF9AE}" pid="4" name="ClassificationContentMarkingHeaderText">
    <vt:lpwstr>INTERNAL</vt:lpwstr>
  </property>
  <property fmtid="{D5CDD505-2E9C-101B-9397-08002B2CF9AE}" pid="5" name="MSIP_Label_797ad33d-ed35-43c0-b526-22bc83c17deb_Enabled">
    <vt:lpwstr>true</vt:lpwstr>
  </property>
  <property fmtid="{D5CDD505-2E9C-101B-9397-08002B2CF9AE}" pid="6" name="MSIP_Label_797ad33d-ed35-43c0-b526-22bc83c17deb_SetDate">
    <vt:lpwstr>2022-11-17T21:37:50Z</vt:lpwstr>
  </property>
  <property fmtid="{D5CDD505-2E9C-101B-9397-08002B2CF9AE}" pid="7" name="MSIP_Label_797ad33d-ed35-43c0-b526-22bc83c17deb_Method">
    <vt:lpwstr>Standard</vt:lpwstr>
  </property>
  <property fmtid="{D5CDD505-2E9C-101B-9397-08002B2CF9AE}" pid="8" name="MSIP_Label_797ad33d-ed35-43c0-b526-22bc83c17deb_Name">
    <vt:lpwstr>797ad33d-ed35-43c0-b526-22bc83c17deb</vt:lpwstr>
  </property>
  <property fmtid="{D5CDD505-2E9C-101B-9397-08002B2CF9AE}" pid="9" name="MSIP_Label_797ad33d-ed35-43c0-b526-22bc83c17deb_SiteId">
    <vt:lpwstr>d539d4bf-5610-471a-afc2-1c76685cfefa</vt:lpwstr>
  </property>
  <property fmtid="{D5CDD505-2E9C-101B-9397-08002B2CF9AE}" pid="10" name="MSIP_Label_797ad33d-ed35-43c0-b526-22bc83c17deb_ActionId">
    <vt:lpwstr>2dfbe0bd-854f-4f63-bffe-39ebd70d7ccc</vt:lpwstr>
  </property>
  <property fmtid="{D5CDD505-2E9C-101B-9397-08002B2CF9AE}" pid="11" name="MSIP_Label_797ad33d-ed35-43c0-b526-22bc83c17deb_ContentBits">
    <vt:lpwstr>1</vt:lpwstr>
  </property>
  <property fmtid="{D5CDD505-2E9C-101B-9397-08002B2CF9AE}" pid="12" name="ContentTypeId">
    <vt:lpwstr>0x01010043E53488C602EA48B779D6F9D1672068</vt:lpwstr>
  </property>
</Properties>
</file>