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bookmarkStart w:id="0" w:name="_GoBack"/>
            <w:bookmarkEnd w:id="0"/>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6764C6"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11"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12"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Therefore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(pu)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09814A0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significance of power-generating modules should be based on their size and their effect on the overall system. Synchronous machines should be classed on the machine size and include all the components of a generating facility that normally run indivisibly</w:t>
            </w:r>
            <w:del w:id="1" w:author="Author">
              <w:r w:rsidRPr="00972201" w:rsidDel="009050D5">
                <w:rPr>
                  <w:rFonts w:ascii="inherit" w:eastAsia="Times New Roman" w:hAnsi="inherit" w:cs="Times New Roman"/>
                  <w:sz w:val="24"/>
                  <w:szCs w:val="24"/>
                  <w:lang w:eastAsia="en-GB"/>
                </w:rPr>
                <w:delText>,</w:delText>
              </w:r>
              <w:r w:rsidRPr="006764C6" w:rsidDel="009050D5">
                <w:rPr>
                  <w:rFonts w:ascii="inherit" w:eastAsia="Times New Roman" w:hAnsi="inherit" w:cs="Times New Roman"/>
                  <w:strike/>
                  <w:sz w:val="24"/>
                  <w:szCs w:val="24"/>
                  <w:lang w:eastAsia="en-GB"/>
                  <w:rPrChange w:id="2" w:author="Author">
                    <w:rPr>
                      <w:rFonts w:ascii="inherit" w:eastAsia="Times New Roman" w:hAnsi="inherit" w:cs="Times New Roman"/>
                      <w:sz w:val="24"/>
                      <w:szCs w:val="24"/>
                      <w:lang w:eastAsia="en-GB"/>
                    </w:rPr>
                  </w:rPrChange>
                </w:rPr>
                <w:delText xml:space="preserve"> such as separate alternators driven by the separate gas and steam turbines of a single combined-cycle gas turbine installation</w:delText>
              </w:r>
            </w:del>
            <w:r w:rsidRPr="00FB0F07">
              <w:rPr>
                <w:rFonts w:ascii="inherit" w:eastAsia="Times New Roman" w:hAnsi="inherit" w:cs="Times New Roman"/>
                <w:sz w:val="24"/>
                <w:szCs w:val="24"/>
                <w:lang w:eastAsia="en-GB"/>
              </w:rPr>
              <w:t xml:space="preserve">. For a facility including several </w:t>
            </w:r>
            <w:del w:id="3" w:author="Author">
              <w:r w:rsidRPr="006764C6" w:rsidDel="009050D5">
                <w:rPr>
                  <w:rFonts w:ascii="inherit" w:eastAsia="Times New Roman" w:hAnsi="inherit" w:cs="Times New Roman"/>
                  <w:strike/>
                  <w:sz w:val="24"/>
                  <w:szCs w:val="24"/>
                  <w:lang w:eastAsia="en-GB"/>
                  <w:rPrChange w:id="4" w:author="Author">
                    <w:rPr>
                      <w:rFonts w:ascii="inherit" w:eastAsia="Times New Roman" w:hAnsi="inherit" w:cs="Times New Roman"/>
                      <w:sz w:val="24"/>
                      <w:szCs w:val="24"/>
                      <w:lang w:eastAsia="en-GB"/>
                    </w:rPr>
                  </w:rPrChange>
                </w:rPr>
                <w:delText>such combined-cycle gas turbine</w:delText>
              </w:r>
              <w:r w:rsidRPr="00FB0F07" w:rsidDel="009050D5">
                <w:rPr>
                  <w:rFonts w:ascii="inherit" w:eastAsia="Times New Roman" w:hAnsi="inherit" w:cs="Times New Roman"/>
                  <w:sz w:val="24"/>
                  <w:szCs w:val="24"/>
                  <w:lang w:eastAsia="en-GB"/>
                </w:rPr>
                <w:delText xml:space="preserve"> </w:delText>
              </w:r>
            </w:del>
            <w:ins w:id="5" w:author="Author">
              <w:r w:rsidR="00640778" w:rsidRPr="00FB0F07">
                <w:rPr>
                  <w:rFonts w:ascii="inherit" w:eastAsia="Times New Roman" w:hAnsi="inherit" w:cs="Times New Roman"/>
                  <w:sz w:val="24"/>
                  <w:szCs w:val="24"/>
                  <w:lang w:eastAsia="en-GB"/>
                </w:rPr>
                <w:t>synchronous power generating units</w:t>
              </w:r>
              <w:del w:id="6" w:author="Author">
                <w:r w:rsidR="00640778" w:rsidRPr="00FB0F07" w:rsidDel="00A0272B">
                  <w:rPr>
                    <w:rFonts w:ascii="inherit" w:eastAsia="Times New Roman" w:hAnsi="inherit" w:cs="Times New Roman"/>
                    <w:sz w:val="24"/>
                    <w:szCs w:val="24"/>
                    <w:lang w:eastAsia="en-GB"/>
                  </w:rPr>
                  <w:delText xml:space="preserve"> </w:delText>
                </w:r>
              </w:del>
            </w:ins>
            <w:del w:id="7" w:author="Author">
              <w:r w:rsidRPr="006764C6" w:rsidDel="00A0272B">
                <w:rPr>
                  <w:rFonts w:ascii="inherit" w:eastAsia="Times New Roman" w:hAnsi="inherit" w:cs="Times New Roman"/>
                  <w:strike/>
                  <w:sz w:val="24"/>
                  <w:szCs w:val="24"/>
                  <w:lang w:eastAsia="en-GB"/>
                  <w:rPrChange w:id="8" w:author="Author">
                    <w:rPr>
                      <w:rFonts w:ascii="inherit" w:eastAsia="Times New Roman" w:hAnsi="inherit" w:cs="Times New Roman"/>
                      <w:sz w:val="24"/>
                      <w:szCs w:val="24"/>
                      <w:lang w:eastAsia="en-GB"/>
                    </w:rPr>
                  </w:rPrChange>
                </w:rPr>
                <w:delText>installations</w:delText>
              </w:r>
            </w:del>
            <w:r w:rsidRPr="00FB0F07">
              <w:rPr>
                <w:rFonts w:ascii="inherit" w:eastAsia="Times New Roman" w:hAnsi="inherit" w:cs="Times New Roman"/>
                <w:sz w:val="24"/>
                <w:szCs w:val="24"/>
                <w:lang w:eastAsia="en-GB"/>
              </w:rPr>
              <w:t xml:space="preserve">, each should be assessed on </w:t>
            </w:r>
            <w:del w:id="9" w:author="Author">
              <w:r w:rsidRPr="006764C6" w:rsidDel="000634D6">
                <w:rPr>
                  <w:rFonts w:ascii="inherit" w:eastAsia="Times New Roman" w:hAnsi="inherit" w:cs="Times New Roman"/>
                  <w:strike/>
                  <w:sz w:val="24"/>
                  <w:szCs w:val="24"/>
                  <w:lang w:eastAsia="en-GB"/>
                  <w:rPrChange w:id="10" w:author="Author">
                    <w:rPr>
                      <w:rFonts w:ascii="inherit" w:eastAsia="Times New Roman" w:hAnsi="inherit" w:cs="Times New Roman"/>
                      <w:sz w:val="24"/>
                      <w:szCs w:val="24"/>
                      <w:lang w:eastAsia="en-GB"/>
                    </w:rPr>
                  </w:rPrChange>
                </w:rPr>
                <w:delText>its</w:delText>
              </w:r>
            </w:del>
            <w:ins w:id="11" w:author="Author">
              <w:r w:rsidR="00667DD2" w:rsidRPr="00FB0F07">
                <w:rPr>
                  <w:rFonts w:ascii="inherit" w:eastAsia="Times New Roman" w:hAnsi="inherit" w:cs="Times New Roman"/>
                  <w:sz w:val="24"/>
                  <w:szCs w:val="24"/>
                  <w:lang w:eastAsia="en-GB"/>
                </w:rPr>
                <w:t xml:space="preserve"> </w:t>
              </w:r>
              <w:r w:rsidR="00667DD2" w:rsidRPr="006764C6">
                <w:rPr>
                  <w:rFonts w:ascii="inherit" w:eastAsia="Times New Roman" w:hAnsi="inherit" w:cs="Times New Roman"/>
                  <w:sz w:val="24"/>
                  <w:szCs w:val="24"/>
                  <w:lang w:eastAsia="en-GB"/>
                  <w:rPrChange w:id="12" w:author="Author">
                    <w:rPr>
                      <w:rFonts w:ascii="inherit" w:eastAsia="Times New Roman" w:hAnsi="inherit" w:cs="Times New Roman"/>
                      <w:sz w:val="24"/>
                      <w:szCs w:val="24"/>
                      <w:highlight w:val="yellow"/>
                      <w:lang w:eastAsia="en-GB"/>
                    </w:rPr>
                  </w:rPrChange>
                </w:rPr>
                <w:t>the individual unit</w:t>
              </w:r>
            </w:ins>
            <w:r w:rsidRPr="00FB0F07">
              <w:rPr>
                <w:rFonts w:ascii="inherit" w:eastAsia="Times New Roman" w:hAnsi="inherit" w:cs="Times New Roman"/>
                <w:sz w:val="24"/>
                <w:szCs w:val="24"/>
                <w:lang w:eastAsia="en-GB"/>
              </w:rPr>
              <w:t xml:space="preserve"> size, and not on the whole capacity of the facility</w:t>
            </w:r>
            <w:ins w:id="13" w:author="Author">
              <w:r w:rsidR="004F746A" w:rsidRPr="00FB0F07">
                <w:rPr>
                  <w:rFonts w:ascii="inherit" w:eastAsia="Times New Roman" w:hAnsi="inherit" w:cs="Times New Roman"/>
                  <w:sz w:val="24"/>
                  <w:szCs w:val="24"/>
                  <w:lang w:eastAsia="en-GB"/>
                </w:rPr>
                <w:t>; this implies that each</w:t>
              </w:r>
              <w:r w:rsidR="00640778" w:rsidRPr="006764C6">
                <w:rPr>
                  <w:rFonts w:ascii="inherit" w:eastAsia="Times New Roman" w:hAnsi="inherit" w:cs="Times New Roman"/>
                  <w:sz w:val="24"/>
                  <w:szCs w:val="24"/>
                  <w:lang w:eastAsia="en-GB"/>
                  <w:rPrChange w:id="14" w:author="Author">
                    <w:rPr>
                      <w:rFonts w:ascii="inherit" w:eastAsia="Times New Roman" w:hAnsi="inherit" w:cs="Times New Roman"/>
                      <w:sz w:val="24"/>
                      <w:szCs w:val="24"/>
                      <w:highlight w:val="yellow"/>
                      <w:lang w:eastAsia="en-GB"/>
                    </w:rPr>
                  </w:rPrChange>
                </w:rPr>
                <w:t xml:space="preserve"> individual</w:t>
              </w:r>
              <w:r w:rsidR="004F746A" w:rsidRPr="00FB0F07">
                <w:rPr>
                  <w:rFonts w:ascii="inherit" w:eastAsia="Times New Roman" w:hAnsi="inherit" w:cs="Times New Roman"/>
                  <w:sz w:val="24"/>
                  <w:szCs w:val="24"/>
                  <w:lang w:eastAsia="en-GB"/>
                </w:rPr>
                <w:t xml:space="preserve"> synchronous power generating unit (SPGU) shall be considered a synchronous power generating module (SPGM)</w:t>
              </w:r>
            </w:ins>
            <w:r w:rsidRPr="00FB0F07">
              <w:rPr>
                <w:rFonts w:ascii="inherit" w:eastAsia="Times New Roman" w:hAnsi="inherit" w:cs="Times New Roman"/>
                <w:sz w:val="24"/>
                <w:szCs w:val="24"/>
                <w:lang w:eastAsia="en-GB"/>
              </w:rPr>
              <w:t>.</w:t>
            </w:r>
            <w:r w:rsidRPr="003B7AE9">
              <w:rPr>
                <w:rFonts w:ascii="inherit" w:eastAsia="Times New Roman" w:hAnsi="inherit" w:cs="Times New Roman"/>
                <w:sz w:val="24"/>
                <w:szCs w:val="24"/>
                <w:lang w:eastAsia="en-GB"/>
              </w:rPr>
              <w:t xml:space="preserve"> Non-synchronously connected power-generating units, where they are collected together to form an economic unit and where they have a single connection point should be assessed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w:t>
            </w:r>
            <w:r w:rsidRPr="003B7AE9">
              <w:rPr>
                <w:rFonts w:ascii="inherit" w:eastAsia="Times New Roman" w:hAnsi="inherit" w:cs="Times New Roman"/>
                <w:sz w:val="24"/>
                <w:szCs w:val="24"/>
                <w:lang w:eastAsia="en-GB"/>
              </w:rPr>
              <w:lastRenderedPageBreak/>
              <w:t>response and minimal system operator control. They should ensure that there is no 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should provide for ranges of parameters for national choices for fault-ride-through capability to maintain a proportionate approach reflecting </w:t>
            </w:r>
            <w:r w:rsidRPr="003B7AE9">
              <w:rPr>
                <w:rFonts w:ascii="inherit" w:eastAsia="Times New Roman" w:hAnsi="inherit" w:cs="Times New Roman"/>
                <w:sz w:val="24"/>
                <w:szCs w:val="24"/>
                <w:lang w:eastAsia="en-GB"/>
              </w:rPr>
              <w:lastRenderedPageBreak/>
              <w:t>varying system needs such as the level of renewable energy sources (‘RES’) and 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the purposes of this Regulation, the definitions in Article 2 of Directive 2012/27/EU of the European Parliament and of the Council</w:t>
      </w:r>
      <w:hyperlink r:id="rId13"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14"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5"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1FA3286A"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ins w:id="15" w:author="Author">
              <w:r w:rsidR="00295C6D">
                <w:rPr>
                  <w:rFonts w:ascii="inherit" w:eastAsia="Times New Roman" w:hAnsi="inherit" w:cs="Times New Roman"/>
                  <w:sz w:val="24"/>
                  <w:szCs w:val="24"/>
                  <w:lang w:eastAsia="en-GB"/>
                </w:rPr>
                <w:t xml:space="preserve"> with a single connection point</w:t>
              </w:r>
            </w:ins>
            <w:r w:rsidRPr="003B7AE9">
              <w:rPr>
                <w:rFonts w:ascii="inherit" w:eastAsia="Times New Roman" w:hAnsi="inherit" w:cs="Times New Roman"/>
                <w:sz w:val="24"/>
                <w:szCs w:val="24"/>
                <w:lang w:eastAsia="en-GB"/>
              </w:rPr>
              <w:t>;</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8F00A6" w:rsidRDefault="003B7AE9" w:rsidP="003B7AE9">
            <w:pPr>
              <w:spacing w:before="120" w:after="0" w:line="240" w:lineRule="auto"/>
              <w:jc w:val="both"/>
              <w:rPr>
                <w:rFonts w:ascii="inherit" w:eastAsia="Times New Roman" w:hAnsi="inherit" w:cs="Times New Roman"/>
                <w:sz w:val="24"/>
                <w:szCs w:val="24"/>
                <w:lang w:eastAsia="en-GB"/>
              </w:rPr>
            </w:pPr>
            <w:r w:rsidRPr="008F00A6">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8F00A6" w:rsidRDefault="003B7AE9" w:rsidP="003B7AE9">
            <w:pPr>
              <w:spacing w:before="120" w:after="0" w:line="240" w:lineRule="auto"/>
              <w:jc w:val="both"/>
              <w:rPr>
                <w:rFonts w:ascii="inherit" w:eastAsia="Times New Roman" w:hAnsi="inherit" w:cs="Times New Roman"/>
                <w:sz w:val="24"/>
                <w:szCs w:val="24"/>
                <w:lang w:eastAsia="en-GB"/>
              </w:rPr>
            </w:pPr>
            <w:del w:id="16" w:author="Author">
              <w:r w:rsidRPr="008F00A6" w:rsidDel="008F00A6">
                <w:rPr>
                  <w:rFonts w:ascii="inherit" w:eastAsia="Times New Roman" w:hAnsi="inherit" w:cs="Times New Roman" w:hint="eastAsia"/>
                  <w:sz w:val="24"/>
                  <w:szCs w:val="24"/>
                  <w:lang w:eastAsia="en-GB"/>
                </w:rPr>
                <w:delText>‘</w:delText>
              </w:r>
              <w:r w:rsidRPr="008F00A6" w:rsidDel="008F00A6">
                <w:rPr>
                  <w:rFonts w:ascii="inherit" w:eastAsia="Times New Roman" w:hAnsi="inherit" w:cs="Times New Roman"/>
                  <w:sz w:val="24"/>
                  <w:szCs w:val="24"/>
                  <w:lang w:eastAsia="en-GB"/>
                </w:rPr>
                <w:delText>main generating plant</w:delText>
              </w:r>
              <w:r w:rsidRPr="008F00A6" w:rsidDel="008F00A6">
                <w:rPr>
                  <w:rFonts w:ascii="inherit" w:eastAsia="Times New Roman" w:hAnsi="inherit" w:cs="Times New Roman" w:hint="eastAsia"/>
                  <w:sz w:val="24"/>
                  <w:szCs w:val="24"/>
                  <w:lang w:eastAsia="en-GB"/>
                </w:rPr>
                <w:delText>’</w:delText>
              </w:r>
              <w:r w:rsidRPr="008F00A6" w:rsidDel="008F00A6">
                <w:rPr>
                  <w:rFonts w:ascii="inherit" w:eastAsia="Times New Roman" w:hAnsi="inherit" w:cs="Times New Roman"/>
                  <w:sz w:val="24"/>
                  <w:szCs w:val="24"/>
                  <w:lang w:eastAsia="en-GB"/>
                </w:rPr>
                <w:delText xml:space="preserve"> means one or more of the principal items of equipment required to convert the primary source of energy into electricity;</w:delText>
              </w:r>
            </w:del>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4322D5D2"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BC2A0A">
              <w:rPr>
                <w:rFonts w:ascii="inherit" w:eastAsia="Times New Roman" w:hAnsi="inherit" w:cs="Times New Roman"/>
                <w:sz w:val="24"/>
                <w:szCs w:val="24"/>
                <w:lang w:eastAsia="en-GB"/>
              </w:rPr>
              <w:t>‘synchronous power-generating module’</w:t>
            </w:r>
            <w:ins w:id="17" w:author="Author">
              <w:r w:rsidR="00723C66" w:rsidRPr="00BC2A0A">
                <w:rPr>
                  <w:rFonts w:ascii="inherit" w:eastAsia="Times New Roman" w:hAnsi="inherit" w:cs="Times New Roman"/>
                  <w:sz w:val="24"/>
                  <w:szCs w:val="24"/>
                  <w:lang w:eastAsia="en-GB"/>
                </w:rPr>
                <w:t xml:space="preserve"> </w:t>
              </w:r>
              <w:r w:rsidR="00B811BB" w:rsidRPr="00BC2A0A">
                <w:rPr>
                  <w:rFonts w:ascii="inherit" w:eastAsia="Times New Roman" w:hAnsi="inherit" w:cs="Times New Roman"/>
                  <w:sz w:val="24"/>
                  <w:szCs w:val="24"/>
                  <w:lang w:eastAsia="en-GB"/>
                </w:rPr>
                <w:t xml:space="preserve">or </w:t>
              </w:r>
              <w:r w:rsidR="00B811BB" w:rsidRPr="00BC2A0A">
                <w:rPr>
                  <w:rFonts w:ascii="inherit" w:eastAsia="Times New Roman" w:hAnsi="inherit" w:cs="Times New Roman" w:hint="eastAsia"/>
                  <w:sz w:val="24"/>
                  <w:szCs w:val="24"/>
                  <w:lang w:eastAsia="en-GB"/>
                </w:rPr>
                <w:t>‘</w:t>
              </w:r>
              <w:r w:rsidR="00723C66" w:rsidRPr="00BC2A0A">
                <w:rPr>
                  <w:rFonts w:ascii="inherit" w:eastAsia="Times New Roman" w:hAnsi="inherit" w:cs="Times New Roman"/>
                  <w:sz w:val="24"/>
                  <w:szCs w:val="24"/>
                  <w:lang w:eastAsia="en-GB"/>
                </w:rPr>
                <w:t>SPGM</w:t>
              </w:r>
              <w:r w:rsidR="00B811BB" w:rsidRPr="00BC2A0A">
                <w:rPr>
                  <w:rFonts w:ascii="inherit" w:eastAsia="Times New Roman" w:hAnsi="inherit" w:cs="Times New Roman" w:hint="eastAsia"/>
                  <w:sz w:val="24"/>
                  <w:szCs w:val="24"/>
                  <w:lang w:eastAsia="en-GB"/>
                </w:rPr>
                <w:t>’</w:t>
              </w:r>
            </w:ins>
            <w:r w:rsidRPr="00BC2A0A">
              <w:rPr>
                <w:rFonts w:ascii="inherit" w:eastAsia="Times New Roman" w:hAnsi="inherit" w:cs="Times New Roman"/>
                <w:sz w:val="24"/>
                <w:szCs w:val="24"/>
                <w:lang w:eastAsia="en-GB"/>
              </w:rPr>
              <w:t xml:space="preserve"> means an indivisible set of</w:t>
            </w:r>
            <w:ins w:id="18" w:author="Author">
              <w:r w:rsidR="00667DD2" w:rsidRPr="00BC2A0A">
                <w:rPr>
                  <w:rFonts w:ascii="inherit" w:eastAsia="Times New Roman" w:hAnsi="inherit" w:cs="Times New Roman"/>
                  <w:sz w:val="24"/>
                  <w:szCs w:val="24"/>
                  <w:lang w:eastAsia="en-GB"/>
                </w:rPr>
                <w:t xml:space="preserve"> components</w:t>
              </w:r>
            </w:ins>
            <w:r w:rsidRPr="00BC2A0A">
              <w:rPr>
                <w:rFonts w:ascii="inherit" w:eastAsia="Times New Roman" w:hAnsi="inherit" w:cs="Times New Roman"/>
                <w:sz w:val="24"/>
                <w:szCs w:val="24"/>
                <w:lang w:eastAsia="en-GB"/>
              </w:rPr>
              <w:t xml:space="preserve"> </w:t>
            </w:r>
            <w:del w:id="19" w:author="Author">
              <w:r w:rsidRPr="006764C6" w:rsidDel="008005B7">
                <w:rPr>
                  <w:rFonts w:ascii="inherit" w:eastAsia="Times New Roman" w:hAnsi="inherit" w:cs="Times New Roman"/>
                  <w:strike/>
                  <w:sz w:val="24"/>
                  <w:szCs w:val="24"/>
                  <w:lang w:eastAsia="en-GB"/>
                  <w:rPrChange w:id="20" w:author="Author">
                    <w:rPr>
                      <w:rFonts w:ascii="inherit" w:eastAsia="Times New Roman" w:hAnsi="inherit" w:cs="Times New Roman"/>
                      <w:sz w:val="24"/>
                      <w:szCs w:val="24"/>
                      <w:lang w:eastAsia="en-GB"/>
                    </w:rPr>
                  </w:rPrChange>
                </w:rPr>
                <w:delText xml:space="preserve">installations </w:delText>
              </w:r>
            </w:del>
            <w:r w:rsidRPr="00BC2A0A">
              <w:rPr>
                <w:rFonts w:ascii="inherit" w:eastAsia="Times New Roman" w:hAnsi="inherit" w:cs="Times New Roman"/>
                <w:sz w:val="24"/>
                <w:szCs w:val="24"/>
                <w:lang w:eastAsia="en-GB"/>
              </w:rPr>
              <w:t>which can generate electrical energy such that the frequency of the generated voltage, the generator speed and the frequency of network voltage are in a constant ratio and thus in synchronism;</w:t>
            </w:r>
            <w:ins w:id="21" w:author="Author">
              <w:r w:rsidR="004F746A" w:rsidRPr="00BC2A0A">
                <w:rPr>
                  <w:rFonts w:ascii="inherit" w:eastAsia="Times New Roman" w:hAnsi="inherit" w:cs="Times New Roman"/>
                  <w:sz w:val="24"/>
                  <w:szCs w:val="24"/>
                  <w:lang w:eastAsia="en-GB"/>
                </w:rPr>
                <w:t xml:space="preserve"> each synchronous power generating unit</w:t>
              </w:r>
              <w:r w:rsidR="00723C66" w:rsidRPr="004E5BEF">
                <w:rPr>
                  <w:rFonts w:ascii="inherit" w:eastAsia="Times New Roman" w:hAnsi="inherit" w:cs="Times New Roman"/>
                  <w:sz w:val="24"/>
                  <w:szCs w:val="24"/>
                  <w:lang w:eastAsia="en-GB"/>
                </w:rPr>
                <w:t xml:space="preserve"> </w:t>
              </w:r>
              <w:r w:rsidR="00667DD2" w:rsidRPr="004E5BEF">
                <w:rPr>
                  <w:rFonts w:ascii="inherit" w:eastAsia="Times New Roman" w:hAnsi="inherit" w:cs="Times New Roman"/>
                  <w:sz w:val="24"/>
                  <w:szCs w:val="24"/>
                  <w:lang w:eastAsia="en-GB"/>
                </w:rPr>
                <w:t>(</w:t>
              </w:r>
              <w:r w:rsidR="00723C66" w:rsidRPr="004E5BEF">
                <w:rPr>
                  <w:rFonts w:ascii="inherit" w:eastAsia="Times New Roman" w:hAnsi="inherit" w:cs="Times New Roman"/>
                  <w:sz w:val="24"/>
                  <w:szCs w:val="24"/>
                  <w:lang w:eastAsia="en-GB"/>
                </w:rPr>
                <w:t>SPGU</w:t>
              </w:r>
              <w:r w:rsidR="00667DD2" w:rsidRPr="004E5BEF">
                <w:rPr>
                  <w:rFonts w:ascii="inherit" w:eastAsia="Times New Roman" w:hAnsi="inherit" w:cs="Times New Roman"/>
                  <w:sz w:val="24"/>
                  <w:szCs w:val="24"/>
                  <w:lang w:eastAsia="en-GB"/>
                </w:rPr>
                <w:t>)</w:t>
              </w:r>
              <w:r w:rsidR="004F746A" w:rsidRPr="00BC2A0A">
                <w:rPr>
                  <w:rFonts w:ascii="inherit" w:eastAsia="Times New Roman" w:hAnsi="inherit" w:cs="Times New Roman"/>
                  <w:sz w:val="24"/>
                  <w:szCs w:val="24"/>
                  <w:lang w:eastAsia="en-GB"/>
                </w:rPr>
                <w:t xml:space="preserve"> will be considered a synchronous power generating module</w:t>
              </w:r>
              <w:r w:rsidR="00667DD2" w:rsidRPr="004E5BEF">
                <w:rPr>
                  <w:rFonts w:ascii="inherit" w:eastAsia="Times New Roman" w:hAnsi="inherit" w:cs="Times New Roman"/>
                  <w:sz w:val="24"/>
                  <w:szCs w:val="24"/>
                  <w:lang w:eastAsia="en-GB"/>
                </w:rPr>
                <w:t xml:space="preserve"> (SPGM); </w:t>
              </w:r>
              <w:r w:rsidR="00723C66" w:rsidRPr="004E5BEF">
                <w:rPr>
                  <w:rFonts w:ascii="inherit" w:eastAsia="Times New Roman" w:hAnsi="inherit" w:cs="Times New Roman"/>
                  <w:sz w:val="24"/>
                  <w:szCs w:val="24"/>
                  <w:lang w:eastAsia="en-GB"/>
                </w:rPr>
                <w:t xml:space="preserve">SPGU </w:t>
              </w:r>
              <w:r w:rsidR="00667DD2" w:rsidRPr="004E5BEF">
                <w:rPr>
                  <w:rFonts w:ascii="inherit" w:eastAsia="Times New Roman" w:hAnsi="inherit" w:cs="Times New Roman"/>
                  <w:sz w:val="24"/>
                  <w:szCs w:val="24"/>
                  <w:lang w:eastAsia="en-GB"/>
                </w:rPr>
                <w:t>and</w:t>
              </w:r>
              <w:r w:rsidR="00723C66" w:rsidRPr="004E5BEF">
                <w:rPr>
                  <w:rFonts w:ascii="inherit" w:eastAsia="Times New Roman" w:hAnsi="inherit" w:cs="Times New Roman"/>
                  <w:sz w:val="24"/>
                  <w:szCs w:val="24"/>
                  <w:lang w:eastAsia="en-GB"/>
                </w:rPr>
                <w:t xml:space="preserve"> SPGM</w:t>
              </w:r>
              <w:r w:rsidR="00667DD2" w:rsidRPr="004E5BEF">
                <w:rPr>
                  <w:rFonts w:ascii="inherit" w:eastAsia="Times New Roman" w:hAnsi="inherit" w:cs="Times New Roman"/>
                  <w:sz w:val="24"/>
                  <w:szCs w:val="24"/>
                  <w:lang w:eastAsia="en-GB"/>
                </w:rPr>
                <w:t xml:space="preserve"> shall be used interchangeably</w:t>
              </w:r>
              <w:r w:rsidR="004F746A" w:rsidRPr="00BC2A0A">
                <w:rPr>
                  <w:rFonts w:ascii="inherit" w:eastAsia="Times New Roman" w:hAnsi="inherit" w:cs="Times New Roman"/>
                  <w:sz w:val="24"/>
                  <w:szCs w:val="24"/>
                  <w:lang w:eastAsia="en-GB"/>
                </w:rPr>
                <w:t>.</w:t>
              </w:r>
            </w:ins>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0ADAF5B" w14:textId="39FE0ED4" w:rsidR="003B7AE9" w:rsidRDefault="003B7AE9" w:rsidP="003B7AE9">
            <w:pPr>
              <w:spacing w:before="120" w:after="0" w:line="240" w:lineRule="auto"/>
              <w:jc w:val="both"/>
              <w:rPr>
                <w:ins w:id="22"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‘power-generating module document’ or ‘PGMD’ means a document provided by the power-generating </w:t>
            </w:r>
            <w:del w:id="23" w:author="Author">
              <w:r w:rsidRPr="004E5BEF" w:rsidDel="004E5BEF">
                <w:rPr>
                  <w:rFonts w:ascii="inherit" w:eastAsia="Times New Roman" w:hAnsi="inherit" w:cs="Times New Roman"/>
                  <w:sz w:val="24"/>
                  <w:szCs w:val="24"/>
                  <w:lang w:eastAsia="en-GB"/>
                </w:rPr>
                <w:delText>facility</w:delText>
              </w:r>
              <w:r w:rsidRPr="003B7AE9" w:rsidDel="004E5BEF">
                <w:rPr>
                  <w:rFonts w:ascii="inherit" w:eastAsia="Times New Roman" w:hAnsi="inherit" w:cs="Times New Roman"/>
                  <w:sz w:val="24"/>
                  <w:szCs w:val="24"/>
                  <w:lang w:eastAsia="en-GB"/>
                </w:rPr>
                <w:delText xml:space="preserve"> </w:delText>
              </w:r>
            </w:del>
            <w:ins w:id="24" w:author="Author">
              <w:r w:rsidR="00295C6D">
                <w:rPr>
                  <w:rFonts w:ascii="inherit" w:eastAsia="Times New Roman" w:hAnsi="inherit" w:cs="Times New Roman"/>
                  <w:sz w:val="24"/>
                  <w:szCs w:val="24"/>
                  <w:lang w:eastAsia="en-GB"/>
                </w:rPr>
                <w:t xml:space="preserve">module </w:t>
              </w:r>
            </w:ins>
            <w:r w:rsidRPr="003B7AE9">
              <w:rPr>
                <w:rFonts w:ascii="inherit" w:eastAsia="Times New Roman" w:hAnsi="inherit" w:cs="Times New Roman"/>
                <w:sz w:val="24"/>
                <w:szCs w:val="24"/>
                <w:lang w:eastAsia="en-GB"/>
              </w:rPr>
              <w:t>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p w14:paraId="148CFF60" w14:textId="6A532CD4" w:rsidR="004F2AF1" w:rsidRPr="003B7AE9" w:rsidRDefault="004F2AF1" w:rsidP="003B7AE9">
            <w:pPr>
              <w:spacing w:before="120" w:after="0" w:line="240" w:lineRule="auto"/>
              <w:jc w:val="both"/>
              <w:rPr>
                <w:rFonts w:ascii="inherit" w:eastAsia="Times New Roman" w:hAnsi="inherit" w:cs="Times New Roman"/>
                <w:sz w:val="24"/>
                <w:szCs w:val="24"/>
                <w:lang w:eastAsia="en-GB"/>
              </w:rPr>
            </w:pPr>
            <w:ins w:id="25" w:author="Author">
              <w:r>
                <w:rPr>
                  <w:rFonts w:ascii="inherit" w:eastAsia="Times New Roman" w:hAnsi="inherit" w:cs="Times New Roman"/>
                  <w:sz w:val="24"/>
                  <w:szCs w:val="24"/>
                  <w:lang w:eastAsia="en-GB"/>
                </w:rPr>
                <w:t>(10.1</w:t>
              </w:r>
              <w:r w:rsidR="00FD62A7">
                <w:rPr>
                  <w:rFonts w:ascii="inherit" w:eastAsia="Times New Roman" w:hAnsi="inherit" w:cs="Times New Roman"/>
                  <w:sz w:val="24"/>
                  <w:szCs w:val="24"/>
                  <w:lang w:eastAsia="en-GB"/>
                </w:rPr>
                <w:t>)</w:t>
              </w:r>
              <w:r>
                <w:rPr>
                  <w:rFonts w:ascii="inherit" w:eastAsia="Times New Roman" w:hAnsi="inherit" w:cs="Times New Roman"/>
                  <w:sz w:val="24"/>
                  <w:szCs w:val="24"/>
                  <w:lang w:eastAsia="en-GB"/>
                </w:rPr>
                <w:t xml:space="preserve"> </w:t>
              </w:r>
              <w:r w:rsidRPr="003B7AE9">
                <w:rPr>
                  <w:rFonts w:ascii="inherit" w:eastAsia="Times New Roman" w:hAnsi="inherit" w:cs="Times New Roman"/>
                  <w:sz w:val="24"/>
                  <w:szCs w:val="24"/>
                  <w:lang w:eastAsia="en-GB"/>
                </w:rPr>
                <w:t xml:space="preserve">‘power-generating module </w:t>
              </w:r>
              <w:r>
                <w:rPr>
                  <w:rFonts w:ascii="inherit" w:eastAsia="Times New Roman" w:hAnsi="inherit" w:cs="Times New Roman"/>
                  <w:sz w:val="24"/>
                  <w:szCs w:val="24"/>
                  <w:lang w:eastAsia="en-GB"/>
                </w:rPr>
                <w:t>statement</w:t>
              </w:r>
              <w:r w:rsidRPr="003B7AE9">
                <w:rPr>
                  <w:rFonts w:ascii="inherit" w:eastAsia="Times New Roman" w:hAnsi="inherit" w:cs="Times New Roman"/>
                  <w:sz w:val="24"/>
                  <w:szCs w:val="24"/>
                  <w:lang w:eastAsia="en-GB"/>
                </w:rPr>
                <w:t>’ or ‘PGM</w:t>
              </w:r>
              <w:r>
                <w:rPr>
                  <w:rFonts w:ascii="inherit" w:eastAsia="Times New Roman" w:hAnsi="inherit" w:cs="Times New Roman"/>
                  <w:sz w:val="24"/>
                  <w:szCs w:val="24"/>
                  <w:lang w:eastAsia="en-GB"/>
                </w:rPr>
                <w:t>S</w:t>
              </w:r>
              <w:r w:rsidRPr="003B7AE9">
                <w:rPr>
                  <w:rFonts w:ascii="inherit" w:eastAsia="Times New Roman" w:hAnsi="inherit" w:cs="Times New Roman"/>
                  <w:sz w:val="24"/>
                  <w:szCs w:val="24"/>
                  <w:lang w:eastAsia="en-GB"/>
                </w:rPr>
                <w:t xml:space="preserve">’ </w:t>
              </w:r>
              <w:r w:rsidR="00086856">
                <w:rPr>
                  <w:rFonts w:ascii="inherit" w:eastAsia="Times New Roman" w:hAnsi="inherit" w:cs="Times New Roman"/>
                  <w:sz w:val="24"/>
                  <w:szCs w:val="24"/>
                  <w:lang w:eastAsia="en-GB"/>
                </w:rPr>
                <w:t xml:space="preserve">defined </w:t>
              </w:r>
              <w:r w:rsidR="004A1E26">
                <w:rPr>
                  <w:rFonts w:ascii="inherit" w:eastAsia="Times New Roman" w:hAnsi="inherit" w:cs="Times New Roman"/>
                  <w:sz w:val="24"/>
                  <w:szCs w:val="24"/>
                  <w:lang w:eastAsia="en-GB"/>
                </w:rPr>
                <w:t xml:space="preserve">according to </w:t>
              </w:r>
              <w:r w:rsidR="001E34B1">
                <w:rPr>
                  <w:rFonts w:ascii="inherit" w:eastAsia="Times New Roman" w:hAnsi="inherit" w:cs="Times New Roman"/>
                  <w:sz w:val="24"/>
                  <w:szCs w:val="24"/>
                  <w:lang w:eastAsia="en-GB"/>
                </w:rPr>
                <w:t xml:space="preserve">the </w:t>
              </w:r>
              <w:r w:rsidR="004A1E26">
                <w:rPr>
                  <w:rFonts w:ascii="inherit" w:eastAsia="Times New Roman" w:hAnsi="inherit" w:cs="Times New Roman"/>
                  <w:sz w:val="24"/>
                  <w:szCs w:val="24"/>
                  <w:lang w:eastAsia="en-GB"/>
                </w:rPr>
                <w:t>E</w:t>
              </w:r>
              <w:r w:rsidR="001E34B1">
                <w:rPr>
                  <w:rFonts w:ascii="inherit" w:eastAsia="Times New Roman" w:hAnsi="inherit" w:cs="Times New Roman"/>
                  <w:sz w:val="24"/>
                  <w:szCs w:val="24"/>
                  <w:lang w:eastAsia="en-GB"/>
                </w:rPr>
                <w:t xml:space="preserve">xpert Group on </w:t>
              </w:r>
              <w:r w:rsidR="001E34B1" w:rsidRPr="001E34B1">
                <w:rPr>
                  <w:rFonts w:ascii="inherit" w:eastAsia="Times New Roman" w:hAnsi="inherit" w:cs="Times New Roman"/>
                  <w:sz w:val="24"/>
                  <w:szCs w:val="24"/>
                  <w:lang w:eastAsia="en-GB"/>
                </w:rPr>
                <w:t>Harmonization of Certification and product Family groupin</w:t>
              </w:r>
              <w:r w:rsidR="001E34B1">
                <w:rPr>
                  <w:rFonts w:ascii="inherit" w:eastAsia="Times New Roman" w:hAnsi="inherit" w:cs="Times New Roman"/>
                  <w:sz w:val="24"/>
                  <w:szCs w:val="24"/>
                  <w:lang w:eastAsia="en-GB"/>
                </w:rPr>
                <w:t>g</w:t>
              </w:r>
              <w:r w:rsidR="004A1E26">
                <w:rPr>
                  <w:rFonts w:ascii="inherit" w:eastAsia="Times New Roman" w:hAnsi="inherit" w:cs="Times New Roman"/>
                  <w:sz w:val="24"/>
                  <w:szCs w:val="24"/>
                  <w:lang w:eastAsia="en-GB"/>
                </w:rPr>
                <w:t>;</w:t>
              </w:r>
            </w:ins>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0463D9B1" w:rsidR="003B7AE9" w:rsidRPr="003B7AE9" w:rsidRDefault="003B7AE9" w:rsidP="008A38A5">
            <w:pPr>
              <w:spacing w:before="60" w:afterLines="60" w:after="144"/>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ins w:id="26" w:author="Author">
              <w:r w:rsidR="004F2AF1">
                <w:rPr>
                  <w:rFonts w:ascii="inherit" w:eastAsia="Times New Roman" w:hAnsi="inherit" w:cs="Times New Roman"/>
                  <w:sz w:val="24"/>
                  <w:szCs w:val="24"/>
                  <w:lang w:eastAsia="en-GB"/>
                </w:rPr>
                <w:t xml:space="preserve">, </w:t>
              </w:r>
              <w:r w:rsidR="00057A76">
                <w:rPr>
                  <w:rFonts w:ascii="inherit" w:eastAsia="Times New Roman" w:hAnsi="inherit" w:cs="Times New Roman"/>
                  <w:sz w:val="24"/>
                  <w:szCs w:val="24"/>
                  <w:lang w:eastAsia="en-GB"/>
                </w:rPr>
                <w:t>the connection point</w:t>
              </w:r>
              <w:r w:rsidR="004F2AF1">
                <w:rPr>
                  <w:rFonts w:ascii="inherit" w:eastAsia="Times New Roman" w:hAnsi="inherit" w:cs="Times New Roman"/>
                  <w:sz w:val="24"/>
                  <w:szCs w:val="24"/>
                  <w:lang w:eastAsia="en-GB"/>
                </w:rPr>
                <w:t xml:space="preserve"> defines</w:t>
              </w:r>
              <w:r w:rsidR="00057A76">
                <w:rPr>
                  <w:rFonts w:ascii="inherit" w:eastAsia="Times New Roman" w:hAnsi="inherit" w:cs="Times New Roman"/>
                  <w:sz w:val="24"/>
                  <w:szCs w:val="24"/>
                  <w:lang w:eastAsia="en-GB"/>
                </w:rPr>
                <w:t xml:space="preserve"> </w:t>
              </w:r>
              <w:r w:rsidR="00057A76">
                <w:t>difference between power generating unit, power generating module and power generating facility</w:t>
              </w:r>
            </w:ins>
            <w:r w:rsidRPr="003B7AE9">
              <w:rPr>
                <w:rFonts w:ascii="inherit" w:eastAsia="Times New Roman" w:hAnsi="inherit" w:cs="Times New Roman"/>
                <w:sz w:val="24"/>
                <w:szCs w:val="24"/>
                <w:lang w:eastAsia="en-GB"/>
              </w:rPr>
              <w: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6175CB" w:rsidRPr="006175CB" w14:paraId="7C6EE11A" w14:textId="77777777" w:rsidTr="003B7AE9">
        <w:tc>
          <w:tcPr>
            <w:tcW w:w="0" w:type="auto"/>
            <w:shd w:val="clear" w:color="auto" w:fill="auto"/>
            <w:hideMark/>
          </w:tcPr>
          <w:p w14:paraId="22DC5F4C" w14:textId="77777777" w:rsidR="003B7AE9" w:rsidRPr="00AC188E" w:rsidRDefault="003B7AE9" w:rsidP="003B7AE9">
            <w:pPr>
              <w:spacing w:before="120" w:after="0" w:line="240" w:lineRule="auto"/>
              <w:jc w:val="both"/>
              <w:rPr>
                <w:rFonts w:ascii="inherit" w:eastAsia="Times New Roman" w:hAnsi="inherit" w:cs="Times New Roman"/>
                <w:sz w:val="24"/>
                <w:szCs w:val="24"/>
                <w:lang w:eastAsia="en-GB"/>
              </w:rPr>
            </w:pPr>
            <w:r w:rsidRPr="00CE08E7">
              <w:rPr>
                <w:rFonts w:ascii="inherit" w:eastAsia="Times New Roman" w:hAnsi="inherit" w:cs="Times New Roman"/>
                <w:sz w:val="24"/>
                <w:szCs w:val="24"/>
                <w:lang w:eastAsia="en-GB"/>
              </w:rPr>
              <w:t>(17)</w:t>
            </w:r>
          </w:p>
        </w:tc>
        <w:tc>
          <w:tcPr>
            <w:tcW w:w="0" w:type="auto"/>
            <w:shd w:val="clear" w:color="auto" w:fill="auto"/>
            <w:hideMark/>
          </w:tcPr>
          <w:p w14:paraId="7B40B50E" w14:textId="64DB17D4" w:rsidR="003B7AE9" w:rsidRPr="000804AE" w:rsidRDefault="003B7AE9" w:rsidP="003B7AE9">
            <w:pPr>
              <w:spacing w:before="120" w:after="0" w:line="240" w:lineRule="auto"/>
              <w:jc w:val="both"/>
              <w:rPr>
                <w:rFonts w:ascii="inherit" w:eastAsia="Times New Roman" w:hAnsi="inherit" w:cs="Times New Roman"/>
                <w:sz w:val="24"/>
                <w:szCs w:val="24"/>
                <w:lang w:eastAsia="en-GB"/>
              </w:rPr>
            </w:pPr>
            <w:r w:rsidRPr="00AA40D4">
              <w:rPr>
                <w:rFonts w:ascii="inherit" w:eastAsia="Times New Roman" w:hAnsi="inherit" w:cs="Times New Roman" w:hint="eastAsia"/>
                <w:sz w:val="24"/>
                <w:szCs w:val="24"/>
                <w:lang w:eastAsia="en-GB"/>
              </w:rPr>
              <w:t>‘</w:t>
            </w:r>
            <w:r w:rsidRPr="00AA40D4">
              <w:rPr>
                <w:rFonts w:ascii="inherit" w:eastAsia="Times New Roman" w:hAnsi="inherit" w:cs="Times New Roman"/>
                <w:sz w:val="24"/>
                <w:szCs w:val="24"/>
                <w:lang w:eastAsia="en-GB"/>
              </w:rPr>
              <w:t>power park module</w:t>
            </w:r>
            <w:r w:rsidRPr="00AA40D4">
              <w:rPr>
                <w:rFonts w:ascii="inherit" w:eastAsia="Times New Roman" w:hAnsi="inherit" w:cs="Times New Roman" w:hint="eastAsia"/>
                <w:sz w:val="24"/>
                <w:szCs w:val="24"/>
                <w:lang w:eastAsia="en-GB"/>
              </w:rPr>
              <w:t>’</w:t>
            </w:r>
            <w:r w:rsidRPr="00AA40D4">
              <w:rPr>
                <w:rFonts w:ascii="inherit" w:eastAsia="Times New Roman" w:hAnsi="inherit" w:cs="Times New Roman"/>
                <w:sz w:val="24"/>
                <w:szCs w:val="24"/>
                <w:lang w:eastAsia="en-GB"/>
              </w:rPr>
              <w:t xml:space="preserve"> or </w:t>
            </w:r>
            <w:r w:rsidRPr="000804AE">
              <w:rPr>
                <w:rFonts w:ascii="inherit" w:eastAsia="Times New Roman" w:hAnsi="inherit" w:cs="Times New Roman" w:hint="eastAsia"/>
                <w:sz w:val="24"/>
                <w:szCs w:val="24"/>
                <w:lang w:eastAsia="en-GB"/>
              </w:rPr>
              <w:t>‘</w:t>
            </w:r>
            <w:r w:rsidRPr="000804AE">
              <w:rPr>
                <w:rFonts w:ascii="inherit" w:eastAsia="Times New Roman" w:hAnsi="inherit" w:cs="Times New Roman"/>
                <w:sz w:val="24"/>
                <w:szCs w:val="24"/>
                <w:lang w:eastAsia="en-GB"/>
              </w:rPr>
              <w:t>PPM</w:t>
            </w:r>
            <w:r w:rsidRPr="000804AE">
              <w:rPr>
                <w:rFonts w:ascii="inherit" w:eastAsia="Times New Roman" w:hAnsi="inherit" w:cs="Times New Roman" w:hint="eastAsia"/>
                <w:sz w:val="24"/>
                <w:szCs w:val="24"/>
                <w:lang w:eastAsia="en-GB"/>
              </w:rPr>
              <w:t>’</w:t>
            </w:r>
            <w:r w:rsidRPr="000804AE">
              <w:rPr>
                <w:rFonts w:ascii="inherit" w:eastAsia="Times New Roman" w:hAnsi="inherit" w:cs="Times New Roman"/>
                <w:sz w:val="24"/>
                <w:szCs w:val="24"/>
                <w:lang w:eastAsia="en-GB"/>
              </w:rPr>
              <w:t xml:space="preserve">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‘droop’ means the ratio of a steady-state change of frequency to the resulting steady-state change in active power output, expressed in percentage terms. The change in frequency is expressed as a ratio to nominal frequency and the change in active </w:t>
            </w:r>
            <w:r w:rsidRPr="003B7AE9">
              <w:rPr>
                <w:rFonts w:ascii="inherit" w:eastAsia="Times New Roman" w:hAnsi="inherit" w:cs="Times New Roman"/>
                <w:sz w:val="24"/>
                <w:szCs w:val="24"/>
                <w:lang w:eastAsia="en-GB"/>
              </w:rPr>
              <w:lastRenderedPageBreak/>
              <w:t>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regulating level’ means the minimum active power, as specified in the connection agreement or as agreed between the relevant system operator and the 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means the imaginary component of the apparent power at fundamental frequency, usually expressed in kilovar (‘kVAr’) or megavar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underfrequency’‘LFSM-U’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deadband’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‘houseload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6"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‘minimum stable operating level’ means the minimum active power, as specified in the connection agreement or as agreed between the relevant system operator and </w:t>
            </w:r>
            <w:r w:rsidRPr="003B7AE9">
              <w:rPr>
                <w:rFonts w:ascii="inherit" w:eastAsia="Times New Roman" w:hAnsi="inherit" w:cs="Times New Roman"/>
                <w:sz w:val="24"/>
                <w:szCs w:val="24"/>
                <w:lang w:eastAsia="en-GB"/>
              </w:rPr>
              <w:lastRenderedPageBreak/>
              <w:t>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‘underexcitation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‘slope’ means the ratio of the change in voltage, based on reference 1 pu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513E8CD8" w14:textId="431A27E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ins w:id="27" w:author="Author">
              <w:r w:rsidR="004055D8">
                <w:rPr>
                  <w:rFonts w:ascii="inherit" w:eastAsia="Times New Roman" w:hAnsi="inherit" w:cs="Times New Roman"/>
                  <w:sz w:val="24"/>
                  <w:szCs w:val="24"/>
                  <w:lang w:eastAsia="en-GB"/>
                </w:rPr>
                <w:t>;</w:t>
              </w:r>
            </w:ins>
            <w:del w:id="28" w:author="Author">
              <w:r w:rsidRPr="003B7AE9" w:rsidDel="004055D8">
                <w:rPr>
                  <w:rFonts w:ascii="inherit" w:eastAsia="Times New Roman" w:hAnsi="inherit" w:cs="Times New Roman"/>
                  <w:sz w:val="24"/>
                  <w:szCs w:val="24"/>
                  <w:lang w:eastAsia="en-GB"/>
                </w:rPr>
                <w:delText>.</w:delText>
              </w:r>
            </w:del>
          </w:p>
        </w:tc>
      </w:tr>
      <w:tr w:rsidR="005F3287" w:rsidRPr="003B7AE9" w14:paraId="6DB965F2" w14:textId="77777777" w:rsidTr="003B7AE9">
        <w:trPr>
          <w:ins w:id="29" w:author="Author"/>
        </w:trPr>
        <w:tc>
          <w:tcPr>
            <w:tcW w:w="0" w:type="auto"/>
            <w:shd w:val="clear" w:color="auto" w:fill="auto"/>
          </w:tcPr>
          <w:p w14:paraId="0943DF7F" w14:textId="2EF66710" w:rsidR="00B811BB" w:rsidRPr="0076586C" w:rsidRDefault="00B811BB" w:rsidP="00B811BB">
            <w:pPr>
              <w:spacing w:before="120" w:after="0" w:line="240" w:lineRule="auto"/>
              <w:jc w:val="both"/>
              <w:rPr>
                <w:ins w:id="30" w:author="Author"/>
                <w:rFonts w:ascii="inherit" w:eastAsia="Times New Roman" w:hAnsi="inherit" w:cs="Times New Roman"/>
                <w:sz w:val="24"/>
                <w:szCs w:val="24"/>
                <w:lang w:eastAsia="en-GB"/>
              </w:rPr>
            </w:pPr>
            <w:ins w:id="31" w:author="Author">
              <w:r w:rsidRPr="0076586C">
                <w:rPr>
                  <w:rFonts w:ascii="inherit" w:eastAsia="Times New Roman" w:hAnsi="inherit" w:cs="Times New Roman"/>
                  <w:color w:val="FF0000"/>
                  <w:sz w:val="24"/>
                  <w:szCs w:val="24"/>
                  <w:lang w:eastAsia="en-GB"/>
                </w:rPr>
                <w:t>(66)</w:t>
              </w:r>
            </w:ins>
          </w:p>
        </w:tc>
        <w:tc>
          <w:tcPr>
            <w:tcW w:w="0" w:type="auto"/>
            <w:shd w:val="clear" w:color="auto" w:fill="auto"/>
          </w:tcPr>
          <w:p w14:paraId="0BE1BA6C" w14:textId="6DF3E178" w:rsidR="00B811BB" w:rsidRPr="0076586C" w:rsidRDefault="00B811BB" w:rsidP="00B811BB">
            <w:pPr>
              <w:spacing w:before="120" w:after="0" w:line="240" w:lineRule="auto"/>
              <w:jc w:val="both"/>
              <w:rPr>
                <w:ins w:id="32" w:author="Author"/>
                <w:rFonts w:ascii="inherit" w:eastAsia="Times New Roman" w:hAnsi="inherit" w:cs="Times New Roman"/>
                <w:sz w:val="24"/>
                <w:szCs w:val="24"/>
                <w:lang w:eastAsia="en-GB"/>
              </w:rPr>
            </w:pPr>
            <w:ins w:id="33" w:author="Author">
              <w:r w:rsidRPr="0076586C">
                <w:rPr>
                  <w:rFonts w:ascii="inherit" w:eastAsia="Times New Roman" w:hAnsi="inherit" w:cs="Times New Roman" w:hint="eastAsia"/>
                  <w:color w:val="FF0000"/>
                  <w:sz w:val="24"/>
                  <w:szCs w:val="24"/>
                  <w:lang w:eastAsia="en-GB"/>
                </w:rPr>
                <w:t>‘</w:t>
              </w:r>
              <w:r w:rsidRPr="0076586C">
                <w:rPr>
                  <w:rFonts w:ascii="inherit" w:eastAsia="Times New Roman" w:hAnsi="inherit" w:cs="Times New Roman"/>
                  <w:color w:val="FF0000"/>
                  <w:sz w:val="24"/>
                  <w:szCs w:val="24"/>
                  <w:lang w:eastAsia="en-GB"/>
                </w:rPr>
                <w:t>Power generating unit</w:t>
              </w:r>
              <w:r w:rsidRPr="0076586C">
                <w:rPr>
                  <w:rFonts w:ascii="inherit" w:eastAsia="Times New Roman" w:hAnsi="inherit" w:cs="Times New Roman" w:hint="eastAsia"/>
                  <w:color w:val="FF0000"/>
                  <w:sz w:val="24"/>
                  <w:szCs w:val="24"/>
                  <w:lang w:eastAsia="en-GB"/>
                </w:rPr>
                <w:t>’</w:t>
              </w:r>
              <w:r w:rsidRPr="0076586C">
                <w:rPr>
                  <w:rFonts w:ascii="inherit" w:eastAsia="Times New Roman" w:hAnsi="inherit" w:cs="Times New Roman"/>
                  <w:color w:val="FF0000"/>
                  <w:sz w:val="24"/>
                  <w:szCs w:val="24"/>
                  <w:lang w:eastAsia="en-GB"/>
                </w:rPr>
                <w:t xml:space="preserve"> or </w:t>
              </w:r>
              <w:r w:rsidRPr="0076586C">
                <w:rPr>
                  <w:rFonts w:ascii="inherit" w:eastAsia="Times New Roman" w:hAnsi="inherit" w:cs="Times New Roman" w:hint="eastAsia"/>
                  <w:color w:val="FF0000"/>
                  <w:sz w:val="24"/>
                  <w:szCs w:val="24"/>
                  <w:lang w:eastAsia="en-GB"/>
                </w:rPr>
                <w:t>‘</w:t>
              </w:r>
              <w:r w:rsidRPr="0076586C">
                <w:rPr>
                  <w:rFonts w:ascii="inherit" w:eastAsia="Times New Roman" w:hAnsi="inherit" w:cs="Times New Roman"/>
                  <w:color w:val="FF0000"/>
                  <w:sz w:val="24"/>
                  <w:szCs w:val="24"/>
                  <w:lang w:eastAsia="en-GB"/>
                </w:rPr>
                <w:t>PGU</w:t>
              </w:r>
              <w:r w:rsidRPr="0076586C">
                <w:rPr>
                  <w:rFonts w:ascii="inherit" w:eastAsia="Times New Roman" w:hAnsi="inherit" w:cs="Times New Roman" w:hint="eastAsia"/>
                  <w:color w:val="FF0000"/>
                  <w:sz w:val="24"/>
                  <w:szCs w:val="24"/>
                  <w:lang w:eastAsia="en-GB"/>
                </w:rPr>
                <w:t>’</w:t>
              </w:r>
              <w:r w:rsidRPr="0076586C">
                <w:rPr>
                  <w:rFonts w:ascii="inherit" w:eastAsia="Times New Roman" w:hAnsi="inherit" w:cs="Times New Roman"/>
                  <w:color w:val="FF0000"/>
                  <w:sz w:val="24"/>
                  <w:szCs w:val="24"/>
                  <w:lang w:eastAsia="en-GB"/>
                </w:rPr>
                <w:t xml:space="preserve"> means</w:t>
              </w:r>
              <w:r w:rsidRPr="0076586C">
                <w:rPr>
                  <w:rFonts w:ascii="inherit" w:eastAsia="Times New Roman" w:hAnsi="inherit" w:cs="Times New Roman"/>
                  <w:sz w:val="24"/>
                  <w:szCs w:val="24"/>
                  <w:lang w:eastAsia="en-GB"/>
                </w:rPr>
                <w:t xml:space="preserve"> a unit generating electricity, which is either synchronously or non-synchronously connected to the network or connected through power electronics</w:t>
              </w:r>
              <w:r w:rsidR="004055D8">
                <w:rPr>
                  <w:rFonts w:ascii="inherit" w:eastAsia="Times New Roman" w:hAnsi="inherit" w:cs="Times New Roman"/>
                  <w:sz w:val="24"/>
                  <w:szCs w:val="24"/>
                  <w:lang w:eastAsia="en-GB"/>
                </w:rPr>
                <w:t>;</w:t>
              </w:r>
              <w:del w:id="34" w:author="Author">
                <w:r w:rsidRPr="0076586C" w:rsidDel="004055D8">
                  <w:rPr>
                    <w:rFonts w:ascii="inherit" w:eastAsia="Times New Roman" w:hAnsi="inherit" w:cs="Times New Roman"/>
                    <w:sz w:val="24"/>
                    <w:szCs w:val="24"/>
                    <w:lang w:eastAsia="en-GB"/>
                  </w:rPr>
                  <w:delText>.</w:delText>
                </w:r>
              </w:del>
              <w:r w:rsidRPr="0076586C">
                <w:rPr>
                  <w:rFonts w:ascii="inherit" w:eastAsia="Times New Roman" w:hAnsi="inherit" w:cs="Times New Roman"/>
                  <w:sz w:val="24"/>
                  <w:szCs w:val="24"/>
                  <w:lang w:eastAsia="en-GB"/>
                </w:rPr>
                <w:t xml:space="preserve"> </w:t>
              </w:r>
            </w:ins>
          </w:p>
        </w:tc>
      </w:tr>
      <w:tr w:rsidR="005F3287" w:rsidRPr="003B7AE9" w14:paraId="3FC91BB1" w14:textId="77777777" w:rsidTr="003B7AE9">
        <w:trPr>
          <w:ins w:id="35" w:author="Author"/>
        </w:trPr>
        <w:tc>
          <w:tcPr>
            <w:tcW w:w="0" w:type="auto"/>
            <w:shd w:val="clear" w:color="auto" w:fill="auto"/>
          </w:tcPr>
          <w:p w14:paraId="4C4E805B" w14:textId="51CB8589" w:rsidR="00B811BB" w:rsidRPr="0076586C" w:rsidRDefault="00B811BB" w:rsidP="00B811BB">
            <w:pPr>
              <w:spacing w:before="120" w:after="0" w:line="240" w:lineRule="auto"/>
              <w:jc w:val="both"/>
              <w:rPr>
                <w:ins w:id="36" w:author="Author"/>
                <w:rFonts w:ascii="inherit" w:eastAsia="Times New Roman" w:hAnsi="inherit" w:cs="Times New Roman"/>
                <w:sz w:val="24"/>
                <w:szCs w:val="24"/>
                <w:lang w:eastAsia="en-GB"/>
              </w:rPr>
            </w:pPr>
            <w:ins w:id="37" w:author="Author">
              <w:r w:rsidRPr="0076586C">
                <w:rPr>
                  <w:rFonts w:ascii="inherit" w:eastAsia="Times New Roman" w:hAnsi="inherit" w:cs="Times New Roman"/>
                  <w:sz w:val="24"/>
                  <w:szCs w:val="24"/>
                  <w:lang w:eastAsia="en-GB"/>
                </w:rPr>
                <w:t>(67)</w:t>
              </w:r>
            </w:ins>
          </w:p>
        </w:tc>
        <w:tc>
          <w:tcPr>
            <w:tcW w:w="0" w:type="auto"/>
            <w:shd w:val="clear" w:color="auto" w:fill="auto"/>
          </w:tcPr>
          <w:p w14:paraId="7A9EF926" w14:textId="60FFD040" w:rsidR="00B811BB" w:rsidRPr="0076586C" w:rsidRDefault="00B811BB" w:rsidP="00B811BB">
            <w:pPr>
              <w:spacing w:before="120" w:after="0" w:line="240" w:lineRule="auto"/>
              <w:jc w:val="both"/>
              <w:rPr>
                <w:ins w:id="38" w:author="Author"/>
                <w:rFonts w:ascii="inherit" w:eastAsia="Times New Roman" w:hAnsi="inherit" w:cs="Times New Roman"/>
                <w:sz w:val="24"/>
                <w:szCs w:val="24"/>
                <w:lang w:eastAsia="en-GB"/>
              </w:rPr>
            </w:pPr>
            <w:ins w:id="39" w:author="Author">
              <w:r w:rsidRPr="0076586C">
                <w:rPr>
                  <w:rFonts w:ascii="inherit" w:eastAsia="Times New Roman" w:hAnsi="inherit" w:cs="Times New Roman" w:hint="eastAsia"/>
                  <w:sz w:val="24"/>
                  <w:szCs w:val="24"/>
                  <w:lang w:eastAsia="en-GB"/>
                </w:rPr>
                <w:t>‘</w:t>
              </w:r>
              <w:r w:rsidRPr="0076586C">
                <w:rPr>
                  <w:rFonts w:ascii="inherit" w:eastAsia="Times New Roman" w:hAnsi="inherit" w:cs="Times New Roman"/>
                  <w:sz w:val="24"/>
                  <w:szCs w:val="24"/>
                  <w:lang w:eastAsia="en-GB"/>
                </w:rPr>
                <w:t>Synchronous Power generating unit</w:t>
              </w:r>
              <w:r w:rsidRPr="0076586C">
                <w:rPr>
                  <w:rFonts w:ascii="inherit" w:eastAsia="Times New Roman" w:hAnsi="inherit" w:cs="Times New Roman" w:hint="eastAsia"/>
                  <w:sz w:val="24"/>
                  <w:szCs w:val="24"/>
                  <w:lang w:eastAsia="en-GB"/>
                </w:rPr>
                <w:t>’</w:t>
              </w:r>
              <w:r w:rsidRPr="0076586C">
                <w:rPr>
                  <w:rFonts w:ascii="inherit" w:eastAsia="Times New Roman" w:hAnsi="inherit" w:cs="Times New Roman"/>
                  <w:sz w:val="24"/>
                  <w:szCs w:val="24"/>
                  <w:lang w:eastAsia="en-GB"/>
                </w:rPr>
                <w:t xml:space="preserve"> or </w:t>
              </w:r>
              <w:r w:rsidRPr="0076586C">
                <w:rPr>
                  <w:rFonts w:ascii="inherit" w:eastAsia="Times New Roman" w:hAnsi="inherit" w:cs="Times New Roman" w:hint="eastAsia"/>
                  <w:sz w:val="24"/>
                  <w:szCs w:val="24"/>
                  <w:lang w:eastAsia="en-GB"/>
                </w:rPr>
                <w:t>‘</w:t>
              </w:r>
              <w:r w:rsidRPr="0076586C">
                <w:rPr>
                  <w:rFonts w:ascii="inherit" w:eastAsia="Times New Roman" w:hAnsi="inherit" w:cs="Times New Roman"/>
                  <w:sz w:val="24"/>
                  <w:szCs w:val="24"/>
                  <w:lang w:eastAsia="en-GB"/>
                </w:rPr>
                <w:t>SPGU</w:t>
              </w:r>
              <w:r w:rsidRPr="0076586C">
                <w:rPr>
                  <w:rFonts w:ascii="inherit" w:eastAsia="Times New Roman" w:hAnsi="inherit" w:cs="Times New Roman" w:hint="eastAsia"/>
                  <w:sz w:val="24"/>
                  <w:szCs w:val="24"/>
                  <w:lang w:eastAsia="en-GB"/>
                </w:rPr>
                <w:t>’</w:t>
              </w:r>
              <w:r w:rsidRPr="0076586C">
                <w:rPr>
                  <w:rFonts w:ascii="inherit" w:eastAsia="Times New Roman" w:hAnsi="inherit" w:cs="Times New Roman"/>
                  <w:sz w:val="24"/>
                  <w:szCs w:val="24"/>
                  <w:lang w:eastAsia="en-GB"/>
                </w:rPr>
                <w:t xml:space="preserve"> shall be used interchangeably with SPGM</w:t>
              </w:r>
              <w:r w:rsidR="004055D8">
                <w:rPr>
                  <w:rFonts w:ascii="inherit" w:eastAsia="Times New Roman" w:hAnsi="inherit" w:cs="Times New Roman"/>
                  <w:sz w:val="24"/>
                  <w:szCs w:val="24"/>
                  <w:lang w:eastAsia="en-GB"/>
                </w:rPr>
                <w:t>;</w:t>
              </w:r>
            </w:ins>
          </w:p>
        </w:tc>
      </w:tr>
      <w:tr w:rsidR="005F3287" w:rsidRPr="003B7AE9" w14:paraId="3E243AA3" w14:textId="77777777" w:rsidTr="00D6065A">
        <w:trPr>
          <w:ins w:id="40" w:author="Author"/>
        </w:trPr>
        <w:tc>
          <w:tcPr>
            <w:tcW w:w="0" w:type="auto"/>
            <w:shd w:val="clear" w:color="auto" w:fill="auto"/>
            <w:hideMark/>
          </w:tcPr>
          <w:p w14:paraId="44A752A9" w14:textId="53FAC667" w:rsidR="00B811BB" w:rsidRPr="0076586C" w:rsidRDefault="00B811BB" w:rsidP="00B811BB">
            <w:pPr>
              <w:spacing w:before="120" w:after="0" w:line="240" w:lineRule="auto"/>
              <w:jc w:val="both"/>
              <w:rPr>
                <w:ins w:id="41" w:author="Author"/>
                <w:rFonts w:ascii="inherit" w:eastAsia="Times New Roman" w:hAnsi="inherit" w:cs="Times New Roman"/>
                <w:sz w:val="24"/>
                <w:szCs w:val="24"/>
                <w:lang w:eastAsia="en-GB"/>
              </w:rPr>
            </w:pPr>
            <w:ins w:id="42" w:author="Author">
              <w:r w:rsidRPr="0076586C">
                <w:rPr>
                  <w:rFonts w:ascii="inherit" w:eastAsia="Times New Roman" w:hAnsi="inherit" w:cs="Times New Roman"/>
                  <w:sz w:val="24"/>
                  <w:szCs w:val="24"/>
                  <w:lang w:eastAsia="en-GB"/>
                </w:rPr>
                <w:t>(68)</w:t>
              </w:r>
            </w:ins>
          </w:p>
        </w:tc>
        <w:tc>
          <w:tcPr>
            <w:tcW w:w="0" w:type="auto"/>
            <w:shd w:val="clear" w:color="auto" w:fill="auto"/>
            <w:hideMark/>
          </w:tcPr>
          <w:p w14:paraId="621AEDDE" w14:textId="601ABEE3" w:rsidR="00B811BB" w:rsidRPr="0076586C" w:rsidRDefault="00B811BB">
            <w:pPr>
              <w:spacing w:before="120" w:after="0" w:line="240" w:lineRule="auto"/>
              <w:jc w:val="both"/>
              <w:rPr>
                <w:ins w:id="43" w:author="Author"/>
                <w:rFonts w:ascii="inherit" w:eastAsia="Times New Roman" w:hAnsi="inherit" w:cs="Times New Roman"/>
                <w:sz w:val="24"/>
                <w:szCs w:val="24"/>
                <w:lang w:eastAsia="en-GB"/>
              </w:rPr>
            </w:pPr>
            <w:ins w:id="44" w:author="Author">
              <w:r w:rsidRPr="0076586C">
                <w:rPr>
                  <w:rFonts w:ascii="inherit" w:eastAsia="Times New Roman" w:hAnsi="inherit" w:cs="Times New Roman" w:hint="eastAsia"/>
                  <w:sz w:val="24"/>
                  <w:szCs w:val="24"/>
                  <w:lang w:eastAsia="en-GB"/>
                </w:rPr>
                <w:t>‘</w:t>
              </w:r>
              <w:r w:rsidRPr="0076586C">
                <w:rPr>
                  <w:rFonts w:ascii="inherit" w:eastAsia="Times New Roman" w:hAnsi="inherit" w:cs="Times New Roman"/>
                  <w:sz w:val="24"/>
                  <w:szCs w:val="24"/>
                  <w:lang w:eastAsia="en-GB"/>
                </w:rPr>
                <w:t>PGU Family</w:t>
              </w:r>
              <w:r w:rsidRPr="0076586C">
                <w:rPr>
                  <w:rFonts w:ascii="inherit" w:eastAsia="Times New Roman" w:hAnsi="inherit" w:cs="Times New Roman" w:hint="eastAsia"/>
                  <w:sz w:val="24"/>
                  <w:szCs w:val="24"/>
                  <w:lang w:eastAsia="en-GB"/>
                </w:rPr>
                <w:t>’</w:t>
              </w:r>
              <w:r w:rsidRPr="0076586C">
                <w:rPr>
                  <w:rFonts w:ascii="inherit" w:eastAsia="Times New Roman" w:hAnsi="inherit" w:cs="Times New Roman"/>
                  <w:sz w:val="24"/>
                  <w:szCs w:val="24"/>
                  <w:lang w:eastAsia="en-GB"/>
                </w:rPr>
                <w:t xml:space="preserve"> means a group of power generating units (SPGU or PPM) with the same technology and similar behaviour and design including controllers with equivalent software but with different nominal power and/or different voltage</w:t>
              </w:r>
              <w:r w:rsidR="004055D8">
                <w:rPr>
                  <w:rFonts w:ascii="inherit" w:eastAsia="Times New Roman" w:hAnsi="inherit" w:cs="Times New Roman"/>
                  <w:sz w:val="24"/>
                  <w:szCs w:val="24"/>
                  <w:lang w:eastAsia="en-GB"/>
                </w:rPr>
                <w:t>;</w:t>
              </w:r>
              <w:r w:rsidRPr="0076586C">
                <w:rPr>
                  <w:rFonts w:ascii="inherit" w:eastAsia="Times New Roman" w:hAnsi="inherit" w:cs="Times New Roman"/>
                  <w:sz w:val="24"/>
                  <w:szCs w:val="24"/>
                  <w:lang w:eastAsia="en-GB"/>
                </w:rPr>
                <w:t xml:space="preserve"> </w:t>
              </w:r>
            </w:ins>
          </w:p>
        </w:tc>
      </w:tr>
      <w:tr w:rsidR="005F3287" w:rsidRPr="003B7AE9" w14:paraId="7AC8218E" w14:textId="77777777" w:rsidTr="00D6065A">
        <w:trPr>
          <w:ins w:id="45" w:author="Author"/>
        </w:trPr>
        <w:tc>
          <w:tcPr>
            <w:tcW w:w="0" w:type="auto"/>
            <w:shd w:val="clear" w:color="auto" w:fill="auto"/>
            <w:hideMark/>
          </w:tcPr>
          <w:p w14:paraId="0EEA42A7" w14:textId="77DBD2E6" w:rsidR="00B811BB" w:rsidRPr="0076586C" w:rsidRDefault="00B811BB" w:rsidP="00B811BB">
            <w:pPr>
              <w:spacing w:before="120" w:after="0" w:line="240" w:lineRule="auto"/>
              <w:jc w:val="both"/>
              <w:rPr>
                <w:ins w:id="46" w:author="Author"/>
                <w:rFonts w:ascii="inherit" w:eastAsia="Times New Roman" w:hAnsi="inherit" w:cs="Times New Roman"/>
                <w:sz w:val="24"/>
                <w:szCs w:val="24"/>
                <w:lang w:eastAsia="en-GB"/>
              </w:rPr>
            </w:pPr>
            <w:ins w:id="47" w:author="Author">
              <w:r w:rsidRPr="0076586C">
                <w:rPr>
                  <w:rFonts w:ascii="inherit" w:eastAsia="Times New Roman" w:hAnsi="inherit" w:cs="Times New Roman"/>
                  <w:sz w:val="24"/>
                  <w:szCs w:val="24"/>
                  <w:lang w:eastAsia="en-GB"/>
                </w:rPr>
                <w:t>(69)</w:t>
              </w:r>
            </w:ins>
          </w:p>
        </w:tc>
        <w:tc>
          <w:tcPr>
            <w:tcW w:w="0" w:type="auto"/>
            <w:shd w:val="clear" w:color="auto" w:fill="auto"/>
            <w:hideMark/>
          </w:tcPr>
          <w:p w14:paraId="4C0BC66D" w14:textId="50F4095C" w:rsidR="00B811BB" w:rsidRPr="0076586C" w:rsidRDefault="00B811BB" w:rsidP="00B811BB">
            <w:pPr>
              <w:spacing w:before="120" w:after="0" w:line="240" w:lineRule="auto"/>
              <w:jc w:val="both"/>
              <w:rPr>
                <w:ins w:id="48" w:author="Author"/>
                <w:rFonts w:ascii="inherit" w:eastAsia="Times New Roman" w:hAnsi="inherit" w:cs="Times New Roman"/>
                <w:sz w:val="24"/>
                <w:szCs w:val="24"/>
                <w:lang w:eastAsia="en-GB"/>
              </w:rPr>
            </w:pPr>
            <w:ins w:id="49" w:author="Author">
              <w:r w:rsidRPr="0076586C">
                <w:rPr>
                  <w:rFonts w:ascii="inherit" w:eastAsia="Times New Roman" w:hAnsi="inherit" w:cs="Times New Roman" w:hint="eastAsia"/>
                  <w:sz w:val="24"/>
                  <w:szCs w:val="24"/>
                  <w:lang w:eastAsia="en-GB"/>
                </w:rPr>
                <w:t>‘</w:t>
              </w:r>
              <w:r w:rsidRPr="0076586C">
                <w:rPr>
                  <w:rFonts w:ascii="inherit" w:eastAsia="Times New Roman" w:hAnsi="inherit" w:cs="Times New Roman"/>
                  <w:sz w:val="24"/>
                  <w:szCs w:val="24"/>
                  <w:lang w:eastAsia="en-GB"/>
                </w:rPr>
                <w:t>PGU Family Certificate</w:t>
              </w:r>
              <w:r w:rsidRPr="0076586C">
                <w:rPr>
                  <w:rFonts w:ascii="inherit" w:eastAsia="Times New Roman" w:hAnsi="inherit" w:cs="Times New Roman" w:hint="eastAsia"/>
                  <w:sz w:val="24"/>
                  <w:szCs w:val="24"/>
                  <w:lang w:eastAsia="en-GB"/>
                </w:rPr>
                <w:t>’</w:t>
              </w:r>
              <w:r w:rsidRPr="0076586C">
                <w:rPr>
                  <w:rFonts w:ascii="inherit" w:eastAsia="Times New Roman" w:hAnsi="inherit" w:cs="Times New Roman"/>
                  <w:sz w:val="24"/>
                  <w:szCs w:val="24"/>
                  <w:lang w:eastAsia="en-GB"/>
                </w:rPr>
                <w:t xml:space="preserve"> means a document issued by an authorised certifier for a PGU Family based on the analysis of a representative PGU. The Family certificate defines the scope of its validity at a national or other level at which a specific value is selected from the range allowed at a European level. For the purpose of replacing specific parts of the compliance process, the Family certificate may include simulation models that have been verified against actual test results</w:t>
              </w:r>
              <w:r w:rsidR="004055D8">
                <w:rPr>
                  <w:rFonts w:ascii="inherit" w:eastAsia="Times New Roman" w:hAnsi="inherit" w:cs="Times New Roman"/>
                  <w:sz w:val="24"/>
                  <w:szCs w:val="24"/>
                  <w:lang w:eastAsia="en-GB"/>
                </w:rPr>
                <w:t>.</w:t>
              </w:r>
              <w:del w:id="50" w:author="Author">
                <w:r w:rsidRPr="0076586C" w:rsidDel="004055D8">
                  <w:rPr>
                    <w:rFonts w:ascii="inherit" w:eastAsia="Times New Roman" w:hAnsi="inherit" w:cs="Times New Roman"/>
                    <w:sz w:val="24"/>
                    <w:szCs w:val="24"/>
                    <w:lang w:eastAsia="en-GB"/>
                  </w:rPr>
                  <w:delText>;</w:delText>
                </w:r>
              </w:del>
            </w:ins>
          </w:p>
        </w:tc>
      </w:tr>
    </w:tbl>
    <w:p w14:paraId="3F15DC0A" w14:textId="77777777" w:rsidR="00D6065A" w:rsidRDefault="00D6065A" w:rsidP="003B7AE9">
      <w:pPr>
        <w:shd w:val="clear" w:color="auto" w:fill="FFFFFF"/>
        <w:spacing w:before="360" w:after="120" w:line="240" w:lineRule="auto"/>
        <w:jc w:val="center"/>
        <w:rPr>
          <w:ins w:id="51" w:author="Author"/>
          <w:rFonts w:ascii="inherit" w:eastAsia="Times New Roman" w:hAnsi="inherit" w:cs="Times New Roman"/>
          <w:i/>
          <w:iCs/>
          <w:color w:val="000000"/>
          <w:sz w:val="24"/>
          <w:szCs w:val="24"/>
          <w:lang w:eastAsia="en-GB"/>
        </w:rPr>
      </w:pPr>
    </w:p>
    <w:p w14:paraId="1E16F7D0" w14:textId="61095BDB"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connection requirements set out in this Regulation shall apply to new power-generating modules which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w:t>
      </w:r>
      <w:r w:rsidRPr="003B7AE9">
        <w:rPr>
          <w:rFonts w:ascii="inherit" w:eastAsia="Times New Roman" w:hAnsi="inherit" w:cs="Times New Roman"/>
          <w:color w:val="000000"/>
          <w:sz w:val="24"/>
          <w:szCs w:val="24"/>
          <w:lang w:eastAsia="en-GB"/>
        </w:rPr>
        <w:lastRenderedPageBreak/>
        <w:t>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07BF02D" w14:textId="77777777" w:rsidTr="003B7AE9">
        <w:tc>
          <w:tcPr>
            <w:tcW w:w="0" w:type="auto"/>
            <w:shd w:val="clear" w:color="auto" w:fill="auto"/>
            <w:hideMark/>
          </w:tcPr>
          <w:p w14:paraId="267A5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E15AC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storage devices except for pump-storage power-generating modules in accordance with Article 6(2).</w:t>
            </w:r>
          </w:p>
        </w:tc>
      </w:tr>
    </w:tbl>
    <w:p w14:paraId="1D4DE18C" w14:textId="071FC453" w:rsidR="00F64681" w:rsidRPr="00F2676B" w:rsidRDefault="00F64681" w:rsidP="00F64681">
      <w:pPr>
        <w:shd w:val="clear" w:color="auto" w:fill="FFFFFF"/>
        <w:spacing w:before="120" w:after="0" w:line="240" w:lineRule="auto"/>
        <w:jc w:val="both"/>
        <w:rPr>
          <w:ins w:id="52" w:author="Author"/>
          <w:rFonts w:ascii="inherit" w:eastAsia="Times New Roman" w:hAnsi="inherit" w:cs="Times New Roman"/>
          <w:color w:val="000000"/>
          <w:sz w:val="24"/>
          <w:szCs w:val="24"/>
          <w:lang w:eastAsia="en-GB"/>
        </w:rPr>
      </w:pPr>
      <w:ins w:id="53" w:author="Author">
        <w:r w:rsidRPr="00F2676B">
          <w:rPr>
            <w:rFonts w:ascii="inherit" w:eastAsia="Times New Roman" w:hAnsi="inherit" w:cs="Times New Roman"/>
            <w:color w:val="000000"/>
            <w:sz w:val="24"/>
            <w:szCs w:val="24"/>
            <w:lang w:eastAsia="en-GB"/>
          </w:rPr>
          <w:t>3.</w:t>
        </w:r>
        <w:r w:rsidRPr="00F2676B">
          <w:rPr>
            <w:rFonts w:ascii="inherit" w:eastAsia="Times New Roman" w:hAnsi="inherit" w:cs="Times New Roman" w:hint="eastAsia"/>
            <w:color w:val="000000"/>
            <w:sz w:val="24"/>
            <w:szCs w:val="24"/>
            <w:lang w:eastAsia="en-GB"/>
          </w:rPr>
          <w:t>   </w:t>
        </w:r>
        <w:r w:rsidRPr="00F2676B">
          <w:rPr>
            <w:rFonts w:ascii="inherit" w:eastAsia="Times New Roman" w:hAnsi="inherit" w:cs="Times New Roman"/>
            <w:color w:val="000000"/>
            <w:sz w:val="24"/>
            <w:szCs w:val="24"/>
            <w:lang w:eastAsia="en-GB"/>
          </w:rPr>
          <w:t>Regarding PGU families, the following conditions need to be met to consider that a group of PGUs belong to a specific family:</w:t>
        </w:r>
      </w:ins>
    </w:p>
    <w:tbl>
      <w:tblPr>
        <w:tblW w:w="5000" w:type="pct"/>
        <w:tblCellMar>
          <w:left w:w="0" w:type="dxa"/>
          <w:right w:w="0" w:type="dxa"/>
        </w:tblCellMar>
        <w:tblLook w:val="04A0" w:firstRow="1" w:lastRow="0" w:firstColumn="1" w:lastColumn="0" w:noHBand="0" w:noVBand="1"/>
      </w:tblPr>
      <w:tblGrid>
        <w:gridCol w:w="315"/>
        <w:gridCol w:w="8711"/>
      </w:tblGrid>
      <w:tr w:rsidR="005F3287" w:rsidRPr="004F746A" w14:paraId="135B3557" w14:textId="77777777" w:rsidTr="00F82B16">
        <w:trPr>
          <w:ins w:id="54" w:author="Author"/>
        </w:trPr>
        <w:tc>
          <w:tcPr>
            <w:tcW w:w="0" w:type="auto"/>
            <w:shd w:val="clear" w:color="auto" w:fill="auto"/>
            <w:hideMark/>
          </w:tcPr>
          <w:p w14:paraId="31151EC3" w14:textId="77777777" w:rsidR="00F64681" w:rsidRPr="00F2676B" w:rsidRDefault="00F64681" w:rsidP="00F82B16">
            <w:pPr>
              <w:spacing w:before="120" w:after="0" w:line="240" w:lineRule="auto"/>
              <w:jc w:val="both"/>
              <w:rPr>
                <w:ins w:id="55" w:author="Author"/>
                <w:rFonts w:ascii="inherit" w:eastAsia="Times New Roman" w:hAnsi="inherit" w:cs="Times New Roman"/>
                <w:sz w:val="24"/>
                <w:szCs w:val="24"/>
                <w:lang w:eastAsia="en-GB"/>
              </w:rPr>
            </w:pPr>
            <w:ins w:id="56" w:author="Author">
              <w:r w:rsidRPr="00F2676B">
                <w:rPr>
                  <w:rFonts w:ascii="inherit" w:eastAsia="Times New Roman" w:hAnsi="inherit" w:cs="Times New Roman"/>
                  <w:sz w:val="24"/>
                  <w:szCs w:val="24"/>
                  <w:lang w:eastAsia="en-GB"/>
                </w:rPr>
                <w:t>(a)</w:t>
              </w:r>
            </w:ins>
          </w:p>
        </w:tc>
        <w:tc>
          <w:tcPr>
            <w:tcW w:w="0" w:type="auto"/>
            <w:shd w:val="clear" w:color="auto" w:fill="auto"/>
            <w:hideMark/>
          </w:tcPr>
          <w:p w14:paraId="7F8D5CA3" w14:textId="77777777" w:rsidR="00AA40D4" w:rsidRPr="00F2676B" w:rsidRDefault="00F64681" w:rsidP="00AA40D4">
            <w:pPr>
              <w:spacing w:before="120" w:after="0" w:line="240" w:lineRule="auto"/>
              <w:jc w:val="both"/>
              <w:rPr>
                <w:ins w:id="57" w:author="Author"/>
                <w:rFonts w:ascii="inherit" w:eastAsia="Times New Roman" w:hAnsi="inherit" w:cs="Times New Roman"/>
                <w:sz w:val="24"/>
                <w:szCs w:val="24"/>
                <w:lang w:eastAsia="en-GB"/>
              </w:rPr>
            </w:pPr>
            <w:ins w:id="58" w:author="Author">
              <w:r w:rsidRPr="00F2676B">
                <w:rPr>
                  <w:rFonts w:ascii="inherit" w:eastAsia="Times New Roman" w:hAnsi="inherit" w:cs="Times New Roman"/>
                  <w:sz w:val="24"/>
                  <w:szCs w:val="24"/>
                  <w:lang w:eastAsia="en-GB"/>
                </w:rPr>
                <w:t xml:space="preserve"> </w:t>
              </w:r>
              <w:r w:rsidR="00AA40D4" w:rsidRPr="00F2676B">
                <w:rPr>
                  <w:rFonts w:ascii="inherit" w:eastAsia="Times New Roman" w:hAnsi="inherit" w:cs="Times New Roman"/>
                  <w:sz w:val="24"/>
                  <w:szCs w:val="24"/>
                  <w:lang w:eastAsia="en-GB"/>
                </w:rPr>
                <w:t>Regarding SPGUs</w:t>
              </w:r>
            </w:ins>
          </w:p>
          <w:p w14:paraId="58723BEE" w14:textId="6DA0B516" w:rsidR="00F64681" w:rsidRPr="00F2676B" w:rsidRDefault="00F64681" w:rsidP="00F2676B">
            <w:pPr>
              <w:pStyle w:val="ListParagraph"/>
              <w:numPr>
                <w:ilvl w:val="0"/>
                <w:numId w:val="12"/>
              </w:numPr>
              <w:spacing w:before="120" w:after="0" w:line="240" w:lineRule="auto"/>
              <w:jc w:val="both"/>
              <w:rPr>
                <w:ins w:id="59" w:author="Author"/>
                <w:rFonts w:ascii="inherit" w:hAnsi="inherit" w:cs="Times New Roman"/>
                <w:sz w:val="24"/>
                <w:szCs w:val="24"/>
                <w:lang w:eastAsia="en-GB"/>
              </w:rPr>
            </w:pPr>
            <w:ins w:id="60" w:author="Author">
              <w:r w:rsidRPr="00F2676B">
                <w:rPr>
                  <w:rFonts w:ascii="inherit" w:eastAsia="Times New Roman" w:hAnsi="inherit" w:cs="Times New Roman"/>
                  <w:sz w:val="24"/>
                  <w:szCs w:val="24"/>
                  <w:lang w:eastAsia="en-GB"/>
                </w:rPr>
                <w:t xml:space="preserve">SPGUs are considered in the same family if they share the following characteristics: </w:t>
              </w:r>
            </w:ins>
          </w:p>
          <w:p w14:paraId="3171F506" w14:textId="77777777" w:rsidR="00F64681" w:rsidRPr="00F2676B" w:rsidRDefault="00F64681" w:rsidP="00F2676B">
            <w:pPr>
              <w:pStyle w:val="ListParagraph"/>
              <w:numPr>
                <w:ilvl w:val="0"/>
                <w:numId w:val="4"/>
              </w:numPr>
              <w:spacing w:before="120" w:after="0" w:line="240" w:lineRule="auto"/>
              <w:jc w:val="both"/>
              <w:rPr>
                <w:ins w:id="61" w:author="Author"/>
                <w:rFonts w:ascii="inherit" w:hAnsi="inherit" w:cs="Times New Roman"/>
                <w:sz w:val="24"/>
                <w:szCs w:val="24"/>
                <w:lang w:eastAsia="en-GB"/>
              </w:rPr>
            </w:pPr>
            <w:ins w:id="62" w:author="Author">
              <w:r w:rsidRPr="00F2676B">
                <w:rPr>
                  <w:rFonts w:ascii="inherit" w:eastAsia="Times New Roman" w:hAnsi="inherit" w:cs="Times New Roman"/>
                  <w:sz w:val="24"/>
                  <w:szCs w:val="24"/>
                  <w:lang w:eastAsia="en-GB"/>
                </w:rPr>
                <w:t xml:space="preserve">Prime mover technology (gas engine, gas turbine, hydro turbine, etc) </w:t>
              </w:r>
            </w:ins>
          </w:p>
          <w:p w14:paraId="7BD1BFAB" w14:textId="77777777" w:rsidR="00F64681" w:rsidRPr="00F2676B" w:rsidRDefault="00F64681" w:rsidP="00F2676B">
            <w:pPr>
              <w:pStyle w:val="ListParagraph"/>
              <w:numPr>
                <w:ilvl w:val="0"/>
                <w:numId w:val="4"/>
              </w:numPr>
              <w:spacing w:before="120" w:after="0" w:line="240" w:lineRule="auto"/>
              <w:jc w:val="both"/>
              <w:rPr>
                <w:ins w:id="63" w:author="Author"/>
                <w:rFonts w:ascii="inherit" w:hAnsi="inherit" w:cs="Times New Roman"/>
                <w:sz w:val="24"/>
                <w:szCs w:val="24"/>
                <w:lang w:eastAsia="en-GB"/>
              </w:rPr>
            </w:pPr>
            <w:ins w:id="64" w:author="Author">
              <w:r w:rsidRPr="00F2676B">
                <w:rPr>
                  <w:rFonts w:ascii="inherit" w:eastAsia="Times New Roman" w:hAnsi="inherit" w:cs="Times New Roman"/>
                  <w:sz w:val="24"/>
                  <w:szCs w:val="24"/>
                  <w:lang w:eastAsia="en-GB"/>
                </w:rPr>
                <w:t>Control system of the prime mover (governor) brand and model with equivalent control software*</w:t>
              </w:r>
            </w:ins>
          </w:p>
          <w:p w14:paraId="38B2F0D1" w14:textId="77777777" w:rsidR="00F64681" w:rsidRPr="00F2676B" w:rsidRDefault="00F64681" w:rsidP="00F2676B">
            <w:pPr>
              <w:pStyle w:val="ListParagraph"/>
              <w:numPr>
                <w:ilvl w:val="0"/>
                <w:numId w:val="4"/>
              </w:numPr>
              <w:spacing w:before="120" w:after="0" w:line="240" w:lineRule="auto"/>
              <w:jc w:val="both"/>
              <w:rPr>
                <w:ins w:id="65" w:author="Author"/>
                <w:rFonts w:ascii="inherit" w:hAnsi="inherit" w:cs="Times New Roman"/>
                <w:sz w:val="24"/>
                <w:szCs w:val="24"/>
                <w:lang w:eastAsia="en-GB"/>
              </w:rPr>
            </w:pPr>
            <w:ins w:id="66" w:author="Author">
              <w:r w:rsidRPr="00F2676B">
                <w:rPr>
                  <w:rFonts w:ascii="inherit" w:eastAsia="Times New Roman" w:hAnsi="inherit" w:cs="Times New Roman"/>
                  <w:sz w:val="24"/>
                  <w:szCs w:val="24"/>
                  <w:lang w:eastAsia="en-GB"/>
                </w:rPr>
                <w:t xml:space="preserve">Alternator type - Synchronous generator </w:t>
              </w:r>
            </w:ins>
          </w:p>
          <w:p w14:paraId="43CD58C5" w14:textId="77777777" w:rsidR="00F64681" w:rsidRPr="00F2676B" w:rsidRDefault="00F64681" w:rsidP="00F2676B">
            <w:pPr>
              <w:pStyle w:val="ListParagraph"/>
              <w:numPr>
                <w:ilvl w:val="0"/>
                <w:numId w:val="4"/>
              </w:numPr>
              <w:spacing w:before="120" w:after="0" w:line="240" w:lineRule="auto"/>
              <w:jc w:val="both"/>
              <w:rPr>
                <w:ins w:id="67" w:author="Author"/>
                <w:rFonts w:ascii="inherit" w:hAnsi="inherit" w:cs="Times New Roman"/>
                <w:sz w:val="24"/>
                <w:szCs w:val="24"/>
                <w:lang w:eastAsia="en-GB"/>
              </w:rPr>
            </w:pPr>
            <w:ins w:id="68" w:author="Author">
              <w:r w:rsidRPr="00F2676B">
                <w:rPr>
                  <w:rFonts w:ascii="inherit" w:eastAsia="Times New Roman" w:hAnsi="inherit" w:cs="Times New Roman"/>
                  <w:sz w:val="24"/>
                  <w:szCs w:val="24"/>
                  <w:lang w:eastAsia="en-GB"/>
                </w:rPr>
                <w:t>Automatic Voltage Regulator (AVR) brand and model with equivalent control software*</w:t>
              </w:r>
            </w:ins>
          </w:p>
          <w:p w14:paraId="37D3450C" w14:textId="33AA04A7" w:rsidR="00F64681" w:rsidRPr="00F2676B" w:rsidRDefault="00F64681" w:rsidP="00F2676B">
            <w:pPr>
              <w:pStyle w:val="ListParagraph"/>
              <w:numPr>
                <w:ilvl w:val="0"/>
                <w:numId w:val="4"/>
              </w:numPr>
              <w:spacing w:before="120" w:after="0" w:line="240" w:lineRule="auto"/>
              <w:jc w:val="both"/>
              <w:rPr>
                <w:ins w:id="69" w:author="Author"/>
                <w:rFonts w:ascii="inherit" w:hAnsi="inherit" w:cs="Times New Roman"/>
                <w:sz w:val="24"/>
                <w:szCs w:val="24"/>
                <w:lang w:eastAsia="en-GB"/>
              </w:rPr>
            </w:pPr>
            <w:ins w:id="70" w:author="Author">
              <w:r w:rsidRPr="00F2676B">
                <w:rPr>
                  <w:rFonts w:ascii="inherit" w:eastAsia="Times New Roman" w:hAnsi="inherit" w:cs="Times New Roman"/>
                  <w:sz w:val="24"/>
                  <w:szCs w:val="24"/>
                  <w:lang w:eastAsia="en-GB"/>
                </w:rPr>
                <w:t>Simulation model structure** (validated) when required (where FRT requirements need to be considered)</w:t>
              </w:r>
            </w:ins>
          </w:p>
          <w:p w14:paraId="3F0CC223" w14:textId="77777777" w:rsidR="00F64681" w:rsidRPr="00F2676B" w:rsidRDefault="00F64681" w:rsidP="00F2676B">
            <w:pPr>
              <w:spacing w:before="120" w:after="0" w:line="240" w:lineRule="auto"/>
              <w:jc w:val="both"/>
              <w:rPr>
                <w:ins w:id="71" w:author="Author"/>
                <w:rFonts w:ascii="inherit" w:hAnsi="inherit" w:cs="Times New Roman"/>
                <w:sz w:val="24"/>
                <w:szCs w:val="24"/>
                <w:lang w:eastAsia="en-GB"/>
              </w:rPr>
            </w:pPr>
            <w:ins w:id="72" w:author="Author">
              <w:r w:rsidRPr="00F2676B">
                <w:rPr>
                  <w:rFonts w:ascii="inherit" w:eastAsia="Times New Roman" w:hAnsi="inherit" w:cs="Times New Roman"/>
                  <w:sz w:val="24"/>
                  <w:szCs w:val="24"/>
                  <w:lang w:eastAsia="en-GB"/>
                </w:rPr>
                <w:t>*Different versions of the control software may be accepted if there are no changes to relevant functions for grid parallel operation that may affect compliance with the requirements; this needs to be described and justified within the manufacturers declaration and it will be on the certifiers judgment to accept or reject.</w:t>
              </w:r>
            </w:ins>
          </w:p>
          <w:p w14:paraId="67809E51" w14:textId="77777777" w:rsidR="00F64681" w:rsidRPr="00F2676B" w:rsidRDefault="00F64681" w:rsidP="00F2676B">
            <w:pPr>
              <w:spacing w:before="120" w:after="0" w:line="240" w:lineRule="auto"/>
              <w:jc w:val="both"/>
              <w:rPr>
                <w:ins w:id="73" w:author="Author"/>
                <w:rFonts w:ascii="inherit" w:hAnsi="inherit" w:cs="Times New Roman"/>
                <w:sz w:val="24"/>
                <w:szCs w:val="24"/>
                <w:lang w:eastAsia="en-GB"/>
              </w:rPr>
            </w:pPr>
            <w:ins w:id="74" w:author="Author">
              <w:r w:rsidRPr="00F2676B">
                <w:rPr>
                  <w:rFonts w:ascii="inherit" w:eastAsia="Times New Roman" w:hAnsi="inherit" w:cs="Times New Roman"/>
                  <w:sz w:val="24"/>
                  <w:szCs w:val="24"/>
                  <w:lang w:eastAsia="en-GB"/>
                </w:rPr>
                <w:t>**Structure of the model cannot be modified, while the parameters of the model can be changed.</w:t>
              </w:r>
            </w:ins>
          </w:p>
          <w:p w14:paraId="4C466EF4" w14:textId="77777777" w:rsidR="00F64681" w:rsidRPr="00F2676B" w:rsidRDefault="00F64681" w:rsidP="00F2676B">
            <w:pPr>
              <w:spacing w:before="120" w:after="0" w:line="240" w:lineRule="auto"/>
              <w:jc w:val="both"/>
              <w:rPr>
                <w:ins w:id="75" w:author="Author"/>
                <w:rFonts w:ascii="inherit" w:hAnsi="inherit" w:cs="Times New Roman"/>
                <w:sz w:val="24"/>
                <w:szCs w:val="24"/>
                <w:lang w:eastAsia="en-GB"/>
              </w:rPr>
            </w:pPr>
            <w:ins w:id="76" w:author="Author">
              <w:r w:rsidRPr="00F2676B">
                <w:rPr>
                  <w:rFonts w:ascii="inherit" w:eastAsia="Times New Roman" w:hAnsi="inherit" w:cs="Times New Roman"/>
                  <w:sz w:val="24"/>
                  <w:szCs w:val="24"/>
                  <w:lang w:eastAsia="en-GB"/>
                </w:rPr>
                <w:t>The brand (manufacturer) or rotor construction (salient pole or round rotor) associated to the synchronous generator is not relevant for this definition because the active and reactive power response of the unit solely depend on the unit’s prime mover controller and AVR.</w:t>
              </w:r>
            </w:ins>
          </w:p>
          <w:p w14:paraId="451B6533" w14:textId="77777777" w:rsidR="00F64681" w:rsidRPr="00D572F0" w:rsidRDefault="00F64681" w:rsidP="00F2676B">
            <w:pPr>
              <w:spacing w:before="120" w:after="0" w:line="240" w:lineRule="auto"/>
              <w:jc w:val="both"/>
              <w:rPr>
                <w:ins w:id="77" w:author="Author"/>
                <w:rFonts w:ascii="inherit" w:hAnsi="inherit" w:cs="Times New Roman"/>
                <w:sz w:val="24"/>
                <w:szCs w:val="24"/>
                <w:lang w:eastAsia="en-GB"/>
              </w:rPr>
            </w:pPr>
            <w:ins w:id="78" w:author="Author">
              <w:r w:rsidRPr="00F2676B">
                <w:rPr>
                  <w:rFonts w:ascii="inherit" w:eastAsia="Times New Roman" w:hAnsi="inherit" w:cs="Times New Roman"/>
                  <w:sz w:val="24"/>
                  <w:szCs w:val="24"/>
                  <w:lang w:eastAsia="en-GB"/>
                </w:rPr>
                <w:t xml:space="preserve">The applicability range </w:t>
              </w:r>
              <w:r w:rsidRPr="00D572F0">
                <w:rPr>
                  <w:rFonts w:ascii="inherit" w:eastAsia="Times New Roman" w:hAnsi="inherit" w:cs="Times New Roman"/>
                  <w:sz w:val="24"/>
                  <w:szCs w:val="24"/>
                  <w:lang w:eastAsia="en-GB"/>
                </w:rPr>
                <w:t>can be defined as follows:</w:t>
              </w:r>
            </w:ins>
          </w:p>
          <w:p w14:paraId="1CF3CA21" w14:textId="77777777" w:rsidR="0052377B" w:rsidRPr="00F2676B" w:rsidRDefault="0052377B" w:rsidP="0052377B">
            <w:pPr>
              <w:pStyle w:val="ListParagraph"/>
              <w:numPr>
                <w:ilvl w:val="0"/>
                <w:numId w:val="16"/>
              </w:numPr>
              <w:rPr>
                <w:ins w:id="79" w:author="Author"/>
                <w:rFonts w:ascii="inherit" w:eastAsia="Times New Roman" w:hAnsi="inherit" w:cs="Times New Roman"/>
                <w:sz w:val="24"/>
                <w:szCs w:val="24"/>
                <w:lang w:eastAsia="en-GB"/>
              </w:rPr>
            </w:pPr>
            <w:ins w:id="80" w:author="Author">
              <w:r w:rsidRPr="00F2676B">
                <w:rPr>
                  <w:rFonts w:ascii="inherit" w:eastAsia="Times New Roman" w:hAnsi="inherit" w:cs="Times New Roman"/>
                  <w:sz w:val="24"/>
                  <w:szCs w:val="24"/>
                  <w:lang w:eastAsia="en-GB"/>
                </w:rPr>
                <w:t>Based on the tests done on one representative unit of the family and through the manufacturer</w:t>
              </w:r>
              <w:r w:rsidRPr="00F2676B">
                <w:rPr>
                  <w:rFonts w:ascii="inherit" w:eastAsia="Times New Roman" w:hAnsi="inherit" w:cs="Times New Roman" w:hint="eastAsia"/>
                  <w:sz w:val="24"/>
                  <w:szCs w:val="24"/>
                  <w:lang w:eastAsia="en-GB"/>
                </w:rPr>
                <w:t>’</w:t>
              </w:r>
              <w:r w:rsidRPr="00F2676B">
                <w:rPr>
                  <w:rFonts w:ascii="inherit" w:eastAsia="Times New Roman" w:hAnsi="inherit" w:cs="Times New Roman"/>
                  <w:sz w:val="24"/>
                  <w:szCs w:val="24"/>
                  <w:lang w:eastAsia="en-GB"/>
                </w:rPr>
                <w:t xml:space="preserve">s declaration and the acceptance of the certifier. When FRT </w:t>
              </w:r>
              <w:r w:rsidRPr="00F2676B">
                <w:rPr>
                  <w:rFonts w:ascii="inherit" w:eastAsia="Times New Roman" w:hAnsi="inherit" w:cs="Times New Roman"/>
                  <w:sz w:val="24"/>
                  <w:szCs w:val="24"/>
                  <w:lang w:eastAsia="en-GB"/>
                </w:rPr>
                <w:lastRenderedPageBreak/>
                <w:t>capability needs to be considered, the unit needs to have undergone a simulation model validation process that includes testing and validating the model against multiple controller settings of the same machine (used to investigate the influence of key settings on PGU performance).</w:t>
              </w:r>
            </w:ins>
          </w:p>
          <w:p w14:paraId="54A72B8F" w14:textId="77777777" w:rsidR="00F64681" w:rsidRPr="00D572F0" w:rsidRDefault="00F64681" w:rsidP="00D572F0">
            <w:pPr>
              <w:spacing w:before="120" w:after="0" w:line="240" w:lineRule="auto"/>
              <w:jc w:val="both"/>
              <w:rPr>
                <w:ins w:id="81" w:author="Author"/>
                <w:rFonts w:ascii="inherit" w:hAnsi="inherit" w:cs="Times New Roman"/>
                <w:sz w:val="24"/>
                <w:szCs w:val="24"/>
                <w:lang w:eastAsia="en-GB"/>
              </w:rPr>
            </w:pPr>
            <w:ins w:id="82" w:author="Author">
              <w:r w:rsidRPr="00D572F0">
                <w:rPr>
                  <w:rFonts w:ascii="inherit" w:eastAsia="Times New Roman" w:hAnsi="inherit" w:cs="Times New Roman"/>
                  <w:sz w:val="24"/>
                  <w:szCs w:val="24"/>
                  <w:lang w:eastAsia="en-GB"/>
                </w:rPr>
                <w:t>Alternatively, it can be defined with any of the following:</w:t>
              </w:r>
            </w:ins>
          </w:p>
          <w:p w14:paraId="2C3EF2C7" w14:textId="77777777" w:rsidR="00F64681" w:rsidRPr="00D572F0" w:rsidRDefault="00F64681" w:rsidP="00D572F0">
            <w:pPr>
              <w:pStyle w:val="ListParagraph"/>
              <w:numPr>
                <w:ilvl w:val="0"/>
                <w:numId w:val="16"/>
              </w:numPr>
              <w:spacing w:before="120" w:after="0" w:line="240" w:lineRule="auto"/>
              <w:jc w:val="both"/>
              <w:rPr>
                <w:ins w:id="83" w:author="Author"/>
                <w:rFonts w:ascii="inherit" w:hAnsi="inherit" w:cs="Times New Roman"/>
                <w:sz w:val="24"/>
                <w:szCs w:val="24"/>
                <w:lang w:eastAsia="en-GB"/>
              </w:rPr>
            </w:pPr>
            <w:ins w:id="84" w:author="Author">
              <w:r w:rsidRPr="00D572F0">
                <w:rPr>
                  <w:rFonts w:ascii="inherit" w:eastAsia="Times New Roman" w:hAnsi="inherit" w:cs="Times New Roman"/>
                  <w:sz w:val="24"/>
                  <w:szCs w:val="24"/>
                  <w:lang w:eastAsia="en-GB"/>
                </w:rPr>
                <w:t xml:space="preserve">Based on the tests done on the smallest and biggest representative units of the family***. </w:t>
              </w:r>
            </w:ins>
          </w:p>
          <w:p w14:paraId="05F4905E" w14:textId="42BB7683" w:rsidR="00F64681" w:rsidRPr="00D572F0" w:rsidRDefault="00F64681" w:rsidP="00D572F0">
            <w:pPr>
              <w:pStyle w:val="ListParagraph"/>
              <w:numPr>
                <w:ilvl w:val="0"/>
                <w:numId w:val="16"/>
              </w:numPr>
              <w:spacing w:before="120" w:after="0" w:line="240" w:lineRule="auto"/>
              <w:jc w:val="both"/>
              <w:rPr>
                <w:ins w:id="85" w:author="Author"/>
                <w:rFonts w:ascii="inherit" w:hAnsi="inherit" w:cs="Times New Roman"/>
                <w:sz w:val="24"/>
                <w:szCs w:val="24"/>
                <w:lang w:eastAsia="en-GB"/>
              </w:rPr>
            </w:pPr>
            <w:ins w:id="86" w:author="Author">
              <w:r w:rsidRPr="00D572F0">
                <w:rPr>
                  <w:rFonts w:ascii="inherit" w:eastAsia="Times New Roman" w:hAnsi="inherit" w:cs="Times New Roman"/>
                  <w:sz w:val="24"/>
                  <w:szCs w:val="24"/>
                  <w:lang w:eastAsia="en-GB"/>
                </w:rPr>
                <w:t xml:space="preserve">Based on a range dependent on the tested unit’s nominal </w:t>
              </w:r>
              <w:r w:rsidR="00351A7D" w:rsidRPr="00D572F0">
                <w:rPr>
                  <w:rFonts w:ascii="inherit" w:eastAsia="Times New Roman" w:hAnsi="inherit" w:cs="Times New Roman"/>
                  <w:sz w:val="24"/>
                  <w:szCs w:val="24"/>
                  <w:lang w:eastAsia="en-GB"/>
                </w:rPr>
                <w:t>active</w:t>
              </w:r>
              <w:r w:rsidRPr="00D572F0">
                <w:rPr>
                  <w:rFonts w:ascii="inherit" w:eastAsia="Times New Roman" w:hAnsi="inherit" w:cs="Times New Roman"/>
                  <w:sz w:val="24"/>
                  <w:szCs w:val="24"/>
                  <w:lang w:eastAsia="en-GB"/>
                </w:rPr>
                <w:t xml:space="preserve"> power; this can be defined as in Germany (1/root 10 to root 10), but never smaller than the range defined by Spain (±25% of the nominal active power).</w:t>
              </w:r>
            </w:ins>
          </w:p>
          <w:p w14:paraId="125311FC" w14:textId="63931415" w:rsidR="00F64681" w:rsidRPr="00D572F0" w:rsidRDefault="00F64681">
            <w:pPr>
              <w:spacing w:before="120" w:after="0" w:line="240" w:lineRule="auto"/>
              <w:jc w:val="both"/>
              <w:rPr>
                <w:ins w:id="87" w:author="Author"/>
                <w:rFonts w:ascii="inherit" w:eastAsia="Times New Roman" w:hAnsi="inherit" w:cs="Times New Roman"/>
                <w:sz w:val="24"/>
                <w:szCs w:val="24"/>
                <w:lang w:eastAsia="en-GB"/>
              </w:rPr>
            </w:pPr>
            <w:ins w:id="88" w:author="Author">
              <w:r w:rsidRPr="00D572F0">
                <w:rPr>
                  <w:rFonts w:ascii="inherit" w:eastAsia="Times New Roman" w:hAnsi="inherit" w:cs="Times New Roman"/>
                  <w:sz w:val="24"/>
                  <w:szCs w:val="24"/>
                  <w:lang w:eastAsia="en-GB"/>
                </w:rPr>
                <w:t>*** Smaller or bigger units than those tested may be included within the family range based on the justification provided within the manufacturer’s declaration and it will be on the certifiers judgment to accept or reject.</w:t>
              </w:r>
            </w:ins>
          </w:p>
          <w:p w14:paraId="72CD1B48" w14:textId="501DF1B7" w:rsidR="00AA40D4" w:rsidRPr="00D572F0" w:rsidRDefault="00AA40D4" w:rsidP="00D572F0">
            <w:pPr>
              <w:pStyle w:val="ListParagraph"/>
              <w:numPr>
                <w:ilvl w:val="0"/>
                <w:numId w:val="12"/>
              </w:numPr>
              <w:spacing w:before="120" w:after="0" w:line="240" w:lineRule="auto"/>
              <w:jc w:val="both"/>
              <w:rPr>
                <w:ins w:id="89" w:author="Author"/>
                <w:rFonts w:ascii="inherit" w:hAnsi="inherit" w:cs="Times New Roman"/>
                <w:sz w:val="24"/>
                <w:szCs w:val="24"/>
                <w:lang w:eastAsia="en-GB"/>
              </w:rPr>
            </w:pPr>
            <w:ins w:id="90" w:author="Author">
              <w:r w:rsidRPr="00F2676B">
                <w:rPr>
                  <w:rFonts w:ascii="inherit" w:eastAsia="Times New Roman" w:hAnsi="inherit" w:cs="Times New Roman"/>
                  <w:sz w:val="24"/>
                  <w:szCs w:val="24"/>
                  <w:lang w:eastAsia="en-GB"/>
                </w:rPr>
                <w:t>Effects on main component changes</w:t>
              </w:r>
            </w:ins>
          </w:p>
          <w:p w14:paraId="69A1C4F6" w14:textId="46C9DEE6" w:rsidR="00AA40D4" w:rsidRPr="00F2676B" w:rsidRDefault="00AA40D4" w:rsidP="00AA40D4">
            <w:pPr>
              <w:spacing w:before="120" w:after="0" w:line="240" w:lineRule="auto"/>
              <w:jc w:val="both"/>
              <w:rPr>
                <w:ins w:id="91" w:author="Author"/>
                <w:rFonts w:ascii="inherit" w:hAnsi="inherit" w:cs="Times New Roman"/>
                <w:sz w:val="24"/>
                <w:szCs w:val="24"/>
                <w:lang w:eastAsia="en-GB"/>
              </w:rPr>
            </w:pPr>
            <w:ins w:id="92" w:author="Author">
              <w:r w:rsidRPr="00F2676B">
                <w:rPr>
                  <w:rFonts w:ascii="inherit" w:hAnsi="inherit" w:cs="Times New Roman"/>
                  <w:sz w:val="24"/>
                  <w:szCs w:val="24"/>
                  <w:lang w:eastAsia="en-GB"/>
                </w:rPr>
                <w:t xml:space="preserve">When at least one of the </w:t>
              </w:r>
              <w:r w:rsidRPr="00731849">
                <w:rPr>
                  <w:rFonts w:ascii="inherit" w:hAnsi="inherit" w:cs="Times New Roman"/>
                  <w:sz w:val="24"/>
                  <w:szCs w:val="24"/>
                  <w:lang w:eastAsia="en-GB"/>
                </w:rPr>
                <w:t>unit</w:t>
              </w:r>
              <w:r w:rsidR="00731849" w:rsidRPr="006764C6">
                <w:rPr>
                  <w:rFonts w:ascii="inherit" w:hAnsi="inherit" w:cs="Times New Roman"/>
                  <w:sz w:val="24"/>
                  <w:szCs w:val="24"/>
                  <w:lang w:eastAsia="en-GB"/>
                  <w:rPrChange w:id="93" w:author="Author">
                    <w:rPr>
                      <w:rFonts w:ascii="inherit" w:hAnsi="inherit" w:cs="Times New Roman"/>
                      <w:sz w:val="24"/>
                      <w:szCs w:val="24"/>
                      <w:highlight w:val="yellow"/>
                      <w:lang w:eastAsia="en-GB"/>
                    </w:rPr>
                  </w:rPrChange>
                </w:rPr>
                <w:t xml:space="preserve">s' </w:t>
              </w:r>
              <w:r w:rsidRPr="00731849">
                <w:rPr>
                  <w:rFonts w:ascii="inherit" w:hAnsi="inherit" w:cs="Times New Roman"/>
                  <w:sz w:val="24"/>
                  <w:szCs w:val="24"/>
                  <w:lang w:eastAsia="en-GB"/>
                </w:rPr>
                <w:t>main components</w:t>
              </w:r>
              <w:r w:rsidRPr="00F2676B">
                <w:rPr>
                  <w:rFonts w:ascii="inherit" w:hAnsi="inherit" w:cs="Times New Roman"/>
                  <w:sz w:val="24"/>
                  <w:szCs w:val="24"/>
                  <w:lang w:eastAsia="en-GB"/>
                </w:rPr>
                <w:t xml:space="preserve"> (prime mover, prime mover control, alternator type, AVR) has changed, it now differs from the overall family that had been originally tested in such a way that it is not possible to classify the generating unit as a family member.</w:t>
              </w:r>
            </w:ins>
          </w:p>
          <w:p w14:paraId="7E0E140A" w14:textId="77777777" w:rsidR="00AA40D4" w:rsidRPr="00F2676B" w:rsidRDefault="00AA40D4" w:rsidP="00AA40D4">
            <w:pPr>
              <w:spacing w:before="120" w:after="0" w:line="240" w:lineRule="auto"/>
              <w:jc w:val="both"/>
              <w:rPr>
                <w:ins w:id="94" w:author="Author"/>
                <w:rFonts w:ascii="inherit" w:hAnsi="inherit" w:cs="Times New Roman"/>
                <w:sz w:val="24"/>
                <w:szCs w:val="24"/>
                <w:lang w:eastAsia="en-GB"/>
              </w:rPr>
            </w:pPr>
            <w:ins w:id="95" w:author="Author">
              <w:r w:rsidRPr="00F2676B">
                <w:rPr>
                  <w:rFonts w:ascii="inherit" w:hAnsi="inherit" w:cs="Times New Roman"/>
                  <w:sz w:val="24"/>
                  <w:szCs w:val="24"/>
                  <w:lang w:eastAsia="en-GB"/>
                </w:rPr>
                <w:t>It is expected that if this change occurs, some of the tests already performed on the reference generating unit associated to the shared components shall not be repeated.</w:t>
              </w:r>
            </w:ins>
          </w:p>
          <w:p w14:paraId="7D23BB71" w14:textId="77777777" w:rsidR="00AA40D4" w:rsidRPr="00F2676B" w:rsidRDefault="00AA40D4" w:rsidP="00AA40D4">
            <w:pPr>
              <w:spacing w:before="120" w:after="0" w:line="240" w:lineRule="auto"/>
              <w:jc w:val="both"/>
              <w:rPr>
                <w:ins w:id="96" w:author="Author"/>
                <w:rFonts w:ascii="inherit" w:hAnsi="inherit" w:cs="Times New Roman"/>
                <w:sz w:val="24"/>
                <w:szCs w:val="24"/>
                <w:lang w:eastAsia="en-GB"/>
              </w:rPr>
            </w:pPr>
            <w:ins w:id="97" w:author="Author">
              <w:r w:rsidRPr="00F2676B">
                <w:rPr>
                  <w:rFonts w:ascii="inherit" w:hAnsi="inherit" w:cs="Times New Roman"/>
                  <w:sz w:val="24"/>
                  <w:szCs w:val="24"/>
                  <w:lang w:eastAsia="en-GB"/>
                </w:rPr>
                <w:t>For example, a generating unit can install an automatic voltage regulator which is different from the one installed on the tested generating unit and share the rest of the components. Only the tests associated to this new component will be carried out.</w:t>
              </w:r>
            </w:ins>
          </w:p>
          <w:p w14:paraId="5EDAC8F9" w14:textId="2AEEC67B" w:rsidR="00AA40D4" w:rsidRPr="00F2676B" w:rsidRDefault="00AA40D4" w:rsidP="00AA40D4">
            <w:pPr>
              <w:spacing w:before="120" w:after="0" w:line="240" w:lineRule="auto"/>
              <w:jc w:val="both"/>
              <w:rPr>
                <w:ins w:id="98" w:author="Author"/>
                <w:rFonts w:ascii="inherit" w:hAnsi="inherit" w:cs="Times New Roman"/>
                <w:sz w:val="24"/>
                <w:szCs w:val="24"/>
                <w:lang w:eastAsia="en-GB"/>
              </w:rPr>
            </w:pPr>
            <w:ins w:id="99" w:author="Author">
              <w:r w:rsidRPr="00F2676B">
                <w:rPr>
                  <w:rFonts w:ascii="inherit" w:hAnsi="inherit" w:cs="Times New Roman"/>
                  <w:sz w:val="24"/>
                  <w:szCs w:val="24"/>
                  <w:lang w:eastAsia="en-GB"/>
                </w:rPr>
                <w:t>The change of a component shall trigger a subset of tests depending on the impact it has on the static and dynamic behaviour of the generating unit. The following table  shows the possible tests that shall be repeated depending on the main components that differ from the reference type tested generating unit.</w:t>
              </w:r>
            </w:ins>
          </w:p>
          <w:p w14:paraId="0A5CDA18" w14:textId="48AF5E34" w:rsidR="00AA40D4" w:rsidRPr="00F2676B" w:rsidRDefault="00AA40D4" w:rsidP="00AA40D4">
            <w:pPr>
              <w:spacing w:before="120" w:after="0" w:line="240" w:lineRule="auto"/>
              <w:jc w:val="both"/>
              <w:rPr>
                <w:ins w:id="100" w:author="Author"/>
                <w:rFonts w:ascii="inherit" w:hAnsi="inherit" w:cs="Times New Roman"/>
                <w:sz w:val="24"/>
                <w:szCs w:val="24"/>
                <w:lang w:eastAsia="en-GB"/>
              </w:rPr>
            </w:pPr>
            <w:ins w:id="101" w:author="Author">
              <w:r w:rsidRPr="00F2676B">
                <w:rPr>
                  <w:rFonts w:ascii="inherit" w:hAnsi="inherit" w:cs="Times New Roman"/>
                  <w:sz w:val="24"/>
                  <w:szCs w:val="24"/>
                  <w:lang w:eastAsia="en-GB"/>
                </w:rPr>
                <w:t>Table XX SPGU Component Change Testing Needed</w:t>
              </w:r>
            </w:ins>
          </w:p>
          <w:p w14:paraId="603ED2F7" w14:textId="1214AF04" w:rsidR="00AA40D4" w:rsidRPr="00F2676B" w:rsidRDefault="00D37011" w:rsidP="00AA40D4">
            <w:pPr>
              <w:spacing w:before="120" w:after="0" w:line="240" w:lineRule="auto"/>
              <w:jc w:val="both"/>
              <w:rPr>
                <w:ins w:id="102" w:author="Author"/>
                <w:rFonts w:ascii="inherit" w:hAnsi="inherit" w:cs="Times New Roman"/>
                <w:sz w:val="24"/>
                <w:szCs w:val="24"/>
                <w:lang w:eastAsia="en-GB"/>
              </w:rPr>
            </w:pPr>
            <w:ins w:id="103" w:author="Author">
              <w:r w:rsidRPr="00F2676B">
                <w:rPr>
                  <w:rFonts w:ascii="inherit" w:hAnsi="inherit" w:cs="Times New Roman"/>
                  <w:noProof/>
                  <w:sz w:val="24"/>
                  <w:szCs w:val="24"/>
                  <w:lang w:eastAsia="en-GB"/>
                </w:rPr>
                <w:lastRenderedPageBreak/>
                <w:drawing>
                  <wp:inline distT="0" distB="0" distL="0" distR="0" wp14:anchorId="03770710" wp14:editId="69F19E8B">
                    <wp:extent cx="3848128" cy="433073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cstate="print">
                              <a:extLst>
                                <a:ext uri="{28A0092B-C50C-407E-A947-70E740481C1C}">
                                  <a14:useLocalDpi xmlns:a14="http://schemas.microsoft.com/office/drawing/2010/main" val="0"/>
                                </a:ext>
                              </a:extLst>
                            </a:blip>
                            <a:srcRect/>
                            <a:stretch/>
                          </pic:blipFill>
                          <pic:spPr bwMode="auto">
                            <a:xfrm>
                              <a:off x="0" y="0"/>
                              <a:ext cx="3853775" cy="4337085"/>
                            </a:xfrm>
                            <a:prstGeom prst="rect">
                              <a:avLst/>
                            </a:prstGeom>
                            <a:ln>
                              <a:noFill/>
                            </a:ln>
                            <a:extLst>
                              <a:ext uri="{53640926-AAD7-44D8-BBD7-CCE9431645EC}">
                                <a14:shadowObscured xmlns:a14="http://schemas.microsoft.com/office/drawing/2010/main"/>
                              </a:ext>
                            </a:extLst>
                          </pic:spPr>
                        </pic:pic>
                      </a:graphicData>
                    </a:graphic>
                  </wp:inline>
                </w:drawing>
              </w:r>
            </w:ins>
          </w:p>
          <w:p w14:paraId="1C76682F" w14:textId="07059433" w:rsidR="006910A9" w:rsidRPr="006764C6" w:rsidRDefault="00AA40D4" w:rsidP="006764C6">
            <w:pPr>
              <w:spacing w:before="120" w:after="0" w:line="240" w:lineRule="auto"/>
              <w:jc w:val="both"/>
              <w:rPr>
                <w:ins w:id="104" w:author="Author"/>
                <w:rFonts w:ascii="inherit" w:hAnsi="inherit" w:cs="Times New Roman"/>
                <w:sz w:val="24"/>
                <w:szCs w:val="24"/>
                <w:lang w:eastAsia="en-GB"/>
                <w:rPrChange w:id="105" w:author="Author">
                  <w:rPr>
                    <w:ins w:id="106" w:author="Author"/>
                    <w:rFonts w:ascii="Arial" w:hAnsi="Arial" w:cs="Arial"/>
                    <w:lang w:val="en-US"/>
                  </w:rPr>
                </w:rPrChange>
              </w:rPr>
              <w:pPrChange w:id="107" w:author="Author">
                <w:pPr>
                  <w:pStyle w:val="BodyText"/>
                  <w:spacing w:after="120"/>
                </w:pPr>
              </w:pPrChange>
            </w:pPr>
            <w:ins w:id="108" w:author="Author">
              <w:r w:rsidRPr="00F2676B">
                <w:rPr>
                  <w:rFonts w:ascii="inherit" w:hAnsi="inherit" w:cs="Times New Roman"/>
                  <w:sz w:val="24"/>
                  <w:szCs w:val="24"/>
                  <w:lang w:eastAsia="en-GB"/>
                </w:rPr>
                <w:t>The change of main components can also be considered applicable for existing units where a component is replaced (for example due to aging).</w:t>
              </w:r>
            </w:ins>
          </w:p>
          <w:p w14:paraId="1249F66F" w14:textId="388D01D4" w:rsidR="00F64681" w:rsidRPr="006764C6" w:rsidRDefault="00F64681" w:rsidP="00F82B16">
            <w:pPr>
              <w:spacing w:before="120" w:after="0" w:line="240" w:lineRule="auto"/>
              <w:jc w:val="both"/>
              <w:rPr>
                <w:ins w:id="109" w:author="Author"/>
                <w:rFonts w:ascii="inherit" w:eastAsia="Times New Roman" w:hAnsi="inherit" w:cs="Times New Roman"/>
                <w:sz w:val="24"/>
                <w:szCs w:val="24"/>
                <w:lang w:val="en-US" w:eastAsia="en-GB"/>
                <w:rPrChange w:id="110" w:author="Author">
                  <w:rPr>
                    <w:ins w:id="111" w:author="Author"/>
                    <w:rFonts w:ascii="inherit" w:eastAsia="Times New Roman" w:hAnsi="inherit" w:cs="Times New Roman"/>
                    <w:sz w:val="24"/>
                    <w:szCs w:val="24"/>
                    <w:lang w:eastAsia="en-GB"/>
                  </w:rPr>
                </w:rPrChange>
              </w:rPr>
            </w:pPr>
          </w:p>
        </w:tc>
      </w:tr>
      <w:tr w:rsidR="005F3287" w:rsidRPr="004F746A" w14:paraId="47468DFD" w14:textId="77777777" w:rsidTr="00F64681">
        <w:trPr>
          <w:ins w:id="112" w:author="Author"/>
        </w:trPr>
        <w:tc>
          <w:tcPr>
            <w:tcW w:w="0" w:type="auto"/>
            <w:shd w:val="clear" w:color="auto" w:fill="auto"/>
            <w:hideMark/>
          </w:tcPr>
          <w:p w14:paraId="0776378F" w14:textId="158A189F" w:rsidR="00F64681" w:rsidRPr="00137DB3" w:rsidRDefault="00F64681" w:rsidP="00F82B16">
            <w:pPr>
              <w:spacing w:before="120" w:after="0" w:line="240" w:lineRule="auto"/>
              <w:jc w:val="both"/>
              <w:rPr>
                <w:ins w:id="113" w:author="Author"/>
                <w:rFonts w:ascii="inherit" w:eastAsia="Times New Roman" w:hAnsi="inherit" w:cs="Times New Roman"/>
                <w:sz w:val="24"/>
                <w:szCs w:val="24"/>
                <w:lang w:eastAsia="en-GB"/>
              </w:rPr>
            </w:pPr>
            <w:ins w:id="114" w:author="Author">
              <w:r w:rsidRPr="00137DB3">
                <w:rPr>
                  <w:rFonts w:ascii="inherit" w:eastAsia="Times New Roman" w:hAnsi="inherit" w:cs="Times New Roman"/>
                  <w:sz w:val="24"/>
                  <w:szCs w:val="24"/>
                  <w:lang w:eastAsia="en-GB"/>
                </w:rPr>
                <w:lastRenderedPageBreak/>
                <w:t>(b)</w:t>
              </w:r>
            </w:ins>
          </w:p>
        </w:tc>
        <w:tc>
          <w:tcPr>
            <w:tcW w:w="0" w:type="auto"/>
            <w:shd w:val="clear" w:color="auto" w:fill="auto"/>
            <w:hideMark/>
          </w:tcPr>
          <w:p w14:paraId="476221DF" w14:textId="2F2C5D45" w:rsidR="00AA40D4" w:rsidRPr="006764C6" w:rsidRDefault="00AA40D4" w:rsidP="00F82B16">
            <w:pPr>
              <w:spacing w:before="120" w:after="0" w:line="240" w:lineRule="auto"/>
              <w:jc w:val="both"/>
              <w:rPr>
                <w:ins w:id="115" w:author="Author"/>
                <w:rFonts w:ascii="inherit" w:eastAsia="Times New Roman" w:hAnsi="inherit" w:cs="Times New Roman"/>
                <w:sz w:val="24"/>
                <w:szCs w:val="24"/>
                <w:lang w:eastAsia="en-GB"/>
                <w:rPrChange w:id="116" w:author="Author">
                  <w:rPr>
                    <w:ins w:id="117" w:author="Author"/>
                    <w:rFonts w:ascii="inherit" w:eastAsia="Times New Roman" w:hAnsi="inherit" w:cs="Times New Roman"/>
                    <w:sz w:val="24"/>
                    <w:szCs w:val="24"/>
                    <w:highlight w:val="yellow"/>
                    <w:lang w:eastAsia="en-GB"/>
                  </w:rPr>
                </w:rPrChange>
              </w:rPr>
            </w:pPr>
            <w:ins w:id="118" w:author="Author">
              <w:r w:rsidRPr="006764C6">
                <w:rPr>
                  <w:rFonts w:ascii="inherit" w:eastAsia="Times New Roman" w:hAnsi="inherit" w:cs="Times New Roman"/>
                  <w:sz w:val="24"/>
                  <w:szCs w:val="24"/>
                  <w:lang w:eastAsia="en-GB"/>
                  <w:rPrChange w:id="119" w:author="Author">
                    <w:rPr>
                      <w:rFonts w:ascii="inherit" w:eastAsia="Times New Roman" w:hAnsi="inherit" w:cs="Times New Roman"/>
                      <w:sz w:val="24"/>
                      <w:szCs w:val="24"/>
                      <w:highlight w:val="yellow"/>
                      <w:lang w:eastAsia="en-GB"/>
                    </w:rPr>
                  </w:rPrChange>
                </w:rPr>
                <w:t xml:space="preserve">Regarding PPM </w:t>
              </w:r>
              <w:r w:rsidRPr="006764C6">
                <w:rPr>
                  <w:rFonts w:ascii="inherit" w:eastAsia="Times New Roman" w:hAnsi="inherit" w:cs="Times New Roman" w:hint="eastAsia"/>
                  <w:sz w:val="24"/>
                  <w:szCs w:val="24"/>
                  <w:lang w:eastAsia="en-GB"/>
                  <w:rPrChange w:id="120" w:author="Author">
                    <w:rPr>
                      <w:rFonts w:ascii="inherit" w:eastAsia="Times New Roman" w:hAnsi="inherit" w:cs="Times New Roman" w:hint="eastAsia"/>
                      <w:sz w:val="24"/>
                      <w:szCs w:val="24"/>
                      <w:highlight w:val="yellow"/>
                      <w:lang w:eastAsia="en-GB"/>
                    </w:rPr>
                  </w:rPrChange>
                </w:rPr>
                <w:t>–</w:t>
              </w:r>
              <w:r w:rsidRPr="006764C6">
                <w:rPr>
                  <w:rFonts w:ascii="inherit" w:eastAsia="Times New Roman" w:hAnsi="inherit" w:cs="Times New Roman"/>
                  <w:sz w:val="24"/>
                  <w:szCs w:val="24"/>
                  <w:lang w:eastAsia="en-GB"/>
                  <w:rPrChange w:id="121" w:author="Author">
                    <w:rPr>
                      <w:rFonts w:ascii="inherit" w:eastAsia="Times New Roman" w:hAnsi="inherit" w:cs="Times New Roman"/>
                      <w:sz w:val="24"/>
                      <w:szCs w:val="24"/>
                      <w:highlight w:val="yellow"/>
                      <w:lang w:eastAsia="en-GB"/>
                    </w:rPr>
                  </w:rPrChange>
                </w:rPr>
                <w:t xml:space="preserve"> Wind power generating unit (Wind PGU) </w:t>
              </w:r>
              <w:r w:rsidR="00F64681" w:rsidRPr="00137DB3">
                <w:rPr>
                  <w:rFonts w:ascii="inherit" w:eastAsia="Times New Roman" w:hAnsi="inherit" w:cs="Times New Roman"/>
                  <w:sz w:val="24"/>
                  <w:szCs w:val="24"/>
                  <w:lang w:eastAsia="en-GB"/>
                </w:rPr>
                <w:t xml:space="preserve"> </w:t>
              </w:r>
            </w:ins>
          </w:p>
          <w:p w14:paraId="2FF49A23" w14:textId="5DDFA1EB" w:rsidR="000804AE" w:rsidRPr="006764C6" w:rsidRDefault="000804AE" w:rsidP="006764C6">
            <w:pPr>
              <w:pStyle w:val="ListParagraph"/>
              <w:numPr>
                <w:ilvl w:val="0"/>
                <w:numId w:val="14"/>
              </w:numPr>
              <w:spacing w:before="120" w:after="0" w:line="240" w:lineRule="auto"/>
              <w:jc w:val="both"/>
              <w:rPr>
                <w:ins w:id="122" w:author="Author"/>
                <w:rFonts w:ascii="inherit" w:eastAsia="Times New Roman" w:hAnsi="inherit" w:cs="Times New Roman"/>
                <w:sz w:val="24"/>
                <w:szCs w:val="24"/>
                <w:lang w:eastAsia="en-GB"/>
                <w:rPrChange w:id="123" w:author="Author">
                  <w:rPr>
                    <w:ins w:id="124" w:author="Author"/>
                    <w:lang w:eastAsia="en-GB"/>
                  </w:rPr>
                </w:rPrChange>
              </w:rPr>
              <w:pPrChange w:id="125" w:author="Author">
                <w:pPr>
                  <w:pStyle w:val="ListParagraph"/>
                  <w:numPr>
                    <w:numId w:val="15"/>
                  </w:numPr>
                  <w:spacing w:before="120" w:after="0" w:line="240" w:lineRule="auto"/>
                  <w:ind w:hanging="360"/>
                  <w:jc w:val="both"/>
                </w:pPr>
              </w:pPrChange>
            </w:pPr>
            <w:ins w:id="126" w:author="Author">
              <w:r w:rsidRPr="006764C6">
                <w:rPr>
                  <w:rFonts w:ascii="inherit" w:eastAsia="Times New Roman" w:hAnsi="inherit" w:cs="Times New Roman"/>
                  <w:sz w:val="24"/>
                  <w:szCs w:val="24"/>
                  <w:lang w:eastAsia="en-GB"/>
                  <w:rPrChange w:id="127" w:author="Author">
                    <w:rPr>
                      <w:lang w:eastAsia="en-GB"/>
                    </w:rPr>
                  </w:rPrChange>
                </w:rPr>
                <w:t>Power-generating units are considered in the same family (product platform) if they share the following characteristics</w:t>
              </w:r>
              <w:r w:rsidRPr="00137DB3">
                <w:rPr>
                  <w:rFonts w:ascii="inherit" w:eastAsia="Times New Roman" w:hAnsi="inherit" w:cs="Times New Roman"/>
                  <w:sz w:val="24"/>
                  <w:szCs w:val="24"/>
                  <w:lang w:eastAsia="en-GB"/>
                </w:rPr>
                <w:t>:</w:t>
              </w:r>
            </w:ins>
          </w:p>
          <w:p w14:paraId="3333164B" w14:textId="6DAA0E54" w:rsidR="00AA40D4" w:rsidRPr="006764C6" w:rsidRDefault="00AA40D4" w:rsidP="006764C6">
            <w:pPr>
              <w:pStyle w:val="ListParagraph"/>
              <w:numPr>
                <w:ilvl w:val="0"/>
                <w:numId w:val="19"/>
              </w:numPr>
              <w:spacing w:before="120" w:after="0" w:line="240" w:lineRule="auto"/>
              <w:jc w:val="both"/>
              <w:rPr>
                <w:ins w:id="128" w:author="Author"/>
                <w:rFonts w:ascii="inherit" w:eastAsia="Times New Roman" w:hAnsi="inherit" w:cs="Times New Roman"/>
                <w:sz w:val="24"/>
                <w:szCs w:val="24"/>
                <w:lang w:eastAsia="en-GB"/>
                <w:rPrChange w:id="129" w:author="Author">
                  <w:rPr>
                    <w:ins w:id="130" w:author="Author"/>
                    <w:lang w:eastAsia="en-GB"/>
                  </w:rPr>
                </w:rPrChange>
              </w:rPr>
              <w:pPrChange w:id="131" w:author="Author">
                <w:pPr>
                  <w:spacing w:before="120" w:after="0" w:line="240" w:lineRule="auto"/>
                  <w:jc w:val="both"/>
                </w:pPr>
              </w:pPrChange>
            </w:pPr>
            <w:ins w:id="132" w:author="Author">
              <w:r w:rsidRPr="006764C6">
                <w:rPr>
                  <w:rFonts w:ascii="inherit" w:eastAsia="Times New Roman" w:hAnsi="inherit" w:cs="Times New Roman"/>
                  <w:sz w:val="24"/>
                  <w:szCs w:val="24"/>
                  <w:lang w:eastAsia="en-GB"/>
                  <w:rPrChange w:id="133" w:author="Author">
                    <w:rPr>
                      <w:lang w:eastAsia="en-GB"/>
                    </w:rPr>
                  </w:rPrChange>
                </w:rPr>
                <w:t>Equivalent design and control engineering* critical to the electrical characteristics</w:t>
              </w:r>
            </w:ins>
          </w:p>
          <w:p w14:paraId="49EB1A68" w14:textId="04F3506C" w:rsidR="00AA40D4" w:rsidRPr="006764C6" w:rsidRDefault="00AA40D4" w:rsidP="006764C6">
            <w:pPr>
              <w:pStyle w:val="ListParagraph"/>
              <w:numPr>
                <w:ilvl w:val="0"/>
                <w:numId w:val="19"/>
              </w:numPr>
              <w:spacing w:before="120" w:after="0" w:line="240" w:lineRule="auto"/>
              <w:jc w:val="both"/>
              <w:rPr>
                <w:ins w:id="134" w:author="Author"/>
                <w:rFonts w:ascii="inherit" w:eastAsia="Times New Roman" w:hAnsi="inherit" w:cs="Times New Roman"/>
                <w:sz w:val="24"/>
                <w:szCs w:val="24"/>
                <w:lang w:eastAsia="en-GB"/>
                <w:rPrChange w:id="135" w:author="Author">
                  <w:rPr>
                    <w:ins w:id="136" w:author="Author"/>
                    <w:lang w:eastAsia="en-GB"/>
                  </w:rPr>
                </w:rPrChange>
              </w:rPr>
              <w:pPrChange w:id="137" w:author="Author">
                <w:pPr>
                  <w:spacing w:before="120" w:after="0" w:line="240" w:lineRule="auto"/>
                  <w:jc w:val="both"/>
                </w:pPr>
              </w:pPrChange>
            </w:pPr>
            <w:ins w:id="138" w:author="Author">
              <w:r w:rsidRPr="006764C6">
                <w:rPr>
                  <w:rFonts w:ascii="inherit" w:eastAsia="Times New Roman" w:hAnsi="inherit" w:cs="Times New Roman"/>
                  <w:sz w:val="24"/>
                  <w:szCs w:val="24"/>
                  <w:lang w:eastAsia="en-GB"/>
                  <w:rPrChange w:id="139" w:author="Author">
                    <w:rPr>
                      <w:lang w:eastAsia="en-GB"/>
                    </w:rPr>
                  </w:rPrChange>
                </w:rPr>
                <w:t>Equivalent until controller software**</w:t>
              </w:r>
            </w:ins>
          </w:p>
          <w:p w14:paraId="5B60D57B" w14:textId="7500EE21" w:rsidR="00AA40D4" w:rsidRPr="006764C6" w:rsidRDefault="00AA40D4" w:rsidP="006764C6">
            <w:pPr>
              <w:pStyle w:val="ListParagraph"/>
              <w:numPr>
                <w:ilvl w:val="0"/>
                <w:numId w:val="19"/>
              </w:numPr>
              <w:spacing w:before="120" w:after="0" w:line="240" w:lineRule="auto"/>
              <w:jc w:val="both"/>
              <w:rPr>
                <w:ins w:id="140" w:author="Author"/>
                <w:rFonts w:ascii="inherit" w:eastAsia="Times New Roman" w:hAnsi="inherit" w:cs="Times New Roman"/>
                <w:sz w:val="24"/>
                <w:szCs w:val="24"/>
                <w:lang w:eastAsia="en-GB"/>
                <w:rPrChange w:id="141" w:author="Author">
                  <w:rPr>
                    <w:ins w:id="142" w:author="Author"/>
                    <w:lang w:eastAsia="en-GB"/>
                  </w:rPr>
                </w:rPrChange>
              </w:rPr>
              <w:pPrChange w:id="143" w:author="Author">
                <w:pPr>
                  <w:spacing w:before="120" w:after="0" w:line="240" w:lineRule="auto"/>
                  <w:jc w:val="both"/>
                </w:pPr>
              </w:pPrChange>
            </w:pPr>
            <w:ins w:id="144" w:author="Author">
              <w:r w:rsidRPr="006764C6">
                <w:rPr>
                  <w:rFonts w:ascii="inherit" w:eastAsia="Times New Roman" w:hAnsi="inherit" w:cs="Times New Roman"/>
                  <w:sz w:val="24"/>
                  <w:szCs w:val="24"/>
                  <w:lang w:eastAsia="en-GB"/>
                  <w:rPrChange w:id="145" w:author="Author">
                    <w:rPr>
                      <w:lang w:eastAsia="en-GB"/>
                    </w:rPr>
                  </w:rPrChange>
                </w:rPr>
                <w:t>Same model structure*** (validated) when required</w:t>
              </w:r>
            </w:ins>
          </w:p>
          <w:p w14:paraId="2CEAB763" w14:textId="1670A5B8" w:rsidR="00AA40D4" w:rsidRPr="00137DB3" w:rsidRDefault="00AA40D4" w:rsidP="00AA40D4">
            <w:pPr>
              <w:spacing w:before="120" w:after="0" w:line="240" w:lineRule="auto"/>
              <w:jc w:val="both"/>
              <w:rPr>
                <w:ins w:id="146" w:author="Author"/>
                <w:rFonts w:ascii="inherit" w:eastAsia="Times New Roman" w:hAnsi="inherit" w:cs="Times New Roman"/>
                <w:sz w:val="24"/>
                <w:szCs w:val="24"/>
                <w:lang w:eastAsia="en-GB"/>
              </w:rPr>
            </w:pPr>
            <w:ins w:id="147" w:author="Author">
              <w:r w:rsidRPr="00137DB3">
                <w:rPr>
                  <w:rFonts w:ascii="inherit" w:eastAsia="Times New Roman" w:hAnsi="inherit" w:cs="Times New Roman"/>
                  <w:sz w:val="24"/>
                  <w:szCs w:val="24"/>
                  <w:lang w:eastAsia="en-GB"/>
                </w:rPr>
                <w:t xml:space="preserve">*Refer to Table </w:t>
              </w:r>
              <w:r w:rsidR="000804AE" w:rsidRPr="00137DB3">
                <w:rPr>
                  <w:rFonts w:ascii="inherit" w:eastAsia="Times New Roman" w:hAnsi="inherit" w:cs="Times New Roman"/>
                  <w:sz w:val="24"/>
                  <w:szCs w:val="24"/>
                  <w:lang w:eastAsia="en-GB"/>
                </w:rPr>
                <w:t>XXX</w:t>
              </w:r>
            </w:ins>
          </w:p>
          <w:p w14:paraId="438A136D" w14:textId="77777777" w:rsidR="00AA40D4" w:rsidRPr="00137DB3" w:rsidRDefault="00AA40D4" w:rsidP="00AA40D4">
            <w:pPr>
              <w:spacing w:before="120" w:after="0" w:line="240" w:lineRule="auto"/>
              <w:jc w:val="both"/>
              <w:rPr>
                <w:ins w:id="148" w:author="Author"/>
                <w:rFonts w:ascii="inherit" w:eastAsia="Times New Roman" w:hAnsi="inherit" w:cs="Times New Roman"/>
                <w:sz w:val="24"/>
                <w:szCs w:val="24"/>
                <w:lang w:eastAsia="en-GB"/>
              </w:rPr>
            </w:pPr>
            <w:ins w:id="149" w:author="Author">
              <w:r w:rsidRPr="00137DB3">
                <w:rPr>
                  <w:rFonts w:ascii="inherit" w:eastAsia="Times New Roman" w:hAnsi="inherit" w:cs="Times New Roman"/>
                  <w:sz w:val="24"/>
                  <w:szCs w:val="24"/>
                  <w:lang w:eastAsia="en-GB"/>
                </w:rPr>
                <w:t>** Different versions of the control software may be accepted if there are no changes to relevant functions for grid parallel operation that may affect compliance with the requirements; this needs to be described and justified within the manufacturers declaration and it will be on the certifiers judgment to accept or reject.</w:t>
              </w:r>
            </w:ins>
          </w:p>
          <w:p w14:paraId="23181ADC" w14:textId="77777777" w:rsidR="00AA40D4" w:rsidRPr="00137DB3" w:rsidRDefault="00AA40D4" w:rsidP="00AA40D4">
            <w:pPr>
              <w:spacing w:before="120" w:after="0" w:line="240" w:lineRule="auto"/>
              <w:jc w:val="both"/>
              <w:rPr>
                <w:ins w:id="150" w:author="Author"/>
                <w:rFonts w:ascii="inherit" w:eastAsia="Times New Roman" w:hAnsi="inherit" w:cs="Times New Roman"/>
                <w:sz w:val="24"/>
                <w:szCs w:val="24"/>
                <w:lang w:eastAsia="en-GB"/>
              </w:rPr>
            </w:pPr>
            <w:ins w:id="151" w:author="Author">
              <w:r w:rsidRPr="00137DB3">
                <w:rPr>
                  <w:rFonts w:ascii="inherit" w:eastAsia="Times New Roman" w:hAnsi="inherit" w:cs="Times New Roman"/>
                  <w:sz w:val="24"/>
                  <w:szCs w:val="24"/>
                  <w:lang w:eastAsia="en-GB"/>
                </w:rPr>
                <w:t>***Structure of the model cannot be modified, while the parameters of the model can be changed.</w:t>
              </w:r>
            </w:ins>
          </w:p>
          <w:p w14:paraId="6ECB30BA" w14:textId="77777777" w:rsidR="00AA40D4" w:rsidRPr="00137DB3" w:rsidRDefault="00AA40D4" w:rsidP="00AA40D4">
            <w:pPr>
              <w:spacing w:before="120" w:after="0" w:line="240" w:lineRule="auto"/>
              <w:jc w:val="both"/>
              <w:rPr>
                <w:ins w:id="152" w:author="Author"/>
                <w:rFonts w:ascii="inherit" w:eastAsia="Times New Roman" w:hAnsi="inherit" w:cs="Times New Roman"/>
                <w:sz w:val="24"/>
                <w:szCs w:val="24"/>
                <w:lang w:eastAsia="en-GB"/>
              </w:rPr>
            </w:pPr>
            <w:ins w:id="153" w:author="Author">
              <w:r w:rsidRPr="00137DB3">
                <w:rPr>
                  <w:rFonts w:ascii="inherit" w:eastAsia="Times New Roman" w:hAnsi="inherit" w:cs="Times New Roman"/>
                  <w:sz w:val="24"/>
                  <w:szCs w:val="24"/>
                  <w:lang w:eastAsia="en-GB"/>
                </w:rPr>
                <w:t>The applicability range can be defined as follows:</w:t>
              </w:r>
            </w:ins>
          </w:p>
          <w:p w14:paraId="0F73B4D7" w14:textId="77777777" w:rsidR="00D37011" w:rsidRPr="006764C6" w:rsidRDefault="00D37011" w:rsidP="00D37011">
            <w:pPr>
              <w:pStyle w:val="ListParagraph"/>
              <w:numPr>
                <w:ilvl w:val="0"/>
                <w:numId w:val="22"/>
              </w:numPr>
              <w:rPr>
                <w:ins w:id="154" w:author="Author"/>
                <w:rFonts w:ascii="inherit" w:eastAsia="Times New Roman" w:hAnsi="inherit" w:cs="Times New Roman"/>
                <w:sz w:val="24"/>
                <w:szCs w:val="24"/>
                <w:lang w:eastAsia="en-GB"/>
                <w:rPrChange w:id="155" w:author="Author">
                  <w:rPr>
                    <w:ins w:id="156" w:author="Author"/>
                    <w:rFonts w:ascii="inherit" w:eastAsia="Times New Roman" w:hAnsi="inherit" w:cs="Times New Roman"/>
                    <w:sz w:val="24"/>
                    <w:szCs w:val="24"/>
                    <w:highlight w:val="yellow"/>
                    <w:lang w:eastAsia="en-GB"/>
                  </w:rPr>
                </w:rPrChange>
              </w:rPr>
            </w:pPr>
            <w:ins w:id="157" w:author="Author">
              <w:r w:rsidRPr="006764C6">
                <w:rPr>
                  <w:rFonts w:ascii="inherit" w:eastAsia="Times New Roman" w:hAnsi="inherit" w:cs="Times New Roman"/>
                  <w:sz w:val="24"/>
                  <w:szCs w:val="24"/>
                  <w:lang w:eastAsia="en-GB"/>
                  <w:rPrChange w:id="158" w:author="Author">
                    <w:rPr>
                      <w:rFonts w:ascii="inherit" w:eastAsia="Times New Roman" w:hAnsi="inherit" w:cs="Times New Roman"/>
                      <w:sz w:val="24"/>
                      <w:szCs w:val="24"/>
                      <w:highlight w:val="yellow"/>
                      <w:lang w:eastAsia="en-GB"/>
                    </w:rPr>
                  </w:rPrChange>
                </w:rPr>
                <w:t>Based on the tests done on one representative unit of the family and through the manufacturer</w:t>
              </w:r>
              <w:r w:rsidRPr="006764C6">
                <w:rPr>
                  <w:rFonts w:ascii="inherit" w:eastAsia="Times New Roman" w:hAnsi="inherit" w:cs="Times New Roman" w:hint="eastAsia"/>
                  <w:sz w:val="24"/>
                  <w:szCs w:val="24"/>
                  <w:lang w:eastAsia="en-GB"/>
                  <w:rPrChange w:id="159" w:author="Author">
                    <w:rPr>
                      <w:rFonts w:ascii="inherit" w:eastAsia="Times New Roman" w:hAnsi="inherit" w:cs="Times New Roman" w:hint="eastAsia"/>
                      <w:sz w:val="24"/>
                      <w:szCs w:val="24"/>
                      <w:highlight w:val="yellow"/>
                      <w:lang w:eastAsia="en-GB"/>
                    </w:rPr>
                  </w:rPrChange>
                </w:rPr>
                <w:t>’</w:t>
              </w:r>
              <w:r w:rsidRPr="006764C6">
                <w:rPr>
                  <w:rFonts w:ascii="inherit" w:eastAsia="Times New Roman" w:hAnsi="inherit" w:cs="Times New Roman"/>
                  <w:sz w:val="24"/>
                  <w:szCs w:val="24"/>
                  <w:lang w:eastAsia="en-GB"/>
                  <w:rPrChange w:id="160" w:author="Author">
                    <w:rPr>
                      <w:rFonts w:ascii="inherit" w:eastAsia="Times New Roman" w:hAnsi="inherit" w:cs="Times New Roman"/>
                      <w:sz w:val="24"/>
                      <w:szCs w:val="24"/>
                      <w:highlight w:val="yellow"/>
                      <w:lang w:eastAsia="en-GB"/>
                    </w:rPr>
                  </w:rPrChange>
                </w:rPr>
                <w:t xml:space="preserve">s declaration and the acceptance of the certifier. When FRT capability needs to be considered, the unit needs to have undergone a </w:t>
              </w:r>
              <w:r w:rsidRPr="006764C6">
                <w:rPr>
                  <w:rFonts w:ascii="inherit" w:eastAsia="Times New Roman" w:hAnsi="inherit" w:cs="Times New Roman"/>
                  <w:sz w:val="24"/>
                  <w:szCs w:val="24"/>
                  <w:lang w:eastAsia="en-GB"/>
                  <w:rPrChange w:id="161" w:author="Author">
                    <w:rPr>
                      <w:rFonts w:ascii="inherit" w:eastAsia="Times New Roman" w:hAnsi="inherit" w:cs="Times New Roman"/>
                      <w:sz w:val="24"/>
                      <w:szCs w:val="24"/>
                      <w:highlight w:val="yellow"/>
                      <w:lang w:eastAsia="en-GB"/>
                    </w:rPr>
                  </w:rPrChange>
                </w:rPr>
                <w:lastRenderedPageBreak/>
                <w:t>simulation model validation process that includes testing and validating the model against multiple controller settings of the same machine (used to investigate the influence of key settings on PGU performance).</w:t>
              </w:r>
            </w:ins>
          </w:p>
          <w:p w14:paraId="5813A7C0" w14:textId="77777777" w:rsidR="00AA40D4" w:rsidRPr="006764C6" w:rsidRDefault="00AA40D4" w:rsidP="006764C6">
            <w:pPr>
              <w:spacing w:before="120" w:after="0" w:line="240" w:lineRule="auto"/>
              <w:ind w:left="360"/>
              <w:jc w:val="both"/>
              <w:rPr>
                <w:ins w:id="162" w:author="Author"/>
                <w:rFonts w:ascii="inherit" w:eastAsia="Times New Roman" w:hAnsi="inherit" w:cs="Times New Roman"/>
                <w:sz w:val="24"/>
                <w:szCs w:val="24"/>
                <w:lang w:eastAsia="en-GB"/>
                <w:rPrChange w:id="163" w:author="Author">
                  <w:rPr>
                    <w:ins w:id="164" w:author="Author"/>
                    <w:lang w:eastAsia="en-GB"/>
                  </w:rPr>
                </w:rPrChange>
              </w:rPr>
              <w:pPrChange w:id="165" w:author="Author">
                <w:pPr>
                  <w:spacing w:before="120" w:after="0" w:line="240" w:lineRule="auto"/>
                  <w:jc w:val="both"/>
                </w:pPr>
              </w:pPrChange>
            </w:pPr>
            <w:ins w:id="166" w:author="Author">
              <w:r w:rsidRPr="006764C6">
                <w:rPr>
                  <w:rFonts w:ascii="inherit" w:eastAsia="Times New Roman" w:hAnsi="inherit" w:cs="Times New Roman"/>
                  <w:sz w:val="24"/>
                  <w:szCs w:val="24"/>
                  <w:lang w:eastAsia="en-GB"/>
                  <w:rPrChange w:id="167" w:author="Author">
                    <w:rPr>
                      <w:lang w:eastAsia="en-GB"/>
                    </w:rPr>
                  </w:rPrChange>
                </w:rPr>
                <w:t>Or alternatively:</w:t>
              </w:r>
            </w:ins>
          </w:p>
          <w:p w14:paraId="051752E9" w14:textId="135589D9" w:rsidR="00AA40D4" w:rsidRPr="006764C6" w:rsidRDefault="00AA40D4" w:rsidP="006764C6">
            <w:pPr>
              <w:pStyle w:val="ListParagraph"/>
              <w:numPr>
                <w:ilvl w:val="0"/>
                <w:numId w:val="23"/>
              </w:numPr>
              <w:spacing w:before="120" w:after="0" w:line="240" w:lineRule="auto"/>
              <w:jc w:val="both"/>
              <w:rPr>
                <w:ins w:id="168" w:author="Author"/>
                <w:rFonts w:ascii="inherit" w:eastAsia="Times New Roman" w:hAnsi="inherit" w:cs="Times New Roman"/>
                <w:sz w:val="24"/>
                <w:szCs w:val="24"/>
                <w:lang w:eastAsia="en-GB"/>
                <w:rPrChange w:id="169" w:author="Author">
                  <w:rPr>
                    <w:ins w:id="170" w:author="Author"/>
                    <w:lang w:eastAsia="en-GB"/>
                  </w:rPr>
                </w:rPrChange>
              </w:rPr>
              <w:pPrChange w:id="171" w:author="Author">
                <w:pPr>
                  <w:spacing w:before="120" w:after="0" w:line="240" w:lineRule="auto"/>
                  <w:jc w:val="both"/>
                </w:pPr>
              </w:pPrChange>
            </w:pPr>
            <w:ins w:id="172" w:author="Author">
              <w:r w:rsidRPr="006764C6">
                <w:rPr>
                  <w:rFonts w:ascii="inherit" w:eastAsia="Times New Roman" w:hAnsi="inherit" w:cs="Times New Roman"/>
                  <w:sz w:val="24"/>
                  <w:szCs w:val="24"/>
                  <w:lang w:eastAsia="en-GB"/>
                  <w:rPrChange w:id="173" w:author="Author">
                    <w:rPr>
                      <w:lang w:eastAsia="en-GB"/>
                    </w:rPr>
                  </w:rPrChange>
                </w:rPr>
                <w:t xml:space="preserve">Based on the tests done on the smallest and biggest representative units of the family****. </w:t>
              </w:r>
            </w:ins>
          </w:p>
          <w:p w14:paraId="6AD4662B" w14:textId="0A0EAB99" w:rsidR="00AA40D4" w:rsidRPr="006764C6" w:rsidRDefault="00AA40D4" w:rsidP="006764C6">
            <w:pPr>
              <w:pStyle w:val="ListParagraph"/>
              <w:numPr>
                <w:ilvl w:val="0"/>
                <w:numId w:val="23"/>
              </w:numPr>
              <w:spacing w:before="120" w:after="0" w:line="240" w:lineRule="auto"/>
              <w:jc w:val="both"/>
              <w:rPr>
                <w:ins w:id="174" w:author="Author"/>
                <w:rFonts w:ascii="inherit" w:eastAsia="Times New Roman" w:hAnsi="inherit" w:cs="Times New Roman"/>
                <w:sz w:val="24"/>
                <w:szCs w:val="24"/>
                <w:lang w:eastAsia="en-GB"/>
                <w:rPrChange w:id="175" w:author="Author">
                  <w:rPr>
                    <w:ins w:id="176" w:author="Author"/>
                    <w:lang w:eastAsia="en-GB"/>
                  </w:rPr>
                </w:rPrChange>
              </w:rPr>
              <w:pPrChange w:id="177" w:author="Author">
                <w:pPr>
                  <w:spacing w:before="120" w:after="0" w:line="240" w:lineRule="auto"/>
                  <w:jc w:val="both"/>
                </w:pPr>
              </w:pPrChange>
            </w:pPr>
            <w:ins w:id="178" w:author="Author">
              <w:r w:rsidRPr="006764C6">
                <w:rPr>
                  <w:rFonts w:ascii="inherit" w:eastAsia="Times New Roman" w:hAnsi="inherit" w:cs="Times New Roman"/>
                  <w:sz w:val="24"/>
                  <w:szCs w:val="24"/>
                  <w:lang w:eastAsia="en-GB"/>
                  <w:rPrChange w:id="179" w:author="Author">
                    <w:rPr>
                      <w:lang w:eastAsia="en-GB"/>
                    </w:rPr>
                  </w:rPrChange>
                </w:rPr>
                <w:t>Based on a range dependent on the tested unit’s nominal active power; this can be defined as in Germany (1/2 to 2), but never smaller than the range defined by Spain (±25% of the nominal active power).</w:t>
              </w:r>
            </w:ins>
          </w:p>
          <w:p w14:paraId="7160824B" w14:textId="77777777" w:rsidR="00AA40D4" w:rsidRPr="00137DB3" w:rsidRDefault="00AA40D4" w:rsidP="00AA40D4">
            <w:pPr>
              <w:spacing w:before="120" w:after="0" w:line="240" w:lineRule="auto"/>
              <w:jc w:val="both"/>
              <w:rPr>
                <w:ins w:id="180" w:author="Author"/>
                <w:rFonts w:ascii="inherit" w:eastAsia="Times New Roman" w:hAnsi="inherit" w:cs="Times New Roman"/>
                <w:sz w:val="24"/>
                <w:szCs w:val="24"/>
                <w:lang w:eastAsia="en-GB"/>
              </w:rPr>
            </w:pPr>
            <w:ins w:id="181" w:author="Author">
              <w:r w:rsidRPr="00137DB3">
                <w:rPr>
                  <w:rFonts w:ascii="inherit" w:eastAsia="Times New Roman" w:hAnsi="inherit" w:cs="Times New Roman"/>
                  <w:sz w:val="24"/>
                  <w:szCs w:val="24"/>
                  <w:lang w:eastAsia="en-GB"/>
                </w:rPr>
                <w:t>The manufacturer shall technically justify to the certification body that the PGUs electrical characteristics measured during the respective type tests are identical or can be transferred as described above. The justification shall include all technical PGU electrical characteristic and differences, which may influence the respective electrical performance. The certification body checks the justification. Alternatively, the certification body can perform an independent assessment of transferability. The manufacturer presents the certification body, on request, the technical data (e.g., electrical parameter datasheets) or PGU description necessary to perform the test or carry out the assessment.</w:t>
              </w:r>
            </w:ins>
          </w:p>
          <w:p w14:paraId="09326D92" w14:textId="77777777" w:rsidR="00F64681" w:rsidRPr="00137DB3" w:rsidRDefault="00AA40D4" w:rsidP="00AA40D4">
            <w:pPr>
              <w:spacing w:before="120" w:after="0" w:line="240" w:lineRule="auto"/>
              <w:jc w:val="both"/>
              <w:rPr>
                <w:ins w:id="182" w:author="Author"/>
                <w:rFonts w:ascii="inherit" w:eastAsia="Times New Roman" w:hAnsi="inherit" w:cs="Times New Roman"/>
                <w:sz w:val="24"/>
                <w:szCs w:val="24"/>
                <w:lang w:eastAsia="en-GB"/>
              </w:rPr>
            </w:pPr>
            <w:ins w:id="183" w:author="Author">
              <w:r w:rsidRPr="00137DB3">
                <w:rPr>
                  <w:rFonts w:ascii="inherit" w:eastAsia="Times New Roman" w:hAnsi="inherit" w:cs="Times New Roman"/>
                  <w:sz w:val="24"/>
                  <w:szCs w:val="24"/>
                  <w:lang w:eastAsia="en-GB"/>
                </w:rPr>
                <w:t>**** Smaller or bigger units than those tested may be included within the family range based on the justification provided within the manufacturer</w:t>
              </w:r>
              <w:r w:rsidRPr="00137DB3">
                <w:rPr>
                  <w:rFonts w:ascii="inherit" w:eastAsia="Times New Roman" w:hAnsi="inherit" w:cs="Times New Roman" w:hint="eastAsia"/>
                  <w:sz w:val="24"/>
                  <w:szCs w:val="24"/>
                  <w:lang w:eastAsia="en-GB"/>
                </w:rPr>
                <w:t>’</w:t>
              </w:r>
              <w:r w:rsidRPr="00137DB3">
                <w:rPr>
                  <w:rFonts w:ascii="inherit" w:eastAsia="Times New Roman" w:hAnsi="inherit" w:cs="Times New Roman"/>
                  <w:sz w:val="24"/>
                  <w:szCs w:val="24"/>
                  <w:lang w:eastAsia="en-GB"/>
                </w:rPr>
                <w:t>s declaration and it will be on the certifiers judgment to accept or reject.</w:t>
              </w:r>
            </w:ins>
          </w:p>
          <w:p w14:paraId="454BB6DB" w14:textId="77777777" w:rsidR="000804AE" w:rsidRPr="00137DB3" w:rsidRDefault="000804AE" w:rsidP="006764C6">
            <w:pPr>
              <w:pStyle w:val="ListParagraph"/>
              <w:numPr>
                <w:ilvl w:val="0"/>
                <w:numId w:val="18"/>
              </w:numPr>
              <w:spacing w:before="120" w:after="0" w:line="240" w:lineRule="auto"/>
              <w:jc w:val="both"/>
              <w:rPr>
                <w:ins w:id="184" w:author="Author"/>
                <w:rFonts w:ascii="inherit" w:hAnsi="inherit" w:cs="Times New Roman"/>
                <w:sz w:val="24"/>
                <w:szCs w:val="24"/>
                <w:lang w:eastAsia="en-GB"/>
              </w:rPr>
              <w:pPrChange w:id="185" w:author="Author">
                <w:pPr>
                  <w:pStyle w:val="ListParagraph"/>
                  <w:numPr>
                    <w:numId w:val="14"/>
                  </w:numPr>
                  <w:spacing w:before="120" w:after="0" w:line="240" w:lineRule="auto"/>
                  <w:ind w:hanging="720"/>
                  <w:jc w:val="both"/>
                </w:pPr>
              </w:pPrChange>
            </w:pPr>
            <w:ins w:id="186" w:author="Author">
              <w:r w:rsidRPr="00137DB3">
                <w:rPr>
                  <w:rFonts w:ascii="inherit" w:eastAsia="Times New Roman" w:hAnsi="inherit" w:cs="Times New Roman"/>
                  <w:sz w:val="24"/>
                  <w:szCs w:val="24"/>
                  <w:lang w:eastAsia="en-GB"/>
                </w:rPr>
                <w:t>Effects on main component changes</w:t>
              </w:r>
            </w:ins>
          </w:p>
          <w:p w14:paraId="51B9B09B" w14:textId="77777777" w:rsidR="004D1AB3" w:rsidRPr="00137DB3" w:rsidRDefault="004D1AB3" w:rsidP="004D1AB3">
            <w:pPr>
              <w:spacing w:before="120" w:after="0" w:line="240" w:lineRule="auto"/>
              <w:jc w:val="both"/>
              <w:rPr>
                <w:ins w:id="187" w:author="Author"/>
                <w:rFonts w:ascii="inherit" w:eastAsia="Times New Roman" w:hAnsi="inherit" w:cs="Times New Roman"/>
                <w:sz w:val="24"/>
                <w:szCs w:val="24"/>
                <w:lang w:eastAsia="en-GB"/>
              </w:rPr>
            </w:pPr>
            <w:ins w:id="188" w:author="Author">
              <w:r w:rsidRPr="00137DB3">
                <w:rPr>
                  <w:rFonts w:ascii="inherit" w:eastAsia="Times New Roman" w:hAnsi="inherit" w:cs="Times New Roman"/>
                  <w:sz w:val="24"/>
                  <w:szCs w:val="24"/>
                  <w:lang w:eastAsia="en-GB"/>
                </w:rPr>
                <w:t>A wind power-generating unit variant is defined when at least one of its main components (e.g., blades, gearbox) has changed from the power-generating unit that has been originally tested; transferability of the test results associated to the shared components shall be accepted, provided that a documented risk assessment that identifies which tests are valid and which tests need to be repeated is made. The variant is not part of the family.</w:t>
              </w:r>
            </w:ins>
          </w:p>
          <w:p w14:paraId="5BB90AD1" w14:textId="77777777" w:rsidR="004D1AB3" w:rsidRPr="00137DB3" w:rsidRDefault="004D1AB3" w:rsidP="004D1AB3">
            <w:pPr>
              <w:spacing w:before="120" w:after="0" w:line="240" w:lineRule="auto"/>
              <w:jc w:val="both"/>
              <w:rPr>
                <w:ins w:id="189" w:author="Author"/>
                <w:rFonts w:ascii="inherit" w:eastAsia="Times New Roman" w:hAnsi="inherit" w:cs="Times New Roman"/>
                <w:sz w:val="24"/>
                <w:szCs w:val="24"/>
                <w:lang w:eastAsia="en-GB"/>
              </w:rPr>
            </w:pPr>
            <w:ins w:id="190" w:author="Author">
              <w:r w:rsidRPr="00137DB3">
                <w:rPr>
                  <w:rFonts w:ascii="inherit" w:eastAsia="Times New Roman" w:hAnsi="inherit" w:cs="Times New Roman"/>
                  <w:sz w:val="24"/>
                  <w:szCs w:val="24"/>
                  <w:lang w:eastAsia="en-GB"/>
                </w:rPr>
                <w:t>The risk assessment can be different depending on the Wind PGU type. The wind industry distinguishes between the following:</w:t>
              </w:r>
            </w:ins>
          </w:p>
          <w:p w14:paraId="64E0CBF7" w14:textId="5BE001F8" w:rsidR="004D1AB3" w:rsidRPr="006764C6" w:rsidRDefault="004D1AB3" w:rsidP="006764C6">
            <w:pPr>
              <w:pStyle w:val="ListParagraph"/>
              <w:numPr>
                <w:ilvl w:val="0"/>
                <w:numId w:val="21"/>
              </w:numPr>
              <w:spacing w:before="120" w:after="0" w:line="240" w:lineRule="auto"/>
              <w:jc w:val="both"/>
              <w:rPr>
                <w:ins w:id="191" w:author="Author"/>
                <w:rFonts w:ascii="inherit" w:eastAsia="Times New Roman" w:hAnsi="inherit" w:cs="Times New Roman"/>
                <w:sz w:val="24"/>
                <w:szCs w:val="24"/>
                <w:lang w:eastAsia="en-GB"/>
                <w:rPrChange w:id="192" w:author="Author">
                  <w:rPr>
                    <w:ins w:id="193" w:author="Author"/>
                    <w:lang w:eastAsia="en-GB"/>
                  </w:rPr>
                </w:rPrChange>
              </w:rPr>
              <w:pPrChange w:id="194" w:author="Author">
                <w:pPr>
                  <w:spacing w:before="120" w:after="0" w:line="240" w:lineRule="auto"/>
                  <w:jc w:val="both"/>
                </w:pPr>
              </w:pPrChange>
            </w:pPr>
            <w:ins w:id="195" w:author="Author">
              <w:r w:rsidRPr="006764C6">
                <w:rPr>
                  <w:rFonts w:ascii="inherit" w:eastAsia="Times New Roman" w:hAnsi="inherit" w:cs="Times New Roman"/>
                  <w:sz w:val="24"/>
                  <w:szCs w:val="24"/>
                  <w:lang w:eastAsia="en-GB"/>
                  <w:rPrChange w:id="196" w:author="Author">
                    <w:rPr>
                      <w:lang w:eastAsia="en-GB"/>
                    </w:rPr>
                  </w:rPrChange>
                </w:rPr>
                <w:t>Type 1: Asynchronous generators directly connected to the grid</w:t>
              </w:r>
            </w:ins>
          </w:p>
          <w:p w14:paraId="1EFDACFB" w14:textId="2BE43D11" w:rsidR="004D1AB3" w:rsidRPr="006764C6" w:rsidRDefault="004D1AB3" w:rsidP="006764C6">
            <w:pPr>
              <w:pStyle w:val="ListParagraph"/>
              <w:numPr>
                <w:ilvl w:val="0"/>
                <w:numId w:val="21"/>
              </w:numPr>
              <w:spacing w:before="120" w:after="0" w:line="240" w:lineRule="auto"/>
              <w:jc w:val="both"/>
              <w:rPr>
                <w:ins w:id="197" w:author="Author"/>
                <w:rFonts w:ascii="inherit" w:eastAsia="Times New Roman" w:hAnsi="inherit" w:cs="Times New Roman"/>
                <w:sz w:val="24"/>
                <w:szCs w:val="24"/>
                <w:lang w:eastAsia="en-GB"/>
                <w:rPrChange w:id="198" w:author="Author">
                  <w:rPr>
                    <w:ins w:id="199" w:author="Author"/>
                    <w:lang w:eastAsia="en-GB"/>
                  </w:rPr>
                </w:rPrChange>
              </w:rPr>
              <w:pPrChange w:id="200" w:author="Author">
                <w:pPr>
                  <w:spacing w:before="120" w:after="0" w:line="240" w:lineRule="auto"/>
                  <w:jc w:val="both"/>
                </w:pPr>
              </w:pPrChange>
            </w:pPr>
            <w:ins w:id="201" w:author="Author">
              <w:r w:rsidRPr="006764C6">
                <w:rPr>
                  <w:rFonts w:ascii="inherit" w:eastAsia="Times New Roman" w:hAnsi="inherit" w:cs="Times New Roman"/>
                  <w:sz w:val="24"/>
                  <w:szCs w:val="24"/>
                  <w:lang w:eastAsia="en-GB"/>
                  <w:rPrChange w:id="202" w:author="Author">
                    <w:rPr>
                      <w:lang w:eastAsia="en-GB"/>
                    </w:rPr>
                  </w:rPrChange>
                </w:rPr>
                <w:t>Type 2: Variable rotor resistance asynchronous generator</w:t>
              </w:r>
            </w:ins>
          </w:p>
          <w:p w14:paraId="04E1E264" w14:textId="300400C9" w:rsidR="004D1AB3" w:rsidRPr="006764C6" w:rsidRDefault="004D1AB3" w:rsidP="006764C6">
            <w:pPr>
              <w:pStyle w:val="ListParagraph"/>
              <w:numPr>
                <w:ilvl w:val="0"/>
                <w:numId w:val="21"/>
              </w:numPr>
              <w:spacing w:before="120" w:after="0" w:line="240" w:lineRule="auto"/>
              <w:jc w:val="both"/>
              <w:rPr>
                <w:ins w:id="203" w:author="Author"/>
                <w:rFonts w:ascii="inherit" w:eastAsia="Times New Roman" w:hAnsi="inherit" w:cs="Times New Roman"/>
                <w:sz w:val="24"/>
                <w:szCs w:val="24"/>
                <w:lang w:eastAsia="en-GB"/>
                <w:rPrChange w:id="204" w:author="Author">
                  <w:rPr>
                    <w:ins w:id="205" w:author="Author"/>
                    <w:lang w:eastAsia="en-GB"/>
                  </w:rPr>
                </w:rPrChange>
              </w:rPr>
              <w:pPrChange w:id="206" w:author="Author">
                <w:pPr>
                  <w:spacing w:before="120" w:after="0" w:line="240" w:lineRule="auto"/>
                  <w:jc w:val="both"/>
                </w:pPr>
              </w:pPrChange>
            </w:pPr>
            <w:ins w:id="207" w:author="Author">
              <w:r w:rsidRPr="006764C6">
                <w:rPr>
                  <w:rFonts w:ascii="inherit" w:eastAsia="Times New Roman" w:hAnsi="inherit" w:cs="Times New Roman"/>
                  <w:sz w:val="24"/>
                  <w:szCs w:val="24"/>
                  <w:lang w:eastAsia="en-GB"/>
                  <w:rPrChange w:id="208" w:author="Author">
                    <w:rPr>
                      <w:lang w:eastAsia="en-GB"/>
                    </w:rPr>
                  </w:rPrChange>
                </w:rPr>
                <w:t>Type 3: Doubly fed asynchronous generator</w:t>
              </w:r>
            </w:ins>
          </w:p>
          <w:p w14:paraId="68B6DB8F" w14:textId="007BF015" w:rsidR="004D1AB3" w:rsidRPr="006764C6" w:rsidRDefault="004D1AB3" w:rsidP="006764C6">
            <w:pPr>
              <w:pStyle w:val="ListParagraph"/>
              <w:numPr>
                <w:ilvl w:val="0"/>
                <w:numId w:val="21"/>
              </w:numPr>
              <w:spacing w:before="120" w:after="0" w:line="240" w:lineRule="auto"/>
              <w:jc w:val="both"/>
              <w:rPr>
                <w:ins w:id="209" w:author="Author"/>
                <w:rFonts w:ascii="inherit" w:eastAsia="Times New Roman" w:hAnsi="inherit" w:cs="Times New Roman"/>
                <w:sz w:val="24"/>
                <w:szCs w:val="24"/>
                <w:lang w:eastAsia="en-GB"/>
                <w:rPrChange w:id="210" w:author="Author">
                  <w:rPr>
                    <w:ins w:id="211" w:author="Author"/>
                    <w:lang w:eastAsia="en-GB"/>
                  </w:rPr>
                </w:rPrChange>
              </w:rPr>
              <w:pPrChange w:id="212" w:author="Author">
                <w:pPr>
                  <w:spacing w:before="120" w:after="0" w:line="240" w:lineRule="auto"/>
                  <w:jc w:val="both"/>
                </w:pPr>
              </w:pPrChange>
            </w:pPr>
            <w:ins w:id="213" w:author="Author">
              <w:r w:rsidRPr="006764C6">
                <w:rPr>
                  <w:rFonts w:ascii="inherit" w:eastAsia="Times New Roman" w:hAnsi="inherit" w:cs="Times New Roman"/>
                  <w:sz w:val="24"/>
                  <w:szCs w:val="24"/>
                  <w:lang w:eastAsia="en-GB"/>
                  <w:rPrChange w:id="214" w:author="Author">
                    <w:rPr>
                      <w:lang w:eastAsia="en-GB"/>
                    </w:rPr>
                  </w:rPrChange>
                </w:rPr>
                <w:t>Type 4: Connected to the gird through a full-scale power converter</w:t>
              </w:r>
            </w:ins>
          </w:p>
          <w:p w14:paraId="4A11F6DB" w14:textId="77777777" w:rsidR="004D1AB3" w:rsidRPr="00137DB3" w:rsidRDefault="004D1AB3" w:rsidP="004D1AB3">
            <w:pPr>
              <w:spacing w:before="120" w:after="0" w:line="240" w:lineRule="auto"/>
              <w:jc w:val="both"/>
              <w:rPr>
                <w:ins w:id="215" w:author="Author"/>
                <w:rFonts w:ascii="inherit" w:eastAsia="Times New Roman" w:hAnsi="inherit" w:cs="Times New Roman"/>
                <w:sz w:val="24"/>
                <w:szCs w:val="24"/>
                <w:lang w:eastAsia="en-GB"/>
              </w:rPr>
            </w:pPr>
            <w:ins w:id="216" w:author="Author">
              <w:r w:rsidRPr="00137DB3">
                <w:rPr>
                  <w:rFonts w:ascii="inherit" w:eastAsia="Times New Roman" w:hAnsi="inherit" w:cs="Times New Roman"/>
                  <w:sz w:val="24"/>
                  <w:szCs w:val="24"/>
                  <w:lang w:eastAsia="en-GB"/>
                </w:rPr>
                <w:t>For example, a power-generating unit variant can have a new gearbox implemented or be equipped with different blades (e.g., increased blade length) which is different from the one implemented / equipped on the tested reference power-generating unit and share the rest of the components. This can be considered a variant of the type tested reference power-generating unit.</w:t>
              </w:r>
            </w:ins>
          </w:p>
          <w:p w14:paraId="2E381DB4" w14:textId="77777777" w:rsidR="004D1AB3" w:rsidRPr="00137DB3" w:rsidRDefault="004D1AB3" w:rsidP="004D1AB3">
            <w:pPr>
              <w:spacing w:before="120" w:after="0" w:line="240" w:lineRule="auto"/>
              <w:jc w:val="both"/>
              <w:rPr>
                <w:ins w:id="217" w:author="Author"/>
                <w:rFonts w:ascii="inherit" w:eastAsia="Times New Roman" w:hAnsi="inherit" w:cs="Times New Roman"/>
                <w:sz w:val="24"/>
                <w:szCs w:val="24"/>
                <w:lang w:eastAsia="en-GB"/>
              </w:rPr>
            </w:pPr>
            <w:ins w:id="218" w:author="Author">
              <w:r w:rsidRPr="00137DB3">
                <w:rPr>
                  <w:rFonts w:ascii="inherit" w:eastAsia="Times New Roman" w:hAnsi="inherit" w:cs="Times New Roman"/>
                  <w:sz w:val="24"/>
                  <w:szCs w:val="24"/>
                  <w:lang w:eastAsia="en-GB"/>
                </w:rPr>
                <w:t xml:space="preserve">Each Wind PGU can be represented in a modular structure, where the different subsystems as well as the main components and control systems for the different subsystems are defined. </w:t>
              </w:r>
            </w:ins>
          </w:p>
          <w:p w14:paraId="39D85CAE" w14:textId="1C22B4D0" w:rsidR="004D1AB3" w:rsidRPr="00137DB3" w:rsidRDefault="004D1AB3" w:rsidP="004D1AB3">
            <w:pPr>
              <w:spacing w:before="120" w:after="0" w:line="240" w:lineRule="auto"/>
              <w:jc w:val="both"/>
              <w:rPr>
                <w:ins w:id="219" w:author="Author"/>
                <w:rFonts w:ascii="inherit" w:eastAsia="Times New Roman" w:hAnsi="inherit" w:cs="Times New Roman"/>
                <w:sz w:val="24"/>
                <w:szCs w:val="24"/>
                <w:lang w:eastAsia="en-GB"/>
              </w:rPr>
            </w:pPr>
            <w:ins w:id="220" w:author="Author">
              <w:r w:rsidRPr="00137DB3">
                <w:rPr>
                  <w:rFonts w:ascii="inherit" w:eastAsia="Times New Roman" w:hAnsi="inherit" w:cs="Times New Roman"/>
                  <w:sz w:val="24"/>
                  <w:szCs w:val="24"/>
                  <w:lang w:eastAsia="en-GB"/>
                </w:rPr>
                <w:t xml:space="preserve">The change of a component may trigger a subset of tests depending on the risk assessment performed and the impact it has on the steady-state and dynamic </w:t>
              </w:r>
              <w:r w:rsidRPr="00137DB3">
                <w:rPr>
                  <w:rFonts w:ascii="inherit" w:eastAsia="Times New Roman" w:hAnsi="inherit" w:cs="Times New Roman"/>
                  <w:sz w:val="24"/>
                  <w:szCs w:val="24"/>
                  <w:lang w:eastAsia="en-GB"/>
                </w:rPr>
                <w:lastRenderedPageBreak/>
                <w:t>behaviour of the power-generating unit. Table 5 shows which wind power-generating unit subsystems have an influence on the measured performance as well as the possible tests that shall be repeated depending on the main components that differ from the reference type tested generating unit.</w:t>
              </w:r>
            </w:ins>
          </w:p>
          <w:p w14:paraId="4E283146" w14:textId="77777777" w:rsidR="000804AE" w:rsidRPr="00137DB3" w:rsidRDefault="004D1AB3" w:rsidP="004D1AB3">
            <w:pPr>
              <w:spacing w:before="120" w:after="0" w:line="240" w:lineRule="auto"/>
              <w:jc w:val="both"/>
              <w:rPr>
                <w:ins w:id="221" w:author="Author"/>
                <w:rFonts w:ascii="inherit" w:eastAsia="Times New Roman" w:hAnsi="inherit" w:cs="Times New Roman"/>
                <w:sz w:val="24"/>
                <w:szCs w:val="24"/>
                <w:lang w:eastAsia="en-GB"/>
              </w:rPr>
            </w:pPr>
            <w:ins w:id="222" w:author="Author">
              <w:r w:rsidRPr="00137DB3">
                <w:rPr>
                  <w:rFonts w:ascii="inherit" w:eastAsia="Times New Roman" w:hAnsi="inherit" w:cs="Times New Roman"/>
                  <w:sz w:val="24"/>
                  <w:szCs w:val="24"/>
                  <w:lang w:eastAsia="en-GB"/>
                </w:rPr>
                <w:t>Table XXX: Subsystems influencing the electrical characteristics of the Wind PGU</w:t>
              </w:r>
            </w:ins>
          </w:p>
          <w:p w14:paraId="7C0A9F75" w14:textId="47748AA5" w:rsidR="004D1AB3" w:rsidRPr="006764C6" w:rsidRDefault="004D1AB3" w:rsidP="006764C6">
            <w:pPr>
              <w:spacing w:before="120" w:after="0" w:line="240" w:lineRule="auto"/>
              <w:jc w:val="center"/>
              <w:rPr>
                <w:ins w:id="223" w:author="Author"/>
                <w:rFonts w:ascii="inherit" w:eastAsia="Times New Roman" w:hAnsi="inherit" w:cs="Times New Roman"/>
                <w:sz w:val="24"/>
                <w:szCs w:val="24"/>
                <w:lang w:eastAsia="en-GB"/>
                <w:rPrChange w:id="224" w:author="Author">
                  <w:rPr>
                    <w:ins w:id="225" w:author="Author"/>
                    <w:rFonts w:ascii="inherit" w:eastAsia="Times New Roman" w:hAnsi="inherit" w:cs="Times New Roman"/>
                    <w:sz w:val="24"/>
                    <w:szCs w:val="24"/>
                    <w:highlight w:val="yellow"/>
                    <w:lang w:eastAsia="en-GB"/>
                  </w:rPr>
                </w:rPrChange>
              </w:rPr>
              <w:pPrChange w:id="226" w:author="Author">
                <w:pPr>
                  <w:spacing w:before="120" w:after="0" w:line="240" w:lineRule="auto"/>
                  <w:jc w:val="both"/>
                </w:pPr>
              </w:pPrChange>
            </w:pPr>
            <w:ins w:id="227" w:author="Author">
              <w:r w:rsidRPr="00137DB3">
                <w:rPr>
                  <w:rFonts w:ascii="inherit" w:eastAsia="Times New Roman" w:hAnsi="inherit" w:cs="Times New Roman"/>
                  <w:noProof/>
                  <w:sz w:val="24"/>
                  <w:szCs w:val="24"/>
                  <w:lang w:eastAsia="en-GB"/>
                </w:rPr>
                <w:drawing>
                  <wp:inline distT="0" distB="0" distL="0" distR="0" wp14:anchorId="5E634FDA" wp14:editId="4E27C262">
                    <wp:extent cx="4320000" cy="3198600"/>
                    <wp:effectExtent l="0" t="0" r="444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20000" cy="3198600"/>
                            </a:xfrm>
                            <a:prstGeom prst="rect">
                              <a:avLst/>
                            </a:prstGeom>
                          </pic:spPr>
                        </pic:pic>
                      </a:graphicData>
                    </a:graphic>
                  </wp:inline>
                </w:drawing>
              </w:r>
            </w:ins>
          </w:p>
          <w:p w14:paraId="7C2CB239" w14:textId="49F50FC0" w:rsidR="004D1AB3" w:rsidRPr="006764C6" w:rsidRDefault="004D1AB3" w:rsidP="006764C6">
            <w:pPr>
              <w:spacing w:after="0" w:line="240" w:lineRule="auto"/>
              <w:jc w:val="center"/>
              <w:rPr>
                <w:ins w:id="228" w:author="Author"/>
                <w:rFonts w:ascii="inherit" w:eastAsia="Times New Roman" w:hAnsi="inherit" w:cs="Times New Roman"/>
                <w:sz w:val="24"/>
                <w:szCs w:val="24"/>
                <w:lang w:eastAsia="en-GB"/>
                <w:rPrChange w:id="229" w:author="Author">
                  <w:rPr>
                    <w:ins w:id="230" w:author="Author"/>
                    <w:rFonts w:ascii="inherit" w:eastAsia="Times New Roman" w:hAnsi="inherit" w:cs="Times New Roman"/>
                    <w:sz w:val="24"/>
                    <w:szCs w:val="24"/>
                    <w:highlight w:val="yellow"/>
                    <w:lang w:eastAsia="en-GB"/>
                  </w:rPr>
                </w:rPrChange>
              </w:rPr>
              <w:pPrChange w:id="231" w:author="Author">
                <w:pPr>
                  <w:spacing w:before="120" w:after="0" w:line="240" w:lineRule="auto"/>
                  <w:jc w:val="both"/>
                </w:pPr>
              </w:pPrChange>
            </w:pPr>
            <w:ins w:id="232" w:author="Author">
              <w:r w:rsidRPr="00137DB3">
                <w:rPr>
                  <w:rFonts w:ascii="inherit" w:eastAsia="Times New Roman" w:hAnsi="inherit" w:cs="Times New Roman"/>
                  <w:noProof/>
                  <w:sz w:val="24"/>
                  <w:szCs w:val="24"/>
                  <w:lang w:eastAsia="en-GB"/>
                </w:rPr>
                <w:drawing>
                  <wp:inline distT="0" distB="0" distL="0" distR="0" wp14:anchorId="403D9AC5" wp14:editId="5E6DD767">
                    <wp:extent cx="4320000" cy="2811877"/>
                    <wp:effectExtent l="0" t="0" r="4445"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320000" cy="2811877"/>
                            </a:xfrm>
                            <a:prstGeom prst="rect">
                              <a:avLst/>
                            </a:prstGeom>
                          </pic:spPr>
                        </pic:pic>
                      </a:graphicData>
                    </a:graphic>
                  </wp:inline>
                </w:drawing>
              </w:r>
            </w:ins>
          </w:p>
          <w:p w14:paraId="72933C04" w14:textId="2CF22A51" w:rsidR="004D1AB3" w:rsidRPr="00137DB3" w:rsidRDefault="004D1AB3" w:rsidP="004D1AB3">
            <w:pPr>
              <w:spacing w:before="120" w:after="0" w:line="240" w:lineRule="auto"/>
              <w:jc w:val="both"/>
              <w:rPr>
                <w:ins w:id="233" w:author="Author"/>
                <w:rFonts w:ascii="inherit" w:eastAsia="Times New Roman" w:hAnsi="inherit" w:cs="Times New Roman"/>
                <w:sz w:val="24"/>
                <w:szCs w:val="24"/>
                <w:lang w:eastAsia="en-GB"/>
              </w:rPr>
            </w:pPr>
            <w:ins w:id="234" w:author="Author">
              <w:r w:rsidRPr="00137DB3">
                <w:rPr>
                  <w:rFonts w:ascii="inherit" w:eastAsia="Times New Roman" w:hAnsi="inherit" w:cs="Times New Roman"/>
                  <w:sz w:val="24"/>
                  <w:szCs w:val="24"/>
                  <w:lang w:eastAsia="en-GB"/>
                </w:rPr>
                <w:t>Depending on the Wind PGU type some of the following main components will be part of the different subsystems for the different Wind PGU types:</w:t>
              </w:r>
            </w:ins>
          </w:p>
          <w:p w14:paraId="4498830B" w14:textId="33A6EADF" w:rsidR="004D1AB3" w:rsidRPr="006764C6" w:rsidRDefault="005D5B06" w:rsidP="006764C6">
            <w:pPr>
              <w:pStyle w:val="Caption"/>
              <w:keepNext/>
              <w:jc w:val="center"/>
              <w:rPr>
                <w:ins w:id="235" w:author="Author"/>
                <w:rFonts w:ascii="inherit" w:hAnsi="inherit"/>
                <w:b w:val="0"/>
                <w:bCs w:val="0"/>
                <w:sz w:val="24"/>
                <w:szCs w:val="24"/>
                <w:lang w:val="en-US" w:eastAsia="en-GB"/>
                <w:rPrChange w:id="236" w:author="Author">
                  <w:rPr>
                    <w:ins w:id="237" w:author="Author"/>
                    <w:rFonts w:ascii="inherit" w:eastAsia="Times New Roman" w:hAnsi="inherit" w:cs="Times New Roman"/>
                    <w:b/>
                    <w:bCs/>
                    <w:sz w:val="24"/>
                    <w:szCs w:val="24"/>
                    <w:highlight w:val="yellow"/>
                    <w:lang w:eastAsia="en-GB"/>
                  </w:rPr>
                </w:rPrChange>
              </w:rPr>
              <w:pPrChange w:id="238" w:author="Author">
                <w:pPr>
                  <w:spacing w:before="120" w:after="0" w:line="240" w:lineRule="auto"/>
                  <w:jc w:val="both"/>
                </w:pPr>
              </w:pPrChange>
            </w:pPr>
            <w:ins w:id="239" w:author="Author">
              <w:r w:rsidRPr="006764C6">
                <w:rPr>
                  <w:rFonts w:ascii="inherit" w:hAnsi="inherit"/>
                  <w:b w:val="0"/>
                  <w:bCs w:val="0"/>
                  <w:sz w:val="24"/>
                  <w:szCs w:val="24"/>
                  <w:lang w:val="en-GB" w:eastAsia="en-GB"/>
                  <w:rPrChange w:id="240" w:author="Author">
                    <w:rPr/>
                  </w:rPrChange>
                </w:rPr>
                <w:lastRenderedPageBreak/>
                <w:t>Table</w:t>
              </w:r>
              <w:r w:rsidRPr="006764C6">
                <w:rPr>
                  <w:rFonts w:ascii="inherit" w:hAnsi="inherit"/>
                  <w:b w:val="0"/>
                  <w:bCs w:val="0"/>
                  <w:sz w:val="24"/>
                  <w:szCs w:val="24"/>
                  <w:lang w:val="en-GB" w:eastAsia="en-GB"/>
                  <w:rPrChange w:id="241" w:author="Author">
                    <w:rPr>
                      <w:b/>
                      <w:bCs/>
                    </w:rPr>
                  </w:rPrChange>
                </w:rPr>
                <w:t xml:space="preserve"> XXXX</w:t>
              </w:r>
              <w:r w:rsidRPr="006764C6">
                <w:rPr>
                  <w:rFonts w:ascii="inherit" w:hAnsi="inherit"/>
                  <w:b w:val="0"/>
                  <w:bCs w:val="0"/>
                  <w:sz w:val="24"/>
                  <w:szCs w:val="24"/>
                  <w:lang w:val="en-GB" w:eastAsia="en-GB"/>
                  <w:rPrChange w:id="242" w:author="Author">
                    <w:rPr/>
                  </w:rPrChange>
                </w:rPr>
                <w:t>: Wind PGU subsystems and main components</w:t>
              </w:r>
            </w:ins>
          </w:p>
          <w:p w14:paraId="21EFCA0D" w14:textId="680C0944" w:rsidR="004D1AB3" w:rsidRPr="006764C6" w:rsidRDefault="004D1AB3" w:rsidP="006764C6">
            <w:pPr>
              <w:spacing w:before="120" w:after="0" w:line="240" w:lineRule="auto"/>
              <w:jc w:val="center"/>
              <w:rPr>
                <w:ins w:id="243" w:author="Author"/>
                <w:rFonts w:ascii="inherit" w:eastAsia="Times New Roman" w:hAnsi="inherit" w:cs="Times New Roman"/>
                <w:sz w:val="24"/>
                <w:szCs w:val="24"/>
                <w:lang w:eastAsia="en-GB"/>
                <w:rPrChange w:id="244" w:author="Author">
                  <w:rPr>
                    <w:ins w:id="245" w:author="Author"/>
                    <w:rFonts w:ascii="inherit" w:eastAsia="Times New Roman" w:hAnsi="inherit" w:cs="Times New Roman"/>
                    <w:sz w:val="24"/>
                    <w:szCs w:val="24"/>
                    <w:highlight w:val="yellow"/>
                    <w:lang w:eastAsia="en-GB"/>
                  </w:rPr>
                </w:rPrChange>
              </w:rPr>
              <w:pPrChange w:id="246" w:author="Author">
                <w:pPr>
                  <w:spacing w:before="120" w:after="0" w:line="240" w:lineRule="auto"/>
                  <w:jc w:val="both"/>
                </w:pPr>
              </w:pPrChange>
            </w:pPr>
            <w:ins w:id="247" w:author="Author">
              <w:r w:rsidRPr="00137DB3">
                <w:rPr>
                  <w:rFonts w:ascii="inherit" w:eastAsia="Times New Roman" w:hAnsi="inherit" w:cs="Times New Roman"/>
                  <w:noProof/>
                  <w:sz w:val="24"/>
                  <w:szCs w:val="24"/>
                  <w:lang w:eastAsia="en-GB"/>
                </w:rPr>
                <w:drawing>
                  <wp:inline distT="0" distB="0" distL="0" distR="0" wp14:anchorId="069D80EE" wp14:editId="44D72363">
                    <wp:extent cx="4320000" cy="3242632"/>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20000" cy="3242632"/>
                            </a:xfrm>
                            <a:prstGeom prst="rect">
                              <a:avLst/>
                            </a:prstGeom>
                          </pic:spPr>
                        </pic:pic>
                      </a:graphicData>
                    </a:graphic>
                  </wp:inline>
                </w:drawing>
              </w:r>
            </w:ins>
          </w:p>
          <w:p w14:paraId="32971843" w14:textId="1BCF555D" w:rsidR="004D1AB3" w:rsidRPr="00137DB3" w:rsidRDefault="004D1AB3" w:rsidP="004D1AB3">
            <w:pPr>
              <w:spacing w:before="120" w:after="0" w:line="240" w:lineRule="auto"/>
              <w:jc w:val="both"/>
              <w:rPr>
                <w:ins w:id="248" w:author="Author"/>
                <w:rFonts w:ascii="inherit" w:eastAsia="Times New Roman" w:hAnsi="inherit" w:cs="Times New Roman"/>
                <w:sz w:val="24"/>
                <w:szCs w:val="24"/>
                <w:lang w:eastAsia="en-GB"/>
              </w:rPr>
            </w:pPr>
          </w:p>
        </w:tc>
      </w:tr>
      <w:tr w:rsidR="005F3287" w:rsidRPr="003B7AE9" w14:paraId="116D729D" w14:textId="77777777" w:rsidTr="0036083E">
        <w:trPr>
          <w:ins w:id="249" w:author="Author"/>
        </w:trPr>
        <w:tc>
          <w:tcPr>
            <w:tcW w:w="0" w:type="auto"/>
            <w:shd w:val="clear" w:color="auto" w:fill="auto"/>
            <w:hideMark/>
          </w:tcPr>
          <w:p w14:paraId="08DE7D43" w14:textId="19862475" w:rsidR="0036083E" w:rsidRPr="00A007D0" w:rsidRDefault="0036083E" w:rsidP="00F82B16">
            <w:pPr>
              <w:spacing w:before="120" w:after="0" w:line="240" w:lineRule="auto"/>
              <w:jc w:val="both"/>
              <w:rPr>
                <w:ins w:id="250" w:author="Author"/>
                <w:rFonts w:ascii="inherit" w:eastAsia="Times New Roman" w:hAnsi="inherit" w:cs="Times New Roman"/>
                <w:sz w:val="24"/>
                <w:szCs w:val="24"/>
                <w:lang w:eastAsia="en-GB"/>
              </w:rPr>
            </w:pPr>
            <w:ins w:id="251" w:author="Author">
              <w:r w:rsidRPr="00A007D0">
                <w:rPr>
                  <w:rFonts w:ascii="inherit" w:eastAsia="Times New Roman" w:hAnsi="inherit" w:cs="Times New Roman"/>
                  <w:sz w:val="24"/>
                  <w:szCs w:val="24"/>
                  <w:lang w:eastAsia="en-GB"/>
                </w:rPr>
                <w:lastRenderedPageBreak/>
                <w:t>(c)</w:t>
              </w:r>
            </w:ins>
          </w:p>
        </w:tc>
        <w:tc>
          <w:tcPr>
            <w:tcW w:w="0" w:type="auto"/>
            <w:shd w:val="clear" w:color="auto" w:fill="auto"/>
            <w:hideMark/>
          </w:tcPr>
          <w:p w14:paraId="5A782757" w14:textId="068F9D63" w:rsidR="0036083E" w:rsidRPr="00A007D0" w:rsidRDefault="0036083E" w:rsidP="00F82B16">
            <w:pPr>
              <w:spacing w:before="120" w:after="0" w:line="240" w:lineRule="auto"/>
              <w:jc w:val="both"/>
              <w:rPr>
                <w:ins w:id="252" w:author="Author"/>
                <w:rFonts w:ascii="inherit" w:eastAsia="Times New Roman" w:hAnsi="inherit" w:cs="Times New Roman"/>
                <w:sz w:val="24"/>
                <w:szCs w:val="24"/>
                <w:lang w:eastAsia="en-GB"/>
              </w:rPr>
            </w:pPr>
            <w:ins w:id="253" w:author="Author">
              <w:r w:rsidRPr="00A007D0">
                <w:rPr>
                  <w:rFonts w:ascii="inherit" w:eastAsia="Times New Roman" w:hAnsi="inherit" w:cs="Times New Roman"/>
                  <w:sz w:val="24"/>
                  <w:szCs w:val="24"/>
                  <w:lang w:eastAsia="en-GB"/>
                </w:rPr>
                <w:t xml:space="preserve"> Converter based PPM units are considered in the same family if they share the following characteristics: </w:t>
              </w:r>
            </w:ins>
          </w:p>
          <w:p w14:paraId="5949B39F" w14:textId="46F8E1C3" w:rsidR="00EE495B" w:rsidRPr="006764C6" w:rsidRDefault="00EE495B" w:rsidP="006764C6">
            <w:pPr>
              <w:pStyle w:val="ListParagraph"/>
              <w:numPr>
                <w:ilvl w:val="0"/>
                <w:numId w:val="7"/>
              </w:numPr>
              <w:spacing w:before="120" w:after="0" w:line="240" w:lineRule="auto"/>
              <w:jc w:val="both"/>
              <w:rPr>
                <w:ins w:id="254" w:author="Author"/>
                <w:rFonts w:ascii="inherit" w:eastAsia="Times New Roman" w:hAnsi="inherit" w:cs="Times New Roman"/>
                <w:sz w:val="24"/>
                <w:szCs w:val="24"/>
                <w:lang w:eastAsia="en-GB"/>
                <w:rPrChange w:id="255" w:author="Author">
                  <w:rPr>
                    <w:ins w:id="256" w:author="Author"/>
                    <w:lang w:eastAsia="en-GB"/>
                  </w:rPr>
                </w:rPrChange>
              </w:rPr>
              <w:pPrChange w:id="257" w:author="Author">
                <w:pPr>
                  <w:spacing w:before="120" w:after="0" w:line="240" w:lineRule="auto"/>
                  <w:jc w:val="both"/>
                </w:pPr>
              </w:pPrChange>
            </w:pPr>
            <w:ins w:id="258" w:author="Author">
              <w:r w:rsidRPr="006764C6">
                <w:rPr>
                  <w:rFonts w:ascii="inherit" w:eastAsia="Times New Roman" w:hAnsi="inherit" w:cs="Times New Roman"/>
                  <w:sz w:val="24"/>
                  <w:szCs w:val="24"/>
                  <w:lang w:eastAsia="en-GB"/>
                  <w:rPrChange w:id="259" w:author="Author">
                    <w:rPr>
                      <w:lang w:eastAsia="en-GB"/>
                    </w:rPr>
                  </w:rPrChange>
                </w:rPr>
                <w:t xml:space="preserve">Equivalent control electronics and construction topology design (bridge, location of filters) and control engineering critical to the electrical characteristic </w:t>
              </w:r>
            </w:ins>
          </w:p>
          <w:p w14:paraId="7B7CB340" w14:textId="30AEBE38" w:rsidR="00EE495B" w:rsidRPr="006764C6" w:rsidRDefault="00EE495B" w:rsidP="006764C6">
            <w:pPr>
              <w:pStyle w:val="ListParagraph"/>
              <w:numPr>
                <w:ilvl w:val="0"/>
                <w:numId w:val="7"/>
              </w:numPr>
              <w:spacing w:before="120" w:after="0" w:line="240" w:lineRule="auto"/>
              <w:jc w:val="both"/>
              <w:rPr>
                <w:ins w:id="260" w:author="Author"/>
                <w:rFonts w:ascii="inherit" w:eastAsia="Times New Roman" w:hAnsi="inherit" w:cs="Times New Roman"/>
                <w:sz w:val="24"/>
                <w:szCs w:val="24"/>
                <w:lang w:eastAsia="en-GB"/>
                <w:rPrChange w:id="261" w:author="Author">
                  <w:rPr>
                    <w:ins w:id="262" w:author="Author"/>
                    <w:lang w:eastAsia="en-GB"/>
                  </w:rPr>
                </w:rPrChange>
              </w:rPr>
              <w:pPrChange w:id="263" w:author="Author">
                <w:pPr>
                  <w:spacing w:before="120" w:after="0" w:line="240" w:lineRule="auto"/>
                  <w:jc w:val="both"/>
                </w:pPr>
              </w:pPrChange>
            </w:pPr>
            <w:ins w:id="264" w:author="Author">
              <w:r w:rsidRPr="006764C6">
                <w:rPr>
                  <w:rFonts w:ascii="inherit" w:eastAsia="Times New Roman" w:hAnsi="inherit" w:cs="Times New Roman"/>
                  <w:sz w:val="24"/>
                  <w:szCs w:val="24"/>
                  <w:lang w:eastAsia="en-GB"/>
                  <w:rPrChange w:id="265" w:author="Author">
                    <w:rPr>
                      <w:lang w:eastAsia="en-GB"/>
                    </w:rPr>
                  </w:rPrChange>
                </w:rPr>
                <w:t>Same number of phases</w:t>
              </w:r>
            </w:ins>
          </w:p>
          <w:p w14:paraId="79F58BF1" w14:textId="3C622DDA" w:rsidR="00EE495B" w:rsidRPr="006764C6" w:rsidRDefault="00EE495B" w:rsidP="006764C6">
            <w:pPr>
              <w:pStyle w:val="ListParagraph"/>
              <w:numPr>
                <w:ilvl w:val="0"/>
                <w:numId w:val="7"/>
              </w:numPr>
              <w:spacing w:before="120" w:after="0" w:line="240" w:lineRule="auto"/>
              <w:jc w:val="both"/>
              <w:rPr>
                <w:ins w:id="266" w:author="Author"/>
                <w:rFonts w:ascii="inherit" w:eastAsia="Times New Roman" w:hAnsi="inherit" w:cs="Times New Roman"/>
                <w:sz w:val="24"/>
                <w:szCs w:val="24"/>
                <w:lang w:eastAsia="en-GB"/>
                <w:rPrChange w:id="267" w:author="Author">
                  <w:rPr>
                    <w:ins w:id="268" w:author="Author"/>
                    <w:lang w:eastAsia="en-GB"/>
                  </w:rPr>
                </w:rPrChange>
              </w:rPr>
              <w:pPrChange w:id="269" w:author="Author">
                <w:pPr>
                  <w:spacing w:before="120" w:after="0" w:line="240" w:lineRule="auto"/>
                  <w:jc w:val="both"/>
                </w:pPr>
              </w:pPrChange>
            </w:pPr>
            <w:ins w:id="270" w:author="Author">
              <w:r w:rsidRPr="006764C6">
                <w:rPr>
                  <w:rFonts w:ascii="inherit" w:eastAsia="Times New Roman" w:hAnsi="inherit" w:cs="Times New Roman"/>
                  <w:sz w:val="24"/>
                  <w:szCs w:val="24"/>
                  <w:lang w:eastAsia="en-GB"/>
                  <w:rPrChange w:id="271" w:author="Author">
                    <w:rPr>
                      <w:lang w:eastAsia="en-GB"/>
                    </w:rPr>
                  </w:rPrChange>
                </w:rPr>
                <w:t>Equivalent unit controller software*</w:t>
              </w:r>
            </w:ins>
          </w:p>
          <w:p w14:paraId="5C0699C1" w14:textId="32FFF850" w:rsidR="00EE495B" w:rsidRPr="006764C6" w:rsidRDefault="00EE495B" w:rsidP="006764C6">
            <w:pPr>
              <w:pStyle w:val="ListParagraph"/>
              <w:numPr>
                <w:ilvl w:val="0"/>
                <w:numId w:val="7"/>
              </w:numPr>
              <w:spacing w:before="120" w:after="0" w:line="240" w:lineRule="auto"/>
              <w:jc w:val="both"/>
              <w:rPr>
                <w:ins w:id="272" w:author="Author"/>
                <w:rFonts w:ascii="inherit" w:eastAsia="Times New Roman" w:hAnsi="inherit" w:cs="Times New Roman"/>
                <w:sz w:val="24"/>
                <w:szCs w:val="24"/>
                <w:lang w:eastAsia="en-GB"/>
                <w:rPrChange w:id="273" w:author="Author">
                  <w:rPr>
                    <w:ins w:id="274" w:author="Author"/>
                    <w:lang w:eastAsia="en-GB"/>
                  </w:rPr>
                </w:rPrChange>
              </w:rPr>
              <w:pPrChange w:id="275" w:author="Author">
                <w:pPr>
                  <w:spacing w:before="120" w:after="0" w:line="240" w:lineRule="auto"/>
                  <w:jc w:val="both"/>
                </w:pPr>
              </w:pPrChange>
            </w:pPr>
            <w:ins w:id="276" w:author="Author">
              <w:r w:rsidRPr="006764C6">
                <w:rPr>
                  <w:rFonts w:ascii="inherit" w:eastAsia="Times New Roman" w:hAnsi="inherit" w:cs="Times New Roman"/>
                  <w:sz w:val="24"/>
                  <w:szCs w:val="24"/>
                  <w:lang w:eastAsia="en-GB"/>
                  <w:rPrChange w:id="277" w:author="Author">
                    <w:rPr>
                      <w:lang w:eastAsia="en-GB"/>
                    </w:rPr>
                  </w:rPrChange>
                </w:rPr>
                <w:t>Simulation model structure** (validated) when required (where FRT requirements need to be considered)</w:t>
              </w:r>
            </w:ins>
          </w:p>
          <w:p w14:paraId="04456F09" w14:textId="77777777" w:rsidR="00EE495B" w:rsidRPr="00A007D0" w:rsidRDefault="00EE495B" w:rsidP="00EE495B">
            <w:pPr>
              <w:spacing w:before="120" w:after="0" w:line="240" w:lineRule="auto"/>
              <w:jc w:val="both"/>
              <w:rPr>
                <w:ins w:id="278" w:author="Author"/>
                <w:rFonts w:ascii="inherit" w:eastAsia="Times New Roman" w:hAnsi="inherit" w:cs="Times New Roman"/>
                <w:sz w:val="24"/>
                <w:szCs w:val="24"/>
                <w:lang w:eastAsia="en-GB"/>
              </w:rPr>
            </w:pPr>
            <w:ins w:id="279" w:author="Author">
              <w:r w:rsidRPr="00A007D0">
                <w:rPr>
                  <w:rFonts w:ascii="inherit" w:eastAsia="Times New Roman" w:hAnsi="inherit" w:cs="Times New Roman"/>
                  <w:sz w:val="24"/>
                  <w:szCs w:val="24"/>
                  <w:lang w:eastAsia="en-GB"/>
                </w:rPr>
                <w:t>* Different versions of the control software may be accepted if there are no changes to relevant functions for grid parallel operation that may affect compliance with the requirements; this needs to be described and justified within the manufacturers declaration and it will be on the certifiers judgment to accept or reject.</w:t>
              </w:r>
            </w:ins>
          </w:p>
          <w:p w14:paraId="76C171A6" w14:textId="77777777" w:rsidR="00EE495B" w:rsidRPr="00A007D0" w:rsidRDefault="00EE495B" w:rsidP="00EE495B">
            <w:pPr>
              <w:spacing w:before="120" w:after="0" w:line="240" w:lineRule="auto"/>
              <w:jc w:val="both"/>
              <w:rPr>
                <w:ins w:id="280" w:author="Author"/>
                <w:rFonts w:ascii="inherit" w:eastAsia="Times New Roman" w:hAnsi="inherit" w:cs="Times New Roman"/>
                <w:sz w:val="24"/>
                <w:szCs w:val="24"/>
                <w:lang w:eastAsia="en-GB"/>
              </w:rPr>
            </w:pPr>
            <w:ins w:id="281" w:author="Author">
              <w:r w:rsidRPr="00A007D0">
                <w:rPr>
                  <w:rFonts w:ascii="inherit" w:eastAsia="Times New Roman" w:hAnsi="inherit" w:cs="Times New Roman"/>
                  <w:sz w:val="24"/>
                  <w:szCs w:val="24"/>
                  <w:lang w:eastAsia="en-GB"/>
                </w:rPr>
                <w:t>**Structure of the model cannot be modified, while the parameters of the model can be changed.</w:t>
              </w:r>
            </w:ins>
          </w:p>
          <w:p w14:paraId="7631F526" w14:textId="77777777" w:rsidR="00EE495B" w:rsidRPr="00A007D0" w:rsidRDefault="00EE495B" w:rsidP="00EE495B">
            <w:pPr>
              <w:spacing w:before="120" w:after="0" w:line="240" w:lineRule="auto"/>
              <w:jc w:val="both"/>
              <w:rPr>
                <w:ins w:id="282" w:author="Author"/>
                <w:rFonts w:ascii="inherit" w:eastAsia="Times New Roman" w:hAnsi="inherit" w:cs="Times New Roman"/>
                <w:sz w:val="24"/>
                <w:szCs w:val="24"/>
                <w:lang w:eastAsia="en-GB"/>
              </w:rPr>
            </w:pPr>
            <w:ins w:id="283" w:author="Author">
              <w:r w:rsidRPr="00A007D0">
                <w:rPr>
                  <w:rFonts w:ascii="inherit" w:eastAsia="Times New Roman" w:hAnsi="inherit" w:cs="Times New Roman"/>
                  <w:sz w:val="24"/>
                  <w:szCs w:val="24"/>
                  <w:lang w:eastAsia="en-GB"/>
                </w:rPr>
                <w:t>The power electronics, filters and transducers sized on different voltage and/or current sizes</w:t>
              </w:r>
            </w:ins>
          </w:p>
          <w:p w14:paraId="759698C7" w14:textId="77777777" w:rsidR="00EE495B" w:rsidRPr="00A007D0" w:rsidRDefault="00EE495B" w:rsidP="00EE495B">
            <w:pPr>
              <w:spacing w:before="120" w:after="0" w:line="240" w:lineRule="auto"/>
              <w:jc w:val="both"/>
              <w:rPr>
                <w:ins w:id="284" w:author="Author"/>
                <w:rFonts w:ascii="inherit" w:eastAsia="Times New Roman" w:hAnsi="inherit" w:cs="Times New Roman"/>
                <w:sz w:val="24"/>
                <w:szCs w:val="24"/>
                <w:lang w:eastAsia="en-GB"/>
              </w:rPr>
            </w:pPr>
            <w:ins w:id="285" w:author="Author">
              <w:r w:rsidRPr="00A007D0">
                <w:rPr>
                  <w:rFonts w:ascii="inherit" w:eastAsia="Times New Roman" w:hAnsi="inherit" w:cs="Times New Roman"/>
                  <w:sz w:val="24"/>
                  <w:szCs w:val="24"/>
                  <w:lang w:eastAsia="en-GB"/>
                </w:rPr>
                <w:t>The applicability range can be defined as follows:</w:t>
              </w:r>
            </w:ins>
          </w:p>
          <w:p w14:paraId="0ABFB993" w14:textId="77777777" w:rsidR="00D37011" w:rsidRPr="006764C6" w:rsidRDefault="00D37011" w:rsidP="00D37011">
            <w:pPr>
              <w:pStyle w:val="ListParagraph"/>
              <w:numPr>
                <w:ilvl w:val="0"/>
                <w:numId w:val="24"/>
              </w:numPr>
              <w:rPr>
                <w:ins w:id="286" w:author="Author"/>
                <w:rFonts w:ascii="inherit" w:eastAsia="Times New Roman" w:hAnsi="inherit" w:cs="Times New Roman"/>
                <w:sz w:val="24"/>
                <w:szCs w:val="24"/>
                <w:lang w:eastAsia="en-GB"/>
                <w:rPrChange w:id="287" w:author="Author">
                  <w:rPr>
                    <w:ins w:id="288" w:author="Author"/>
                    <w:rFonts w:ascii="inherit" w:eastAsia="Times New Roman" w:hAnsi="inherit" w:cs="Times New Roman"/>
                    <w:sz w:val="24"/>
                    <w:szCs w:val="24"/>
                    <w:highlight w:val="yellow"/>
                    <w:lang w:eastAsia="en-GB"/>
                  </w:rPr>
                </w:rPrChange>
              </w:rPr>
            </w:pPr>
            <w:ins w:id="289" w:author="Author">
              <w:r w:rsidRPr="006764C6">
                <w:rPr>
                  <w:rFonts w:ascii="inherit" w:eastAsia="Times New Roman" w:hAnsi="inherit" w:cs="Times New Roman"/>
                  <w:sz w:val="24"/>
                  <w:szCs w:val="24"/>
                  <w:lang w:eastAsia="en-GB"/>
                  <w:rPrChange w:id="290" w:author="Author">
                    <w:rPr>
                      <w:rFonts w:ascii="inherit" w:eastAsia="Times New Roman" w:hAnsi="inherit" w:cs="Times New Roman"/>
                      <w:sz w:val="24"/>
                      <w:szCs w:val="24"/>
                      <w:highlight w:val="yellow"/>
                      <w:lang w:eastAsia="en-GB"/>
                    </w:rPr>
                  </w:rPrChange>
                </w:rPr>
                <w:t>Based on the tests done on one representative unit of the family and through the manufacturer</w:t>
              </w:r>
              <w:r w:rsidRPr="006764C6">
                <w:rPr>
                  <w:rFonts w:ascii="inherit" w:eastAsia="Times New Roman" w:hAnsi="inherit" w:cs="Times New Roman" w:hint="eastAsia"/>
                  <w:sz w:val="24"/>
                  <w:szCs w:val="24"/>
                  <w:lang w:eastAsia="en-GB"/>
                  <w:rPrChange w:id="291" w:author="Author">
                    <w:rPr>
                      <w:rFonts w:ascii="inherit" w:eastAsia="Times New Roman" w:hAnsi="inherit" w:cs="Times New Roman" w:hint="eastAsia"/>
                      <w:sz w:val="24"/>
                      <w:szCs w:val="24"/>
                      <w:highlight w:val="yellow"/>
                      <w:lang w:eastAsia="en-GB"/>
                    </w:rPr>
                  </w:rPrChange>
                </w:rPr>
                <w:t>’</w:t>
              </w:r>
              <w:r w:rsidRPr="006764C6">
                <w:rPr>
                  <w:rFonts w:ascii="inherit" w:eastAsia="Times New Roman" w:hAnsi="inherit" w:cs="Times New Roman"/>
                  <w:sz w:val="24"/>
                  <w:szCs w:val="24"/>
                  <w:lang w:eastAsia="en-GB"/>
                  <w:rPrChange w:id="292" w:author="Author">
                    <w:rPr>
                      <w:rFonts w:ascii="inherit" w:eastAsia="Times New Roman" w:hAnsi="inherit" w:cs="Times New Roman"/>
                      <w:sz w:val="24"/>
                      <w:szCs w:val="24"/>
                      <w:highlight w:val="yellow"/>
                      <w:lang w:eastAsia="en-GB"/>
                    </w:rPr>
                  </w:rPrChange>
                </w:rPr>
                <w:t>s declaration and the acceptance of the certifier. When FRT capability needs to be considered, the unit needs to have undergone a simulation model validation process that includes testing and validating the model against multiple controller settings of the same machine (used to investigate the influence of key settings on PGU performance).</w:t>
              </w:r>
            </w:ins>
          </w:p>
          <w:p w14:paraId="3F8BADA8" w14:textId="77777777" w:rsidR="00EE495B" w:rsidRPr="00A007D0" w:rsidRDefault="00EE495B" w:rsidP="00EE495B">
            <w:pPr>
              <w:spacing w:before="120" w:after="0" w:line="240" w:lineRule="auto"/>
              <w:jc w:val="both"/>
              <w:rPr>
                <w:ins w:id="293" w:author="Author"/>
                <w:rFonts w:ascii="inherit" w:eastAsia="Times New Roman" w:hAnsi="inherit" w:cs="Times New Roman"/>
                <w:sz w:val="24"/>
                <w:szCs w:val="24"/>
                <w:lang w:eastAsia="en-GB"/>
              </w:rPr>
            </w:pPr>
            <w:ins w:id="294" w:author="Author">
              <w:r w:rsidRPr="00A007D0">
                <w:rPr>
                  <w:rFonts w:ascii="inherit" w:eastAsia="Times New Roman" w:hAnsi="inherit" w:cs="Times New Roman"/>
                  <w:sz w:val="24"/>
                  <w:szCs w:val="24"/>
                  <w:lang w:eastAsia="en-GB"/>
                </w:rPr>
                <w:lastRenderedPageBreak/>
                <w:t>Alternatively, it can be defined with any of the following:</w:t>
              </w:r>
            </w:ins>
          </w:p>
          <w:p w14:paraId="6C91ED6E" w14:textId="53F77A38" w:rsidR="00EE495B" w:rsidRPr="006764C6" w:rsidRDefault="00EE495B" w:rsidP="006764C6">
            <w:pPr>
              <w:pStyle w:val="ListParagraph"/>
              <w:numPr>
                <w:ilvl w:val="0"/>
                <w:numId w:val="26"/>
              </w:numPr>
              <w:spacing w:before="120" w:after="0" w:line="240" w:lineRule="auto"/>
              <w:jc w:val="both"/>
              <w:rPr>
                <w:ins w:id="295" w:author="Author"/>
                <w:rFonts w:ascii="inherit" w:eastAsia="Times New Roman" w:hAnsi="inherit" w:cs="Times New Roman"/>
                <w:sz w:val="24"/>
                <w:szCs w:val="24"/>
                <w:lang w:eastAsia="en-GB"/>
                <w:rPrChange w:id="296" w:author="Author">
                  <w:rPr>
                    <w:ins w:id="297" w:author="Author"/>
                    <w:lang w:eastAsia="en-GB"/>
                  </w:rPr>
                </w:rPrChange>
              </w:rPr>
              <w:pPrChange w:id="298" w:author="Author">
                <w:pPr>
                  <w:spacing w:before="120" w:after="0" w:line="240" w:lineRule="auto"/>
                  <w:jc w:val="both"/>
                </w:pPr>
              </w:pPrChange>
            </w:pPr>
            <w:ins w:id="299" w:author="Author">
              <w:r w:rsidRPr="006764C6">
                <w:rPr>
                  <w:rFonts w:ascii="inherit" w:eastAsia="Times New Roman" w:hAnsi="inherit" w:cs="Times New Roman"/>
                  <w:sz w:val="24"/>
                  <w:szCs w:val="24"/>
                  <w:lang w:eastAsia="en-GB"/>
                  <w:rPrChange w:id="300" w:author="Author">
                    <w:rPr>
                      <w:lang w:eastAsia="en-GB"/>
                    </w:rPr>
                  </w:rPrChange>
                </w:rPr>
                <w:t xml:space="preserve">Based on the tests done on the smallest and biggest representative units of the family***. </w:t>
              </w:r>
            </w:ins>
          </w:p>
          <w:p w14:paraId="354E8847" w14:textId="27753E14" w:rsidR="00EE495B" w:rsidRPr="006764C6" w:rsidRDefault="00EE495B" w:rsidP="006764C6">
            <w:pPr>
              <w:pStyle w:val="ListParagraph"/>
              <w:numPr>
                <w:ilvl w:val="0"/>
                <w:numId w:val="26"/>
              </w:numPr>
              <w:spacing w:before="120" w:after="0" w:line="240" w:lineRule="auto"/>
              <w:jc w:val="both"/>
              <w:rPr>
                <w:ins w:id="301" w:author="Author"/>
                <w:rFonts w:ascii="inherit" w:eastAsia="Times New Roman" w:hAnsi="inherit" w:cs="Times New Roman"/>
                <w:sz w:val="24"/>
                <w:szCs w:val="24"/>
                <w:lang w:eastAsia="en-GB"/>
                <w:rPrChange w:id="302" w:author="Author">
                  <w:rPr>
                    <w:ins w:id="303" w:author="Author"/>
                    <w:lang w:eastAsia="en-GB"/>
                  </w:rPr>
                </w:rPrChange>
              </w:rPr>
              <w:pPrChange w:id="304" w:author="Author">
                <w:pPr>
                  <w:spacing w:before="120" w:after="0" w:line="240" w:lineRule="auto"/>
                  <w:jc w:val="both"/>
                </w:pPr>
              </w:pPrChange>
            </w:pPr>
            <w:ins w:id="305" w:author="Author">
              <w:r w:rsidRPr="006764C6">
                <w:rPr>
                  <w:rFonts w:ascii="inherit" w:eastAsia="Times New Roman" w:hAnsi="inherit" w:cs="Times New Roman"/>
                  <w:sz w:val="24"/>
                  <w:szCs w:val="24"/>
                  <w:lang w:eastAsia="en-GB"/>
                  <w:rPrChange w:id="306" w:author="Author">
                    <w:rPr>
                      <w:lang w:eastAsia="en-GB"/>
                    </w:rPr>
                  </w:rPrChange>
                </w:rPr>
                <w:t>Based on a range dependent on the tested unit’s nominal active power; this can be defined as in Germany (Pgen/√10 &lt; Pgentestate &lt; Pgen* 2), but never smaller than the range defined by Spain (±25% of the nominal active power).</w:t>
              </w:r>
            </w:ins>
          </w:p>
          <w:p w14:paraId="20CED440" w14:textId="77777777" w:rsidR="00EE495B" w:rsidRPr="00A007D0" w:rsidRDefault="00EE495B" w:rsidP="00EE495B">
            <w:pPr>
              <w:spacing w:before="120" w:after="0" w:line="240" w:lineRule="auto"/>
              <w:jc w:val="both"/>
              <w:rPr>
                <w:ins w:id="307" w:author="Author"/>
                <w:rFonts w:ascii="inherit" w:eastAsia="Times New Roman" w:hAnsi="inherit" w:cs="Times New Roman"/>
                <w:sz w:val="24"/>
                <w:szCs w:val="24"/>
                <w:lang w:eastAsia="en-GB"/>
              </w:rPr>
            </w:pPr>
            <w:ins w:id="308" w:author="Author">
              <w:r w:rsidRPr="00A007D0">
                <w:rPr>
                  <w:rFonts w:ascii="inherit" w:eastAsia="Times New Roman" w:hAnsi="inherit" w:cs="Times New Roman"/>
                  <w:sz w:val="24"/>
                  <w:szCs w:val="24"/>
                  <w:lang w:eastAsia="en-GB"/>
                </w:rPr>
                <w:t>*** Smaller or bigger units than those tested may be included within the family range based on the justification provided within the manufacturer</w:t>
              </w:r>
              <w:r w:rsidRPr="00A007D0">
                <w:rPr>
                  <w:rFonts w:ascii="inherit" w:eastAsia="Times New Roman" w:hAnsi="inherit" w:cs="Times New Roman" w:hint="eastAsia"/>
                  <w:sz w:val="24"/>
                  <w:szCs w:val="24"/>
                  <w:lang w:eastAsia="en-GB"/>
                </w:rPr>
                <w:t>’</w:t>
              </w:r>
              <w:r w:rsidRPr="00A007D0">
                <w:rPr>
                  <w:rFonts w:ascii="inherit" w:eastAsia="Times New Roman" w:hAnsi="inherit" w:cs="Times New Roman"/>
                  <w:sz w:val="24"/>
                  <w:szCs w:val="24"/>
                  <w:lang w:eastAsia="en-GB"/>
                </w:rPr>
                <w:t>s declaration and it will be on the certifiers judgment to accept or reject.</w:t>
              </w:r>
            </w:ins>
          </w:p>
          <w:p w14:paraId="7F97877B" w14:textId="39B16787" w:rsidR="0036083E" w:rsidRPr="00A007D0" w:rsidRDefault="00EE495B" w:rsidP="00EE495B">
            <w:pPr>
              <w:spacing w:before="120" w:after="0" w:line="240" w:lineRule="auto"/>
              <w:jc w:val="both"/>
              <w:rPr>
                <w:ins w:id="309" w:author="Author"/>
                <w:rFonts w:ascii="inherit" w:eastAsia="Times New Roman" w:hAnsi="inherit" w:cs="Times New Roman"/>
                <w:sz w:val="24"/>
                <w:szCs w:val="24"/>
                <w:lang w:eastAsia="en-GB"/>
              </w:rPr>
            </w:pPr>
            <w:ins w:id="310" w:author="Author">
              <w:r w:rsidRPr="00A007D0">
                <w:rPr>
                  <w:rFonts w:ascii="inherit" w:eastAsia="Times New Roman" w:hAnsi="inherit" w:cs="Times New Roman"/>
                  <w:sz w:val="24"/>
                  <w:szCs w:val="24"/>
                  <w:lang w:eastAsia="en-GB"/>
                </w:rPr>
                <w:t>For Modular generators, consisting of a basic element that is repeated N times in larger sizes, at least one complete test session is foreseen on the smaller size generator and the confirmation of the correct settings on the other models of the assembly by carrying out a partial test session on the higher power model regarding the reactive power capability and the active power response in case of an over-frequency. The voltage quality requirements are fulfilled if the overall generator contribution (evaluated as the arithmetic sum of the individual generators of the lower size) is within the prescribed limits. If this is not the case, a test must be carried out on the maximum generator size</w:t>
              </w:r>
            </w:ins>
          </w:p>
        </w:tc>
      </w:tr>
    </w:tbl>
    <w:p w14:paraId="68BB6424" w14:textId="77777777" w:rsidR="00F64681" w:rsidRPr="003B7AE9" w:rsidRDefault="00F64681" w:rsidP="00F64681">
      <w:pPr>
        <w:shd w:val="clear" w:color="auto" w:fill="FFFFFF"/>
        <w:spacing w:before="120" w:after="0" w:line="240" w:lineRule="auto"/>
        <w:jc w:val="both"/>
        <w:rPr>
          <w:ins w:id="311" w:author="Author"/>
          <w:rFonts w:ascii="inherit" w:eastAsia="Times New Roman" w:hAnsi="inherit" w:cs="Times New Roman"/>
          <w:color w:val="000000"/>
          <w:sz w:val="24"/>
          <w:szCs w:val="24"/>
          <w:lang w:eastAsia="en-GB"/>
        </w:rPr>
      </w:pPr>
    </w:p>
    <w:p w14:paraId="0DB9CB69" w14:textId="61C3DB86"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904DF5" w14:paraId="7968E8ED" w14:textId="77777777" w:rsidTr="003B7AE9">
        <w:tc>
          <w:tcPr>
            <w:tcW w:w="0" w:type="auto"/>
            <w:shd w:val="clear" w:color="auto" w:fill="auto"/>
            <w:hideMark/>
          </w:tcPr>
          <w:p w14:paraId="71B01AC6" w14:textId="77777777" w:rsidR="003B7AE9" w:rsidRPr="00904DF5" w:rsidRDefault="003B7AE9" w:rsidP="003B7AE9">
            <w:pPr>
              <w:spacing w:before="120" w:after="0" w:line="240" w:lineRule="auto"/>
              <w:jc w:val="both"/>
              <w:rPr>
                <w:rFonts w:ascii="inherit" w:eastAsia="Times New Roman" w:hAnsi="inherit" w:cs="Times New Roman"/>
                <w:sz w:val="24"/>
                <w:szCs w:val="24"/>
                <w:lang w:eastAsia="en-GB"/>
              </w:rPr>
            </w:pPr>
            <w:r w:rsidRPr="00904DF5">
              <w:rPr>
                <w:rFonts w:ascii="inherit" w:eastAsia="Times New Roman" w:hAnsi="inherit" w:cs="Times New Roman"/>
                <w:sz w:val="24"/>
                <w:szCs w:val="24"/>
                <w:lang w:eastAsia="en-GB"/>
              </w:rPr>
              <w:t>(b)</w:t>
            </w:r>
          </w:p>
        </w:tc>
        <w:tc>
          <w:tcPr>
            <w:tcW w:w="0" w:type="auto"/>
            <w:shd w:val="clear" w:color="auto" w:fill="auto"/>
            <w:hideMark/>
          </w:tcPr>
          <w:p w14:paraId="0C000FC0" w14:textId="63183DB7" w:rsidR="003B7AE9" w:rsidRPr="00904DF5" w:rsidRDefault="003B7AE9" w:rsidP="003B7AE9">
            <w:pPr>
              <w:spacing w:before="120" w:after="0" w:line="240" w:lineRule="auto"/>
              <w:jc w:val="both"/>
              <w:rPr>
                <w:rFonts w:ascii="inherit" w:eastAsia="Times New Roman" w:hAnsi="inherit" w:cs="Times New Roman"/>
                <w:sz w:val="24"/>
                <w:szCs w:val="24"/>
                <w:lang w:eastAsia="en-GB"/>
              </w:rPr>
            </w:pPr>
            <w:r w:rsidRPr="00904DF5">
              <w:rPr>
                <w:rFonts w:ascii="inherit" w:eastAsia="Times New Roman" w:hAnsi="inherit" w:cs="Times New Roman"/>
                <w:sz w:val="24"/>
                <w:szCs w:val="24"/>
                <w:lang w:eastAsia="en-GB"/>
              </w:rPr>
              <w:t xml:space="preserve">the power-generating facility owner has concluded a final and binding contract for the purchase of the main generating </w:t>
            </w:r>
            <w:del w:id="312" w:author="Author">
              <w:r w:rsidRPr="006764C6" w:rsidDel="005D1111">
                <w:rPr>
                  <w:rFonts w:ascii="inherit" w:eastAsia="Times New Roman" w:hAnsi="inherit" w:cs="Times New Roman"/>
                  <w:strike/>
                  <w:sz w:val="24"/>
                  <w:szCs w:val="24"/>
                  <w:lang w:eastAsia="en-GB"/>
                  <w:rPrChange w:id="313" w:author="Author">
                    <w:rPr>
                      <w:rFonts w:ascii="inherit" w:eastAsia="Times New Roman" w:hAnsi="inherit" w:cs="Times New Roman"/>
                      <w:sz w:val="24"/>
                      <w:szCs w:val="24"/>
                      <w:lang w:eastAsia="en-GB"/>
                    </w:rPr>
                  </w:rPrChange>
                </w:rPr>
                <w:delText>plant</w:delText>
              </w:r>
            </w:del>
            <w:ins w:id="314" w:author="Author">
              <w:del w:id="315" w:author="Author">
                <w:r w:rsidR="00DD64B4" w:rsidRPr="00904DF5" w:rsidDel="005D1111">
                  <w:rPr>
                    <w:rFonts w:ascii="inherit" w:eastAsia="Times New Roman" w:hAnsi="inherit" w:cs="Times New Roman"/>
                    <w:sz w:val="24"/>
                    <w:szCs w:val="24"/>
                    <w:lang w:eastAsia="en-GB"/>
                  </w:rPr>
                  <w:delText xml:space="preserve"> </w:delText>
                </w:r>
              </w:del>
              <w:r w:rsidR="00DD64B4" w:rsidRPr="00904DF5">
                <w:rPr>
                  <w:rFonts w:ascii="inherit" w:eastAsia="Times New Roman" w:hAnsi="inherit" w:cs="Times New Roman"/>
                  <w:sz w:val="24"/>
                  <w:szCs w:val="24"/>
                  <w:lang w:eastAsia="en-GB"/>
                </w:rPr>
                <w:t xml:space="preserve">module </w:t>
              </w:r>
            </w:ins>
            <w:r w:rsidRPr="006764C6">
              <w:rPr>
                <w:rFonts w:ascii="inherit" w:eastAsia="Times New Roman" w:hAnsi="inherit" w:cs="Times New Roman"/>
                <w:strike/>
                <w:sz w:val="24"/>
                <w:szCs w:val="24"/>
                <w:lang w:eastAsia="en-GB"/>
                <w:rPrChange w:id="316" w:author="Author">
                  <w:rPr>
                    <w:rFonts w:ascii="inherit" w:eastAsia="Times New Roman" w:hAnsi="inherit" w:cs="Times New Roman"/>
                    <w:sz w:val="24"/>
                    <w:szCs w:val="24"/>
                    <w:lang w:eastAsia="en-GB"/>
                  </w:rPr>
                </w:rPrChange>
              </w:rPr>
              <w:t xml:space="preserve"> </w:t>
            </w:r>
            <w:del w:id="317" w:author="Author">
              <w:r w:rsidRPr="006764C6" w:rsidDel="005D1111">
                <w:rPr>
                  <w:rFonts w:ascii="inherit" w:eastAsia="Times New Roman" w:hAnsi="inherit" w:cs="Times New Roman"/>
                  <w:strike/>
                  <w:sz w:val="24"/>
                  <w:szCs w:val="24"/>
                  <w:lang w:eastAsia="en-GB"/>
                  <w:rPrChange w:id="318" w:author="Author">
                    <w:rPr>
                      <w:rFonts w:ascii="inherit" w:eastAsia="Times New Roman" w:hAnsi="inherit" w:cs="Times New Roman"/>
                      <w:sz w:val="24"/>
                      <w:szCs w:val="24"/>
                      <w:lang w:eastAsia="en-GB"/>
                    </w:rPr>
                  </w:rPrChange>
                </w:rPr>
                <w:delText xml:space="preserve">by two years </w:delText>
              </w:r>
            </w:del>
            <w:r w:rsidRPr="00904DF5">
              <w:rPr>
                <w:rFonts w:ascii="inherit" w:eastAsia="Times New Roman" w:hAnsi="inherit" w:cs="Times New Roman"/>
                <w:sz w:val="24"/>
                <w:szCs w:val="24"/>
                <w:lang w:eastAsia="en-GB"/>
              </w:rPr>
              <w:t xml:space="preserve">after the entry into force of the Regulation. The power-generating facility owner must notify the relevant system operator and relevant TSO of conclusion of the contract </w:t>
            </w:r>
            <w:del w:id="319" w:author="Author">
              <w:r w:rsidRPr="006764C6" w:rsidDel="005D1111">
                <w:rPr>
                  <w:rFonts w:ascii="inherit" w:eastAsia="Times New Roman" w:hAnsi="inherit" w:cs="Times New Roman"/>
                  <w:strike/>
                  <w:sz w:val="24"/>
                  <w:szCs w:val="24"/>
                  <w:lang w:eastAsia="en-GB"/>
                  <w:rPrChange w:id="320" w:author="Author">
                    <w:rPr>
                      <w:rFonts w:ascii="inherit" w:eastAsia="Times New Roman" w:hAnsi="inherit" w:cs="Times New Roman"/>
                      <w:sz w:val="24"/>
                      <w:szCs w:val="24"/>
                      <w:lang w:eastAsia="en-GB"/>
                    </w:rPr>
                  </w:rPrChange>
                </w:rPr>
                <w:delText xml:space="preserve">within 30 months </w:delText>
              </w:r>
            </w:del>
            <w:r w:rsidRPr="00904DF5">
              <w:rPr>
                <w:rFonts w:ascii="inherit" w:eastAsia="Times New Roman" w:hAnsi="inherit" w:cs="Times New Roman"/>
                <w:sz w:val="24"/>
                <w:szCs w:val="24"/>
                <w:lang w:eastAsia="en-GB"/>
              </w:rPr>
              <w:t>after the entry into force of the Regulation.</w:t>
            </w:r>
          </w:p>
        </w:tc>
      </w:tr>
    </w:tbl>
    <w:p w14:paraId="48BCC46F" w14:textId="08D36ABC"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904DF5">
        <w:rPr>
          <w:rFonts w:ascii="inherit" w:eastAsia="Times New Roman" w:hAnsi="inherit" w:cs="Times New Roman"/>
          <w:color w:val="000000"/>
          <w:sz w:val="24"/>
          <w:szCs w:val="24"/>
          <w:lang w:eastAsia="en-GB"/>
        </w:rPr>
        <w:t xml:space="preserve">The notification submitted by the power-generating facility owner to the relevant system operator and to the relevant TSO shall at least indicate the contract title, its date of signature and date of entry into force and the specifications of the main generating </w:t>
      </w:r>
      <w:del w:id="321" w:author="Author">
        <w:r w:rsidRPr="006764C6" w:rsidDel="00B04FAB">
          <w:rPr>
            <w:rFonts w:ascii="inherit" w:eastAsia="Times New Roman" w:hAnsi="inherit" w:cs="Times New Roman"/>
            <w:strike/>
            <w:color w:val="000000"/>
            <w:sz w:val="24"/>
            <w:szCs w:val="24"/>
            <w:lang w:eastAsia="en-GB"/>
            <w:rPrChange w:id="322" w:author="Author">
              <w:rPr>
                <w:rFonts w:ascii="inherit" w:eastAsia="Times New Roman" w:hAnsi="inherit" w:cs="Times New Roman"/>
                <w:color w:val="000000"/>
                <w:sz w:val="24"/>
                <w:szCs w:val="24"/>
                <w:lang w:eastAsia="en-GB"/>
              </w:rPr>
            </w:rPrChange>
          </w:rPr>
          <w:delText>plant</w:delText>
        </w:r>
        <w:r w:rsidRPr="00904DF5" w:rsidDel="00B04FAB">
          <w:rPr>
            <w:rFonts w:ascii="inherit" w:eastAsia="Times New Roman" w:hAnsi="inherit" w:cs="Times New Roman"/>
            <w:color w:val="000000"/>
            <w:sz w:val="24"/>
            <w:szCs w:val="24"/>
            <w:lang w:eastAsia="en-GB"/>
          </w:rPr>
          <w:delText xml:space="preserve"> </w:delText>
        </w:r>
      </w:del>
      <w:ins w:id="323" w:author="Author">
        <w:r w:rsidR="00DD64B4" w:rsidRPr="00904DF5">
          <w:rPr>
            <w:rFonts w:ascii="inherit" w:eastAsia="Times New Roman" w:hAnsi="inherit" w:cs="Times New Roman"/>
            <w:color w:val="000000"/>
            <w:sz w:val="24"/>
            <w:szCs w:val="24"/>
            <w:lang w:eastAsia="en-GB"/>
          </w:rPr>
          <w:t xml:space="preserve">module </w:t>
        </w:r>
      </w:ins>
      <w:r w:rsidRPr="00904DF5">
        <w:rPr>
          <w:rFonts w:ascii="inherit" w:eastAsia="Times New Roman" w:hAnsi="inherit" w:cs="Times New Roman"/>
          <w:color w:val="000000"/>
          <w:sz w:val="24"/>
          <w:szCs w:val="24"/>
          <w:lang w:eastAsia="en-GB"/>
        </w:rPr>
        <w:t>to be constructed, assembled or purchased.</w:t>
      </w:r>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7.   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modules shall comply with the requirements on the basis of the voltage level of their connection point and their maximum capacity according to the categories set out in paragraph 2.</w:t>
      </w:r>
    </w:p>
    <w:p w14:paraId="3EE41E3C" w14:textId="77777777" w:rsidR="003B7AE9" w:rsidRPr="000B42EA"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Power-generating modules within the following categories shall be considered as significant</w:t>
      </w:r>
      <w:r w:rsidRPr="000B42EA">
        <w:rPr>
          <w:rFonts w:ascii="inherit" w:eastAsia="Times New Roman" w:hAnsi="inherit" w:cs="Times New Roman"/>
          <w:color w:val="000000"/>
          <w:sz w:val="24"/>
          <w:szCs w:val="24"/>
          <w:lang w:eastAsia="en-GB"/>
        </w:rPr>
        <w:t>:</w:t>
      </w:r>
    </w:p>
    <w:tbl>
      <w:tblPr>
        <w:tblW w:w="5000" w:type="pct"/>
        <w:tblCellMar>
          <w:left w:w="0" w:type="dxa"/>
          <w:right w:w="0" w:type="dxa"/>
        </w:tblCellMar>
        <w:tblLook w:val="04A0" w:firstRow="1" w:lastRow="0" w:firstColumn="1" w:lastColumn="0" w:noHBand="0" w:noVBand="1"/>
      </w:tblPr>
      <w:tblGrid>
        <w:gridCol w:w="301"/>
        <w:gridCol w:w="8725"/>
      </w:tblGrid>
      <w:tr w:rsidR="003B7AE9" w:rsidRPr="000B42EA" w14:paraId="3E57E714" w14:textId="77777777" w:rsidTr="003B7AE9">
        <w:tc>
          <w:tcPr>
            <w:tcW w:w="0" w:type="auto"/>
            <w:shd w:val="clear" w:color="auto" w:fill="auto"/>
            <w:hideMark/>
          </w:tcPr>
          <w:p w14:paraId="5068C714" w14:textId="77777777" w:rsidR="003B7AE9" w:rsidRPr="000B42EA" w:rsidRDefault="003B7AE9" w:rsidP="003B7AE9">
            <w:pPr>
              <w:spacing w:before="120" w:after="0" w:line="240" w:lineRule="auto"/>
              <w:jc w:val="both"/>
              <w:rPr>
                <w:rFonts w:ascii="inherit" w:eastAsia="Times New Roman" w:hAnsi="inherit" w:cs="Times New Roman"/>
                <w:sz w:val="24"/>
                <w:szCs w:val="24"/>
                <w:lang w:eastAsia="en-GB"/>
              </w:rPr>
            </w:pPr>
            <w:r w:rsidRPr="000B42EA">
              <w:rPr>
                <w:rFonts w:ascii="inherit" w:eastAsia="Times New Roman" w:hAnsi="inherit" w:cs="Times New Roman"/>
                <w:sz w:val="24"/>
                <w:szCs w:val="24"/>
                <w:lang w:eastAsia="en-GB"/>
              </w:rPr>
              <w:t>(a)</w:t>
            </w:r>
          </w:p>
        </w:tc>
        <w:tc>
          <w:tcPr>
            <w:tcW w:w="0" w:type="auto"/>
            <w:shd w:val="clear" w:color="auto" w:fill="auto"/>
            <w:hideMark/>
          </w:tcPr>
          <w:p w14:paraId="5EAA1797" w14:textId="2BEBFCAF" w:rsidR="003B7AE9" w:rsidRPr="000B42EA" w:rsidRDefault="003B7AE9" w:rsidP="003B7AE9">
            <w:pPr>
              <w:spacing w:before="120" w:after="0" w:line="240" w:lineRule="auto"/>
              <w:jc w:val="both"/>
              <w:rPr>
                <w:rFonts w:ascii="inherit" w:eastAsia="Times New Roman" w:hAnsi="inherit" w:cs="Times New Roman"/>
                <w:sz w:val="24"/>
                <w:szCs w:val="24"/>
                <w:lang w:eastAsia="en-GB"/>
              </w:rPr>
            </w:pPr>
            <w:del w:id="324" w:author="Author">
              <w:r w:rsidRPr="006764C6" w:rsidDel="00661A2F">
                <w:rPr>
                  <w:rFonts w:ascii="inherit" w:eastAsia="Times New Roman" w:hAnsi="inherit" w:cs="Times New Roman"/>
                  <w:strike/>
                  <w:sz w:val="24"/>
                  <w:szCs w:val="24"/>
                  <w:lang w:eastAsia="en-GB"/>
                  <w:rPrChange w:id="325" w:author="Author">
                    <w:rPr>
                      <w:rFonts w:ascii="inherit" w:eastAsia="Times New Roman" w:hAnsi="inherit" w:cs="Times New Roman"/>
                      <w:sz w:val="24"/>
                      <w:szCs w:val="24"/>
                      <w:lang w:eastAsia="en-GB"/>
                    </w:rPr>
                  </w:rPrChange>
                </w:rPr>
                <w:delText>connection point below 110 kV and</w:delText>
              </w:r>
              <w:r w:rsidRPr="000B42EA" w:rsidDel="00661A2F">
                <w:rPr>
                  <w:rFonts w:ascii="inherit" w:eastAsia="Times New Roman" w:hAnsi="inherit" w:cs="Times New Roman"/>
                  <w:sz w:val="24"/>
                  <w:szCs w:val="24"/>
                  <w:lang w:eastAsia="en-GB"/>
                </w:rPr>
                <w:delText xml:space="preserve"> </w:delText>
              </w:r>
            </w:del>
            <w:r w:rsidRPr="000B42EA">
              <w:rPr>
                <w:rFonts w:ascii="inherit" w:eastAsia="Times New Roman" w:hAnsi="inherit" w:cs="Times New Roman"/>
                <w:sz w:val="24"/>
                <w:szCs w:val="24"/>
                <w:lang w:eastAsia="en-GB"/>
              </w:rPr>
              <w:t>maximum capacity</w:t>
            </w:r>
            <w:del w:id="326" w:author="Author">
              <w:r w:rsidRPr="000B42EA" w:rsidDel="00661A2F">
                <w:rPr>
                  <w:rFonts w:ascii="inherit" w:eastAsia="Times New Roman" w:hAnsi="inherit" w:cs="Times New Roman"/>
                  <w:sz w:val="24"/>
                  <w:szCs w:val="24"/>
                  <w:lang w:eastAsia="en-GB"/>
                </w:rPr>
                <w:delText xml:space="preserve"> </w:delText>
              </w:r>
              <w:r w:rsidRPr="006764C6" w:rsidDel="00661A2F">
                <w:rPr>
                  <w:rFonts w:ascii="inherit" w:eastAsia="Times New Roman" w:hAnsi="inherit" w:cs="Times New Roman"/>
                  <w:strike/>
                  <w:sz w:val="24"/>
                  <w:szCs w:val="24"/>
                  <w:lang w:eastAsia="en-GB"/>
                  <w:rPrChange w:id="327" w:author="Author">
                    <w:rPr>
                      <w:rFonts w:ascii="inherit" w:eastAsia="Times New Roman" w:hAnsi="inherit" w:cs="Times New Roman"/>
                      <w:sz w:val="24"/>
                      <w:szCs w:val="24"/>
                      <w:lang w:eastAsia="en-GB"/>
                    </w:rPr>
                  </w:rPrChange>
                </w:rPr>
                <w:delText>of</w:delText>
              </w:r>
            </w:del>
            <w:r w:rsidRPr="000B42EA">
              <w:rPr>
                <w:rFonts w:ascii="inherit" w:eastAsia="Times New Roman" w:hAnsi="inherit" w:cs="Times New Roman"/>
                <w:sz w:val="24"/>
                <w:szCs w:val="24"/>
                <w:lang w:eastAsia="en-GB"/>
              </w:rPr>
              <w:t xml:space="preserve"> </w:t>
            </w:r>
            <w:ins w:id="328" w:author="Author">
              <w:r w:rsidR="004F746A" w:rsidRPr="000B42EA">
                <w:rPr>
                  <w:rFonts w:ascii="inherit" w:eastAsia="Times New Roman" w:hAnsi="inherit" w:cs="Times New Roman"/>
                  <w:sz w:val="24"/>
                  <w:szCs w:val="24"/>
                  <w:lang w:eastAsia="en-GB"/>
                </w:rPr>
                <w:t xml:space="preserve">from </w:t>
              </w:r>
            </w:ins>
            <w:r w:rsidRPr="000B42EA">
              <w:rPr>
                <w:rFonts w:ascii="inherit" w:eastAsia="Times New Roman" w:hAnsi="inherit" w:cs="Times New Roman"/>
                <w:sz w:val="24"/>
                <w:szCs w:val="24"/>
                <w:lang w:eastAsia="en-GB"/>
              </w:rPr>
              <w:t>0,8 kW</w:t>
            </w:r>
            <w:del w:id="329" w:author="Author">
              <w:r w:rsidRPr="000B42EA" w:rsidDel="00661A2F">
                <w:rPr>
                  <w:rFonts w:ascii="inherit" w:eastAsia="Times New Roman" w:hAnsi="inherit" w:cs="Times New Roman"/>
                  <w:sz w:val="24"/>
                  <w:szCs w:val="24"/>
                  <w:lang w:eastAsia="en-GB"/>
                </w:rPr>
                <w:delText xml:space="preserve"> </w:delText>
              </w:r>
              <w:r w:rsidRPr="006764C6" w:rsidDel="00661A2F">
                <w:rPr>
                  <w:rFonts w:ascii="inherit" w:eastAsia="Times New Roman" w:hAnsi="inherit" w:cs="Times New Roman"/>
                  <w:strike/>
                  <w:sz w:val="24"/>
                  <w:szCs w:val="24"/>
                  <w:lang w:eastAsia="en-GB"/>
                  <w:rPrChange w:id="330" w:author="Author">
                    <w:rPr>
                      <w:rFonts w:ascii="inherit" w:eastAsia="Times New Roman" w:hAnsi="inherit" w:cs="Times New Roman"/>
                      <w:sz w:val="24"/>
                      <w:szCs w:val="24"/>
                      <w:lang w:eastAsia="en-GB"/>
                    </w:rPr>
                  </w:rPrChange>
                </w:rPr>
                <w:delText>or more</w:delText>
              </w:r>
            </w:del>
            <w:r w:rsidRPr="000B42EA">
              <w:rPr>
                <w:rFonts w:ascii="inherit" w:eastAsia="Times New Roman" w:hAnsi="inherit" w:cs="Times New Roman"/>
                <w:sz w:val="24"/>
                <w:szCs w:val="24"/>
                <w:lang w:eastAsia="en-GB"/>
              </w:rPr>
              <w:t xml:space="preserve"> </w:t>
            </w:r>
            <w:ins w:id="331" w:author="Author">
              <w:r w:rsidR="004F746A" w:rsidRPr="000B42EA">
                <w:rPr>
                  <w:rFonts w:ascii="inherit" w:eastAsia="Times New Roman" w:hAnsi="inherit" w:cs="Times New Roman"/>
                  <w:sz w:val="24"/>
                  <w:szCs w:val="24"/>
                  <w:lang w:eastAsia="en-GB"/>
                </w:rPr>
                <w:t xml:space="preserve">to 100 kW </w:t>
              </w:r>
            </w:ins>
            <w:r w:rsidRPr="000B42EA">
              <w:rPr>
                <w:rFonts w:ascii="inherit" w:eastAsia="Times New Roman" w:hAnsi="inherit" w:cs="Times New Roman"/>
                <w:sz w:val="24"/>
                <w:szCs w:val="24"/>
                <w:lang w:eastAsia="en-GB"/>
              </w:rPr>
              <w:t>(type A);</w:t>
            </w:r>
          </w:p>
        </w:tc>
      </w:tr>
    </w:tbl>
    <w:p w14:paraId="4D48C155" w14:textId="77777777" w:rsidR="003B7AE9" w:rsidRPr="000B42EA"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0B42EA" w14:paraId="1E0790A1" w14:textId="77777777" w:rsidTr="003B7AE9">
        <w:tc>
          <w:tcPr>
            <w:tcW w:w="0" w:type="auto"/>
            <w:shd w:val="clear" w:color="auto" w:fill="auto"/>
            <w:hideMark/>
          </w:tcPr>
          <w:p w14:paraId="7B2DB643" w14:textId="77777777" w:rsidR="003B7AE9" w:rsidRPr="000B42EA" w:rsidRDefault="003B7AE9" w:rsidP="003B7AE9">
            <w:pPr>
              <w:spacing w:before="120" w:after="0" w:line="240" w:lineRule="auto"/>
              <w:jc w:val="both"/>
              <w:rPr>
                <w:rFonts w:ascii="inherit" w:eastAsia="Times New Roman" w:hAnsi="inherit" w:cs="Times New Roman"/>
                <w:sz w:val="24"/>
                <w:szCs w:val="24"/>
                <w:lang w:eastAsia="en-GB"/>
              </w:rPr>
            </w:pPr>
            <w:r w:rsidRPr="000B42EA">
              <w:rPr>
                <w:rFonts w:ascii="inherit" w:eastAsia="Times New Roman" w:hAnsi="inherit" w:cs="Times New Roman"/>
                <w:sz w:val="24"/>
                <w:szCs w:val="24"/>
                <w:lang w:eastAsia="en-GB"/>
              </w:rPr>
              <w:t>(b)</w:t>
            </w:r>
          </w:p>
        </w:tc>
        <w:tc>
          <w:tcPr>
            <w:tcW w:w="0" w:type="auto"/>
            <w:shd w:val="clear" w:color="auto" w:fill="auto"/>
            <w:hideMark/>
          </w:tcPr>
          <w:p w14:paraId="23B6271F" w14:textId="56B2BA8C" w:rsidR="003B7AE9" w:rsidRPr="000B42EA" w:rsidRDefault="003B7AE9" w:rsidP="003B7AE9">
            <w:pPr>
              <w:spacing w:before="120" w:after="0" w:line="240" w:lineRule="auto"/>
              <w:jc w:val="both"/>
              <w:rPr>
                <w:rFonts w:ascii="inherit" w:eastAsia="Times New Roman" w:hAnsi="inherit" w:cs="Times New Roman"/>
                <w:sz w:val="24"/>
                <w:szCs w:val="24"/>
                <w:lang w:eastAsia="en-GB"/>
              </w:rPr>
            </w:pPr>
            <w:del w:id="332" w:author="Author">
              <w:r w:rsidRPr="006764C6" w:rsidDel="00661A2F">
                <w:rPr>
                  <w:rFonts w:ascii="inherit" w:eastAsia="Times New Roman" w:hAnsi="inherit" w:cs="Times New Roman"/>
                  <w:strike/>
                  <w:sz w:val="24"/>
                  <w:szCs w:val="24"/>
                  <w:lang w:eastAsia="en-GB"/>
                  <w:rPrChange w:id="333" w:author="Author">
                    <w:rPr>
                      <w:rFonts w:ascii="inherit" w:eastAsia="Times New Roman" w:hAnsi="inherit" w:cs="Times New Roman"/>
                      <w:sz w:val="24"/>
                      <w:szCs w:val="24"/>
                      <w:lang w:eastAsia="en-GB"/>
                    </w:rPr>
                  </w:rPrChange>
                </w:rPr>
                <w:delText>connection point below 110 kV and</w:delText>
              </w:r>
              <w:r w:rsidRPr="000B42EA" w:rsidDel="00661A2F">
                <w:rPr>
                  <w:rFonts w:ascii="inherit" w:eastAsia="Times New Roman" w:hAnsi="inherit" w:cs="Times New Roman"/>
                  <w:sz w:val="24"/>
                  <w:szCs w:val="24"/>
                  <w:lang w:eastAsia="en-GB"/>
                </w:rPr>
                <w:delText xml:space="preserve"> </w:delText>
              </w:r>
            </w:del>
            <w:r w:rsidRPr="000B42EA">
              <w:rPr>
                <w:rFonts w:ascii="inherit" w:eastAsia="Times New Roman" w:hAnsi="inherit" w:cs="Times New Roman"/>
                <w:sz w:val="24"/>
                <w:szCs w:val="24"/>
                <w:lang w:eastAsia="en-GB"/>
              </w:rPr>
              <w:t>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0B42EA"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0B42EA" w14:paraId="2CA89A78" w14:textId="77777777" w:rsidTr="003B7AE9">
        <w:tc>
          <w:tcPr>
            <w:tcW w:w="0" w:type="auto"/>
            <w:shd w:val="clear" w:color="auto" w:fill="auto"/>
            <w:hideMark/>
          </w:tcPr>
          <w:p w14:paraId="084FAA77" w14:textId="77777777" w:rsidR="003B7AE9" w:rsidRPr="000B42EA" w:rsidRDefault="003B7AE9" w:rsidP="003B7AE9">
            <w:pPr>
              <w:spacing w:before="120" w:after="0" w:line="240" w:lineRule="auto"/>
              <w:jc w:val="both"/>
              <w:rPr>
                <w:rFonts w:ascii="inherit" w:eastAsia="Times New Roman" w:hAnsi="inherit" w:cs="Times New Roman"/>
                <w:sz w:val="24"/>
                <w:szCs w:val="24"/>
                <w:lang w:eastAsia="en-GB"/>
              </w:rPr>
            </w:pPr>
            <w:r w:rsidRPr="000B42EA">
              <w:rPr>
                <w:rFonts w:ascii="inherit" w:eastAsia="Times New Roman" w:hAnsi="inherit" w:cs="Times New Roman"/>
                <w:sz w:val="24"/>
                <w:szCs w:val="24"/>
                <w:lang w:eastAsia="en-GB"/>
              </w:rPr>
              <w:t>(c)</w:t>
            </w:r>
          </w:p>
        </w:tc>
        <w:tc>
          <w:tcPr>
            <w:tcW w:w="0" w:type="auto"/>
            <w:shd w:val="clear" w:color="auto" w:fill="auto"/>
            <w:hideMark/>
          </w:tcPr>
          <w:p w14:paraId="734B592A" w14:textId="37356C10" w:rsidR="003B7AE9" w:rsidRPr="000B42EA" w:rsidRDefault="003B7AE9" w:rsidP="003B7AE9">
            <w:pPr>
              <w:spacing w:before="120" w:after="0" w:line="240" w:lineRule="auto"/>
              <w:jc w:val="both"/>
              <w:rPr>
                <w:rFonts w:ascii="inherit" w:eastAsia="Times New Roman" w:hAnsi="inherit" w:cs="Times New Roman"/>
                <w:sz w:val="24"/>
                <w:szCs w:val="24"/>
                <w:lang w:eastAsia="en-GB"/>
              </w:rPr>
            </w:pPr>
            <w:del w:id="334" w:author="Author">
              <w:r w:rsidRPr="006764C6" w:rsidDel="00661A2F">
                <w:rPr>
                  <w:rFonts w:ascii="inherit" w:eastAsia="Times New Roman" w:hAnsi="inherit" w:cs="Times New Roman"/>
                  <w:strike/>
                  <w:sz w:val="24"/>
                  <w:szCs w:val="24"/>
                  <w:lang w:eastAsia="en-GB"/>
                  <w:rPrChange w:id="335" w:author="Author">
                    <w:rPr>
                      <w:rFonts w:ascii="inherit" w:eastAsia="Times New Roman" w:hAnsi="inherit" w:cs="Times New Roman"/>
                      <w:sz w:val="24"/>
                      <w:szCs w:val="24"/>
                      <w:lang w:eastAsia="en-GB"/>
                    </w:rPr>
                  </w:rPrChange>
                </w:rPr>
                <w:delText>connection point below 110 kV and</w:delText>
              </w:r>
              <w:r w:rsidRPr="000B42EA" w:rsidDel="00661A2F">
                <w:rPr>
                  <w:rFonts w:ascii="inherit" w:eastAsia="Times New Roman" w:hAnsi="inherit" w:cs="Times New Roman"/>
                  <w:sz w:val="24"/>
                  <w:szCs w:val="24"/>
                  <w:lang w:eastAsia="en-GB"/>
                </w:rPr>
                <w:delText xml:space="preserve"> </w:delText>
              </w:r>
            </w:del>
            <w:r w:rsidRPr="000B42EA">
              <w:rPr>
                <w:rFonts w:ascii="inherit" w:eastAsia="Times New Roman" w:hAnsi="inherit" w:cs="Times New Roman"/>
                <w:sz w:val="24"/>
                <w:szCs w:val="24"/>
                <w:lang w:eastAsia="en-GB"/>
              </w:rPr>
              <w:t>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0B42EA"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83D942D" w14:textId="77777777" w:rsidTr="003B7AE9">
        <w:tc>
          <w:tcPr>
            <w:tcW w:w="0" w:type="auto"/>
            <w:shd w:val="clear" w:color="auto" w:fill="auto"/>
            <w:hideMark/>
          </w:tcPr>
          <w:p w14:paraId="74BD7023" w14:textId="77777777" w:rsidR="003B7AE9" w:rsidRPr="000B42EA" w:rsidRDefault="003B7AE9" w:rsidP="003B7AE9">
            <w:pPr>
              <w:spacing w:before="120" w:after="0" w:line="240" w:lineRule="auto"/>
              <w:jc w:val="both"/>
              <w:rPr>
                <w:rFonts w:ascii="inherit" w:eastAsia="Times New Roman" w:hAnsi="inherit" w:cs="Times New Roman"/>
                <w:sz w:val="24"/>
                <w:szCs w:val="24"/>
                <w:lang w:eastAsia="en-GB"/>
              </w:rPr>
            </w:pPr>
            <w:r w:rsidRPr="000B42EA">
              <w:rPr>
                <w:rFonts w:ascii="inherit" w:eastAsia="Times New Roman" w:hAnsi="inherit" w:cs="Times New Roman"/>
                <w:sz w:val="24"/>
                <w:szCs w:val="24"/>
                <w:lang w:eastAsia="en-GB"/>
              </w:rPr>
              <w:t>(d)</w:t>
            </w:r>
          </w:p>
        </w:tc>
        <w:tc>
          <w:tcPr>
            <w:tcW w:w="0" w:type="auto"/>
            <w:shd w:val="clear" w:color="auto" w:fill="auto"/>
            <w:hideMark/>
          </w:tcPr>
          <w:p w14:paraId="2283E794" w14:textId="4A94D860" w:rsidR="003B7AE9" w:rsidRPr="000B42EA" w:rsidRDefault="003B7AE9" w:rsidP="003B7AE9">
            <w:pPr>
              <w:spacing w:before="120" w:after="0" w:line="240" w:lineRule="auto"/>
              <w:jc w:val="both"/>
              <w:rPr>
                <w:rFonts w:ascii="inherit" w:eastAsia="Times New Roman" w:hAnsi="inherit" w:cs="Times New Roman"/>
                <w:sz w:val="24"/>
                <w:szCs w:val="24"/>
                <w:lang w:eastAsia="en-GB"/>
              </w:rPr>
            </w:pPr>
            <w:del w:id="336" w:author="Author">
              <w:r w:rsidRPr="006764C6" w:rsidDel="00661A2F">
                <w:rPr>
                  <w:rFonts w:ascii="inherit" w:eastAsia="Times New Roman" w:hAnsi="inherit" w:cs="Times New Roman"/>
                  <w:strike/>
                  <w:sz w:val="24"/>
                  <w:szCs w:val="24"/>
                  <w:lang w:eastAsia="en-GB"/>
                  <w:rPrChange w:id="337" w:author="Author">
                    <w:rPr>
                      <w:rFonts w:ascii="inherit" w:eastAsia="Times New Roman" w:hAnsi="inherit" w:cs="Times New Roman"/>
                      <w:sz w:val="24"/>
                      <w:szCs w:val="24"/>
                      <w:lang w:eastAsia="en-GB"/>
                    </w:rPr>
                  </w:rPrChange>
                </w:rPr>
                <w:delText>connection point at 110 kV or above (type D).</w:delText>
              </w:r>
              <w:r w:rsidRPr="000B42EA" w:rsidDel="00661A2F">
                <w:rPr>
                  <w:rFonts w:ascii="inherit" w:eastAsia="Times New Roman" w:hAnsi="inherit" w:cs="Times New Roman"/>
                  <w:sz w:val="24"/>
                  <w:szCs w:val="24"/>
                  <w:lang w:eastAsia="en-GB"/>
                </w:rPr>
                <w:delText xml:space="preserve"> </w:delText>
              </w:r>
            </w:del>
            <w:r w:rsidRPr="000B42EA">
              <w:rPr>
                <w:rFonts w:ascii="inherit" w:eastAsia="Times New Roman" w:hAnsi="inherit" w:cs="Times New Roman"/>
                <w:sz w:val="24"/>
                <w:szCs w:val="24"/>
                <w:lang w:eastAsia="en-GB"/>
              </w:rPr>
              <w:t xml:space="preserve">A power-generating module is </w:t>
            </w:r>
            <w:del w:id="338" w:author="Author">
              <w:r w:rsidRPr="006764C6" w:rsidDel="00661A2F">
                <w:rPr>
                  <w:rFonts w:ascii="inherit" w:eastAsia="Times New Roman" w:hAnsi="inherit" w:cs="Times New Roman"/>
                  <w:strike/>
                  <w:sz w:val="24"/>
                  <w:szCs w:val="24"/>
                  <w:lang w:eastAsia="en-GB"/>
                  <w:rPrChange w:id="339" w:author="Author">
                    <w:rPr>
                      <w:rFonts w:ascii="inherit" w:eastAsia="Times New Roman" w:hAnsi="inherit" w:cs="Times New Roman"/>
                      <w:sz w:val="24"/>
                      <w:szCs w:val="24"/>
                      <w:lang w:eastAsia="en-GB"/>
                    </w:rPr>
                  </w:rPrChange>
                </w:rPr>
                <w:delText>also</w:delText>
              </w:r>
            </w:del>
            <w:r w:rsidRPr="000B42EA">
              <w:rPr>
                <w:rFonts w:ascii="inherit" w:eastAsia="Times New Roman" w:hAnsi="inherit" w:cs="Times New Roman"/>
                <w:sz w:val="24"/>
                <w:szCs w:val="24"/>
                <w:lang w:eastAsia="en-GB"/>
              </w:rPr>
              <w:t xml:space="preserve"> of type D if </w:t>
            </w:r>
            <w:del w:id="340" w:author="Author">
              <w:r w:rsidRPr="006764C6" w:rsidDel="00661A2F">
                <w:rPr>
                  <w:rFonts w:ascii="inherit" w:eastAsia="Times New Roman" w:hAnsi="inherit" w:cs="Times New Roman"/>
                  <w:strike/>
                  <w:sz w:val="24"/>
                  <w:szCs w:val="24"/>
                  <w:lang w:eastAsia="en-GB"/>
                  <w:rPrChange w:id="341" w:author="Author">
                    <w:rPr>
                      <w:rFonts w:ascii="inherit" w:eastAsia="Times New Roman" w:hAnsi="inherit" w:cs="Times New Roman"/>
                      <w:sz w:val="24"/>
                      <w:szCs w:val="24"/>
                      <w:lang w:eastAsia="en-GB"/>
                    </w:rPr>
                  </w:rPrChange>
                </w:rPr>
                <w:delText>its connection point is below 110 kV and</w:delText>
              </w:r>
              <w:r w:rsidRPr="000B42EA" w:rsidDel="00661A2F">
                <w:rPr>
                  <w:rFonts w:ascii="inherit" w:eastAsia="Times New Roman" w:hAnsi="inherit" w:cs="Times New Roman"/>
                  <w:sz w:val="24"/>
                  <w:szCs w:val="24"/>
                  <w:lang w:eastAsia="en-GB"/>
                </w:rPr>
                <w:delText xml:space="preserve"> </w:delText>
              </w:r>
            </w:del>
            <w:r w:rsidRPr="000B42EA">
              <w:rPr>
                <w:rFonts w:ascii="inherit" w:eastAsia="Times New Roman" w:hAnsi="inherit" w:cs="Times New Roman"/>
                <w:sz w:val="24"/>
                <w:szCs w:val="24"/>
                <w:lang w:eastAsia="en-GB"/>
              </w:rPr>
              <w:t>its maximum capacity is at or above a threshold specified in accordance with paragraph 3. This threshold shall not be above the limit for type D power-generating modules contained in Table 1.</w:t>
            </w:r>
          </w:p>
          <w:p w14:paraId="3957CBCB" w14:textId="77777777" w:rsidR="003B7AE9" w:rsidRPr="000B42EA" w:rsidRDefault="003B7AE9" w:rsidP="003B7AE9">
            <w:pPr>
              <w:spacing w:before="120" w:after="120" w:line="240" w:lineRule="auto"/>
              <w:jc w:val="center"/>
              <w:rPr>
                <w:rFonts w:ascii="inherit" w:eastAsia="Times New Roman" w:hAnsi="inherit" w:cs="Times New Roman"/>
                <w:sz w:val="24"/>
                <w:szCs w:val="24"/>
                <w:lang w:eastAsia="en-GB"/>
              </w:rPr>
            </w:pPr>
            <w:r w:rsidRPr="000B42EA">
              <w:rPr>
                <w:rFonts w:ascii="inherit" w:eastAsia="Times New Roman" w:hAnsi="inherit" w:cs="Times New Roman"/>
                <w:i/>
                <w:iCs/>
                <w:sz w:val="24"/>
                <w:szCs w:val="24"/>
                <w:lang w:eastAsia="en-GB"/>
              </w:rPr>
              <w:t>Table 1</w:t>
            </w:r>
          </w:p>
          <w:p w14:paraId="7831F8F8" w14:textId="77777777" w:rsidR="003B7AE9" w:rsidRPr="000B42EA" w:rsidRDefault="003B7AE9" w:rsidP="003B7AE9">
            <w:pPr>
              <w:spacing w:before="120" w:after="120" w:line="240" w:lineRule="auto"/>
              <w:jc w:val="center"/>
              <w:rPr>
                <w:rFonts w:ascii="inherit" w:eastAsia="Times New Roman" w:hAnsi="inherit" w:cs="Times New Roman"/>
                <w:sz w:val="24"/>
                <w:szCs w:val="24"/>
                <w:lang w:eastAsia="en-GB"/>
              </w:rPr>
            </w:pPr>
            <w:r w:rsidRPr="000B42EA">
              <w:rPr>
                <w:rFonts w:ascii="inherit" w:eastAsia="Times New Roman" w:hAnsi="inherit" w:cs="Times New Roman"/>
                <w:b/>
                <w:bCs/>
                <w:sz w:val="24"/>
                <w:szCs w:val="24"/>
                <w:lang w:eastAsia="en-GB"/>
              </w:rPr>
              <w:t>Limits for thresholds for type B, C and D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097"/>
              <w:gridCol w:w="1532"/>
              <w:gridCol w:w="1532"/>
              <w:gridCol w:w="1532"/>
            </w:tblGrid>
            <w:tr w:rsidR="003B7AE9" w:rsidRPr="000B42EA" w14:paraId="405E299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93436" w14:textId="77777777" w:rsidR="003B7AE9" w:rsidRPr="000B42EA" w:rsidRDefault="003B7AE9" w:rsidP="003B7AE9">
                  <w:pPr>
                    <w:spacing w:before="60" w:after="60" w:line="240" w:lineRule="auto"/>
                    <w:ind w:right="195"/>
                    <w:jc w:val="center"/>
                    <w:rPr>
                      <w:rFonts w:ascii="inherit" w:eastAsia="Times New Roman" w:hAnsi="inherit" w:cs="Times New Roman"/>
                      <w:b/>
                      <w:bCs/>
                      <w:lang w:eastAsia="en-GB"/>
                    </w:rPr>
                  </w:pPr>
                  <w:r w:rsidRPr="000B42EA">
                    <w:rPr>
                      <w:rFonts w:ascii="inherit" w:eastAsia="Times New Roman" w:hAnsi="inherit" w:cs="Times New Roman"/>
                      <w:b/>
                      <w:bCs/>
                      <w:lang w:eastAsia="en-GB"/>
                    </w:rPr>
                    <w:t>Synchronous areas</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C4C7AC" w14:textId="77777777" w:rsidR="003B7AE9" w:rsidRPr="000B42EA" w:rsidRDefault="003B7AE9" w:rsidP="003B7AE9">
                  <w:pPr>
                    <w:spacing w:before="60" w:after="60" w:line="240" w:lineRule="auto"/>
                    <w:ind w:right="195"/>
                    <w:jc w:val="center"/>
                    <w:rPr>
                      <w:rFonts w:ascii="inherit" w:eastAsia="Times New Roman" w:hAnsi="inherit" w:cs="Times New Roman"/>
                      <w:b/>
                      <w:bCs/>
                      <w:lang w:eastAsia="en-GB"/>
                    </w:rPr>
                  </w:pPr>
                  <w:r w:rsidRPr="000B42EA">
                    <w:rPr>
                      <w:rFonts w:ascii="inherit" w:eastAsia="Times New Roman" w:hAnsi="inherit" w:cs="Times New Roman"/>
                      <w:b/>
                      <w:bCs/>
                      <w:lang w:eastAsia="en-GB"/>
                    </w:rPr>
                    <w:t>Limit for maximum capacity threshold from which a power-generating module is of type B</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CD2FA" w14:textId="77777777" w:rsidR="003B7AE9" w:rsidRPr="000B42EA" w:rsidRDefault="003B7AE9" w:rsidP="003B7AE9">
                  <w:pPr>
                    <w:spacing w:before="60" w:after="60" w:line="240" w:lineRule="auto"/>
                    <w:ind w:right="195"/>
                    <w:jc w:val="center"/>
                    <w:rPr>
                      <w:rFonts w:ascii="inherit" w:eastAsia="Times New Roman" w:hAnsi="inherit" w:cs="Times New Roman"/>
                      <w:b/>
                      <w:bCs/>
                      <w:lang w:eastAsia="en-GB"/>
                    </w:rPr>
                  </w:pPr>
                  <w:r w:rsidRPr="000B42EA">
                    <w:rPr>
                      <w:rFonts w:ascii="inherit" w:eastAsia="Times New Roman" w:hAnsi="inherit" w:cs="Times New Roman"/>
                      <w:b/>
                      <w:bCs/>
                      <w:lang w:eastAsia="en-GB"/>
                    </w:rPr>
                    <w:t>Limit for maximum capacity threshold from which a power-generating module is of type 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66ADB" w14:textId="77777777" w:rsidR="003B7AE9" w:rsidRPr="000B42EA" w:rsidRDefault="003B7AE9" w:rsidP="003B7AE9">
                  <w:pPr>
                    <w:spacing w:before="60" w:after="60" w:line="240" w:lineRule="auto"/>
                    <w:ind w:right="195"/>
                    <w:jc w:val="center"/>
                    <w:rPr>
                      <w:rFonts w:ascii="inherit" w:eastAsia="Times New Roman" w:hAnsi="inherit" w:cs="Times New Roman"/>
                      <w:b/>
                      <w:bCs/>
                      <w:lang w:eastAsia="en-GB"/>
                    </w:rPr>
                  </w:pPr>
                  <w:r w:rsidRPr="000B42EA">
                    <w:rPr>
                      <w:rFonts w:ascii="inherit" w:eastAsia="Times New Roman" w:hAnsi="inherit" w:cs="Times New Roman"/>
                      <w:b/>
                      <w:bCs/>
                      <w:lang w:eastAsia="en-GB"/>
                    </w:rPr>
                    <w:t>Limit for maximum capacity threshold from which a power-generating module is of type D</w:t>
                  </w:r>
                </w:p>
              </w:tc>
            </w:tr>
            <w:tr w:rsidR="003B7AE9" w:rsidRPr="000B42EA" w14:paraId="4F6463FD"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6DDA52" w14:textId="77777777" w:rsidR="003B7AE9" w:rsidRPr="000B42EA" w:rsidRDefault="003B7AE9" w:rsidP="003B7AE9">
                  <w:pPr>
                    <w:spacing w:before="60" w:after="60" w:line="240" w:lineRule="auto"/>
                    <w:rPr>
                      <w:rFonts w:ascii="inherit" w:eastAsia="Times New Roman" w:hAnsi="inherit" w:cs="Times New Roman"/>
                      <w:lang w:eastAsia="en-GB"/>
                    </w:rPr>
                  </w:pPr>
                  <w:r w:rsidRPr="000B42EA">
                    <w:rPr>
                      <w:rFonts w:ascii="inherit" w:eastAsia="Times New Roman" w:hAnsi="inherit" w:cs="Times New Roman"/>
                      <w:lang w:eastAsia="en-GB"/>
                    </w:rPr>
                    <w:t>Continental Europe</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C5D6789" w14:textId="36D9D982" w:rsidR="003B7AE9" w:rsidRPr="000B42EA" w:rsidRDefault="004F746A" w:rsidP="003B7AE9">
                  <w:pPr>
                    <w:spacing w:before="60" w:after="60" w:line="240" w:lineRule="auto"/>
                    <w:rPr>
                      <w:rFonts w:ascii="inherit" w:eastAsia="Times New Roman" w:hAnsi="inherit" w:cs="Times New Roman"/>
                      <w:lang w:eastAsia="en-GB"/>
                    </w:rPr>
                  </w:pPr>
                  <w:ins w:id="342" w:author="Author">
                    <w:r w:rsidRPr="000B42EA">
                      <w:rPr>
                        <w:rFonts w:ascii="inherit" w:eastAsia="Times New Roman" w:hAnsi="inherit" w:cs="Times New Roman"/>
                        <w:lang w:eastAsia="en-GB"/>
                      </w:rPr>
                      <w:t>0</w:t>
                    </w:r>
                    <w:r w:rsidRPr="006764C6">
                      <w:rPr>
                        <w:rFonts w:ascii="inherit" w:eastAsia="Times New Roman" w:hAnsi="inherit" w:cs="Times New Roman"/>
                        <w:lang w:eastAsia="en-GB"/>
                        <w:rPrChange w:id="343" w:author="Author">
                          <w:rPr>
                            <w:rFonts w:ascii="inherit" w:eastAsia="Times New Roman" w:hAnsi="inherit" w:cs="Times New Roman"/>
                            <w:highlight w:val="yellow"/>
                            <w:lang w:eastAsia="en-GB"/>
                          </w:rPr>
                        </w:rPrChange>
                      </w:rPr>
                      <w:t>,</w:t>
                    </w:r>
                    <w:r w:rsidRPr="000B42EA">
                      <w:rPr>
                        <w:rFonts w:ascii="inherit" w:eastAsia="Times New Roman" w:hAnsi="inherit" w:cs="Times New Roman"/>
                        <w:lang w:eastAsia="en-GB"/>
                      </w:rPr>
                      <w:t xml:space="preserve">1 </w:t>
                    </w:r>
                  </w:ins>
                  <w:del w:id="344" w:author="Author">
                    <w:r w:rsidR="003B7AE9" w:rsidRPr="006764C6" w:rsidDel="00661A2F">
                      <w:rPr>
                        <w:rFonts w:ascii="inherit" w:eastAsia="Times New Roman" w:hAnsi="inherit" w:cs="Times New Roman"/>
                        <w:strike/>
                        <w:lang w:eastAsia="en-GB"/>
                        <w:rPrChange w:id="345" w:author="Author">
                          <w:rPr>
                            <w:rFonts w:ascii="inherit" w:eastAsia="Times New Roman" w:hAnsi="inherit" w:cs="Times New Roman"/>
                            <w:lang w:eastAsia="en-GB"/>
                          </w:rPr>
                        </w:rPrChange>
                      </w:rPr>
                      <w:delText>1</w:delText>
                    </w:r>
                  </w:del>
                  <w:r w:rsidR="003B7AE9" w:rsidRPr="000B42EA">
                    <w:rPr>
                      <w:rFonts w:ascii="inherit" w:eastAsia="Times New Roman" w:hAnsi="inherit" w:cs="Times New Roman"/>
                      <w:lang w:eastAsia="en-GB"/>
                    </w:rPr>
                    <w:t xml:space="preserve">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59D467" w14:textId="77777777" w:rsidR="003B7AE9" w:rsidRPr="000B42EA" w:rsidRDefault="003B7AE9" w:rsidP="003B7AE9">
                  <w:pPr>
                    <w:spacing w:before="60" w:after="60" w:line="240" w:lineRule="auto"/>
                    <w:rPr>
                      <w:rFonts w:ascii="inherit" w:eastAsia="Times New Roman" w:hAnsi="inherit" w:cs="Times New Roman"/>
                      <w:lang w:eastAsia="en-GB"/>
                    </w:rPr>
                  </w:pPr>
                  <w:r w:rsidRPr="000B42EA">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3640E5" w14:textId="77777777" w:rsidR="003B7AE9" w:rsidRPr="000B42EA" w:rsidRDefault="003B7AE9" w:rsidP="003B7AE9">
                  <w:pPr>
                    <w:spacing w:before="60" w:after="60" w:line="240" w:lineRule="auto"/>
                    <w:rPr>
                      <w:rFonts w:ascii="inherit" w:eastAsia="Times New Roman" w:hAnsi="inherit" w:cs="Times New Roman"/>
                      <w:lang w:eastAsia="en-GB"/>
                    </w:rPr>
                  </w:pPr>
                  <w:r w:rsidRPr="000B42EA">
                    <w:rPr>
                      <w:rFonts w:ascii="inherit" w:eastAsia="Times New Roman" w:hAnsi="inherit" w:cs="Times New Roman"/>
                      <w:lang w:eastAsia="en-GB"/>
                    </w:rPr>
                    <w:t>75 MW</w:t>
                  </w:r>
                </w:p>
              </w:tc>
            </w:tr>
            <w:tr w:rsidR="003B7AE9" w:rsidRPr="000B42EA" w14:paraId="4DD05A34"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95CAFBC" w14:textId="77777777" w:rsidR="003B7AE9" w:rsidRPr="000B42EA" w:rsidRDefault="003B7AE9" w:rsidP="003B7AE9">
                  <w:pPr>
                    <w:spacing w:before="60" w:after="60" w:line="240" w:lineRule="auto"/>
                    <w:rPr>
                      <w:rFonts w:ascii="inherit" w:eastAsia="Times New Roman" w:hAnsi="inherit" w:cs="Times New Roman"/>
                      <w:lang w:eastAsia="en-GB"/>
                    </w:rPr>
                  </w:pPr>
                  <w:r w:rsidRPr="000B42EA">
                    <w:rPr>
                      <w:rFonts w:ascii="inherit" w:eastAsia="Times New Roman" w:hAnsi="inherit" w:cs="Times New Roman"/>
                      <w:lang w:eastAsia="en-GB"/>
                    </w:rPr>
                    <w:t>Great Britain</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CE9C6F" w14:textId="0F8A2167" w:rsidR="003B7AE9" w:rsidRPr="000B42EA" w:rsidRDefault="004F746A" w:rsidP="003B7AE9">
                  <w:pPr>
                    <w:spacing w:before="60" w:after="60" w:line="240" w:lineRule="auto"/>
                    <w:rPr>
                      <w:rFonts w:ascii="inherit" w:eastAsia="Times New Roman" w:hAnsi="inherit" w:cs="Times New Roman"/>
                      <w:lang w:eastAsia="en-GB"/>
                    </w:rPr>
                  </w:pPr>
                  <w:ins w:id="346" w:author="Author">
                    <w:r w:rsidRPr="006764C6">
                      <w:rPr>
                        <w:rFonts w:ascii="inherit" w:eastAsia="Times New Roman" w:hAnsi="inherit" w:cs="Times New Roman"/>
                        <w:lang w:eastAsia="en-GB"/>
                        <w:rPrChange w:id="347" w:author="Author">
                          <w:rPr>
                            <w:rFonts w:ascii="inherit" w:eastAsia="Times New Roman" w:hAnsi="inherit" w:cs="Times New Roman"/>
                            <w:highlight w:val="yellow"/>
                            <w:lang w:eastAsia="en-GB"/>
                          </w:rPr>
                        </w:rPrChange>
                      </w:rPr>
                      <w:t xml:space="preserve">0,1 </w:t>
                    </w:r>
                    <w:del w:id="348" w:author="Author">
                      <w:r w:rsidRPr="006764C6" w:rsidDel="00127BC0">
                        <w:rPr>
                          <w:rFonts w:ascii="inherit" w:eastAsia="Times New Roman" w:hAnsi="inherit" w:cs="Times New Roman"/>
                          <w:strike/>
                          <w:lang w:eastAsia="en-GB"/>
                          <w:rPrChange w:id="349" w:author="Author">
                            <w:rPr>
                              <w:rFonts w:ascii="inherit" w:eastAsia="Times New Roman" w:hAnsi="inherit" w:cs="Times New Roman"/>
                              <w:strike/>
                              <w:highlight w:val="yellow"/>
                              <w:lang w:eastAsia="en-GB"/>
                            </w:rPr>
                          </w:rPrChange>
                        </w:rPr>
                        <w:delText>1</w:delText>
                      </w:r>
                      <w:r w:rsidRPr="000B42EA" w:rsidDel="00127BC0">
                        <w:rPr>
                          <w:rFonts w:ascii="inherit" w:eastAsia="Times New Roman" w:hAnsi="inherit" w:cs="Times New Roman"/>
                          <w:lang w:eastAsia="en-GB"/>
                        </w:rPr>
                        <w:delText xml:space="preserve"> </w:delText>
                      </w:r>
                    </w:del>
                  </w:ins>
                  <w:del w:id="350" w:author="Author">
                    <w:r w:rsidR="003B7AE9" w:rsidRPr="000B42EA" w:rsidDel="004F746A">
                      <w:rPr>
                        <w:rFonts w:ascii="inherit" w:eastAsia="Times New Roman" w:hAnsi="inherit" w:cs="Times New Roman"/>
                        <w:lang w:eastAsia="en-GB"/>
                      </w:rPr>
                      <w:delText>1</w:delText>
                    </w:r>
                    <w:r w:rsidR="003B7AE9" w:rsidRPr="000B42EA" w:rsidDel="00127BC0">
                      <w:rPr>
                        <w:rFonts w:ascii="inherit" w:eastAsia="Times New Roman" w:hAnsi="inherit" w:cs="Times New Roman"/>
                        <w:lang w:eastAsia="en-GB"/>
                      </w:rPr>
                      <w:delText xml:space="preserve"> </w:delText>
                    </w:r>
                  </w:del>
                  <w:r w:rsidR="003B7AE9" w:rsidRPr="000B42EA">
                    <w:rPr>
                      <w:rFonts w:ascii="inherit" w:eastAsia="Times New Roman" w:hAnsi="inherit" w:cs="Times New Roman"/>
                      <w:lang w:eastAsia="en-GB"/>
                    </w:rPr>
                    <w:t>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541FB2" w14:textId="77777777" w:rsidR="003B7AE9" w:rsidRPr="000B42EA" w:rsidRDefault="003B7AE9" w:rsidP="003B7AE9">
                  <w:pPr>
                    <w:spacing w:before="60" w:after="60" w:line="240" w:lineRule="auto"/>
                    <w:rPr>
                      <w:rFonts w:ascii="inherit" w:eastAsia="Times New Roman" w:hAnsi="inherit" w:cs="Times New Roman"/>
                      <w:lang w:eastAsia="en-GB"/>
                    </w:rPr>
                  </w:pPr>
                  <w:r w:rsidRPr="000B42EA">
                    <w:rPr>
                      <w:rFonts w:ascii="inherit" w:eastAsia="Times New Roman" w:hAnsi="inherit" w:cs="Times New Roman"/>
                      <w:lang w:eastAsia="en-GB"/>
                    </w:rPr>
                    <w:t>50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0D38C" w14:textId="77777777" w:rsidR="003B7AE9" w:rsidRPr="000B42EA" w:rsidRDefault="003B7AE9" w:rsidP="003B7AE9">
                  <w:pPr>
                    <w:spacing w:before="60" w:after="60" w:line="240" w:lineRule="auto"/>
                    <w:rPr>
                      <w:rFonts w:ascii="inherit" w:eastAsia="Times New Roman" w:hAnsi="inherit" w:cs="Times New Roman"/>
                      <w:lang w:eastAsia="en-GB"/>
                    </w:rPr>
                  </w:pPr>
                  <w:r w:rsidRPr="000B42EA">
                    <w:rPr>
                      <w:rFonts w:ascii="inherit" w:eastAsia="Times New Roman" w:hAnsi="inherit" w:cs="Times New Roman"/>
                      <w:lang w:eastAsia="en-GB"/>
                    </w:rPr>
                    <w:t>75 MW</w:t>
                  </w:r>
                </w:p>
              </w:tc>
            </w:tr>
            <w:tr w:rsidR="003B7AE9" w:rsidRPr="000B42EA" w14:paraId="1E511A8B"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16D82" w14:textId="77777777" w:rsidR="003B7AE9" w:rsidRPr="000B42EA" w:rsidRDefault="003B7AE9" w:rsidP="003B7AE9">
                  <w:pPr>
                    <w:spacing w:before="60" w:after="60" w:line="240" w:lineRule="auto"/>
                    <w:rPr>
                      <w:rFonts w:ascii="inherit" w:eastAsia="Times New Roman" w:hAnsi="inherit" w:cs="Times New Roman"/>
                      <w:lang w:eastAsia="en-GB"/>
                    </w:rPr>
                  </w:pPr>
                  <w:r w:rsidRPr="000B42EA">
                    <w:rPr>
                      <w:rFonts w:ascii="inherit" w:eastAsia="Times New Roman" w:hAnsi="inherit" w:cs="Times New Roman"/>
                      <w:lang w:eastAsia="en-GB"/>
                    </w:rPr>
                    <w:t>Nordic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72EE4B" w14:textId="6FDC937F" w:rsidR="003B7AE9" w:rsidRPr="000B42EA" w:rsidRDefault="004F746A" w:rsidP="003B7AE9">
                  <w:pPr>
                    <w:spacing w:before="60" w:after="60" w:line="240" w:lineRule="auto"/>
                    <w:rPr>
                      <w:rFonts w:ascii="inherit" w:eastAsia="Times New Roman" w:hAnsi="inherit" w:cs="Times New Roman"/>
                      <w:lang w:eastAsia="en-GB"/>
                    </w:rPr>
                  </w:pPr>
                  <w:ins w:id="351" w:author="Author">
                    <w:r w:rsidRPr="006764C6">
                      <w:rPr>
                        <w:rFonts w:ascii="inherit" w:eastAsia="Times New Roman" w:hAnsi="inherit" w:cs="Times New Roman"/>
                        <w:lang w:eastAsia="en-GB"/>
                        <w:rPrChange w:id="352" w:author="Author">
                          <w:rPr>
                            <w:rFonts w:ascii="inherit" w:eastAsia="Times New Roman" w:hAnsi="inherit" w:cs="Times New Roman"/>
                            <w:highlight w:val="yellow"/>
                            <w:lang w:eastAsia="en-GB"/>
                          </w:rPr>
                        </w:rPrChange>
                      </w:rPr>
                      <w:t xml:space="preserve">0,1 </w:t>
                    </w:r>
                    <w:del w:id="353" w:author="Author">
                      <w:r w:rsidRPr="006764C6" w:rsidDel="00127BC0">
                        <w:rPr>
                          <w:rFonts w:ascii="inherit" w:eastAsia="Times New Roman" w:hAnsi="inherit" w:cs="Times New Roman"/>
                          <w:strike/>
                          <w:lang w:eastAsia="en-GB"/>
                          <w:rPrChange w:id="354" w:author="Author">
                            <w:rPr>
                              <w:rFonts w:ascii="inherit" w:eastAsia="Times New Roman" w:hAnsi="inherit" w:cs="Times New Roman"/>
                              <w:strike/>
                              <w:highlight w:val="yellow"/>
                              <w:lang w:eastAsia="en-GB"/>
                            </w:rPr>
                          </w:rPrChange>
                        </w:rPr>
                        <w:delText>1</w:delText>
                      </w:r>
                    </w:del>
                  </w:ins>
                  <w:del w:id="355" w:author="Author">
                    <w:r w:rsidR="003B7AE9" w:rsidRPr="006764C6" w:rsidDel="004F746A">
                      <w:rPr>
                        <w:rFonts w:ascii="inherit" w:eastAsia="Times New Roman" w:hAnsi="inherit" w:cs="Times New Roman"/>
                        <w:strike/>
                        <w:lang w:eastAsia="en-GB"/>
                        <w:rPrChange w:id="356" w:author="Author">
                          <w:rPr>
                            <w:rFonts w:ascii="inherit" w:eastAsia="Times New Roman" w:hAnsi="inherit" w:cs="Times New Roman"/>
                            <w:lang w:eastAsia="en-GB"/>
                          </w:rPr>
                        </w:rPrChange>
                      </w:rPr>
                      <w:delText>1</w:delText>
                    </w:r>
                    <w:r w:rsidR="003B7AE9" w:rsidRPr="006764C6" w:rsidDel="00127BC0">
                      <w:rPr>
                        <w:rFonts w:ascii="inherit" w:eastAsia="Times New Roman" w:hAnsi="inherit" w:cs="Times New Roman"/>
                        <w:strike/>
                        <w:lang w:eastAsia="en-GB"/>
                        <w:rPrChange w:id="357" w:author="Author">
                          <w:rPr>
                            <w:rFonts w:ascii="inherit" w:eastAsia="Times New Roman" w:hAnsi="inherit" w:cs="Times New Roman"/>
                            <w:lang w:eastAsia="en-GB"/>
                          </w:rPr>
                        </w:rPrChange>
                      </w:rPr>
                      <w:delText>,5</w:delText>
                    </w:r>
                    <w:r w:rsidR="003B7AE9" w:rsidRPr="000B42EA" w:rsidDel="00127BC0">
                      <w:rPr>
                        <w:rFonts w:ascii="inherit" w:eastAsia="Times New Roman" w:hAnsi="inherit" w:cs="Times New Roman"/>
                        <w:lang w:eastAsia="en-GB"/>
                      </w:rPr>
                      <w:delText> </w:delText>
                    </w:r>
                  </w:del>
                  <w:r w:rsidR="003B7AE9" w:rsidRPr="000B42EA">
                    <w:rPr>
                      <w:rFonts w:ascii="inherit" w:eastAsia="Times New Roman" w:hAnsi="inherit" w:cs="Times New Roman"/>
                      <w:lang w:eastAsia="en-GB"/>
                    </w:rPr>
                    <w:t>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C7375" w14:textId="77777777" w:rsidR="003B7AE9" w:rsidRPr="000B42EA" w:rsidRDefault="003B7AE9" w:rsidP="003B7AE9">
                  <w:pPr>
                    <w:spacing w:before="60" w:after="60" w:line="240" w:lineRule="auto"/>
                    <w:rPr>
                      <w:rFonts w:ascii="inherit" w:eastAsia="Times New Roman" w:hAnsi="inherit" w:cs="Times New Roman"/>
                      <w:lang w:eastAsia="en-GB"/>
                    </w:rPr>
                  </w:pPr>
                  <w:r w:rsidRPr="000B42EA">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5642E6" w14:textId="77777777" w:rsidR="003B7AE9" w:rsidRPr="000B42EA" w:rsidRDefault="003B7AE9" w:rsidP="003B7AE9">
                  <w:pPr>
                    <w:spacing w:before="60" w:after="60" w:line="240" w:lineRule="auto"/>
                    <w:rPr>
                      <w:rFonts w:ascii="inherit" w:eastAsia="Times New Roman" w:hAnsi="inherit" w:cs="Times New Roman"/>
                      <w:lang w:eastAsia="en-GB"/>
                    </w:rPr>
                  </w:pPr>
                  <w:r w:rsidRPr="000B42EA">
                    <w:rPr>
                      <w:rFonts w:ascii="inherit" w:eastAsia="Times New Roman" w:hAnsi="inherit" w:cs="Times New Roman"/>
                      <w:lang w:eastAsia="en-GB"/>
                    </w:rPr>
                    <w:t>30 MW</w:t>
                  </w:r>
                </w:p>
              </w:tc>
            </w:tr>
            <w:tr w:rsidR="003B7AE9" w:rsidRPr="000B42EA" w14:paraId="21308683"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7407AF" w14:textId="77777777" w:rsidR="003B7AE9" w:rsidRPr="000B42EA" w:rsidRDefault="003B7AE9" w:rsidP="003B7AE9">
                  <w:pPr>
                    <w:spacing w:before="60" w:after="60" w:line="240" w:lineRule="auto"/>
                    <w:rPr>
                      <w:rFonts w:ascii="inherit" w:eastAsia="Times New Roman" w:hAnsi="inherit" w:cs="Times New Roman"/>
                      <w:lang w:eastAsia="en-GB"/>
                    </w:rPr>
                  </w:pPr>
                  <w:r w:rsidRPr="000B42EA">
                    <w:rPr>
                      <w:rFonts w:ascii="inherit" w:eastAsia="Times New Roman" w:hAnsi="inherit" w:cs="Times New Roman"/>
                      <w:lang w:eastAsia="en-GB"/>
                    </w:rPr>
                    <w:t>Ireland and Northern Ireland</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579F77" w14:textId="77777777" w:rsidR="003B7AE9" w:rsidRPr="000B42EA" w:rsidRDefault="003B7AE9" w:rsidP="003B7AE9">
                  <w:pPr>
                    <w:spacing w:before="60" w:after="60" w:line="240" w:lineRule="auto"/>
                    <w:rPr>
                      <w:rFonts w:ascii="inherit" w:eastAsia="Times New Roman" w:hAnsi="inherit" w:cs="Times New Roman"/>
                      <w:lang w:eastAsia="en-GB"/>
                    </w:rPr>
                  </w:pPr>
                  <w:r w:rsidRPr="000B42EA">
                    <w:rPr>
                      <w:rFonts w:ascii="inherit" w:eastAsia="Times New Roman" w:hAnsi="inherit" w:cs="Times New Roman"/>
                      <w:lang w:eastAsia="en-GB"/>
                    </w:rPr>
                    <w:t>0,1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8D585E" w14:textId="77777777" w:rsidR="003B7AE9" w:rsidRPr="000B42EA" w:rsidRDefault="003B7AE9" w:rsidP="003B7AE9">
                  <w:pPr>
                    <w:spacing w:before="60" w:after="60" w:line="240" w:lineRule="auto"/>
                    <w:rPr>
                      <w:rFonts w:ascii="inherit" w:eastAsia="Times New Roman" w:hAnsi="inherit" w:cs="Times New Roman"/>
                      <w:lang w:eastAsia="en-GB"/>
                    </w:rPr>
                  </w:pPr>
                  <w:r w:rsidRPr="000B42EA">
                    <w:rPr>
                      <w:rFonts w:ascii="inherit" w:eastAsia="Times New Roman" w:hAnsi="inherit" w:cs="Times New Roman"/>
                      <w:lang w:eastAsia="en-GB"/>
                    </w:rPr>
                    <w:t>5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3FA92" w14:textId="77777777" w:rsidR="003B7AE9" w:rsidRPr="000B42EA" w:rsidRDefault="003B7AE9" w:rsidP="003B7AE9">
                  <w:pPr>
                    <w:spacing w:before="60" w:after="60" w:line="240" w:lineRule="auto"/>
                    <w:rPr>
                      <w:rFonts w:ascii="inherit" w:eastAsia="Times New Roman" w:hAnsi="inherit" w:cs="Times New Roman"/>
                      <w:lang w:eastAsia="en-GB"/>
                    </w:rPr>
                  </w:pPr>
                  <w:r w:rsidRPr="000B42EA">
                    <w:rPr>
                      <w:rFonts w:ascii="inherit" w:eastAsia="Times New Roman" w:hAnsi="inherit" w:cs="Times New Roman"/>
                      <w:lang w:eastAsia="en-GB"/>
                    </w:rPr>
                    <w:t>10 MW</w:t>
                  </w:r>
                </w:p>
              </w:tc>
            </w:tr>
            <w:tr w:rsidR="003B7AE9" w:rsidRPr="003B7AE9" w14:paraId="16BD6669" w14:textId="77777777">
              <w:tc>
                <w:tcPr>
                  <w:tcW w:w="152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A51067" w14:textId="77777777" w:rsidR="003B7AE9" w:rsidRPr="000B42EA" w:rsidRDefault="003B7AE9" w:rsidP="003B7AE9">
                  <w:pPr>
                    <w:spacing w:before="60" w:after="60" w:line="240" w:lineRule="auto"/>
                    <w:rPr>
                      <w:rFonts w:ascii="inherit" w:eastAsia="Times New Roman" w:hAnsi="inherit" w:cs="Times New Roman"/>
                      <w:lang w:eastAsia="en-GB"/>
                    </w:rPr>
                  </w:pPr>
                  <w:r w:rsidRPr="000B42EA">
                    <w:rPr>
                      <w:rFonts w:ascii="inherit" w:eastAsia="Times New Roman" w:hAnsi="inherit" w:cs="Times New Roman"/>
                      <w:lang w:eastAsia="en-GB"/>
                    </w:rPr>
                    <w:t>Baltic</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731DD4" w14:textId="0F1C3FF2" w:rsidR="003B7AE9" w:rsidRPr="000B42EA" w:rsidRDefault="004F746A" w:rsidP="003B7AE9">
                  <w:pPr>
                    <w:spacing w:before="60" w:after="60" w:line="240" w:lineRule="auto"/>
                    <w:rPr>
                      <w:rFonts w:ascii="inherit" w:eastAsia="Times New Roman" w:hAnsi="inherit" w:cs="Times New Roman"/>
                      <w:lang w:eastAsia="en-GB"/>
                    </w:rPr>
                  </w:pPr>
                  <w:ins w:id="358" w:author="Author">
                    <w:r w:rsidRPr="006764C6">
                      <w:rPr>
                        <w:rFonts w:ascii="inherit" w:eastAsia="Times New Roman" w:hAnsi="inherit" w:cs="Times New Roman"/>
                        <w:lang w:eastAsia="en-GB"/>
                        <w:rPrChange w:id="359" w:author="Author">
                          <w:rPr>
                            <w:rFonts w:ascii="inherit" w:eastAsia="Times New Roman" w:hAnsi="inherit" w:cs="Times New Roman"/>
                            <w:highlight w:val="yellow"/>
                            <w:lang w:eastAsia="en-GB"/>
                          </w:rPr>
                        </w:rPrChange>
                      </w:rPr>
                      <w:t xml:space="preserve">0,1 </w:t>
                    </w:r>
                  </w:ins>
                  <w:del w:id="360" w:author="Author">
                    <w:r w:rsidR="003B7AE9" w:rsidRPr="006764C6" w:rsidDel="00127BC0">
                      <w:rPr>
                        <w:rFonts w:ascii="inherit" w:eastAsia="Times New Roman" w:hAnsi="inherit" w:cs="Times New Roman"/>
                        <w:strike/>
                        <w:lang w:eastAsia="en-GB"/>
                        <w:rPrChange w:id="361" w:author="Author">
                          <w:rPr>
                            <w:rFonts w:ascii="inherit" w:eastAsia="Times New Roman" w:hAnsi="inherit" w:cs="Times New Roman"/>
                            <w:lang w:eastAsia="en-GB"/>
                          </w:rPr>
                        </w:rPrChange>
                      </w:rPr>
                      <w:delText>0,5</w:delText>
                    </w:r>
                    <w:r w:rsidR="003B7AE9" w:rsidRPr="000B42EA" w:rsidDel="00127BC0">
                      <w:rPr>
                        <w:rFonts w:ascii="inherit" w:eastAsia="Times New Roman" w:hAnsi="inherit" w:cs="Times New Roman"/>
                        <w:lang w:eastAsia="en-GB"/>
                      </w:rPr>
                      <w:delText> </w:delText>
                    </w:r>
                  </w:del>
                  <w:r w:rsidR="003B7AE9" w:rsidRPr="000B42EA">
                    <w:rPr>
                      <w:rFonts w:ascii="inherit" w:eastAsia="Times New Roman" w:hAnsi="inherit" w:cs="Times New Roman"/>
                      <w:lang w:eastAsia="en-GB"/>
                    </w:rPr>
                    <w:t>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C22C2" w14:textId="77777777" w:rsidR="003B7AE9" w:rsidRPr="000B42EA" w:rsidRDefault="003B7AE9" w:rsidP="003B7AE9">
                  <w:pPr>
                    <w:spacing w:before="60" w:after="60" w:line="240" w:lineRule="auto"/>
                    <w:rPr>
                      <w:rFonts w:ascii="inherit" w:eastAsia="Times New Roman" w:hAnsi="inherit" w:cs="Times New Roman"/>
                      <w:lang w:eastAsia="en-GB"/>
                    </w:rPr>
                  </w:pPr>
                  <w:r w:rsidRPr="000B42EA">
                    <w:rPr>
                      <w:rFonts w:ascii="inherit" w:eastAsia="Times New Roman" w:hAnsi="inherit" w:cs="Times New Roman"/>
                      <w:lang w:eastAsia="en-GB"/>
                    </w:rPr>
                    <w:t>10 MW</w:t>
                  </w:r>
                </w:p>
              </w:tc>
              <w:tc>
                <w:tcPr>
                  <w:tcW w:w="143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DE5707" w14:textId="77777777" w:rsidR="003B7AE9" w:rsidRPr="003B7AE9" w:rsidRDefault="003B7AE9" w:rsidP="003B7AE9">
                  <w:pPr>
                    <w:spacing w:before="60" w:after="60" w:line="240" w:lineRule="auto"/>
                    <w:rPr>
                      <w:rFonts w:ascii="inherit" w:eastAsia="Times New Roman" w:hAnsi="inherit" w:cs="Times New Roman"/>
                      <w:lang w:eastAsia="en-GB"/>
                    </w:rPr>
                  </w:pPr>
                  <w:r w:rsidRPr="000B42EA">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 xml:space="preserve">3.   Proposals for maximum capacity thresholds for </w:t>
      </w:r>
      <w:r w:rsidRPr="000B42EA">
        <w:rPr>
          <w:rFonts w:ascii="inherit" w:eastAsia="Times New Roman" w:hAnsi="inherit" w:cs="Times New Roman"/>
          <w:color w:val="000000"/>
          <w:sz w:val="24"/>
          <w:szCs w:val="24"/>
          <w:lang w:eastAsia="en-GB"/>
        </w:rPr>
        <w:t>types</w:t>
      </w:r>
      <w:del w:id="362" w:author="Author">
        <w:r w:rsidRPr="000B42EA" w:rsidDel="00283AB3">
          <w:rPr>
            <w:rFonts w:ascii="inherit" w:eastAsia="Times New Roman" w:hAnsi="inherit" w:cs="Times New Roman"/>
            <w:color w:val="000000"/>
            <w:sz w:val="24"/>
            <w:szCs w:val="24"/>
            <w:lang w:eastAsia="en-GB"/>
          </w:rPr>
          <w:delText xml:space="preserve"> </w:delText>
        </w:r>
        <w:r w:rsidRPr="006764C6" w:rsidDel="00661A2F">
          <w:rPr>
            <w:rFonts w:ascii="inherit" w:eastAsia="Times New Roman" w:hAnsi="inherit" w:cs="Times New Roman"/>
            <w:strike/>
            <w:color w:val="000000"/>
            <w:sz w:val="24"/>
            <w:szCs w:val="24"/>
            <w:lang w:eastAsia="en-GB"/>
            <w:rPrChange w:id="363" w:author="Author">
              <w:rPr>
                <w:rFonts w:ascii="inherit" w:eastAsia="Times New Roman" w:hAnsi="inherit" w:cs="Times New Roman"/>
                <w:color w:val="000000"/>
                <w:sz w:val="24"/>
                <w:szCs w:val="24"/>
                <w:lang w:eastAsia="en-GB"/>
              </w:rPr>
            </w:rPrChange>
          </w:rPr>
          <w:delText>B</w:delText>
        </w:r>
        <w:r w:rsidRPr="000B42EA" w:rsidDel="00283AB3">
          <w:rPr>
            <w:rFonts w:ascii="inherit" w:eastAsia="Times New Roman" w:hAnsi="inherit" w:cs="Times New Roman"/>
            <w:color w:val="000000"/>
            <w:sz w:val="24"/>
            <w:szCs w:val="24"/>
            <w:lang w:eastAsia="en-GB"/>
          </w:rPr>
          <w:delText>,</w:delText>
        </w:r>
      </w:del>
      <w:r w:rsidRPr="000B42EA">
        <w:rPr>
          <w:rFonts w:ascii="inherit" w:eastAsia="Times New Roman" w:hAnsi="inherit" w:cs="Times New Roman"/>
          <w:color w:val="000000"/>
          <w:sz w:val="24"/>
          <w:szCs w:val="24"/>
          <w:lang w:eastAsia="en-GB"/>
        </w:rPr>
        <w:t xml:space="preserve"> C and</w:t>
      </w:r>
      <w:r w:rsidRPr="003B7AE9">
        <w:rPr>
          <w:rFonts w:ascii="inherit" w:eastAsia="Times New Roman" w:hAnsi="inherit" w:cs="Times New Roman"/>
          <w:color w:val="000000"/>
          <w:sz w:val="24"/>
          <w:szCs w:val="24"/>
          <w:lang w:eastAsia="en-GB"/>
        </w:rPr>
        <w:t xml:space="preserve"> D power-generating modules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Power-generating facility owners shall assist this process and provide data as requested by the relevant TSO.</w:t>
      </w:r>
    </w:p>
    <w:p w14:paraId="06E7E841" w14:textId="0FE6814E" w:rsidR="003B7AE9" w:rsidRDefault="003B7AE9" w:rsidP="003B7AE9">
      <w:pPr>
        <w:shd w:val="clear" w:color="auto" w:fill="FFFFFF"/>
        <w:spacing w:before="120" w:after="0" w:line="240" w:lineRule="auto"/>
        <w:jc w:val="both"/>
        <w:rPr>
          <w:ins w:id="364"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4538C6C4" w14:textId="1FE379EA" w:rsidR="006E1D50" w:rsidRPr="00F412D0" w:rsidRDefault="00F64681" w:rsidP="00F64681">
      <w:pPr>
        <w:shd w:val="clear" w:color="auto" w:fill="FFFFFF"/>
        <w:spacing w:before="120" w:after="0" w:line="240" w:lineRule="auto"/>
        <w:jc w:val="both"/>
        <w:rPr>
          <w:ins w:id="365" w:author="Author"/>
          <w:rFonts w:ascii="inherit" w:eastAsia="Times New Roman" w:hAnsi="inherit" w:cs="Times New Roman"/>
          <w:color w:val="000000"/>
          <w:sz w:val="24"/>
          <w:szCs w:val="24"/>
          <w:lang w:eastAsia="en-GB"/>
        </w:rPr>
      </w:pPr>
      <w:ins w:id="366" w:author="Author">
        <w:r w:rsidRPr="00F412D0">
          <w:rPr>
            <w:rFonts w:ascii="inherit" w:eastAsia="Times New Roman" w:hAnsi="inherit" w:cs="Times New Roman"/>
            <w:color w:val="000000"/>
            <w:sz w:val="24"/>
            <w:szCs w:val="24"/>
            <w:lang w:eastAsia="en-GB"/>
          </w:rPr>
          <w:t>6.</w:t>
        </w:r>
        <w:r w:rsidRPr="00F412D0">
          <w:rPr>
            <w:rFonts w:ascii="inherit" w:eastAsia="Times New Roman" w:hAnsi="inherit" w:cs="Times New Roman" w:hint="eastAsia"/>
            <w:color w:val="000000"/>
            <w:sz w:val="24"/>
            <w:szCs w:val="24"/>
            <w:lang w:eastAsia="en-GB"/>
          </w:rPr>
          <w:t>   </w:t>
        </w:r>
        <w:r w:rsidRPr="00F412D0">
          <w:rPr>
            <w:rFonts w:ascii="inherit" w:eastAsia="Times New Roman" w:hAnsi="inherit" w:cs="Times New Roman"/>
            <w:color w:val="000000"/>
            <w:sz w:val="24"/>
            <w:szCs w:val="24"/>
            <w:lang w:eastAsia="en-GB"/>
          </w:rPr>
          <w:t>The power-generating modules shall comply with the requirements on the basis of  their maximum capacity according to the categories set out in paragraph 2</w:t>
        </w:r>
        <w:r w:rsidR="006E1D50" w:rsidRPr="00F412D0">
          <w:rPr>
            <w:rFonts w:ascii="inherit" w:eastAsia="Times New Roman" w:hAnsi="inherit" w:cs="Times New Roman"/>
            <w:color w:val="000000"/>
            <w:sz w:val="24"/>
            <w:szCs w:val="24"/>
            <w:lang w:eastAsia="en-GB"/>
          </w:rPr>
          <w:t>.</w:t>
        </w:r>
      </w:ins>
    </w:p>
    <w:p w14:paraId="0B87B85E" w14:textId="202D3989" w:rsidR="005F3287" w:rsidRPr="006764C6" w:rsidRDefault="006E1D50" w:rsidP="00F64681">
      <w:pPr>
        <w:shd w:val="clear" w:color="auto" w:fill="FFFFFF"/>
        <w:spacing w:before="120" w:after="0" w:line="240" w:lineRule="auto"/>
        <w:jc w:val="both"/>
        <w:rPr>
          <w:ins w:id="367" w:author="Author"/>
          <w:rFonts w:ascii="inherit" w:eastAsia="Times New Roman" w:hAnsi="inherit" w:cs="Times New Roman"/>
          <w:color w:val="000000"/>
          <w:sz w:val="24"/>
          <w:szCs w:val="24"/>
          <w:lang w:eastAsia="en-GB"/>
          <w:rPrChange w:id="368" w:author="Author">
            <w:rPr>
              <w:ins w:id="369" w:author="Author"/>
              <w:rFonts w:ascii="inherit" w:eastAsia="Times New Roman" w:hAnsi="inherit" w:cs="Times New Roman"/>
              <w:color w:val="000000"/>
              <w:sz w:val="24"/>
              <w:szCs w:val="24"/>
              <w:highlight w:val="cyan"/>
              <w:lang w:eastAsia="en-GB"/>
            </w:rPr>
          </w:rPrChange>
        </w:rPr>
      </w:pPr>
      <w:ins w:id="370" w:author="Author">
        <w:r w:rsidRPr="00CB64BB">
          <w:rPr>
            <w:rFonts w:ascii="inherit" w:eastAsia="Times New Roman" w:hAnsi="inherit" w:cs="Times New Roman"/>
            <w:color w:val="000000"/>
            <w:sz w:val="24"/>
            <w:szCs w:val="24"/>
            <w:lang w:eastAsia="en-GB"/>
          </w:rPr>
          <w:t>7.</w:t>
        </w:r>
        <w:r w:rsidRPr="00CB64BB">
          <w:rPr>
            <w:rFonts w:ascii="inherit" w:eastAsia="Times New Roman" w:hAnsi="inherit" w:cs="Times New Roman" w:hint="eastAsia"/>
            <w:color w:val="000000"/>
            <w:sz w:val="24"/>
            <w:szCs w:val="24"/>
            <w:lang w:eastAsia="en-GB"/>
          </w:rPr>
          <w:t>   </w:t>
        </w:r>
        <w:r w:rsidR="005F3287" w:rsidRPr="006764C6">
          <w:rPr>
            <w:rFonts w:ascii="inherit" w:eastAsia="Times New Roman" w:hAnsi="inherit" w:cs="Times New Roman"/>
            <w:color w:val="000000"/>
            <w:sz w:val="24"/>
            <w:szCs w:val="24"/>
            <w:lang w:eastAsia="en-GB"/>
            <w:rPrChange w:id="371" w:author="Author">
              <w:rPr>
                <w:rFonts w:ascii="inherit" w:eastAsia="Times New Roman" w:hAnsi="inherit" w:cs="Times New Roman"/>
                <w:color w:val="000000"/>
                <w:sz w:val="24"/>
                <w:szCs w:val="24"/>
                <w:highlight w:val="cyan"/>
                <w:lang w:eastAsia="en-GB"/>
              </w:rPr>
            </w:rPrChange>
          </w:rPr>
          <w:t>PGMs at higher category shall comply with all similar requirements from smaller categories, except for those specifically excluded</w:t>
        </w:r>
        <w:r w:rsidR="0074756A">
          <w:rPr>
            <w:rFonts w:ascii="inherit" w:eastAsia="Times New Roman" w:hAnsi="inherit" w:cs="Times New Roman"/>
            <w:color w:val="000000"/>
            <w:sz w:val="24"/>
            <w:szCs w:val="24"/>
            <w:lang w:eastAsia="en-GB"/>
          </w:rPr>
          <w:t>,</w:t>
        </w:r>
        <w:del w:id="372" w:author="Author">
          <w:r w:rsidR="005F3287" w:rsidRPr="006764C6" w:rsidDel="0074756A">
            <w:rPr>
              <w:rFonts w:ascii="inherit" w:eastAsia="Times New Roman" w:hAnsi="inherit" w:cs="Times New Roman"/>
              <w:color w:val="000000"/>
              <w:sz w:val="24"/>
              <w:szCs w:val="24"/>
              <w:lang w:eastAsia="en-GB"/>
              <w:rPrChange w:id="373" w:author="Author">
                <w:rPr>
                  <w:rFonts w:ascii="inherit" w:eastAsia="Times New Roman" w:hAnsi="inherit" w:cs="Times New Roman"/>
                  <w:color w:val="000000"/>
                  <w:sz w:val="24"/>
                  <w:szCs w:val="24"/>
                  <w:highlight w:val="cyan"/>
                  <w:lang w:eastAsia="en-GB"/>
                </w:rPr>
              </w:rPrChange>
            </w:rPr>
            <w:delText xml:space="preserve"> (</w:delText>
          </w:r>
        </w:del>
        <w:r w:rsidR="005F3287" w:rsidRPr="006764C6">
          <w:rPr>
            <w:rFonts w:ascii="inherit" w:eastAsia="Times New Roman" w:hAnsi="inherit" w:cs="Times New Roman"/>
            <w:color w:val="000000"/>
            <w:sz w:val="24"/>
            <w:szCs w:val="24"/>
            <w:lang w:eastAsia="en-GB"/>
            <w:rPrChange w:id="374" w:author="Author">
              <w:rPr>
                <w:rFonts w:ascii="inherit" w:eastAsia="Times New Roman" w:hAnsi="inherit" w:cs="Times New Roman"/>
                <w:color w:val="000000"/>
                <w:sz w:val="24"/>
                <w:szCs w:val="24"/>
                <w:highlight w:val="cyan"/>
                <w:lang w:eastAsia="en-GB"/>
              </w:rPr>
            </w:rPrChange>
          </w:rPr>
          <w:t xml:space="preserve">e.g. Type D units shall </w:t>
        </w:r>
        <w:r w:rsidR="005F3287" w:rsidRPr="006764C6">
          <w:rPr>
            <w:rFonts w:ascii="inherit" w:eastAsia="Times New Roman" w:hAnsi="inherit" w:cs="Times New Roman"/>
            <w:color w:val="000000"/>
            <w:sz w:val="24"/>
            <w:szCs w:val="24"/>
            <w:lang w:eastAsia="en-GB"/>
            <w:rPrChange w:id="375" w:author="Author">
              <w:rPr>
                <w:rFonts w:ascii="inherit" w:eastAsia="Times New Roman" w:hAnsi="inherit" w:cs="Times New Roman"/>
                <w:color w:val="000000"/>
                <w:sz w:val="24"/>
                <w:szCs w:val="24"/>
                <w:highlight w:val="yellow"/>
                <w:lang w:eastAsia="en-GB"/>
              </w:rPr>
            </w:rPrChange>
          </w:rPr>
          <w:t>comply</w:t>
        </w:r>
        <w:r w:rsidR="005F3287" w:rsidRPr="006764C6">
          <w:rPr>
            <w:rFonts w:ascii="inherit" w:eastAsia="Times New Roman" w:hAnsi="inherit" w:cs="Times New Roman"/>
            <w:color w:val="000000"/>
            <w:sz w:val="24"/>
            <w:szCs w:val="24"/>
            <w:lang w:eastAsia="en-GB"/>
            <w:rPrChange w:id="376" w:author="Author">
              <w:rPr>
                <w:rFonts w:ascii="inherit" w:eastAsia="Times New Roman" w:hAnsi="inherit" w:cs="Times New Roman"/>
                <w:color w:val="000000"/>
                <w:sz w:val="24"/>
                <w:szCs w:val="24"/>
                <w:highlight w:val="cyan"/>
                <w:lang w:eastAsia="en-GB"/>
              </w:rPr>
            </w:rPrChange>
          </w:rPr>
          <w:t xml:space="preserve"> with all requirements from previous articles except for those stated under article 16 (1). </w:t>
        </w:r>
      </w:ins>
    </w:p>
    <w:p w14:paraId="18FB3CD8" w14:textId="77777777" w:rsidR="00F64681" w:rsidRPr="003B7AE9" w:rsidDel="005F3287" w:rsidRDefault="00F64681">
      <w:pPr>
        <w:shd w:val="clear" w:color="auto" w:fill="FFFFFF"/>
        <w:spacing w:before="120" w:after="0" w:line="240" w:lineRule="auto"/>
        <w:rPr>
          <w:del w:id="377" w:author="Author"/>
          <w:rFonts w:ascii="inherit" w:eastAsia="Times New Roman" w:hAnsi="inherit" w:cs="Times New Roman"/>
          <w:color w:val="000000"/>
          <w:sz w:val="24"/>
          <w:szCs w:val="24"/>
          <w:lang w:eastAsia="en-GB"/>
        </w:rPr>
        <w:pPrChange w:id="378" w:author="Alcazar Barrientos, Freddy Eduardo (INNIO)" w:date="2022-11-25T14:34:00Z">
          <w:pPr>
            <w:shd w:val="clear" w:color="auto" w:fill="FFFFFF"/>
            <w:spacing w:before="120" w:after="0" w:line="240" w:lineRule="auto"/>
            <w:jc w:val="both"/>
          </w:pPr>
        </w:pPrChange>
      </w:pPr>
    </w:p>
    <w:p w14:paraId="09C5AD2E" w14:textId="77777777" w:rsidR="003B7AE9" w:rsidRPr="003B7AE9" w:rsidRDefault="003B7AE9" w:rsidP="005F3287">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power-generating modules, pump-storage power-generating modules, 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153300F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w:t>
      </w:r>
      <w:r w:rsidRPr="003B7AE9">
        <w:rPr>
          <w:rFonts w:ascii="inherit" w:eastAsia="Times New Roman" w:hAnsi="inherit" w:cs="Times New Roman"/>
          <w:color w:val="000000"/>
          <w:sz w:val="24"/>
          <w:szCs w:val="24"/>
          <w:lang w:eastAsia="en-GB"/>
        </w:rPr>
        <w:lastRenderedPageBreak/>
        <w:t>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9A4C1BD" w14:textId="77777777" w:rsidR="004D417F" w:rsidRDefault="003B7AE9" w:rsidP="003B7AE9">
            <w:pPr>
              <w:spacing w:before="120" w:after="0" w:line="240" w:lineRule="auto"/>
              <w:jc w:val="both"/>
              <w:rPr>
                <w:ins w:id="379" w:author="Autho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p w14:paraId="5694AF63" w14:textId="7498378A" w:rsidR="00651C44" w:rsidRPr="003B7AE9" w:rsidRDefault="00651C44" w:rsidP="003B7AE9">
            <w:pPr>
              <w:spacing w:before="120" w:after="0" w:line="240" w:lineRule="auto"/>
              <w:jc w:val="both"/>
              <w:rPr>
                <w:rFonts w:ascii="inherit" w:eastAsia="Times New Roman" w:hAnsi="inherit" w:cs="Times New Roman"/>
                <w:sz w:val="24"/>
                <w:szCs w:val="24"/>
                <w:lang w:eastAsia="en-GB"/>
              </w:rPr>
            </w:pPr>
          </w:p>
        </w:tc>
      </w:tr>
      <w:tr w:rsidR="005A2F88" w:rsidRPr="003B7AE9" w14:paraId="03A0B1B6" w14:textId="77777777" w:rsidTr="003B7AE9">
        <w:trPr>
          <w:ins w:id="380" w:author="Author"/>
        </w:trPr>
        <w:tc>
          <w:tcPr>
            <w:tcW w:w="0" w:type="auto"/>
            <w:shd w:val="clear" w:color="auto" w:fill="auto"/>
          </w:tcPr>
          <w:p w14:paraId="29689A45" w14:textId="77777777" w:rsidR="005A2F88" w:rsidRPr="00C802CB" w:rsidRDefault="005A2F88" w:rsidP="003B7AE9">
            <w:pPr>
              <w:spacing w:before="120" w:after="0" w:line="240" w:lineRule="auto"/>
              <w:jc w:val="both"/>
              <w:rPr>
                <w:ins w:id="381" w:author="Author"/>
                <w:rFonts w:ascii="inherit" w:eastAsia="Times New Roman" w:hAnsi="inherit" w:cs="Times New Roman"/>
                <w:sz w:val="24"/>
                <w:szCs w:val="24"/>
                <w:lang w:eastAsia="en-GB"/>
              </w:rPr>
            </w:pPr>
          </w:p>
        </w:tc>
        <w:tc>
          <w:tcPr>
            <w:tcW w:w="0" w:type="auto"/>
            <w:shd w:val="clear" w:color="auto" w:fill="auto"/>
          </w:tcPr>
          <w:p w14:paraId="2CF30F5A" w14:textId="6BC98CED" w:rsidR="005A2F88" w:rsidRPr="00C802CB" w:rsidRDefault="005A2F88" w:rsidP="003B7AE9">
            <w:pPr>
              <w:spacing w:before="120" w:after="0" w:line="240" w:lineRule="auto"/>
              <w:jc w:val="both"/>
              <w:rPr>
                <w:ins w:id="382" w:author="Author"/>
                <w:rFonts w:ascii="inherit" w:eastAsia="Times New Roman" w:hAnsi="inherit" w:cs="Times New Roman"/>
                <w:sz w:val="24"/>
                <w:szCs w:val="24"/>
                <w:lang w:eastAsia="en-GB"/>
              </w:rPr>
            </w:pPr>
            <w:ins w:id="383" w:author="Author">
              <w:r w:rsidRPr="006764C6">
                <w:rPr>
                  <w:rFonts w:ascii="inherit" w:eastAsia="Times New Roman" w:hAnsi="inherit" w:cs="Times New Roman"/>
                  <w:sz w:val="24"/>
                  <w:szCs w:val="24"/>
                  <w:lang w:eastAsia="en-GB"/>
                  <w:rPrChange w:id="384" w:author="Author">
                    <w:rPr>
                      <w:rFonts w:ascii="inherit" w:eastAsia="Times New Roman" w:hAnsi="inherit" w:cs="Times New Roman"/>
                      <w:sz w:val="24"/>
                      <w:szCs w:val="24"/>
                      <w:highlight w:val="yellow"/>
                      <w:lang w:eastAsia="en-GB"/>
                    </w:rPr>
                  </w:rPrChange>
                </w:rPr>
                <w:t>(g) give permission</w:t>
              </w:r>
              <w:r w:rsidR="00C802CB">
                <w:rPr>
                  <w:rFonts w:ascii="inherit" w:eastAsia="Times New Roman" w:hAnsi="inherit" w:cs="Times New Roman"/>
                  <w:sz w:val="24"/>
                  <w:szCs w:val="24"/>
                  <w:lang w:eastAsia="en-GB"/>
                </w:rPr>
                <w:t xml:space="preserve"> to</w:t>
              </w:r>
              <w:r w:rsidRPr="006764C6">
                <w:rPr>
                  <w:rFonts w:ascii="inherit" w:eastAsia="Times New Roman" w:hAnsi="inherit" w:cs="Times New Roman"/>
                  <w:sz w:val="24"/>
                  <w:szCs w:val="24"/>
                  <w:lang w:eastAsia="en-GB"/>
                  <w:rPrChange w:id="385" w:author="Author">
                    <w:rPr>
                      <w:rFonts w:ascii="inherit" w:eastAsia="Times New Roman" w:hAnsi="inherit" w:cs="Times New Roman"/>
                      <w:sz w:val="24"/>
                      <w:szCs w:val="24"/>
                      <w:highlight w:val="yellow"/>
                      <w:lang w:eastAsia="en-GB"/>
                    </w:rPr>
                  </w:rPrChange>
                </w:rPr>
                <w:t xml:space="preserve"> prototypes with new technologies to be connected to the grid with prototype declarations, and give</w:t>
              </w:r>
              <w:r w:rsidR="00651289">
                <w:rPr>
                  <w:rFonts w:ascii="inherit" w:eastAsia="Times New Roman" w:hAnsi="inherit" w:cs="Times New Roman"/>
                  <w:sz w:val="24"/>
                  <w:szCs w:val="24"/>
                  <w:lang w:eastAsia="en-GB"/>
                </w:rPr>
                <w:t xml:space="preserve"> reasonable</w:t>
              </w:r>
              <w:r w:rsidRPr="006764C6">
                <w:rPr>
                  <w:rFonts w:ascii="inherit" w:eastAsia="Times New Roman" w:hAnsi="inherit" w:cs="Times New Roman"/>
                  <w:sz w:val="24"/>
                  <w:szCs w:val="24"/>
                  <w:lang w:eastAsia="en-GB"/>
                  <w:rPrChange w:id="386" w:author="Author">
                    <w:rPr>
                      <w:rFonts w:ascii="inherit" w:eastAsia="Times New Roman" w:hAnsi="inherit" w:cs="Times New Roman"/>
                      <w:sz w:val="24"/>
                      <w:szCs w:val="24"/>
                      <w:highlight w:val="yellow"/>
                      <w:lang w:eastAsia="en-GB"/>
                    </w:rPr>
                  </w:rPrChange>
                </w:rPr>
                <w:t xml:space="preserve"> time for power generating module owners to submit</w:t>
              </w:r>
              <w:r w:rsidR="00C57EB2">
                <w:rPr>
                  <w:rFonts w:ascii="inherit" w:eastAsia="Times New Roman" w:hAnsi="inherit" w:cs="Times New Roman"/>
                  <w:sz w:val="24"/>
                  <w:szCs w:val="24"/>
                  <w:lang w:eastAsia="en-GB"/>
                </w:rPr>
                <w:t xml:space="preserve"> the</w:t>
              </w:r>
              <w:r w:rsidRPr="006764C6">
                <w:rPr>
                  <w:rFonts w:ascii="inherit" w:eastAsia="Times New Roman" w:hAnsi="inherit" w:cs="Times New Roman"/>
                  <w:sz w:val="24"/>
                  <w:szCs w:val="24"/>
                  <w:lang w:eastAsia="en-GB"/>
                  <w:rPrChange w:id="387" w:author="Author">
                    <w:rPr>
                      <w:rFonts w:ascii="inherit" w:eastAsia="Times New Roman" w:hAnsi="inherit" w:cs="Times New Roman"/>
                      <w:sz w:val="24"/>
                      <w:szCs w:val="24"/>
                      <w:highlight w:val="yellow"/>
                      <w:lang w:eastAsia="en-GB"/>
                    </w:rPr>
                  </w:rPrChange>
                </w:rPr>
                <w:t xml:space="preserve"> PGMD later.</w:t>
              </w:r>
              <w:r w:rsidRPr="00C802CB">
                <w:rPr>
                  <w:rFonts w:ascii="inherit" w:eastAsia="Times New Roman" w:hAnsi="inherit" w:cs="Times New Roman"/>
                  <w:sz w:val="24"/>
                  <w:szCs w:val="24"/>
                  <w:lang w:eastAsia="en-GB"/>
                </w:rPr>
                <w:t xml:space="preserve">  </w:t>
              </w:r>
            </w:ins>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Where this Regulation requires the relevant system operator, relevant TSO, power-generating facility owner and/or the distribution system operator to seek agreement, they shall endeavour to do so within six months after a first proposal has been submitted by one party to the other parties. If no agreement has been found within this time frame, </w:t>
      </w:r>
      <w:r w:rsidRPr="003B7AE9">
        <w:rPr>
          <w:rFonts w:ascii="inherit" w:eastAsia="Times New Roman" w:hAnsi="inherit" w:cs="Times New Roman"/>
          <w:color w:val="000000"/>
          <w:sz w:val="24"/>
          <w:szCs w:val="24"/>
          <w:lang w:eastAsia="en-GB"/>
        </w:rPr>
        <w:lastRenderedPageBreak/>
        <w:t>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5F3287"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3666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rate of change of frequency withstand capability, a power-generating module shall be capable of staying connected to the network and operate at rates of change of frequency up to a value specified by the relevant TSO, unless disconnection was triggered by rate-of-change-of-frequency-type loss of mains protection. The relevant system operator, in coordination with the relevant TSO, shall specify this rate-of-change-of-frequency-type loss of mains protection.</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Minimum time periods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each TSO, but not less than the </w:t>
                  </w:r>
                  <w:r w:rsidRPr="003B7AE9">
                    <w:rPr>
                      <w:rFonts w:ascii="inherit" w:eastAsia="Times New Roman" w:hAnsi="inherit" w:cs="Times New Roman"/>
                      <w:lang w:eastAsia="en-GB"/>
                    </w:rPr>
                    <w:lastRenderedPageBreak/>
                    <w:t>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r w:rsidR="005F3287" w:rsidRPr="003B7AE9" w14:paraId="1998C885" w14:textId="77777777" w:rsidTr="001F6DF0">
        <w:trPr>
          <w:ins w:id="388" w:author="Author"/>
        </w:trPr>
        <w:tc>
          <w:tcPr>
            <w:tcW w:w="0" w:type="auto"/>
            <w:shd w:val="clear" w:color="auto" w:fill="auto"/>
            <w:hideMark/>
          </w:tcPr>
          <w:p w14:paraId="7B6E3BDD" w14:textId="2911CC26" w:rsidR="001F6DF0" w:rsidRPr="00A4475A" w:rsidRDefault="001F6DF0" w:rsidP="00F82B16">
            <w:pPr>
              <w:spacing w:before="120" w:after="0" w:line="240" w:lineRule="auto"/>
              <w:jc w:val="both"/>
              <w:rPr>
                <w:ins w:id="389" w:author="Author"/>
                <w:rFonts w:ascii="inherit" w:eastAsia="Times New Roman" w:hAnsi="inherit" w:cs="Times New Roman"/>
                <w:sz w:val="24"/>
                <w:szCs w:val="24"/>
                <w:lang w:eastAsia="en-GB"/>
              </w:rPr>
            </w:pPr>
            <w:ins w:id="390" w:author="Author">
              <w:r w:rsidRPr="00A4475A">
                <w:rPr>
                  <w:rFonts w:ascii="inherit" w:eastAsia="Times New Roman" w:hAnsi="inherit" w:cs="Times New Roman"/>
                  <w:sz w:val="24"/>
                  <w:szCs w:val="24"/>
                  <w:lang w:eastAsia="en-GB"/>
                </w:rPr>
                <w:lastRenderedPageBreak/>
                <w:t>(</w:t>
              </w:r>
              <w:r w:rsidR="007A0049" w:rsidRPr="006764C6">
                <w:rPr>
                  <w:rFonts w:ascii="inherit" w:eastAsia="Times New Roman" w:hAnsi="inherit" w:cs="Times New Roman"/>
                  <w:sz w:val="24"/>
                  <w:szCs w:val="24"/>
                  <w:lang w:eastAsia="en-GB"/>
                  <w:rPrChange w:id="391" w:author="Author">
                    <w:rPr>
                      <w:rFonts w:ascii="inherit" w:eastAsia="Times New Roman" w:hAnsi="inherit" w:cs="Times New Roman"/>
                      <w:sz w:val="24"/>
                      <w:szCs w:val="24"/>
                      <w:highlight w:val="yellow"/>
                      <w:lang w:eastAsia="en-GB"/>
                    </w:rPr>
                  </w:rPrChange>
                </w:rPr>
                <w:t>c</w:t>
              </w:r>
              <w:r w:rsidRPr="00A4475A">
                <w:rPr>
                  <w:rFonts w:ascii="inherit" w:eastAsia="Times New Roman" w:hAnsi="inherit" w:cs="Times New Roman"/>
                  <w:sz w:val="24"/>
                  <w:szCs w:val="24"/>
                  <w:lang w:eastAsia="en-GB"/>
                </w:rPr>
                <w:t>)</w:t>
              </w:r>
            </w:ins>
          </w:p>
        </w:tc>
        <w:tc>
          <w:tcPr>
            <w:tcW w:w="0" w:type="auto"/>
            <w:shd w:val="clear" w:color="auto" w:fill="auto"/>
            <w:hideMark/>
          </w:tcPr>
          <w:p w14:paraId="3492B860" w14:textId="772FCF10" w:rsidR="00A4475A" w:rsidRDefault="00A4475A">
            <w:pPr>
              <w:shd w:val="clear" w:color="auto" w:fill="FFFFFF"/>
              <w:spacing w:before="120" w:after="0" w:line="240" w:lineRule="auto"/>
              <w:jc w:val="both"/>
              <w:rPr>
                <w:ins w:id="392" w:author="Author"/>
                <w:rFonts w:ascii="inherit" w:eastAsia="Times New Roman" w:hAnsi="inherit" w:cs="Times New Roman"/>
                <w:color w:val="000000"/>
                <w:sz w:val="24"/>
                <w:szCs w:val="24"/>
                <w:lang w:eastAsia="en-GB"/>
              </w:rPr>
            </w:pPr>
            <w:ins w:id="393" w:author="Author">
              <w:r w:rsidRPr="006764C6">
                <w:rPr>
                  <w:rFonts w:ascii="inherit" w:eastAsia="Times New Roman" w:hAnsi="inherit" w:cs="Times New Roman"/>
                  <w:color w:val="000000"/>
                  <w:sz w:val="24"/>
                  <w:szCs w:val="24"/>
                  <w:lang w:eastAsia="en-GB"/>
                  <w:rPrChange w:id="394" w:author="Author">
                    <w:rPr/>
                  </w:rPrChange>
                </w:rPr>
                <w:t>With regard to the voltage operation range for alternators, a power-generating module shall be capable of staying connected to the network and operate in a range specified by the relevant TSO unless disconnection was triggered by an operation point of combined frequency and voltage outside the area defined by the outer envelope in FIGURE X. The relevant system operator, in coordination with the relevant TSO, shall specify the operation area while not exceeding the outer envelope of FIGURE X</w:t>
              </w:r>
              <w:r w:rsidR="008F7ACD">
                <w:rPr>
                  <w:rFonts w:ascii="inherit" w:eastAsia="Times New Roman" w:hAnsi="inherit" w:cs="Times New Roman"/>
                  <w:color w:val="000000"/>
                  <w:sz w:val="24"/>
                  <w:szCs w:val="24"/>
                  <w:lang w:eastAsia="en-GB"/>
                </w:rPr>
                <w:t xml:space="preserve"> </w:t>
              </w:r>
            </w:ins>
          </w:p>
          <w:p w14:paraId="52E6BDED" w14:textId="77777777" w:rsidR="008F7ACD" w:rsidRDefault="008F7ACD">
            <w:pPr>
              <w:shd w:val="clear" w:color="auto" w:fill="FFFFFF"/>
              <w:spacing w:before="120" w:after="0" w:line="240" w:lineRule="auto"/>
              <w:jc w:val="both"/>
              <w:rPr>
                <w:ins w:id="395" w:author="Author"/>
                <w:rFonts w:ascii="inherit" w:eastAsia="Times New Roman" w:hAnsi="inherit" w:cs="Times New Roman"/>
                <w:color w:val="000000"/>
                <w:sz w:val="24"/>
                <w:szCs w:val="24"/>
                <w:lang w:eastAsia="en-GB"/>
              </w:rPr>
            </w:pPr>
          </w:p>
          <w:p w14:paraId="5C465182" w14:textId="77777777" w:rsidR="008F7ACD" w:rsidRPr="006764C6" w:rsidRDefault="008F7ACD" w:rsidP="006764C6">
            <w:pPr>
              <w:shd w:val="clear" w:color="auto" w:fill="FFFFFF"/>
              <w:spacing w:before="120" w:after="0" w:line="240" w:lineRule="auto"/>
              <w:jc w:val="both"/>
              <w:rPr>
                <w:ins w:id="396" w:author="Author"/>
                <w:rFonts w:ascii="inherit" w:eastAsia="Times New Roman" w:hAnsi="inherit" w:cs="Times New Roman"/>
                <w:color w:val="000000"/>
                <w:sz w:val="24"/>
                <w:szCs w:val="24"/>
                <w:lang w:eastAsia="en-GB"/>
                <w:rPrChange w:id="397" w:author="Author">
                  <w:rPr>
                    <w:ins w:id="398" w:author="Author"/>
                    <w:lang w:val="en-US"/>
                  </w:rPr>
                </w:rPrChange>
              </w:rPr>
              <w:pPrChange w:id="399" w:author="Author">
                <w:pPr/>
              </w:pPrChange>
            </w:pPr>
            <w:ins w:id="400" w:author="Author">
              <w:r>
                <w:rPr>
                  <w:rFonts w:ascii="inherit" w:eastAsia="Times New Roman" w:hAnsi="inherit" w:cs="Times New Roman"/>
                  <w:color w:val="000000"/>
                  <w:sz w:val="24"/>
                  <w:szCs w:val="24"/>
                  <w:lang w:eastAsia="en-GB"/>
                </w:rPr>
                <w:t xml:space="preserve">Figure X - </w:t>
              </w:r>
              <w:r w:rsidRPr="006764C6">
                <w:rPr>
                  <w:rFonts w:ascii="inherit" w:eastAsia="Times New Roman" w:hAnsi="inherit" w:cs="Times New Roman"/>
                  <w:color w:val="000000"/>
                  <w:sz w:val="24"/>
                  <w:szCs w:val="24"/>
                  <w:lang w:eastAsia="en-GB"/>
                  <w:rPrChange w:id="401" w:author="Author">
                    <w:rPr>
                      <w:lang w:val="en-US"/>
                    </w:rPr>
                  </w:rPrChange>
                </w:rPr>
                <w:t>Frequency and Voltage operating range of alternators</w:t>
              </w:r>
            </w:ins>
          </w:p>
          <w:p w14:paraId="16620435" w14:textId="10B1D83F" w:rsidR="008F7ACD" w:rsidRPr="006764C6" w:rsidRDefault="008F7ACD" w:rsidP="006764C6">
            <w:pPr>
              <w:shd w:val="clear" w:color="auto" w:fill="FFFFFF"/>
              <w:spacing w:before="120" w:after="0" w:line="240" w:lineRule="auto"/>
              <w:jc w:val="both"/>
              <w:rPr>
                <w:ins w:id="402" w:author="Author"/>
                <w:rFonts w:ascii="inherit" w:eastAsia="Times New Roman" w:hAnsi="inherit" w:cs="Times New Roman"/>
                <w:color w:val="000000"/>
                <w:sz w:val="24"/>
                <w:szCs w:val="24"/>
                <w:lang w:eastAsia="en-GB"/>
                <w:rPrChange w:id="403" w:author="Author">
                  <w:rPr>
                    <w:ins w:id="404" w:author="Author"/>
                    <w:lang w:val="de-DE"/>
                  </w:rPr>
                </w:rPrChange>
              </w:rPr>
              <w:pPrChange w:id="405" w:author="Author">
                <w:pPr/>
              </w:pPrChange>
            </w:pPr>
          </w:p>
          <w:p w14:paraId="2172DBDA" w14:textId="5386D7F9" w:rsidR="005F3287" w:rsidRPr="006764C6" w:rsidRDefault="00467CA0" w:rsidP="005F3287">
            <w:pPr>
              <w:spacing w:before="120" w:after="0" w:line="240" w:lineRule="auto"/>
              <w:jc w:val="both"/>
              <w:rPr>
                <w:ins w:id="406" w:author="Author"/>
                <w:rFonts w:ascii="inherit" w:eastAsia="Times New Roman" w:hAnsi="inherit" w:cs="Times New Roman"/>
                <w:sz w:val="24"/>
                <w:szCs w:val="24"/>
                <w:lang w:eastAsia="en-GB"/>
                <w:rPrChange w:id="407" w:author="Author">
                  <w:rPr>
                    <w:ins w:id="408" w:author="Author"/>
                    <w:rFonts w:ascii="inherit" w:eastAsia="Times New Roman" w:hAnsi="inherit" w:cs="Times New Roman"/>
                    <w:sz w:val="24"/>
                    <w:szCs w:val="24"/>
                    <w:highlight w:val="yellow"/>
                    <w:lang w:eastAsia="en-GB"/>
                  </w:rPr>
                </w:rPrChange>
              </w:rPr>
            </w:pPr>
            <w:ins w:id="409" w:author="Author">
              <w:r>
                <w:rPr>
                  <w:rFonts w:ascii="inherit" w:eastAsia="Times New Roman" w:hAnsi="inherit" w:cs="Times New Roman"/>
                  <w:noProof/>
                  <w:sz w:val="24"/>
                  <w:szCs w:val="24"/>
                  <w:lang w:eastAsia="en-GB"/>
                </w:rPr>
                <w:drawing>
                  <wp:inline distT="0" distB="0" distL="0" distR="0" wp14:anchorId="77185D45" wp14:editId="08247DC0">
                    <wp:extent cx="2540131" cy="3352972"/>
                    <wp:effectExtent l="0" t="0" r="0" b="0"/>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2540131" cy="3352972"/>
                            </a:xfrm>
                            <a:prstGeom prst="rect">
                              <a:avLst/>
                            </a:prstGeom>
                          </pic:spPr>
                        </pic:pic>
                      </a:graphicData>
                    </a:graphic>
                  </wp:inline>
                </w:drawing>
              </w:r>
            </w:ins>
          </w:p>
          <w:p w14:paraId="05AEB15D" w14:textId="19E85CC4" w:rsidR="001F6DF0" w:rsidRPr="00A4475A" w:rsidRDefault="001F6DF0" w:rsidP="006764C6">
            <w:pPr>
              <w:spacing w:before="120" w:after="0" w:line="240" w:lineRule="auto"/>
              <w:jc w:val="center"/>
              <w:rPr>
                <w:ins w:id="410" w:author="Author"/>
                <w:rFonts w:ascii="inherit" w:eastAsia="Times New Roman" w:hAnsi="inherit" w:cs="Times New Roman"/>
                <w:sz w:val="24"/>
                <w:szCs w:val="24"/>
                <w:lang w:eastAsia="en-GB"/>
              </w:rPr>
              <w:pPrChange w:id="411" w:author="Author">
                <w:pPr>
                  <w:spacing w:before="120" w:after="0" w:line="240" w:lineRule="auto"/>
                  <w:jc w:val="both"/>
                </w:pPr>
              </w:pPrChange>
            </w:pPr>
          </w:p>
        </w:tc>
      </w:tr>
    </w:tbl>
    <w:p w14:paraId="0B0C1124" w14:textId="77777777" w:rsidR="001F6DF0" w:rsidRDefault="001F6DF0" w:rsidP="003B7AE9">
      <w:pPr>
        <w:shd w:val="clear" w:color="auto" w:fill="FFFFFF"/>
        <w:spacing w:before="120" w:after="0" w:line="240" w:lineRule="auto"/>
        <w:jc w:val="both"/>
        <w:rPr>
          <w:ins w:id="412" w:author="Author"/>
          <w:rFonts w:ascii="inherit" w:eastAsia="Times New Roman" w:hAnsi="inherit" w:cs="Times New Roman"/>
          <w:color w:val="000000"/>
          <w:sz w:val="24"/>
          <w:szCs w:val="24"/>
          <w:lang w:eastAsia="en-GB"/>
        </w:rPr>
      </w:pPr>
    </w:p>
    <w:p w14:paraId="74E77E84" w14:textId="64A7261E"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5F3287"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overfrequencies where Δf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r w:rsidR="005F3287" w:rsidRPr="003B7AE9" w14:paraId="09E8AA57" w14:textId="77777777" w:rsidTr="002731F6">
        <w:trPr>
          <w:ins w:id="413" w:author="Author"/>
        </w:trPr>
        <w:tc>
          <w:tcPr>
            <w:tcW w:w="0" w:type="auto"/>
            <w:shd w:val="clear" w:color="auto" w:fill="auto"/>
            <w:hideMark/>
          </w:tcPr>
          <w:p w14:paraId="3D55445B" w14:textId="33DD86B2" w:rsidR="006173E5" w:rsidRPr="00A02AA6" w:rsidRDefault="006173E5" w:rsidP="006173E5">
            <w:pPr>
              <w:spacing w:before="120" w:after="0" w:line="240" w:lineRule="auto"/>
              <w:jc w:val="both"/>
              <w:rPr>
                <w:ins w:id="414" w:author="Author"/>
                <w:rFonts w:ascii="inherit" w:eastAsia="Times New Roman" w:hAnsi="inherit" w:cs="Times New Roman"/>
                <w:sz w:val="24"/>
                <w:szCs w:val="24"/>
                <w:lang w:eastAsia="en-GB"/>
              </w:rPr>
            </w:pPr>
            <w:bookmarkStart w:id="415" w:name="_Hlk119065138"/>
            <w:ins w:id="416" w:author="Author">
              <w:r w:rsidRPr="006764C6">
                <w:rPr>
                  <w:rFonts w:ascii="inherit" w:eastAsia="Times New Roman" w:hAnsi="inherit" w:cs="Times New Roman"/>
                  <w:sz w:val="24"/>
                  <w:szCs w:val="24"/>
                  <w:lang w:eastAsia="en-GB"/>
                  <w:rPrChange w:id="417" w:author="Author">
                    <w:rPr>
                      <w:rFonts w:ascii="inherit" w:eastAsia="Times New Roman" w:hAnsi="inherit" w:cs="Times New Roman"/>
                      <w:sz w:val="24"/>
                      <w:szCs w:val="24"/>
                      <w:highlight w:val="yellow"/>
                      <w:lang w:eastAsia="en-GB"/>
                    </w:rPr>
                  </w:rPrChange>
                </w:rPr>
                <w:t>(h)</w:t>
              </w:r>
            </w:ins>
          </w:p>
        </w:tc>
        <w:tc>
          <w:tcPr>
            <w:tcW w:w="0" w:type="auto"/>
            <w:shd w:val="clear" w:color="auto" w:fill="auto"/>
            <w:hideMark/>
          </w:tcPr>
          <w:p w14:paraId="1448B96A" w14:textId="43CF80A2" w:rsidR="006173E5" w:rsidRPr="00A02AA6" w:rsidRDefault="006173E5" w:rsidP="006764C6">
            <w:pPr>
              <w:spacing w:before="240" w:after="120"/>
              <w:rPr>
                <w:ins w:id="418" w:author="Author"/>
                <w:rFonts w:ascii="inherit" w:eastAsia="Times New Roman" w:hAnsi="inherit" w:cs="Times New Roman"/>
                <w:b/>
                <w:bCs/>
                <w:i/>
                <w:iCs/>
                <w:sz w:val="24"/>
                <w:szCs w:val="24"/>
                <w:lang w:eastAsia="en-GB"/>
              </w:rPr>
              <w:pPrChange w:id="419" w:author="Author">
                <w:pPr>
                  <w:spacing w:before="240" w:after="120"/>
                  <w:jc w:val="center"/>
                </w:pPr>
              </w:pPrChange>
            </w:pPr>
            <w:ins w:id="420" w:author="Author">
              <w:r w:rsidRPr="006764C6">
                <w:rPr>
                  <w:rFonts w:ascii="inherit" w:eastAsia="Times New Roman" w:hAnsi="inherit" w:cs="Times New Roman"/>
                  <w:sz w:val="24"/>
                  <w:szCs w:val="24"/>
                  <w:lang w:eastAsia="en-GB"/>
                  <w:rPrChange w:id="421" w:author="Author">
                    <w:rPr>
                      <w:rFonts w:ascii="inherit" w:eastAsia="Times New Roman" w:hAnsi="inherit" w:cs="Times New Roman"/>
                      <w:sz w:val="24"/>
                      <w:szCs w:val="24"/>
                      <w:highlight w:val="yellow"/>
                      <w:lang w:eastAsia="en-GB"/>
                    </w:rPr>
                  </w:rPrChange>
                </w:rPr>
                <w:t xml:space="preserve">Power-generating modules shall be capable of activating this provision with a power decrease response time as specified by the relevant system operator, in coordination with the relevant TSO, but always limited by the capabilities inherent to the PGM technology; </w:t>
              </w:r>
            </w:ins>
          </w:p>
          <w:tbl>
            <w:tblPr>
              <w:tblW w:w="0" w:type="auto"/>
              <w:tblCellMar>
                <w:left w:w="0" w:type="dxa"/>
                <w:right w:w="0" w:type="dxa"/>
              </w:tblCellMar>
              <w:tblLook w:val="04A0" w:firstRow="1" w:lastRow="0" w:firstColumn="1" w:lastColumn="0" w:noHBand="0" w:noVBand="1"/>
            </w:tblPr>
            <w:tblGrid>
              <w:gridCol w:w="2825"/>
              <w:gridCol w:w="2790"/>
              <w:gridCol w:w="3060"/>
            </w:tblGrid>
            <w:tr w:rsidR="005F3287" w:rsidRPr="00A02AA6" w:rsidDel="006D20EB" w14:paraId="29BDB110" w14:textId="77777777" w:rsidTr="00E15BAC">
              <w:trPr>
                <w:ins w:id="422" w:author="Author"/>
                <w:del w:id="423" w:author="Author"/>
              </w:trPr>
              <w:tc>
                <w:tcPr>
                  <w:tcW w:w="28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2940154" w14:textId="20879C09" w:rsidR="00E15BAC" w:rsidRPr="00A02AA6" w:rsidDel="006D20EB" w:rsidRDefault="00E15BAC" w:rsidP="00E15BAC">
                  <w:pPr>
                    <w:spacing w:before="120"/>
                    <w:jc w:val="center"/>
                    <w:rPr>
                      <w:ins w:id="424" w:author="Author"/>
                      <w:del w:id="425" w:author="Author"/>
                      <w:rFonts w:ascii="inherit" w:hAnsi="inherit"/>
                      <w:sz w:val="24"/>
                      <w:szCs w:val="24"/>
                    </w:rPr>
                  </w:pPr>
                  <w:ins w:id="426" w:author="Author">
                    <w:del w:id="427" w:author="Author">
                      <w:r w:rsidRPr="00A02AA6" w:rsidDel="006D20EB">
                        <w:rPr>
                          <w:rFonts w:ascii="inherit" w:hAnsi="inherit"/>
                          <w:sz w:val="24"/>
                          <w:szCs w:val="24"/>
                        </w:rPr>
                        <w:delText>Technology</w:delText>
                      </w:r>
                    </w:del>
                  </w:ins>
                </w:p>
              </w:tc>
              <w:tc>
                <w:tcPr>
                  <w:tcW w:w="27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03BCDF" w14:textId="151E019E" w:rsidR="00E15BAC" w:rsidRPr="00A02AA6" w:rsidDel="006D20EB" w:rsidRDefault="00E15BAC" w:rsidP="00E15BAC">
                  <w:pPr>
                    <w:spacing w:before="120"/>
                    <w:jc w:val="center"/>
                    <w:rPr>
                      <w:ins w:id="428" w:author="Author"/>
                      <w:del w:id="429" w:author="Author"/>
                      <w:rFonts w:ascii="inherit" w:hAnsi="inherit"/>
                      <w:sz w:val="24"/>
                      <w:szCs w:val="24"/>
                    </w:rPr>
                  </w:pPr>
                  <w:ins w:id="430" w:author="Author">
                    <w:del w:id="431" w:author="Author">
                      <w:r w:rsidRPr="00A02AA6" w:rsidDel="006D20EB">
                        <w:rPr>
                          <w:rFonts w:ascii="inherit" w:hAnsi="inherit"/>
                          <w:sz w:val="24"/>
                          <w:szCs w:val="24"/>
                        </w:rPr>
                        <w:delText>Maximum Decreasing</w:delText>
                      </w:r>
                      <w:r w:rsidRPr="00A02AA6" w:rsidDel="006D20EB">
                        <w:rPr>
                          <w:rFonts w:ascii="inherit" w:hAnsi="inherit"/>
                          <w:sz w:val="24"/>
                          <w:szCs w:val="24"/>
                        </w:rPr>
                        <w:br/>
                        <w:delText>Active Power Ramp Rate</w:delText>
                      </w:r>
                    </w:del>
                  </w:ins>
                </w:p>
              </w:tc>
              <w:tc>
                <w:tcPr>
                  <w:tcW w:w="3060" w:type="dxa"/>
                  <w:tcBorders>
                    <w:top w:val="single" w:sz="8" w:space="0" w:color="auto"/>
                    <w:left w:val="nil"/>
                    <w:bottom w:val="single" w:sz="8" w:space="0" w:color="auto"/>
                    <w:right w:val="single" w:sz="8" w:space="0" w:color="auto"/>
                  </w:tcBorders>
                  <w:hideMark/>
                </w:tcPr>
                <w:p w14:paraId="51718A2E" w14:textId="593B9D2C" w:rsidR="00E15BAC" w:rsidRPr="00A02AA6" w:rsidDel="006D20EB" w:rsidRDefault="00E15BAC" w:rsidP="00E15BAC">
                  <w:pPr>
                    <w:spacing w:before="120"/>
                    <w:jc w:val="center"/>
                    <w:rPr>
                      <w:ins w:id="432" w:author="Author"/>
                      <w:del w:id="433" w:author="Author"/>
                      <w:rFonts w:ascii="inherit" w:hAnsi="inherit"/>
                      <w:strike/>
                      <w:sz w:val="24"/>
                      <w:szCs w:val="24"/>
                    </w:rPr>
                  </w:pPr>
                  <w:ins w:id="434" w:author="Author">
                    <w:del w:id="435" w:author="Author">
                      <w:r w:rsidRPr="00A02AA6" w:rsidDel="006D20EB">
                        <w:rPr>
                          <w:rFonts w:ascii="inherit" w:hAnsi="inherit"/>
                          <w:sz w:val="24"/>
                          <w:szCs w:val="24"/>
                        </w:rPr>
                        <w:delText>Maximum Increasing</w:delText>
                      </w:r>
                      <w:r w:rsidRPr="00A02AA6" w:rsidDel="006D20EB">
                        <w:rPr>
                          <w:rFonts w:ascii="inherit" w:hAnsi="inherit"/>
                          <w:sz w:val="24"/>
                          <w:szCs w:val="24"/>
                        </w:rPr>
                        <w:br/>
                        <w:delText>Active Power Ramp Rate</w:delText>
                      </w:r>
                    </w:del>
                  </w:ins>
                </w:p>
              </w:tc>
            </w:tr>
            <w:tr w:rsidR="005F3287" w:rsidRPr="00A02AA6" w:rsidDel="006D20EB" w14:paraId="21D54358" w14:textId="77777777" w:rsidTr="00E15BAC">
              <w:trPr>
                <w:ins w:id="436" w:author="Author"/>
                <w:del w:id="437" w:author="Autho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1B69C5" w14:textId="35C53202" w:rsidR="00E15BAC" w:rsidRPr="00A02AA6" w:rsidDel="006D20EB" w:rsidRDefault="00E15BAC" w:rsidP="00E15BAC">
                  <w:pPr>
                    <w:spacing w:before="120"/>
                    <w:rPr>
                      <w:ins w:id="438" w:author="Author"/>
                      <w:del w:id="439" w:author="Author"/>
                      <w:rFonts w:ascii="inherit" w:hAnsi="inherit"/>
                      <w:sz w:val="24"/>
                      <w:szCs w:val="24"/>
                    </w:rPr>
                  </w:pPr>
                  <w:ins w:id="440" w:author="Author">
                    <w:del w:id="441" w:author="Author">
                      <w:r w:rsidRPr="00A02AA6" w:rsidDel="006D20EB">
                        <w:rPr>
                          <w:rFonts w:ascii="inherit" w:hAnsi="inherit"/>
                          <w:sz w:val="24"/>
                          <w:szCs w:val="24"/>
                        </w:rPr>
                        <w:delText>Synchronous power generating units excluding gas reciprocating engine-driven synchronous generating units.</w:delText>
                      </w:r>
                    </w:del>
                  </w:ins>
                </w:p>
              </w:tc>
              <w:tc>
                <w:tcPr>
                  <w:tcW w:w="2790" w:type="dxa"/>
                  <w:tcBorders>
                    <w:top w:val="nil"/>
                    <w:left w:val="nil"/>
                    <w:bottom w:val="single" w:sz="8" w:space="0" w:color="auto"/>
                    <w:right w:val="single" w:sz="8" w:space="0" w:color="auto"/>
                  </w:tcBorders>
                  <w:tcMar>
                    <w:top w:w="0" w:type="dxa"/>
                    <w:left w:w="108" w:type="dxa"/>
                    <w:bottom w:w="0" w:type="dxa"/>
                    <w:right w:w="108" w:type="dxa"/>
                  </w:tcMar>
                  <w:hideMark/>
                </w:tcPr>
                <w:p w14:paraId="1CB57DD0" w14:textId="7D8DE4E1" w:rsidR="00E15BAC" w:rsidRPr="00A02AA6" w:rsidDel="006D20EB" w:rsidRDefault="00E15BAC" w:rsidP="00E15BAC">
                  <w:pPr>
                    <w:spacing w:before="120"/>
                    <w:rPr>
                      <w:ins w:id="442" w:author="Author"/>
                      <w:del w:id="443" w:author="Author"/>
                      <w:rFonts w:ascii="inherit" w:hAnsi="inherit"/>
                      <w:sz w:val="24"/>
                      <w:szCs w:val="24"/>
                    </w:rPr>
                  </w:pPr>
                  <w:ins w:id="444" w:author="Author">
                    <w:del w:id="445" w:author="Author">
                      <w:r w:rsidRPr="00A02AA6" w:rsidDel="006D20EB">
                        <w:rPr>
                          <w:rFonts w:ascii="inherit" w:hAnsi="inherit"/>
                          <w:sz w:val="24"/>
                          <w:szCs w:val="24"/>
                        </w:rPr>
                        <w:delText>5.625% of maximum power per second</w:delText>
                      </w:r>
                    </w:del>
                  </w:ins>
                </w:p>
              </w:tc>
              <w:tc>
                <w:tcPr>
                  <w:tcW w:w="3060" w:type="dxa"/>
                  <w:tcBorders>
                    <w:top w:val="nil"/>
                    <w:left w:val="nil"/>
                    <w:bottom w:val="single" w:sz="8" w:space="0" w:color="auto"/>
                    <w:right w:val="single" w:sz="8" w:space="0" w:color="auto"/>
                  </w:tcBorders>
                  <w:hideMark/>
                </w:tcPr>
                <w:p w14:paraId="79A866D5" w14:textId="5C826920" w:rsidR="00E15BAC" w:rsidRPr="00A02AA6" w:rsidDel="006D20EB" w:rsidRDefault="00E15BAC" w:rsidP="00E15BAC">
                  <w:pPr>
                    <w:spacing w:before="120"/>
                    <w:ind w:left="91"/>
                    <w:rPr>
                      <w:ins w:id="446" w:author="Author"/>
                      <w:del w:id="447" w:author="Author"/>
                      <w:rFonts w:ascii="inherit" w:hAnsi="inherit"/>
                      <w:strike/>
                      <w:sz w:val="24"/>
                      <w:szCs w:val="24"/>
                    </w:rPr>
                  </w:pPr>
                  <w:ins w:id="448" w:author="Author">
                    <w:del w:id="449" w:author="Author">
                      <w:r w:rsidRPr="00A02AA6" w:rsidDel="006D20EB">
                        <w:rPr>
                          <w:rFonts w:ascii="inherit" w:hAnsi="inherit"/>
                          <w:sz w:val="24"/>
                          <w:szCs w:val="24"/>
                        </w:rPr>
                        <w:delText>5.625% of maximum power per second</w:delText>
                      </w:r>
                    </w:del>
                  </w:ins>
                </w:p>
              </w:tc>
            </w:tr>
            <w:tr w:rsidR="005F3287" w:rsidRPr="00A02AA6" w:rsidDel="006D20EB" w14:paraId="598E89C8" w14:textId="77777777" w:rsidTr="00E15BAC">
              <w:trPr>
                <w:ins w:id="450" w:author="Author"/>
                <w:del w:id="451" w:author="Autho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A67FDE" w14:textId="20547C6B" w:rsidR="00E15BAC" w:rsidRPr="00A02AA6" w:rsidDel="006D20EB" w:rsidRDefault="00E15BAC" w:rsidP="00E15BAC">
                  <w:pPr>
                    <w:spacing w:before="120"/>
                    <w:rPr>
                      <w:ins w:id="452" w:author="Author"/>
                      <w:del w:id="453" w:author="Author"/>
                      <w:rFonts w:ascii="inherit" w:hAnsi="inherit"/>
                      <w:sz w:val="24"/>
                      <w:szCs w:val="24"/>
                    </w:rPr>
                  </w:pPr>
                  <w:ins w:id="454" w:author="Author">
                    <w:del w:id="455" w:author="Author">
                      <w:r w:rsidRPr="00A02AA6" w:rsidDel="006D20EB">
                        <w:rPr>
                          <w:rFonts w:ascii="inherit" w:hAnsi="inherit"/>
                          <w:sz w:val="24"/>
                          <w:szCs w:val="24"/>
                        </w:rPr>
                        <w:delText>Gas reciprocating engine-driven synchronous generating units.</w:delText>
                      </w:r>
                    </w:del>
                  </w:ins>
                </w:p>
              </w:tc>
              <w:tc>
                <w:tcPr>
                  <w:tcW w:w="2790" w:type="dxa"/>
                  <w:tcBorders>
                    <w:top w:val="nil"/>
                    <w:left w:val="nil"/>
                    <w:bottom w:val="single" w:sz="8" w:space="0" w:color="auto"/>
                    <w:right w:val="single" w:sz="8" w:space="0" w:color="auto"/>
                  </w:tcBorders>
                  <w:tcMar>
                    <w:top w:w="0" w:type="dxa"/>
                    <w:left w:w="108" w:type="dxa"/>
                    <w:bottom w:w="0" w:type="dxa"/>
                    <w:right w:w="108" w:type="dxa"/>
                  </w:tcMar>
                  <w:hideMark/>
                </w:tcPr>
                <w:p w14:paraId="52841701" w14:textId="392CCC41" w:rsidR="00E15BAC" w:rsidRPr="00A02AA6" w:rsidDel="006D20EB" w:rsidRDefault="00E15BAC" w:rsidP="00E15BAC">
                  <w:pPr>
                    <w:spacing w:before="120"/>
                    <w:rPr>
                      <w:ins w:id="456" w:author="Author"/>
                      <w:del w:id="457" w:author="Author"/>
                      <w:rFonts w:ascii="inherit" w:hAnsi="inherit"/>
                      <w:sz w:val="24"/>
                      <w:szCs w:val="24"/>
                    </w:rPr>
                  </w:pPr>
                  <w:ins w:id="458" w:author="Author">
                    <w:del w:id="459" w:author="Author">
                      <w:r w:rsidRPr="00A02AA6" w:rsidDel="006D20EB">
                        <w:rPr>
                          <w:rFonts w:ascii="inherit" w:hAnsi="inherit"/>
                          <w:sz w:val="24"/>
                          <w:szCs w:val="24"/>
                        </w:rPr>
                        <w:delText>0.33% of maximum power per second for units larger than 2MW, and 1.11% of maximum power per second for units not exceeding 2MW</w:delText>
                      </w:r>
                    </w:del>
                  </w:ins>
                </w:p>
              </w:tc>
              <w:tc>
                <w:tcPr>
                  <w:tcW w:w="3060" w:type="dxa"/>
                  <w:tcBorders>
                    <w:top w:val="nil"/>
                    <w:left w:val="nil"/>
                    <w:bottom w:val="single" w:sz="8" w:space="0" w:color="auto"/>
                    <w:right w:val="single" w:sz="8" w:space="0" w:color="auto"/>
                  </w:tcBorders>
                  <w:hideMark/>
                </w:tcPr>
                <w:p w14:paraId="30735369" w14:textId="77967A09" w:rsidR="00E15BAC" w:rsidRPr="00A02AA6" w:rsidDel="006D20EB" w:rsidRDefault="00E15BAC" w:rsidP="00E15BAC">
                  <w:pPr>
                    <w:spacing w:before="120"/>
                    <w:ind w:left="91"/>
                    <w:rPr>
                      <w:ins w:id="460" w:author="Author"/>
                      <w:del w:id="461" w:author="Author"/>
                      <w:rFonts w:ascii="inherit" w:hAnsi="inherit"/>
                      <w:strike/>
                      <w:sz w:val="24"/>
                      <w:szCs w:val="24"/>
                    </w:rPr>
                  </w:pPr>
                  <w:ins w:id="462" w:author="Author">
                    <w:del w:id="463" w:author="Author">
                      <w:r w:rsidRPr="00A02AA6" w:rsidDel="006D20EB">
                        <w:rPr>
                          <w:rFonts w:ascii="inherit" w:hAnsi="inherit"/>
                          <w:sz w:val="24"/>
                          <w:szCs w:val="24"/>
                        </w:rPr>
                        <w:delText>0.33% of maximum power per second for units larger than 2MW, and 1.11% of maximum power per second for units not exceeding 2MW</w:delText>
                      </w:r>
                    </w:del>
                  </w:ins>
                </w:p>
              </w:tc>
            </w:tr>
            <w:tr w:rsidR="005F3287" w:rsidRPr="00A02AA6" w:rsidDel="006D20EB" w14:paraId="15BD9CEB" w14:textId="77777777" w:rsidTr="00E15BAC">
              <w:trPr>
                <w:ins w:id="464" w:author="Author"/>
                <w:del w:id="465" w:author="Autho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ED8813" w14:textId="052342BA" w:rsidR="00E15BAC" w:rsidRPr="00A02AA6" w:rsidDel="006D20EB" w:rsidRDefault="00E15BAC" w:rsidP="00E15BAC">
                  <w:pPr>
                    <w:spacing w:before="120"/>
                    <w:rPr>
                      <w:ins w:id="466" w:author="Author"/>
                      <w:del w:id="467" w:author="Author"/>
                      <w:rFonts w:ascii="inherit" w:hAnsi="inherit"/>
                      <w:sz w:val="24"/>
                      <w:szCs w:val="24"/>
                    </w:rPr>
                  </w:pPr>
                  <w:ins w:id="468" w:author="Author">
                    <w:del w:id="469" w:author="Author">
                      <w:r w:rsidRPr="00A02AA6" w:rsidDel="006D20EB">
                        <w:rPr>
                          <w:rFonts w:ascii="inherit" w:hAnsi="inherit"/>
                          <w:sz w:val="24"/>
                          <w:szCs w:val="24"/>
                        </w:rPr>
                        <w:delText>Power park modules, excluding wind generators</w:delText>
                      </w:r>
                    </w:del>
                  </w:ins>
                </w:p>
              </w:tc>
              <w:tc>
                <w:tcPr>
                  <w:tcW w:w="2790" w:type="dxa"/>
                  <w:tcBorders>
                    <w:top w:val="nil"/>
                    <w:left w:val="nil"/>
                    <w:bottom w:val="single" w:sz="8" w:space="0" w:color="auto"/>
                    <w:right w:val="single" w:sz="8" w:space="0" w:color="auto"/>
                  </w:tcBorders>
                  <w:tcMar>
                    <w:top w:w="0" w:type="dxa"/>
                    <w:left w:w="108" w:type="dxa"/>
                    <w:bottom w:w="0" w:type="dxa"/>
                    <w:right w:w="108" w:type="dxa"/>
                  </w:tcMar>
                  <w:hideMark/>
                </w:tcPr>
                <w:p w14:paraId="2C8A0E88" w14:textId="4FD2A253" w:rsidR="00E15BAC" w:rsidRPr="00A02AA6" w:rsidDel="006D20EB" w:rsidRDefault="00E15BAC" w:rsidP="00E15BAC">
                  <w:pPr>
                    <w:spacing w:before="120"/>
                    <w:rPr>
                      <w:ins w:id="470" w:author="Author"/>
                      <w:del w:id="471" w:author="Author"/>
                      <w:rFonts w:ascii="inherit" w:hAnsi="inherit"/>
                      <w:sz w:val="24"/>
                      <w:szCs w:val="24"/>
                    </w:rPr>
                  </w:pPr>
                  <w:ins w:id="472" w:author="Author">
                    <w:del w:id="473" w:author="Author">
                      <w:r w:rsidRPr="00A02AA6" w:rsidDel="006D20EB">
                        <w:rPr>
                          <w:rFonts w:ascii="inherit" w:hAnsi="inherit"/>
                          <w:sz w:val="24"/>
                          <w:szCs w:val="24"/>
                        </w:rPr>
                        <w:delText>25% of maximum power per second</w:delText>
                      </w:r>
                    </w:del>
                  </w:ins>
                </w:p>
              </w:tc>
              <w:tc>
                <w:tcPr>
                  <w:tcW w:w="3060" w:type="dxa"/>
                  <w:tcBorders>
                    <w:top w:val="nil"/>
                    <w:left w:val="nil"/>
                    <w:bottom w:val="single" w:sz="8" w:space="0" w:color="auto"/>
                    <w:right w:val="single" w:sz="8" w:space="0" w:color="auto"/>
                  </w:tcBorders>
                  <w:hideMark/>
                </w:tcPr>
                <w:p w14:paraId="475C31C6" w14:textId="42A1ECE9" w:rsidR="00E15BAC" w:rsidRPr="00A02AA6" w:rsidDel="006D20EB" w:rsidRDefault="00E15BAC" w:rsidP="00E15BAC">
                  <w:pPr>
                    <w:spacing w:before="120"/>
                    <w:ind w:left="91"/>
                    <w:rPr>
                      <w:ins w:id="474" w:author="Author"/>
                      <w:del w:id="475" w:author="Author"/>
                      <w:rFonts w:ascii="inherit" w:hAnsi="inherit"/>
                      <w:strike/>
                      <w:sz w:val="24"/>
                      <w:szCs w:val="24"/>
                    </w:rPr>
                  </w:pPr>
                  <w:ins w:id="476" w:author="Author">
                    <w:del w:id="477" w:author="Author">
                      <w:r w:rsidRPr="00A02AA6" w:rsidDel="006D20EB">
                        <w:rPr>
                          <w:rFonts w:ascii="inherit" w:hAnsi="inherit"/>
                          <w:sz w:val="24"/>
                          <w:szCs w:val="24"/>
                        </w:rPr>
                        <w:delText>5% of maximum power per second</w:delText>
                      </w:r>
                    </w:del>
                  </w:ins>
                </w:p>
              </w:tc>
            </w:tr>
            <w:tr w:rsidR="005F3287" w:rsidRPr="00A02AA6" w:rsidDel="006D20EB" w14:paraId="01784471" w14:textId="77777777" w:rsidTr="00E15BAC">
              <w:trPr>
                <w:ins w:id="478" w:author="Author"/>
                <w:del w:id="479" w:author="Autho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C72042" w14:textId="05D6DE5B" w:rsidR="00E15BAC" w:rsidRPr="00A02AA6" w:rsidDel="006D20EB" w:rsidRDefault="00E15BAC" w:rsidP="00E15BAC">
                  <w:pPr>
                    <w:spacing w:before="120"/>
                    <w:rPr>
                      <w:ins w:id="480" w:author="Author"/>
                      <w:del w:id="481" w:author="Author"/>
                      <w:rFonts w:ascii="inherit" w:hAnsi="inherit"/>
                      <w:sz w:val="24"/>
                      <w:szCs w:val="24"/>
                    </w:rPr>
                  </w:pPr>
                  <w:ins w:id="482" w:author="Author">
                    <w:del w:id="483" w:author="Author">
                      <w:r w:rsidRPr="00A02AA6" w:rsidDel="006D20EB">
                        <w:rPr>
                          <w:rFonts w:ascii="inherit" w:hAnsi="inherit"/>
                          <w:sz w:val="24"/>
                          <w:szCs w:val="24"/>
                        </w:rPr>
                        <w:delText>Wind generators</w:delText>
                      </w:r>
                    </w:del>
                  </w:ins>
                </w:p>
              </w:tc>
              <w:tc>
                <w:tcPr>
                  <w:tcW w:w="2790" w:type="dxa"/>
                  <w:tcBorders>
                    <w:top w:val="nil"/>
                    <w:left w:val="nil"/>
                    <w:bottom w:val="single" w:sz="8" w:space="0" w:color="auto"/>
                    <w:right w:val="single" w:sz="8" w:space="0" w:color="auto"/>
                  </w:tcBorders>
                  <w:tcMar>
                    <w:top w:w="0" w:type="dxa"/>
                    <w:left w:w="108" w:type="dxa"/>
                    <w:bottom w:w="0" w:type="dxa"/>
                    <w:right w:w="108" w:type="dxa"/>
                  </w:tcMar>
                  <w:hideMark/>
                </w:tcPr>
                <w:p w14:paraId="5C2D74AB" w14:textId="357E5789" w:rsidR="00E15BAC" w:rsidRPr="00A02AA6" w:rsidDel="006D20EB" w:rsidRDefault="00E15BAC" w:rsidP="00E15BAC">
                  <w:pPr>
                    <w:spacing w:before="120"/>
                    <w:rPr>
                      <w:ins w:id="484" w:author="Author"/>
                      <w:del w:id="485" w:author="Author"/>
                      <w:rFonts w:ascii="inherit" w:hAnsi="inherit"/>
                      <w:sz w:val="24"/>
                      <w:szCs w:val="24"/>
                    </w:rPr>
                  </w:pPr>
                  <w:ins w:id="486" w:author="Author">
                    <w:del w:id="487" w:author="Author">
                      <w:r w:rsidRPr="00A02AA6" w:rsidDel="006D20EB">
                        <w:rPr>
                          <w:rFonts w:ascii="inherit" w:hAnsi="inherit"/>
                          <w:sz w:val="24"/>
                          <w:szCs w:val="24"/>
                        </w:rPr>
                        <w:delText>25% of maximum power per second</w:delText>
                      </w:r>
                    </w:del>
                  </w:ins>
                </w:p>
              </w:tc>
              <w:tc>
                <w:tcPr>
                  <w:tcW w:w="3060" w:type="dxa"/>
                  <w:tcBorders>
                    <w:top w:val="nil"/>
                    <w:left w:val="nil"/>
                    <w:bottom w:val="single" w:sz="8" w:space="0" w:color="auto"/>
                    <w:right w:val="single" w:sz="8" w:space="0" w:color="auto"/>
                  </w:tcBorders>
                  <w:hideMark/>
                </w:tcPr>
                <w:p w14:paraId="56E1A527" w14:textId="4FAA994E" w:rsidR="00E15BAC" w:rsidRPr="00A02AA6" w:rsidDel="006D20EB" w:rsidRDefault="00E15BAC" w:rsidP="00E15BAC">
                  <w:pPr>
                    <w:spacing w:before="120"/>
                    <w:ind w:left="91"/>
                    <w:rPr>
                      <w:ins w:id="488" w:author="Author"/>
                      <w:del w:id="489" w:author="Author"/>
                      <w:rFonts w:ascii="inherit" w:hAnsi="inherit"/>
                      <w:sz w:val="24"/>
                      <w:szCs w:val="24"/>
                    </w:rPr>
                  </w:pPr>
                  <w:ins w:id="490" w:author="Author">
                    <w:del w:id="491" w:author="Author">
                      <w:r w:rsidRPr="00A02AA6" w:rsidDel="006D20EB">
                        <w:rPr>
                          <w:rFonts w:ascii="inherit" w:hAnsi="inherit"/>
                          <w:sz w:val="24"/>
                          <w:szCs w:val="24"/>
                        </w:rPr>
                        <w:delText>4% of maximum power per second if the current active power is above 50% of maximum power. At operating points below 50% of maximum power a slower reaction may apply, because the wind generator response is limited by the kinetic energy of rotating masses. Nonetheless, the response time shall be as fast as technically feasible and justified to the relevant network operator</w:delText>
                      </w:r>
                    </w:del>
                  </w:ins>
                </w:p>
              </w:tc>
            </w:tr>
          </w:tbl>
          <w:p w14:paraId="696E938F" w14:textId="77777777" w:rsidR="00E15BAC" w:rsidRPr="006764C6" w:rsidDel="006D20EB" w:rsidRDefault="00E15BAC" w:rsidP="006173E5">
            <w:pPr>
              <w:spacing w:before="120" w:after="0" w:line="240" w:lineRule="auto"/>
              <w:jc w:val="both"/>
              <w:rPr>
                <w:ins w:id="492" w:author="Author"/>
                <w:del w:id="493" w:author="Author"/>
                <w:rFonts w:ascii="inherit" w:eastAsia="Times New Roman" w:hAnsi="inherit" w:cs="Times New Roman"/>
                <w:sz w:val="24"/>
                <w:szCs w:val="24"/>
                <w:lang w:eastAsia="en-GB"/>
                <w:rPrChange w:id="494" w:author="Author">
                  <w:rPr>
                    <w:ins w:id="495" w:author="Author"/>
                    <w:del w:id="496" w:author="Author"/>
                    <w:rFonts w:ascii="inherit" w:eastAsia="Times New Roman" w:hAnsi="inherit" w:cs="Times New Roman"/>
                    <w:sz w:val="24"/>
                    <w:szCs w:val="24"/>
                    <w:highlight w:val="yellow"/>
                    <w:lang w:eastAsia="en-GB"/>
                  </w:rPr>
                </w:rPrChange>
              </w:rPr>
            </w:pPr>
          </w:p>
          <w:p w14:paraId="0B2C28A9" w14:textId="1E6D16F0" w:rsidR="006173E5" w:rsidRPr="00A02AA6" w:rsidRDefault="006173E5" w:rsidP="006173E5">
            <w:pPr>
              <w:spacing w:before="120" w:after="0" w:line="240" w:lineRule="auto"/>
              <w:jc w:val="both"/>
              <w:rPr>
                <w:ins w:id="497" w:author="Author"/>
                <w:rFonts w:ascii="inherit" w:eastAsia="Times New Roman" w:hAnsi="inherit" w:cs="Times New Roman"/>
                <w:sz w:val="24"/>
                <w:szCs w:val="24"/>
                <w:lang w:eastAsia="en-GB"/>
              </w:rPr>
            </w:pPr>
          </w:p>
        </w:tc>
      </w:tr>
      <w:bookmarkEnd w:id="415"/>
      <w:tr w:rsidR="005F3287" w:rsidRPr="003B7AE9" w14:paraId="38B35F83" w14:textId="77777777" w:rsidTr="006D20EB">
        <w:trPr>
          <w:ins w:id="498" w:author="Author"/>
        </w:trPr>
        <w:tc>
          <w:tcPr>
            <w:tcW w:w="0" w:type="auto"/>
            <w:shd w:val="clear" w:color="auto" w:fill="auto"/>
            <w:hideMark/>
          </w:tcPr>
          <w:p w14:paraId="55A10D50" w14:textId="0CED336F" w:rsidR="006D20EB" w:rsidRPr="006764C6" w:rsidRDefault="006D20EB" w:rsidP="00AF6E99">
            <w:pPr>
              <w:spacing w:before="120" w:after="0" w:line="240" w:lineRule="auto"/>
              <w:jc w:val="both"/>
              <w:rPr>
                <w:ins w:id="499" w:author="Author"/>
                <w:rFonts w:ascii="inherit" w:eastAsia="Times New Roman" w:hAnsi="inherit" w:cs="Times New Roman"/>
                <w:sz w:val="24"/>
                <w:szCs w:val="24"/>
                <w:lang w:eastAsia="en-GB"/>
                <w:rPrChange w:id="500" w:author="Author">
                  <w:rPr>
                    <w:ins w:id="501" w:author="Author"/>
                    <w:rFonts w:ascii="inherit" w:eastAsia="Times New Roman" w:hAnsi="inherit" w:cs="Times New Roman"/>
                    <w:sz w:val="24"/>
                    <w:szCs w:val="24"/>
                    <w:highlight w:val="yellow"/>
                    <w:lang w:eastAsia="en-GB"/>
                  </w:rPr>
                </w:rPrChange>
              </w:rPr>
            </w:pPr>
            <w:ins w:id="502" w:author="Author">
              <w:r w:rsidRPr="006764C6">
                <w:rPr>
                  <w:rFonts w:ascii="inherit" w:eastAsia="Times New Roman" w:hAnsi="inherit" w:cs="Times New Roman"/>
                  <w:sz w:val="24"/>
                  <w:szCs w:val="24"/>
                  <w:lang w:eastAsia="en-GB"/>
                  <w:rPrChange w:id="503" w:author="Author">
                    <w:rPr>
                      <w:rFonts w:ascii="inherit" w:eastAsia="Times New Roman" w:hAnsi="inherit" w:cs="Times New Roman"/>
                      <w:sz w:val="24"/>
                      <w:szCs w:val="24"/>
                      <w:highlight w:val="yellow"/>
                      <w:lang w:eastAsia="en-GB"/>
                    </w:rPr>
                  </w:rPrChange>
                </w:rPr>
                <w:t>(</w:t>
              </w:r>
              <w:r w:rsidR="00DF4AAC" w:rsidRPr="006764C6">
                <w:rPr>
                  <w:rFonts w:ascii="inherit" w:eastAsia="Times New Roman" w:hAnsi="inherit" w:cs="Times New Roman"/>
                  <w:sz w:val="24"/>
                  <w:szCs w:val="24"/>
                  <w:lang w:eastAsia="en-GB"/>
                  <w:rPrChange w:id="504" w:author="Author">
                    <w:rPr>
                      <w:rFonts w:ascii="inherit" w:eastAsia="Times New Roman" w:hAnsi="inherit" w:cs="Times New Roman"/>
                      <w:sz w:val="24"/>
                      <w:szCs w:val="24"/>
                      <w:highlight w:val="yellow"/>
                      <w:lang w:eastAsia="en-GB"/>
                    </w:rPr>
                  </w:rPrChange>
                </w:rPr>
                <w:t>i</w:t>
              </w:r>
              <w:r w:rsidRPr="006764C6">
                <w:rPr>
                  <w:rFonts w:ascii="inherit" w:eastAsia="Times New Roman" w:hAnsi="inherit" w:cs="Times New Roman"/>
                  <w:sz w:val="24"/>
                  <w:szCs w:val="24"/>
                  <w:lang w:eastAsia="en-GB"/>
                  <w:rPrChange w:id="505" w:author="Author">
                    <w:rPr>
                      <w:rFonts w:ascii="inherit" w:eastAsia="Times New Roman" w:hAnsi="inherit" w:cs="Times New Roman"/>
                      <w:sz w:val="24"/>
                      <w:szCs w:val="24"/>
                      <w:highlight w:val="yellow"/>
                      <w:lang w:eastAsia="en-GB"/>
                    </w:rPr>
                  </w:rPrChange>
                </w:rPr>
                <w:t>)</w:t>
              </w:r>
            </w:ins>
          </w:p>
        </w:tc>
        <w:tc>
          <w:tcPr>
            <w:tcW w:w="0" w:type="auto"/>
            <w:shd w:val="clear" w:color="auto" w:fill="auto"/>
            <w:hideMark/>
          </w:tcPr>
          <w:p w14:paraId="1E88A82E" w14:textId="55CA9126" w:rsidR="006D20EB" w:rsidRPr="006764C6" w:rsidRDefault="006D20EB" w:rsidP="00AF6E99">
            <w:pPr>
              <w:spacing w:before="120"/>
              <w:jc w:val="both"/>
              <w:rPr>
                <w:ins w:id="506" w:author="Author"/>
                <w:rFonts w:ascii="inherit" w:eastAsia="Times New Roman" w:hAnsi="inherit" w:cs="Times New Roman"/>
                <w:sz w:val="24"/>
                <w:szCs w:val="24"/>
                <w:lang w:eastAsia="en-GB"/>
                <w:rPrChange w:id="507" w:author="Author">
                  <w:rPr>
                    <w:ins w:id="508" w:author="Author"/>
                    <w:rFonts w:ascii="inherit" w:eastAsia="Times New Roman" w:hAnsi="inherit" w:cs="Times New Roman"/>
                    <w:sz w:val="24"/>
                    <w:szCs w:val="24"/>
                    <w:highlight w:val="yellow"/>
                    <w:lang w:eastAsia="en-GB"/>
                  </w:rPr>
                </w:rPrChange>
              </w:rPr>
            </w:pPr>
            <w:ins w:id="509" w:author="Author">
              <w:r w:rsidRPr="006764C6">
                <w:rPr>
                  <w:rFonts w:ascii="inherit" w:eastAsia="Times New Roman" w:hAnsi="inherit" w:cs="Times New Roman"/>
                  <w:sz w:val="24"/>
                  <w:szCs w:val="24"/>
                  <w:lang w:eastAsia="en-GB"/>
                  <w:rPrChange w:id="510" w:author="Author">
                    <w:rPr>
                      <w:rFonts w:ascii="inherit" w:eastAsia="Times New Roman" w:hAnsi="inherit" w:cs="Times New Roman"/>
                      <w:sz w:val="24"/>
                      <w:szCs w:val="24"/>
                      <w:highlight w:val="yellow"/>
                      <w:lang w:eastAsia="en-GB"/>
                    </w:rPr>
                  </w:rPrChange>
                </w:rPr>
                <w:t>The increasing and decreasing active power ramp rate shall consider the technical constraints of power generating module technologies as defined in Table X X.</w:t>
              </w:r>
            </w:ins>
          </w:p>
          <w:p w14:paraId="12C218D3" w14:textId="36371763" w:rsidR="006D20EB" w:rsidRPr="006764C6" w:rsidRDefault="006D20EB" w:rsidP="006D20EB">
            <w:pPr>
              <w:spacing w:before="120"/>
              <w:jc w:val="both"/>
              <w:rPr>
                <w:ins w:id="511" w:author="Author"/>
                <w:rFonts w:ascii="inherit" w:eastAsia="Times New Roman" w:hAnsi="inherit" w:cs="Times New Roman"/>
                <w:sz w:val="24"/>
                <w:szCs w:val="24"/>
                <w:lang w:eastAsia="en-GB"/>
                <w:rPrChange w:id="512" w:author="Author">
                  <w:rPr>
                    <w:ins w:id="513" w:author="Author"/>
                    <w:rFonts w:ascii="inherit" w:eastAsia="Times New Roman" w:hAnsi="inherit" w:cs="Times New Roman"/>
                    <w:sz w:val="24"/>
                    <w:szCs w:val="24"/>
                    <w:highlight w:val="yellow"/>
                    <w:lang w:eastAsia="en-GB"/>
                  </w:rPr>
                </w:rPrChange>
              </w:rPr>
            </w:pPr>
            <w:ins w:id="514" w:author="Author">
              <w:r w:rsidRPr="006764C6">
                <w:rPr>
                  <w:rFonts w:ascii="inherit" w:eastAsia="Times New Roman" w:hAnsi="inherit" w:cs="Times New Roman"/>
                  <w:sz w:val="24"/>
                  <w:szCs w:val="24"/>
                  <w:lang w:eastAsia="en-GB"/>
                  <w:rPrChange w:id="515" w:author="Author">
                    <w:rPr>
                      <w:rFonts w:ascii="inherit" w:eastAsia="Times New Roman" w:hAnsi="inherit" w:cs="Times New Roman"/>
                      <w:sz w:val="24"/>
                      <w:szCs w:val="24"/>
                      <w:highlight w:val="yellow"/>
                      <w:lang w:eastAsia="en-GB"/>
                    </w:rPr>
                  </w:rPrChange>
                </w:rPr>
                <w:t>Table X: Maximum active power ramp rates for various technologies</w:t>
              </w:r>
            </w:ins>
          </w:p>
          <w:tbl>
            <w:tblPr>
              <w:tblW w:w="0" w:type="auto"/>
              <w:tblCellMar>
                <w:left w:w="0" w:type="dxa"/>
                <w:right w:w="0" w:type="dxa"/>
              </w:tblCellMar>
              <w:tblLook w:val="04A0" w:firstRow="1" w:lastRow="0" w:firstColumn="1" w:lastColumn="0" w:noHBand="0" w:noVBand="1"/>
            </w:tblPr>
            <w:tblGrid>
              <w:gridCol w:w="2825"/>
              <w:gridCol w:w="2790"/>
              <w:gridCol w:w="3060"/>
            </w:tblGrid>
            <w:tr w:rsidR="006D20EB" w:rsidRPr="00A02AA6" w14:paraId="3CA74820" w14:textId="77777777" w:rsidTr="00AF6E99">
              <w:trPr>
                <w:ins w:id="516" w:author="Author"/>
              </w:trPr>
              <w:tc>
                <w:tcPr>
                  <w:tcW w:w="28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B3F04E2" w14:textId="77777777" w:rsidR="006D20EB" w:rsidRPr="006764C6" w:rsidRDefault="006D20EB" w:rsidP="00AF6E99">
                  <w:pPr>
                    <w:spacing w:before="120"/>
                    <w:jc w:val="center"/>
                    <w:rPr>
                      <w:ins w:id="517" w:author="Author"/>
                      <w:rFonts w:ascii="inherit" w:hAnsi="inherit"/>
                      <w:sz w:val="24"/>
                      <w:szCs w:val="24"/>
                      <w:rPrChange w:id="518" w:author="Author">
                        <w:rPr>
                          <w:ins w:id="519" w:author="Author"/>
                          <w:rFonts w:ascii="inherit" w:hAnsi="inherit"/>
                          <w:sz w:val="24"/>
                          <w:szCs w:val="24"/>
                          <w:highlight w:val="yellow"/>
                        </w:rPr>
                      </w:rPrChange>
                    </w:rPr>
                  </w:pPr>
                  <w:ins w:id="520" w:author="Author">
                    <w:r w:rsidRPr="006764C6">
                      <w:rPr>
                        <w:rFonts w:ascii="inherit" w:hAnsi="inherit"/>
                        <w:sz w:val="24"/>
                        <w:szCs w:val="24"/>
                        <w:rPrChange w:id="521" w:author="Author">
                          <w:rPr>
                            <w:rFonts w:ascii="inherit" w:hAnsi="inherit"/>
                            <w:sz w:val="24"/>
                            <w:szCs w:val="24"/>
                            <w:highlight w:val="yellow"/>
                          </w:rPr>
                        </w:rPrChange>
                      </w:rPr>
                      <w:lastRenderedPageBreak/>
                      <w:t>Technology</w:t>
                    </w:r>
                  </w:ins>
                </w:p>
              </w:tc>
              <w:tc>
                <w:tcPr>
                  <w:tcW w:w="27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BAB2EB6" w14:textId="77777777" w:rsidR="006D20EB" w:rsidRPr="006764C6" w:rsidRDefault="006D20EB" w:rsidP="00AF6E99">
                  <w:pPr>
                    <w:spacing w:before="120"/>
                    <w:jc w:val="center"/>
                    <w:rPr>
                      <w:ins w:id="522" w:author="Author"/>
                      <w:rFonts w:ascii="inherit" w:hAnsi="inherit"/>
                      <w:sz w:val="24"/>
                      <w:szCs w:val="24"/>
                      <w:rPrChange w:id="523" w:author="Author">
                        <w:rPr>
                          <w:ins w:id="524" w:author="Author"/>
                          <w:rFonts w:ascii="inherit" w:hAnsi="inherit"/>
                          <w:sz w:val="24"/>
                          <w:szCs w:val="24"/>
                          <w:highlight w:val="yellow"/>
                        </w:rPr>
                      </w:rPrChange>
                    </w:rPr>
                  </w:pPr>
                  <w:ins w:id="525" w:author="Author">
                    <w:r w:rsidRPr="006764C6">
                      <w:rPr>
                        <w:rFonts w:ascii="inherit" w:hAnsi="inherit"/>
                        <w:sz w:val="24"/>
                        <w:szCs w:val="24"/>
                        <w:rPrChange w:id="526" w:author="Author">
                          <w:rPr>
                            <w:rFonts w:ascii="inherit" w:hAnsi="inherit"/>
                            <w:sz w:val="24"/>
                            <w:szCs w:val="24"/>
                            <w:highlight w:val="yellow"/>
                          </w:rPr>
                        </w:rPrChange>
                      </w:rPr>
                      <w:t>Maximum Decreasing</w:t>
                    </w:r>
                    <w:r w:rsidRPr="006764C6">
                      <w:rPr>
                        <w:rFonts w:ascii="inherit" w:hAnsi="inherit"/>
                        <w:sz w:val="24"/>
                        <w:szCs w:val="24"/>
                        <w:rPrChange w:id="527" w:author="Author">
                          <w:rPr>
                            <w:rFonts w:ascii="inherit" w:hAnsi="inherit"/>
                            <w:sz w:val="24"/>
                            <w:szCs w:val="24"/>
                            <w:highlight w:val="yellow"/>
                          </w:rPr>
                        </w:rPrChange>
                      </w:rPr>
                      <w:br/>
                      <w:t>Active Power Ramp Rate</w:t>
                    </w:r>
                  </w:ins>
                </w:p>
              </w:tc>
              <w:tc>
                <w:tcPr>
                  <w:tcW w:w="3060" w:type="dxa"/>
                  <w:tcBorders>
                    <w:top w:val="single" w:sz="8" w:space="0" w:color="auto"/>
                    <w:left w:val="nil"/>
                    <w:bottom w:val="single" w:sz="8" w:space="0" w:color="auto"/>
                    <w:right w:val="single" w:sz="8" w:space="0" w:color="auto"/>
                  </w:tcBorders>
                  <w:hideMark/>
                </w:tcPr>
                <w:p w14:paraId="712BE96F" w14:textId="77777777" w:rsidR="006D20EB" w:rsidRPr="006764C6" w:rsidRDefault="006D20EB" w:rsidP="00AF6E99">
                  <w:pPr>
                    <w:spacing w:before="120"/>
                    <w:jc w:val="center"/>
                    <w:rPr>
                      <w:ins w:id="528" w:author="Author"/>
                      <w:rFonts w:ascii="inherit" w:hAnsi="inherit"/>
                      <w:strike/>
                      <w:sz w:val="24"/>
                      <w:szCs w:val="24"/>
                      <w:rPrChange w:id="529" w:author="Author">
                        <w:rPr>
                          <w:ins w:id="530" w:author="Author"/>
                          <w:rFonts w:ascii="inherit" w:hAnsi="inherit"/>
                          <w:strike/>
                          <w:sz w:val="24"/>
                          <w:szCs w:val="24"/>
                          <w:highlight w:val="yellow"/>
                        </w:rPr>
                      </w:rPrChange>
                    </w:rPr>
                  </w:pPr>
                  <w:ins w:id="531" w:author="Author">
                    <w:r w:rsidRPr="006764C6">
                      <w:rPr>
                        <w:rFonts w:ascii="inherit" w:hAnsi="inherit"/>
                        <w:sz w:val="24"/>
                        <w:szCs w:val="24"/>
                        <w:rPrChange w:id="532" w:author="Author">
                          <w:rPr>
                            <w:rFonts w:ascii="inherit" w:hAnsi="inherit"/>
                            <w:sz w:val="24"/>
                            <w:szCs w:val="24"/>
                            <w:highlight w:val="yellow"/>
                          </w:rPr>
                        </w:rPrChange>
                      </w:rPr>
                      <w:t>Maximum Increasing</w:t>
                    </w:r>
                    <w:r w:rsidRPr="006764C6">
                      <w:rPr>
                        <w:rFonts w:ascii="inherit" w:hAnsi="inherit"/>
                        <w:sz w:val="24"/>
                        <w:szCs w:val="24"/>
                        <w:rPrChange w:id="533" w:author="Author">
                          <w:rPr>
                            <w:rFonts w:ascii="inherit" w:hAnsi="inherit"/>
                            <w:sz w:val="24"/>
                            <w:szCs w:val="24"/>
                            <w:highlight w:val="yellow"/>
                          </w:rPr>
                        </w:rPrChange>
                      </w:rPr>
                      <w:br/>
                      <w:t>Active Power Ramp Rate</w:t>
                    </w:r>
                  </w:ins>
                </w:p>
              </w:tc>
            </w:tr>
            <w:tr w:rsidR="006D20EB" w:rsidRPr="00A02AA6" w14:paraId="0765CFD0" w14:textId="77777777" w:rsidTr="00AF6E99">
              <w:trPr>
                <w:ins w:id="534" w:author="Autho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86D6C1" w14:textId="77777777" w:rsidR="006D20EB" w:rsidRPr="006764C6" w:rsidRDefault="006D20EB" w:rsidP="00AF6E99">
                  <w:pPr>
                    <w:spacing w:before="120"/>
                    <w:rPr>
                      <w:ins w:id="535" w:author="Author"/>
                      <w:rFonts w:ascii="inherit" w:hAnsi="inherit"/>
                      <w:sz w:val="24"/>
                      <w:szCs w:val="24"/>
                      <w:rPrChange w:id="536" w:author="Author">
                        <w:rPr>
                          <w:ins w:id="537" w:author="Author"/>
                          <w:rFonts w:ascii="inherit" w:hAnsi="inherit"/>
                          <w:sz w:val="24"/>
                          <w:szCs w:val="24"/>
                          <w:highlight w:val="yellow"/>
                        </w:rPr>
                      </w:rPrChange>
                    </w:rPr>
                  </w:pPr>
                  <w:ins w:id="538" w:author="Author">
                    <w:r w:rsidRPr="006764C6">
                      <w:rPr>
                        <w:rFonts w:ascii="inherit" w:hAnsi="inherit"/>
                        <w:sz w:val="24"/>
                        <w:szCs w:val="24"/>
                        <w:rPrChange w:id="539" w:author="Author">
                          <w:rPr>
                            <w:rFonts w:ascii="inherit" w:hAnsi="inherit"/>
                            <w:sz w:val="24"/>
                            <w:szCs w:val="24"/>
                            <w:highlight w:val="yellow"/>
                          </w:rPr>
                        </w:rPrChange>
                      </w:rPr>
                      <w:t>Synchronous power generating units excluding gas reciprocating engine-driven synchronous generating units.</w:t>
                    </w:r>
                  </w:ins>
                </w:p>
              </w:tc>
              <w:tc>
                <w:tcPr>
                  <w:tcW w:w="2790" w:type="dxa"/>
                  <w:tcBorders>
                    <w:top w:val="nil"/>
                    <w:left w:val="nil"/>
                    <w:bottom w:val="single" w:sz="8" w:space="0" w:color="auto"/>
                    <w:right w:val="single" w:sz="8" w:space="0" w:color="auto"/>
                  </w:tcBorders>
                  <w:tcMar>
                    <w:top w:w="0" w:type="dxa"/>
                    <w:left w:w="108" w:type="dxa"/>
                    <w:bottom w:w="0" w:type="dxa"/>
                    <w:right w:w="108" w:type="dxa"/>
                  </w:tcMar>
                  <w:hideMark/>
                </w:tcPr>
                <w:p w14:paraId="67E98FDD" w14:textId="303F42A0" w:rsidR="006D20EB" w:rsidRPr="006764C6" w:rsidRDefault="003B0B79" w:rsidP="00AF6E99">
                  <w:pPr>
                    <w:spacing w:before="120"/>
                    <w:rPr>
                      <w:ins w:id="540" w:author="Author"/>
                      <w:rFonts w:ascii="inherit" w:hAnsi="inherit"/>
                      <w:sz w:val="24"/>
                      <w:szCs w:val="24"/>
                      <w:rPrChange w:id="541" w:author="Author">
                        <w:rPr>
                          <w:ins w:id="542" w:author="Author"/>
                          <w:rFonts w:ascii="inherit" w:hAnsi="inherit"/>
                          <w:sz w:val="24"/>
                          <w:szCs w:val="24"/>
                          <w:highlight w:val="yellow"/>
                        </w:rPr>
                      </w:rPrChange>
                    </w:rPr>
                  </w:pPr>
                  <w:ins w:id="543" w:author="Author">
                    <w:r w:rsidRPr="00A02AA6">
                      <w:rPr>
                        <w:rFonts w:ascii="inherit" w:hAnsi="inherit"/>
                        <w:sz w:val="24"/>
                        <w:szCs w:val="24"/>
                      </w:rPr>
                      <w:t>5.625% of maximum power per second (45% Pmax per 8 s)</w:t>
                    </w:r>
                  </w:ins>
                </w:p>
              </w:tc>
              <w:tc>
                <w:tcPr>
                  <w:tcW w:w="3060" w:type="dxa"/>
                  <w:tcBorders>
                    <w:top w:val="nil"/>
                    <w:left w:val="nil"/>
                    <w:bottom w:val="single" w:sz="8" w:space="0" w:color="auto"/>
                    <w:right w:val="single" w:sz="8" w:space="0" w:color="auto"/>
                  </w:tcBorders>
                  <w:hideMark/>
                </w:tcPr>
                <w:p w14:paraId="064104E7" w14:textId="6A3F698D" w:rsidR="006D20EB" w:rsidRPr="006764C6" w:rsidRDefault="003B0B79" w:rsidP="00AF6E99">
                  <w:pPr>
                    <w:spacing w:before="120"/>
                    <w:ind w:left="91"/>
                    <w:rPr>
                      <w:ins w:id="544" w:author="Author"/>
                      <w:rFonts w:ascii="inherit" w:hAnsi="inherit"/>
                      <w:strike/>
                      <w:sz w:val="24"/>
                      <w:szCs w:val="24"/>
                      <w:rPrChange w:id="545" w:author="Author">
                        <w:rPr>
                          <w:ins w:id="546" w:author="Author"/>
                          <w:rFonts w:ascii="inherit" w:hAnsi="inherit"/>
                          <w:strike/>
                          <w:sz w:val="24"/>
                          <w:szCs w:val="24"/>
                          <w:highlight w:val="yellow"/>
                        </w:rPr>
                      </w:rPrChange>
                    </w:rPr>
                  </w:pPr>
                  <w:ins w:id="547" w:author="Author">
                    <w:r w:rsidRPr="00A02AA6">
                      <w:rPr>
                        <w:rFonts w:ascii="inherit" w:hAnsi="inherit"/>
                        <w:sz w:val="24"/>
                        <w:szCs w:val="24"/>
                      </w:rPr>
                      <w:t>0.067% of maximum power per second (20% Pmax per 5 min)</w:t>
                    </w:r>
                  </w:ins>
                </w:p>
              </w:tc>
            </w:tr>
            <w:tr w:rsidR="006D20EB" w:rsidRPr="00A02AA6" w14:paraId="0D4B0973" w14:textId="77777777" w:rsidTr="00AF6E99">
              <w:trPr>
                <w:ins w:id="548" w:author="Autho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E21363" w14:textId="77777777" w:rsidR="006D20EB" w:rsidRPr="006764C6" w:rsidRDefault="006D20EB" w:rsidP="00AF6E99">
                  <w:pPr>
                    <w:spacing w:before="120"/>
                    <w:rPr>
                      <w:ins w:id="549" w:author="Author"/>
                      <w:rFonts w:ascii="inherit" w:hAnsi="inherit"/>
                      <w:sz w:val="24"/>
                      <w:szCs w:val="24"/>
                      <w:rPrChange w:id="550" w:author="Author">
                        <w:rPr>
                          <w:ins w:id="551" w:author="Author"/>
                          <w:rFonts w:ascii="inherit" w:hAnsi="inherit"/>
                          <w:sz w:val="24"/>
                          <w:szCs w:val="24"/>
                          <w:highlight w:val="yellow"/>
                        </w:rPr>
                      </w:rPrChange>
                    </w:rPr>
                  </w:pPr>
                  <w:ins w:id="552" w:author="Author">
                    <w:r w:rsidRPr="006764C6">
                      <w:rPr>
                        <w:rFonts w:ascii="inherit" w:hAnsi="inherit"/>
                        <w:sz w:val="24"/>
                        <w:szCs w:val="24"/>
                        <w:rPrChange w:id="553" w:author="Author">
                          <w:rPr>
                            <w:rFonts w:ascii="inherit" w:hAnsi="inherit"/>
                            <w:sz w:val="24"/>
                            <w:szCs w:val="24"/>
                            <w:highlight w:val="yellow"/>
                          </w:rPr>
                        </w:rPrChange>
                      </w:rPr>
                      <w:t>Gas reciprocating engine-driven synchronous generating units.</w:t>
                    </w:r>
                  </w:ins>
                </w:p>
              </w:tc>
              <w:tc>
                <w:tcPr>
                  <w:tcW w:w="2790" w:type="dxa"/>
                  <w:tcBorders>
                    <w:top w:val="nil"/>
                    <w:left w:val="nil"/>
                    <w:bottom w:val="single" w:sz="8" w:space="0" w:color="auto"/>
                    <w:right w:val="single" w:sz="8" w:space="0" w:color="auto"/>
                  </w:tcBorders>
                  <w:tcMar>
                    <w:top w:w="0" w:type="dxa"/>
                    <w:left w:w="108" w:type="dxa"/>
                    <w:bottom w:w="0" w:type="dxa"/>
                    <w:right w:w="108" w:type="dxa"/>
                  </w:tcMar>
                  <w:hideMark/>
                </w:tcPr>
                <w:p w14:paraId="670E98FA" w14:textId="467C9ABD" w:rsidR="006D20EB" w:rsidRPr="006764C6" w:rsidRDefault="003B0B79" w:rsidP="00AF6E99">
                  <w:pPr>
                    <w:spacing w:before="120"/>
                    <w:rPr>
                      <w:ins w:id="554" w:author="Author"/>
                      <w:rFonts w:ascii="inherit" w:hAnsi="inherit"/>
                      <w:sz w:val="24"/>
                      <w:szCs w:val="24"/>
                      <w:rPrChange w:id="555" w:author="Author">
                        <w:rPr>
                          <w:ins w:id="556" w:author="Author"/>
                          <w:rFonts w:ascii="inherit" w:hAnsi="inherit"/>
                          <w:sz w:val="24"/>
                          <w:szCs w:val="24"/>
                          <w:highlight w:val="yellow"/>
                        </w:rPr>
                      </w:rPrChange>
                    </w:rPr>
                  </w:pPr>
                  <w:ins w:id="557" w:author="Author">
                    <w:r w:rsidRPr="00A02AA6">
                      <w:rPr>
                        <w:rFonts w:ascii="inherit" w:hAnsi="inherit"/>
                        <w:sz w:val="24"/>
                        <w:szCs w:val="24"/>
                      </w:rPr>
                      <w:t>0.33% of maximum power per second (20% Pmax per 1 min) for units larger than 2MW, and 1.11% of maximum power per second (66% Pmax per 1 min) for units not exceeding 2MW</w:t>
                    </w:r>
                    <w:r w:rsidR="00B62E74">
                      <w:rPr>
                        <w:rFonts w:ascii="inherit" w:hAnsi="inherit"/>
                        <w:sz w:val="24"/>
                        <w:szCs w:val="24"/>
                      </w:rPr>
                      <w:t xml:space="preserve"> </w:t>
                    </w:r>
                  </w:ins>
                </w:p>
              </w:tc>
              <w:tc>
                <w:tcPr>
                  <w:tcW w:w="3060" w:type="dxa"/>
                  <w:tcBorders>
                    <w:top w:val="nil"/>
                    <w:left w:val="nil"/>
                    <w:bottom w:val="single" w:sz="8" w:space="0" w:color="auto"/>
                    <w:right w:val="single" w:sz="8" w:space="0" w:color="auto"/>
                  </w:tcBorders>
                  <w:hideMark/>
                </w:tcPr>
                <w:p w14:paraId="360F8AC2" w14:textId="44806A83" w:rsidR="006D20EB" w:rsidRPr="006764C6" w:rsidRDefault="003B0B79" w:rsidP="00AF6E99">
                  <w:pPr>
                    <w:spacing w:before="120"/>
                    <w:ind w:left="91"/>
                    <w:rPr>
                      <w:ins w:id="558" w:author="Author"/>
                      <w:rFonts w:ascii="inherit" w:hAnsi="inherit"/>
                      <w:strike/>
                      <w:sz w:val="24"/>
                      <w:szCs w:val="24"/>
                      <w:rPrChange w:id="559" w:author="Author">
                        <w:rPr>
                          <w:ins w:id="560" w:author="Author"/>
                          <w:rFonts w:ascii="inherit" w:hAnsi="inherit"/>
                          <w:strike/>
                          <w:sz w:val="24"/>
                          <w:szCs w:val="24"/>
                          <w:highlight w:val="yellow"/>
                        </w:rPr>
                      </w:rPrChange>
                    </w:rPr>
                  </w:pPr>
                  <w:ins w:id="561" w:author="Author">
                    <w:r w:rsidRPr="00A02AA6">
                      <w:rPr>
                        <w:rFonts w:ascii="inherit" w:hAnsi="inherit"/>
                        <w:sz w:val="24"/>
                        <w:szCs w:val="24"/>
                      </w:rPr>
                      <w:t>0.067% of maximum power per second (20% Pmax per 5 min)</w:t>
                    </w:r>
                    <w:del w:id="562" w:author="Author">
                      <w:r w:rsidR="006D20EB" w:rsidRPr="006764C6" w:rsidDel="003B0B79">
                        <w:rPr>
                          <w:rFonts w:ascii="inherit" w:hAnsi="inherit"/>
                          <w:sz w:val="24"/>
                          <w:szCs w:val="24"/>
                          <w:rPrChange w:id="563" w:author="Author">
                            <w:rPr>
                              <w:rFonts w:ascii="inherit" w:hAnsi="inherit"/>
                              <w:sz w:val="24"/>
                              <w:szCs w:val="24"/>
                              <w:highlight w:val="yellow"/>
                            </w:rPr>
                          </w:rPrChange>
                        </w:rPr>
                        <w:delText xml:space="preserve"> </w:delText>
                      </w:r>
                    </w:del>
                  </w:ins>
                </w:p>
              </w:tc>
            </w:tr>
            <w:tr w:rsidR="006D20EB" w:rsidRPr="00A02AA6" w14:paraId="0926E6EC" w14:textId="77777777" w:rsidTr="00AF6E99">
              <w:trPr>
                <w:ins w:id="564" w:author="Autho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B63382" w14:textId="77777777" w:rsidR="006D20EB" w:rsidRPr="006764C6" w:rsidRDefault="006D20EB" w:rsidP="00AF6E99">
                  <w:pPr>
                    <w:spacing w:before="120"/>
                    <w:rPr>
                      <w:ins w:id="565" w:author="Author"/>
                      <w:rFonts w:ascii="inherit" w:hAnsi="inherit"/>
                      <w:sz w:val="24"/>
                      <w:szCs w:val="24"/>
                      <w:rPrChange w:id="566" w:author="Author">
                        <w:rPr>
                          <w:ins w:id="567" w:author="Author"/>
                          <w:rFonts w:ascii="inherit" w:hAnsi="inherit"/>
                          <w:sz w:val="24"/>
                          <w:szCs w:val="24"/>
                          <w:highlight w:val="yellow"/>
                        </w:rPr>
                      </w:rPrChange>
                    </w:rPr>
                  </w:pPr>
                  <w:ins w:id="568" w:author="Author">
                    <w:r w:rsidRPr="006764C6">
                      <w:rPr>
                        <w:rFonts w:ascii="inherit" w:hAnsi="inherit"/>
                        <w:sz w:val="24"/>
                        <w:szCs w:val="24"/>
                        <w:rPrChange w:id="569" w:author="Author">
                          <w:rPr>
                            <w:rFonts w:ascii="inherit" w:hAnsi="inherit"/>
                            <w:sz w:val="24"/>
                            <w:szCs w:val="24"/>
                            <w:highlight w:val="yellow"/>
                          </w:rPr>
                        </w:rPrChange>
                      </w:rPr>
                      <w:t>Power park modules, excluding wind generators</w:t>
                    </w:r>
                  </w:ins>
                </w:p>
              </w:tc>
              <w:tc>
                <w:tcPr>
                  <w:tcW w:w="2790" w:type="dxa"/>
                  <w:tcBorders>
                    <w:top w:val="nil"/>
                    <w:left w:val="nil"/>
                    <w:bottom w:val="single" w:sz="8" w:space="0" w:color="auto"/>
                    <w:right w:val="single" w:sz="8" w:space="0" w:color="auto"/>
                  </w:tcBorders>
                  <w:tcMar>
                    <w:top w:w="0" w:type="dxa"/>
                    <w:left w:w="108" w:type="dxa"/>
                    <w:bottom w:w="0" w:type="dxa"/>
                    <w:right w:w="108" w:type="dxa"/>
                  </w:tcMar>
                  <w:hideMark/>
                </w:tcPr>
                <w:p w14:paraId="72E2B493" w14:textId="701EB0C4" w:rsidR="006D20EB" w:rsidRPr="006764C6" w:rsidRDefault="003B0B79" w:rsidP="00AF6E99">
                  <w:pPr>
                    <w:spacing w:before="120"/>
                    <w:rPr>
                      <w:ins w:id="570" w:author="Author"/>
                      <w:rFonts w:ascii="inherit" w:hAnsi="inherit"/>
                      <w:sz w:val="24"/>
                      <w:szCs w:val="24"/>
                      <w:rPrChange w:id="571" w:author="Author">
                        <w:rPr>
                          <w:ins w:id="572" w:author="Author"/>
                          <w:rFonts w:ascii="inherit" w:hAnsi="inherit"/>
                          <w:sz w:val="24"/>
                          <w:szCs w:val="24"/>
                          <w:highlight w:val="yellow"/>
                        </w:rPr>
                      </w:rPrChange>
                    </w:rPr>
                  </w:pPr>
                  <w:ins w:id="573" w:author="Author">
                    <w:r w:rsidRPr="00A02AA6">
                      <w:rPr>
                        <w:rFonts w:ascii="inherit" w:hAnsi="inherit"/>
                        <w:sz w:val="24"/>
                        <w:szCs w:val="24"/>
                      </w:rPr>
                      <w:t>25% of maximum power per second (50% Pmax per 2 s)</w:t>
                    </w:r>
                  </w:ins>
                </w:p>
              </w:tc>
              <w:tc>
                <w:tcPr>
                  <w:tcW w:w="3060" w:type="dxa"/>
                  <w:tcBorders>
                    <w:top w:val="nil"/>
                    <w:left w:val="nil"/>
                    <w:bottom w:val="single" w:sz="8" w:space="0" w:color="auto"/>
                    <w:right w:val="single" w:sz="8" w:space="0" w:color="auto"/>
                  </w:tcBorders>
                  <w:hideMark/>
                </w:tcPr>
                <w:p w14:paraId="7E366E00" w14:textId="5FF252E3" w:rsidR="006D20EB" w:rsidRPr="006764C6" w:rsidRDefault="003B0B79" w:rsidP="00AF6E99">
                  <w:pPr>
                    <w:spacing w:before="120"/>
                    <w:ind w:left="91"/>
                    <w:rPr>
                      <w:ins w:id="574" w:author="Author"/>
                      <w:rFonts w:ascii="inherit" w:hAnsi="inherit"/>
                      <w:strike/>
                      <w:sz w:val="24"/>
                      <w:szCs w:val="24"/>
                      <w:rPrChange w:id="575" w:author="Author">
                        <w:rPr>
                          <w:ins w:id="576" w:author="Author"/>
                          <w:rFonts w:ascii="inherit" w:hAnsi="inherit"/>
                          <w:strike/>
                          <w:sz w:val="24"/>
                          <w:szCs w:val="24"/>
                          <w:highlight w:val="yellow"/>
                        </w:rPr>
                      </w:rPrChange>
                    </w:rPr>
                  </w:pPr>
                  <w:ins w:id="577" w:author="Author">
                    <w:r w:rsidRPr="00A02AA6">
                      <w:rPr>
                        <w:rFonts w:ascii="inherit" w:hAnsi="inherit"/>
                        <w:sz w:val="24"/>
                        <w:szCs w:val="24"/>
                      </w:rPr>
                      <w:t>5% of maximum power per second (50% Pmax per 10 s)</w:t>
                    </w:r>
                  </w:ins>
                </w:p>
              </w:tc>
            </w:tr>
            <w:tr w:rsidR="006D20EB" w:rsidRPr="00A02AA6" w14:paraId="41D2EC14" w14:textId="77777777" w:rsidTr="00AF6E99">
              <w:trPr>
                <w:ins w:id="578" w:author="Author"/>
              </w:trPr>
              <w:tc>
                <w:tcPr>
                  <w:tcW w:w="28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759505" w14:textId="77777777" w:rsidR="006D20EB" w:rsidRPr="006764C6" w:rsidRDefault="006D20EB" w:rsidP="00AF6E99">
                  <w:pPr>
                    <w:spacing w:before="120"/>
                    <w:rPr>
                      <w:ins w:id="579" w:author="Author"/>
                      <w:rFonts w:ascii="inherit" w:hAnsi="inherit"/>
                      <w:sz w:val="24"/>
                      <w:szCs w:val="24"/>
                      <w:rPrChange w:id="580" w:author="Author">
                        <w:rPr>
                          <w:ins w:id="581" w:author="Author"/>
                          <w:rFonts w:ascii="inherit" w:hAnsi="inherit"/>
                          <w:sz w:val="24"/>
                          <w:szCs w:val="24"/>
                          <w:highlight w:val="yellow"/>
                        </w:rPr>
                      </w:rPrChange>
                    </w:rPr>
                  </w:pPr>
                  <w:ins w:id="582" w:author="Author">
                    <w:r w:rsidRPr="006764C6">
                      <w:rPr>
                        <w:rFonts w:ascii="inherit" w:hAnsi="inherit"/>
                        <w:sz w:val="24"/>
                        <w:szCs w:val="24"/>
                        <w:rPrChange w:id="583" w:author="Author">
                          <w:rPr>
                            <w:rFonts w:ascii="inherit" w:hAnsi="inherit"/>
                            <w:sz w:val="24"/>
                            <w:szCs w:val="24"/>
                            <w:highlight w:val="yellow"/>
                          </w:rPr>
                        </w:rPrChange>
                      </w:rPr>
                      <w:t>Wind generators</w:t>
                    </w:r>
                  </w:ins>
                </w:p>
              </w:tc>
              <w:tc>
                <w:tcPr>
                  <w:tcW w:w="2790" w:type="dxa"/>
                  <w:tcBorders>
                    <w:top w:val="nil"/>
                    <w:left w:val="nil"/>
                    <w:bottom w:val="single" w:sz="8" w:space="0" w:color="auto"/>
                    <w:right w:val="single" w:sz="8" w:space="0" w:color="auto"/>
                  </w:tcBorders>
                  <w:tcMar>
                    <w:top w:w="0" w:type="dxa"/>
                    <w:left w:w="108" w:type="dxa"/>
                    <w:bottom w:w="0" w:type="dxa"/>
                    <w:right w:w="108" w:type="dxa"/>
                  </w:tcMar>
                  <w:hideMark/>
                </w:tcPr>
                <w:p w14:paraId="1DE2BDE1" w14:textId="142BCCFE" w:rsidR="006D20EB" w:rsidRPr="006764C6" w:rsidRDefault="003B0B79" w:rsidP="00AF6E99">
                  <w:pPr>
                    <w:spacing w:before="120"/>
                    <w:rPr>
                      <w:ins w:id="584" w:author="Author"/>
                      <w:rFonts w:ascii="inherit" w:hAnsi="inherit"/>
                      <w:sz w:val="24"/>
                      <w:szCs w:val="24"/>
                      <w:rPrChange w:id="585" w:author="Author">
                        <w:rPr>
                          <w:ins w:id="586" w:author="Author"/>
                          <w:rFonts w:ascii="inherit" w:hAnsi="inherit"/>
                          <w:sz w:val="24"/>
                          <w:szCs w:val="24"/>
                          <w:highlight w:val="yellow"/>
                        </w:rPr>
                      </w:rPrChange>
                    </w:rPr>
                  </w:pPr>
                  <w:ins w:id="587" w:author="Author">
                    <w:r w:rsidRPr="00A02AA6">
                      <w:rPr>
                        <w:rFonts w:ascii="inherit" w:hAnsi="inherit"/>
                        <w:sz w:val="24"/>
                        <w:szCs w:val="24"/>
                      </w:rPr>
                      <w:t>25% of maximum power per second (50% Pmax per 2 s)</w:t>
                    </w:r>
                  </w:ins>
                </w:p>
              </w:tc>
              <w:tc>
                <w:tcPr>
                  <w:tcW w:w="3060" w:type="dxa"/>
                  <w:tcBorders>
                    <w:top w:val="nil"/>
                    <w:left w:val="nil"/>
                    <w:bottom w:val="single" w:sz="8" w:space="0" w:color="auto"/>
                    <w:right w:val="single" w:sz="8" w:space="0" w:color="auto"/>
                  </w:tcBorders>
                  <w:hideMark/>
                </w:tcPr>
                <w:p w14:paraId="1E9B2B25" w14:textId="1286CF7C" w:rsidR="006D20EB" w:rsidRPr="006764C6" w:rsidRDefault="003B0B79" w:rsidP="00AF6E99">
                  <w:pPr>
                    <w:spacing w:before="120"/>
                    <w:ind w:left="91"/>
                    <w:rPr>
                      <w:ins w:id="588" w:author="Author"/>
                      <w:rFonts w:ascii="inherit" w:hAnsi="inherit"/>
                      <w:sz w:val="24"/>
                      <w:szCs w:val="24"/>
                      <w:rPrChange w:id="589" w:author="Author">
                        <w:rPr>
                          <w:ins w:id="590" w:author="Author"/>
                          <w:rFonts w:ascii="inherit" w:hAnsi="inherit"/>
                          <w:sz w:val="24"/>
                          <w:szCs w:val="24"/>
                          <w:highlight w:val="yellow"/>
                        </w:rPr>
                      </w:rPrChange>
                    </w:rPr>
                  </w:pPr>
                  <w:ins w:id="591" w:author="Author">
                    <w:r w:rsidRPr="00A02AA6">
                      <w:rPr>
                        <w:rFonts w:ascii="inherit" w:hAnsi="inherit"/>
                        <w:sz w:val="24"/>
                        <w:szCs w:val="24"/>
                      </w:rPr>
                      <w:t>4% of maximum power per second (20% Pmax per 5 s) if the current active power is above 50% of maximum power. At operating points below 50% of maximum power a slower reaction may apply, because the wind generator response is limited by the kinetic energy of rotating masses. Nonetheless, the response time shall be as fast as technically feasible and justified to the relevant network operator</w:t>
                    </w:r>
                    <w:r w:rsidR="00B62E74">
                      <w:rPr>
                        <w:rFonts w:ascii="inherit" w:hAnsi="inherit"/>
                        <w:sz w:val="24"/>
                        <w:szCs w:val="24"/>
                      </w:rPr>
                      <w:t xml:space="preserve"> </w:t>
                    </w:r>
                  </w:ins>
                </w:p>
              </w:tc>
            </w:tr>
          </w:tbl>
          <w:p w14:paraId="53B79999" w14:textId="77777777" w:rsidR="006D20EB" w:rsidRPr="006764C6" w:rsidRDefault="006D20EB" w:rsidP="006D20EB">
            <w:pPr>
              <w:spacing w:before="120"/>
              <w:jc w:val="both"/>
              <w:rPr>
                <w:ins w:id="592" w:author="Author"/>
                <w:rFonts w:ascii="inherit" w:eastAsia="Times New Roman" w:hAnsi="inherit" w:cs="Times New Roman"/>
                <w:sz w:val="24"/>
                <w:szCs w:val="24"/>
                <w:lang w:eastAsia="en-GB"/>
                <w:rPrChange w:id="593" w:author="Author">
                  <w:rPr>
                    <w:ins w:id="594" w:author="Author"/>
                    <w:rFonts w:ascii="inherit" w:eastAsia="Times New Roman" w:hAnsi="inherit" w:cs="Times New Roman"/>
                    <w:sz w:val="24"/>
                    <w:szCs w:val="24"/>
                    <w:highlight w:val="yellow"/>
                    <w:lang w:eastAsia="en-GB"/>
                  </w:rPr>
                </w:rPrChange>
              </w:rPr>
            </w:pPr>
          </w:p>
          <w:p w14:paraId="458C76B9" w14:textId="77777777" w:rsidR="006D20EB" w:rsidRPr="006764C6" w:rsidRDefault="006D20EB" w:rsidP="006D20EB">
            <w:pPr>
              <w:spacing w:before="120"/>
              <w:jc w:val="both"/>
              <w:rPr>
                <w:ins w:id="595" w:author="Author"/>
                <w:rFonts w:ascii="inherit" w:eastAsia="Times New Roman" w:hAnsi="inherit" w:cs="Times New Roman"/>
                <w:sz w:val="24"/>
                <w:szCs w:val="24"/>
                <w:lang w:eastAsia="en-GB"/>
                <w:rPrChange w:id="596" w:author="Author">
                  <w:rPr>
                    <w:ins w:id="597" w:author="Author"/>
                    <w:rFonts w:ascii="inherit" w:eastAsia="Times New Roman" w:hAnsi="inherit" w:cs="Times New Roman"/>
                    <w:sz w:val="24"/>
                    <w:szCs w:val="24"/>
                    <w:highlight w:val="yellow"/>
                    <w:lang w:eastAsia="en-GB"/>
                  </w:rPr>
                </w:rPrChange>
              </w:rPr>
            </w:pPr>
            <w:ins w:id="598" w:author="Author">
              <w:r w:rsidRPr="006764C6">
                <w:rPr>
                  <w:rFonts w:ascii="inherit" w:eastAsia="Times New Roman" w:hAnsi="inherit" w:cs="Times New Roman"/>
                  <w:sz w:val="24"/>
                  <w:szCs w:val="24"/>
                  <w:lang w:eastAsia="en-GB"/>
                  <w:rPrChange w:id="599" w:author="Author">
                    <w:rPr>
                      <w:rFonts w:ascii="inherit" w:eastAsia="Times New Roman" w:hAnsi="inherit" w:cs="Times New Roman"/>
                      <w:sz w:val="24"/>
                      <w:szCs w:val="24"/>
                      <w:highlight w:val="yellow"/>
                      <w:lang w:eastAsia="en-GB"/>
                    </w:rPr>
                  </w:rPrChange>
                </w:rPr>
                <w:t xml:space="preserve">If the active power change is greater than the given limits, the response time for the part of the active power change exceeding the given limit shall be as fast as possible. </w:t>
              </w:r>
              <w:r w:rsidRPr="006764C6">
                <w:rPr>
                  <w:rFonts w:ascii="inherit" w:eastAsia="Times New Roman" w:hAnsi="inherit" w:cs="Times New Roman"/>
                  <w:sz w:val="24"/>
                  <w:szCs w:val="24"/>
                  <w:lang w:eastAsia="en-GB"/>
                  <w:rPrChange w:id="600" w:author="Author">
                    <w:rPr>
                      <w:rFonts w:ascii="inherit" w:eastAsia="Times New Roman" w:hAnsi="inherit" w:cs="Times New Roman"/>
                      <w:sz w:val="24"/>
                      <w:szCs w:val="24"/>
                      <w:highlight w:val="yellow"/>
                      <w:lang w:eastAsia="en-GB"/>
                    </w:rPr>
                  </w:rPrChange>
                </w:rPr>
                <w:lastRenderedPageBreak/>
                <w:t>The power-generating facility owner shall justify the response time, providing technical evidence to the relevant TSO;</w:t>
              </w:r>
            </w:ins>
          </w:p>
        </w:tc>
      </w:tr>
    </w:tbl>
    <w:p w14:paraId="5C5B015D" w14:textId="2BB5A52B"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The power-generating module shall be equipped with a logic interface (input port) in order to cease active power output within five seconds following an instruction being </w:t>
      </w:r>
      <w:r w:rsidRPr="003B7AE9">
        <w:rPr>
          <w:rFonts w:ascii="inherit" w:eastAsia="Times New Roman" w:hAnsi="inherit" w:cs="Times New Roman"/>
          <w:color w:val="000000"/>
          <w:sz w:val="24"/>
          <w:szCs w:val="24"/>
          <w:lang w:eastAsia="en-GB"/>
        </w:rPr>
        <w:lastRenderedPageBreak/>
        <w:t>received at the input port. The relevant system operator shall have the right to specify requirements for equipment to make this facility operable remotely.</w:t>
      </w:r>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3B7AE9">
                    <w:rPr>
                      <w:rFonts w:ascii="inherit" w:eastAsia="Times New Roman" w:hAnsi="inherit" w:cs="Times New Roman"/>
                      <w:sz w:val="17"/>
                      <w:szCs w:val="17"/>
                      <w:vertAlign w:val="subscript"/>
                      <w:lang w:eastAsia="en-GB"/>
                    </w:rPr>
                    <w:t>ret</w:t>
                  </w:r>
                  <w:r w:rsidRPr="003B7AE9">
                    <w:rPr>
                      <w:rFonts w:ascii="inherit" w:eastAsia="Times New Roman" w:hAnsi="inherit" w:cs="Times New Roman"/>
                      <w:sz w:val="24"/>
                      <w:szCs w:val="24"/>
                      <w:lang w:eastAsia="en-GB"/>
                    </w:rPr>
                    <w:t> is the retained voltage at the connection point during a fault, t</w:t>
                  </w:r>
                  <w:r w:rsidRPr="003B7AE9">
                    <w:rPr>
                      <w:rFonts w:ascii="inherit" w:eastAsia="Times New Roman" w:hAnsi="inherit" w:cs="Times New Roman"/>
                      <w:sz w:val="17"/>
                      <w:szCs w:val="17"/>
                      <w:vertAlign w:val="subscript"/>
                      <w:lang w:eastAsia="en-GB"/>
                    </w:rPr>
                    <w:t>clear</w:t>
                  </w:r>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lastRenderedPageBreak/>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 and ≥ 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 shall be capable of remaining connected to the network and continuing to operate stably when the actual course of the phase-to-phase voltages on the network voltage level at the connection point during a </w:t>
                  </w:r>
                  <w:r w:rsidRPr="003B7AE9">
                    <w:rPr>
                      <w:rFonts w:ascii="inherit" w:eastAsia="Times New Roman" w:hAnsi="inherit" w:cs="Times New Roman"/>
                      <w:sz w:val="24"/>
                      <w:szCs w:val="24"/>
                      <w:lang w:eastAsia="en-GB"/>
                    </w:rPr>
                    <w:lastRenderedPageBreak/>
                    <w:t>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bookmarkStart w:id="601" w:name="_Hlk119005390"/>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1A893C3"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fault-ride-through capabilities in case of asymmetrical faults shall be specified by each </w:t>
            </w:r>
            <w:r w:rsidRPr="00344B00">
              <w:rPr>
                <w:rFonts w:ascii="inherit" w:eastAsia="Times New Roman" w:hAnsi="inherit" w:cs="Times New Roman"/>
                <w:sz w:val="24"/>
                <w:szCs w:val="24"/>
                <w:lang w:eastAsia="en-GB"/>
              </w:rPr>
              <w:t>TSO</w:t>
            </w:r>
            <w:ins w:id="602" w:author="Author">
              <w:r w:rsidR="001F6DF0" w:rsidRPr="00344B00">
                <w:rPr>
                  <w:rFonts w:ascii="inherit" w:eastAsia="Times New Roman" w:hAnsi="inherit" w:cs="Times New Roman"/>
                  <w:sz w:val="24"/>
                  <w:szCs w:val="24"/>
                  <w:lang w:eastAsia="en-GB"/>
                </w:rPr>
                <w:t xml:space="preserve"> but will not exceed the limits imposed under (</w:t>
              </w:r>
              <w:r w:rsidR="002D4C44" w:rsidRPr="006764C6">
                <w:rPr>
                  <w:rFonts w:ascii="inherit" w:eastAsia="Times New Roman" w:hAnsi="inherit" w:cs="Times New Roman"/>
                  <w:sz w:val="24"/>
                  <w:szCs w:val="24"/>
                  <w:lang w:eastAsia="en-GB"/>
                  <w:rPrChange w:id="603" w:author="Author">
                    <w:rPr>
                      <w:rFonts w:ascii="inherit" w:eastAsia="Times New Roman" w:hAnsi="inherit" w:cs="Times New Roman"/>
                      <w:sz w:val="24"/>
                      <w:szCs w:val="24"/>
                      <w:highlight w:val="yellow"/>
                      <w:lang w:eastAsia="en-GB"/>
                    </w:rPr>
                  </w:rPrChange>
                </w:rPr>
                <w:t>v</w:t>
              </w:r>
              <w:r w:rsidR="001F6DF0" w:rsidRPr="00344B00">
                <w:rPr>
                  <w:rFonts w:ascii="inherit" w:eastAsia="Times New Roman" w:hAnsi="inherit" w:cs="Times New Roman"/>
                  <w:sz w:val="24"/>
                  <w:szCs w:val="24"/>
                  <w:lang w:eastAsia="en-GB"/>
                </w:rPr>
                <w:t>) for symmetrical faults</w:t>
              </w:r>
            </w:ins>
            <w:r w:rsidRPr="00344B00">
              <w:rPr>
                <w:rFonts w:ascii="inherit" w:eastAsia="Times New Roman" w:hAnsi="inherit" w:cs="Times New Roman"/>
                <w:sz w:val="24"/>
                <w:szCs w:val="24"/>
                <w:lang w:eastAsia="en-GB"/>
              </w:rPr>
              <w:t>.</w:t>
            </w:r>
          </w:p>
        </w:tc>
      </w:tr>
    </w:tbl>
    <w:bookmarkEnd w:id="601"/>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415E21" w:rsidRDefault="003B7AE9" w:rsidP="003B7AE9">
                  <w:pPr>
                    <w:spacing w:before="120" w:after="0" w:line="240" w:lineRule="auto"/>
                    <w:jc w:val="both"/>
                    <w:rPr>
                      <w:rFonts w:ascii="inherit" w:eastAsia="Times New Roman" w:hAnsi="inherit" w:cs="Times New Roman"/>
                      <w:sz w:val="24"/>
                      <w:szCs w:val="24"/>
                      <w:lang w:eastAsia="en-GB"/>
                    </w:rPr>
                  </w:pPr>
                  <w:r w:rsidRPr="00415E21">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415E21" w14:paraId="29BA5E9F" w14:textId="77777777">
                    <w:tc>
                      <w:tcPr>
                        <w:tcW w:w="0" w:type="auto"/>
                        <w:shd w:val="clear" w:color="auto" w:fill="auto"/>
                        <w:hideMark/>
                      </w:tcPr>
                      <w:p w14:paraId="2562C025" w14:textId="77777777" w:rsidR="003B7AE9" w:rsidRPr="00415E21" w:rsidRDefault="003B7AE9" w:rsidP="003B7AE9">
                        <w:pPr>
                          <w:spacing w:before="120" w:after="0" w:line="240" w:lineRule="auto"/>
                          <w:jc w:val="both"/>
                          <w:rPr>
                            <w:rFonts w:ascii="inherit" w:eastAsia="Times New Roman" w:hAnsi="inherit" w:cs="Times New Roman"/>
                            <w:sz w:val="24"/>
                            <w:szCs w:val="24"/>
                            <w:lang w:eastAsia="en-GB"/>
                          </w:rPr>
                        </w:pPr>
                        <w:r w:rsidRPr="00415E21">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415E21" w:rsidRDefault="003B7AE9" w:rsidP="003B7AE9">
                        <w:pPr>
                          <w:spacing w:before="120" w:after="0" w:line="240" w:lineRule="auto"/>
                          <w:jc w:val="both"/>
                          <w:rPr>
                            <w:rFonts w:ascii="inherit" w:eastAsia="Times New Roman" w:hAnsi="inherit" w:cs="Times New Roman"/>
                            <w:sz w:val="24"/>
                            <w:szCs w:val="24"/>
                            <w:lang w:eastAsia="en-GB"/>
                          </w:rPr>
                        </w:pPr>
                        <w:r w:rsidRPr="00415E21">
                          <w:rPr>
                            <w:rFonts w:ascii="inherit" w:eastAsia="Times New Roman" w:hAnsi="inherit" w:cs="Times New Roman"/>
                            <w:sz w:val="24"/>
                            <w:szCs w:val="24"/>
                            <w:lang w:eastAsia="en-GB"/>
                          </w:rPr>
                          <w:t>external and internal short circuit,</w:t>
                        </w:r>
                      </w:p>
                    </w:tc>
                  </w:tr>
                </w:tbl>
                <w:p w14:paraId="6DCCBA7F" w14:textId="77777777" w:rsidR="003B7AE9" w:rsidRPr="00415E21"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415E21" w14:paraId="4F91998D" w14:textId="77777777">
                    <w:tc>
                      <w:tcPr>
                        <w:tcW w:w="0" w:type="auto"/>
                        <w:shd w:val="clear" w:color="auto" w:fill="auto"/>
                        <w:hideMark/>
                      </w:tcPr>
                      <w:p w14:paraId="621B97F1" w14:textId="77777777" w:rsidR="003B7AE9" w:rsidRPr="00415E21" w:rsidRDefault="003B7AE9" w:rsidP="003B7AE9">
                        <w:pPr>
                          <w:spacing w:before="120" w:after="0" w:line="240" w:lineRule="auto"/>
                          <w:jc w:val="both"/>
                          <w:rPr>
                            <w:rFonts w:ascii="inherit" w:eastAsia="Times New Roman" w:hAnsi="inherit" w:cs="Times New Roman"/>
                            <w:sz w:val="24"/>
                            <w:szCs w:val="24"/>
                            <w:lang w:eastAsia="en-GB"/>
                          </w:rPr>
                        </w:pPr>
                        <w:r w:rsidRPr="00415E21">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415E21" w:rsidRDefault="003B7AE9" w:rsidP="003B7AE9">
                        <w:pPr>
                          <w:spacing w:before="120" w:after="0" w:line="240" w:lineRule="auto"/>
                          <w:jc w:val="both"/>
                          <w:rPr>
                            <w:rFonts w:ascii="inherit" w:eastAsia="Times New Roman" w:hAnsi="inherit" w:cs="Times New Roman"/>
                            <w:sz w:val="24"/>
                            <w:szCs w:val="24"/>
                            <w:lang w:eastAsia="en-GB"/>
                          </w:rPr>
                        </w:pPr>
                        <w:r w:rsidRPr="00415E21">
                          <w:rPr>
                            <w:rFonts w:ascii="inherit" w:eastAsia="Times New Roman" w:hAnsi="inherit" w:cs="Times New Roman"/>
                            <w:sz w:val="24"/>
                            <w:szCs w:val="24"/>
                            <w:lang w:eastAsia="en-GB"/>
                          </w:rPr>
                          <w:t>asymmetric load (negative phase sequence),</w:t>
                        </w:r>
                      </w:p>
                    </w:tc>
                  </w:tr>
                </w:tbl>
                <w:p w14:paraId="1FBC9AB4" w14:textId="77777777" w:rsidR="003B7AE9" w:rsidRPr="00415E21"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415E21" w14:paraId="16ED08B5" w14:textId="77777777">
                    <w:tc>
                      <w:tcPr>
                        <w:tcW w:w="0" w:type="auto"/>
                        <w:shd w:val="clear" w:color="auto" w:fill="auto"/>
                        <w:hideMark/>
                      </w:tcPr>
                      <w:p w14:paraId="2187B51F" w14:textId="77777777" w:rsidR="003B7AE9" w:rsidRPr="00415E21" w:rsidRDefault="003B7AE9" w:rsidP="003B7AE9">
                        <w:pPr>
                          <w:spacing w:before="120" w:after="0" w:line="240" w:lineRule="auto"/>
                          <w:jc w:val="both"/>
                          <w:rPr>
                            <w:rFonts w:ascii="inherit" w:eastAsia="Times New Roman" w:hAnsi="inherit" w:cs="Times New Roman"/>
                            <w:sz w:val="24"/>
                            <w:szCs w:val="24"/>
                            <w:lang w:eastAsia="en-GB"/>
                          </w:rPr>
                        </w:pPr>
                        <w:r w:rsidRPr="00415E21">
                          <w:rPr>
                            <w:rFonts w:ascii="inherit" w:eastAsia="Times New Roman" w:hAnsi="inherit" w:cs="Times New Roman"/>
                            <w:sz w:val="24"/>
                            <w:szCs w:val="24"/>
                            <w:lang w:eastAsia="en-GB"/>
                          </w:rPr>
                          <w:t>—</w:t>
                        </w:r>
                      </w:p>
                    </w:tc>
                    <w:tc>
                      <w:tcPr>
                        <w:tcW w:w="0" w:type="auto"/>
                        <w:shd w:val="clear" w:color="auto" w:fill="auto"/>
                        <w:hideMark/>
                      </w:tcPr>
                      <w:p w14:paraId="6E3C35E8" w14:textId="3F3D9C39" w:rsidR="003B7AE9" w:rsidRPr="00415E21" w:rsidRDefault="003B7AE9" w:rsidP="003B7AE9">
                        <w:pPr>
                          <w:spacing w:before="120" w:after="0" w:line="240" w:lineRule="auto"/>
                          <w:jc w:val="both"/>
                          <w:rPr>
                            <w:rFonts w:ascii="inherit" w:eastAsia="Times New Roman" w:hAnsi="inherit" w:cs="Times New Roman"/>
                            <w:sz w:val="24"/>
                            <w:szCs w:val="24"/>
                            <w:lang w:eastAsia="en-GB"/>
                          </w:rPr>
                        </w:pPr>
                        <w:r w:rsidRPr="00415E21">
                          <w:rPr>
                            <w:rFonts w:ascii="inherit" w:eastAsia="Times New Roman" w:hAnsi="inherit" w:cs="Times New Roman"/>
                            <w:sz w:val="24"/>
                            <w:szCs w:val="24"/>
                            <w:lang w:eastAsia="en-GB"/>
                          </w:rPr>
                          <w:t xml:space="preserve">stator </w:t>
                        </w:r>
                        <w:del w:id="604" w:author="Author">
                          <w:r w:rsidRPr="006764C6" w:rsidDel="003F58EA">
                            <w:rPr>
                              <w:rFonts w:ascii="inherit" w:eastAsia="Times New Roman" w:hAnsi="inherit" w:cs="Times New Roman"/>
                              <w:strike/>
                              <w:sz w:val="24"/>
                              <w:szCs w:val="24"/>
                              <w:lang w:eastAsia="en-GB"/>
                              <w:rPrChange w:id="605" w:author="Author">
                                <w:rPr>
                                  <w:rFonts w:ascii="inherit" w:eastAsia="Times New Roman" w:hAnsi="inherit" w:cs="Times New Roman"/>
                                  <w:sz w:val="24"/>
                                  <w:szCs w:val="24"/>
                                  <w:lang w:eastAsia="en-GB"/>
                                </w:rPr>
                              </w:rPrChange>
                            </w:rPr>
                            <w:delText>and rotor</w:delText>
                          </w:r>
                          <w:r w:rsidRPr="00415E21" w:rsidDel="003F58EA">
                            <w:rPr>
                              <w:rFonts w:ascii="inherit" w:eastAsia="Times New Roman" w:hAnsi="inherit" w:cs="Times New Roman"/>
                              <w:sz w:val="24"/>
                              <w:szCs w:val="24"/>
                              <w:lang w:eastAsia="en-GB"/>
                            </w:rPr>
                            <w:delText xml:space="preserve"> </w:delText>
                          </w:r>
                        </w:del>
                        <w:r w:rsidRPr="00415E21">
                          <w:rPr>
                            <w:rFonts w:ascii="inherit" w:eastAsia="Times New Roman" w:hAnsi="inherit" w:cs="Times New Roman"/>
                            <w:sz w:val="24"/>
                            <w:szCs w:val="24"/>
                            <w:lang w:eastAsia="en-GB"/>
                          </w:rPr>
                          <w:t>overload,</w:t>
                        </w:r>
                      </w:p>
                    </w:tc>
                  </w:tr>
                </w:tbl>
                <w:p w14:paraId="1E73D24F" w14:textId="77777777" w:rsidR="003B7AE9" w:rsidRPr="00415E21"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415E21" w:rsidDel="003F58EA" w14:paraId="66277A34" w14:textId="1C052403">
                    <w:trPr>
                      <w:del w:id="606" w:author="Author"/>
                    </w:trPr>
                    <w:tc>
                      <w:tcPr>
                        <w:tcW w:w="0" w:type="auto"/>
                        <w:shd w:val="clear" w:color="auto" w:fill="auto"/>
                        <w:hideMark/>
                      </w:tcPr>
                      <w:p w14:paraId="5C57F046" w14:textId="23763D20" w:rsidR="003B7AE9" w:rsidRPr="006764C6" w:rsidDel="003F58EA" w:rsidRDefault="003B7AE9" w:rsidP="003B7AE9">
                        <w:pPr>
                          <w:spacing w:before="120" w:after="0" w:line="240" w:lineRule="auto"/>
                          <w:jc w:val="both"/>
                          <w:rPr>
                            <w:del w:id="607" w:author="Author"/>
                            <w:rFonts w:ascii="inherit" w:eastAsia="Times New Roman" w:hAnsi="inherit" w:cs="Times New Roman"/>
                            <w:strike/>
                            <w:sz w:val="24"/>
                            <w:szCs w:val="24"/>
                            <w:lang w:eastAsia="en-GB"/>
                            <w:rPrChange w:id="608" w:author="Author">
                              <w:rPr>
                                <w:del w:id="609" w:author="Author"/>
                                <w:rFonts w:ascii="inherit" w:eastAsia="Times New Roman" w:hAnsi="inherit" w:cs="Times New Roman"/>
                                <w:sz w:val="24"/>
                                <w:szCs w:val="24"/>
                                <w:lang w:eastAsia="en-GB"/>
                              </w:rPr>
                            </w:rPrChange>
                          </w:rPr>
                        </w:pPr>
                        <w:del w:id="610" w:author="Author">
                          <w:r w:rsidRPr="006764C6" w:rsidDel="003F58EA">
                            <w:rPr>
                              <w:rFonts w:ascii="inherit" w:eastAsia="Times New Roman" w:hAnsi="inherit" w:cs="Times New Roman" w:hint="eastAsia"/>
                              <w:strike/>
                              <w:sz w:val="24"/>
                              <w:szCs w:val="24"/>
                              <w:lang w:eastAsia="en-GB"/>
                              <w:rPrChange w:id="611" w:author="Author">
                                <w:rPr>
                                  <w:rFonts w:ascii="inherit" w:eastAsia="Times New Roman" w:hAnsi="inherit" w:cs="Times New Roman" w:hint="eastAsia"/>
                                  <w:sz w:val="24"/>
                                  <w:szCs w:val="24"/>
                                  <w:lang w:eastAsia="en-GB"/>
                                </w:rPr>
                              </w:rPrChange>
                            </w:rPr>
                            <w:delText>—</w:delText>
                          </w:r>
                        </w:del>
                      </w:p>
                    </w:tc>
                    <w:tc>
                      <w:tcPr>
                        <w:tcW w:w="0" w:type="auto"/>
                        <w:shd w:val="clear" w:color="auto" w:fill="auto"/>
                        <w:hideMark/>
                      </w:tcPr>
                      <w:p w14:paraId="34A98386" w14:textId="2F7AFB3D" w:rsidR="003B7AE9" w:rsidRPr="006764C6" w:rsidDel="003F58EA" w:rsidRDefault="003B7AE9" w:rsidP="003B7AE9">
                        <w:pPr>
                          <w:spacing w:before="120" w:after="0" w:line="240" w:lineRule="auto"/>
                          <w:jc w:val="both"/>
                          <w:rPr>
                            <w:del w:id="612" w:author="Author"/>
                            <w:rFonts w:ascii="inherit" w:eastAsia="Times New Roman" w:hAnsi="inherit" w:cs="Times New Roman"/>
                            <w:strike/>
                            <w:sz w:val="24"/>
                            <w:szCs w:val="24"/>
                            <w:lang w:eastAsia="en-GB"/>
                            <w:rPrChange w:id="613" w:author="Author">
                              <w:rPr>
                                <w:del w:id="614" w:author="Author"/>
                                <w:rFonts w:ascii="inherit" w:eastAsia="Times New Roman" w:hAnsi="inherit" w:cs="Times New Roman"/>
                                <w:sz w:val="24"/>
                                <w:szCs w:val="24"/>
                                <w:lang w:eastAsia="en-GB"/>
                              </w:rPr>
                            </w:rPrChange>
                          </w:rPr>
                        </w:pPr>
                        <w:del w:id="615" w:author="Author">
                          <w:r w:rsidRPr="006764C6" w:rsidDel="003F58EA">
                            <w:rPr>
                              <w:rFonts w:ascii="inherit" w:eastAsia="Times New Roman" w:hAnsi="inherit" w:cs="Times New Roman"/>
                              <w:strike/>
                              <w:sz w:val="24"/>
                              <w:szCs w:val="24"/>
                              <w:lang w:eastAsia="en-GB"/>
                              <w:rPrChange w:id="616" w:author="Author">
                                <w:rPr>
                                  <w:rFonts w:ascii="inherit" w:eastAsia="Times New Roman" w:hAnsi="inherit" w:cs="Times New Roman"/>
                                  <w:sz w:val="24"/>
                                  <w:szCs w:val="24"/>
                                  <w:lang w:eastAsia="en-GB"/>
                                </w:rPr>
                              </w:rPrChange>
                            </w:rPr>
                            <w:delText>over-/underexcitation,</w:delText>
                          </w:r>
                        </w:del>
                      </w:p>
                    </w:tc>
                  </w:tr>
                </w:tbl>
                <w:p w14:paraId="13880485" w14:textId="77777777" w:rsidR="003B7AE9" w:rsidRPr="00415E21"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415E21" w14:paraId="6F91CA8F" w14:textId="77777777">
                    <w:tc>
                      <w:tcPr>
                        <w:tcW w:w="0" w:type="auto"/>
                        <w:shd w:val="clear" w:color="auto" w:fill="auto"/>
                        <w:hideMark/>
                      </w:tcPr>
                      <w:p w14:paraId="64221DCF" w14:textId="77777777" w:rsidR="003B7AE9" w:rsidRPr="00415E21" w:rsidRDefault="003B7AE9" w:rsidP="003B7AE9">
                        <w:pPr>
                          <w:spacing w:before="120" w:after="0" w:line="240" w:lineRule="auto"/>
                          <w:jc w:val="both"/>
                          <w:rPr>
                            <w:rFonts w:ascii="inherit" w:eastAsia="Times New Roman" w:hAnsi="inherit" w:cs="Times New Roman"/>
                            <w:sz w:val="24"/>
                            <w:szCs w:val="24"/>
                            <w:lang w:eastAsia="en-GB"/>
                          </w:rPr>
                        </w:pPr>
                        <w:r w:rsidRPr="00415E21">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415E21" w:rsidRDefault="003B7AE9" w:rsidP="003B7AE9">
                        <w:pPr>
                          <w:spacing w:before="120" w:after="0" w:line="240" w:lineRule="auto"/>
                          <w:jc w:val="both"/>
                          <w:rPr>
                            <w:rFonts w:ascii="inherit" w:eastAsia="Times New Roman" w:hAnsi="inherit" w:cs="Times New Roman"/>
                            <w:sz w:val="24"/>
                            <w:szCs w:val="24"/>
                            <w:lang w:eastAsia="en-GB"/>
                          </w:rPr>
                        </w:pPr>
                        <w:r w:rsidRPr="00415E21">
                          <w:rPr>
                            <w:rFonts w:ascii="inherit" w:eastAsia="Times New Roman" w:hAnsi="inherit" w:cs="Times New Roman"/>
                            <w:sz w:val="24"/>
                            <w:szCs w:val="24"/>
                            <w:lang w:eastAsia="en-GB"/>
                          </w:rPr>
                          <w:t>over-/undervoltage at the connection point,</w:t>
                        </w:r>
                      </w:p>
                    </w:tc>
                  </w:tr>
                </w:tbl>
                <w:p w14:paraId="4714C643" w14:textId="77777777" w:rsidR="003B7AE9" w:rsidRPr="00415E21"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415E21" w14:paraId="1B45D37E" w14:textId="77777777">
                    <w:tc>
                      <w:tcPr>
                        <w:tcW w:w="0" w:type="auto"/>
                        <w:shd w:val="clear" w:color="auto" w:fill="auto"/>
                        <w:hideMark/>
                      </w:tcPr>
                      <w:p w14:paraId="0306CAFD" w14:textId="77777777" w:rsidR="003B7AE9" w:rsidRPr="00415E21" w:rsidRDefault="003B7AE9" w:rsidP="003B7AE9">
                        <w:pPr>
                          <w:spacing w:before="120" w:after="0" w:line="240" w:lineRule="auto"/>
                          <w:jc w:val="both"/>
                          <w:rPr>
                            <w:rFonts w:ascii="inherit" w:eastAsia="Times New Roman" w:hAnsi="inherit" w:cs="Times New Roman"/>
                            <w:sz w:val="24"/>
                            <w:szCs w:val="24"/>
                            <w:lang w:eastAsia="en-GB"/>
                          </w:rPr>
                        </w:pPr>
                        <w:r w:rsidRPr="00415E21">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415E21" w:rsidRDefault="003B7AE9" w:rsidP="003B7AE9">
                        <w:pPr>
                          <w:spacing w:before="120" w:after="0" w:line="240" w:lineRule="auto"/>
                          <w:jc w:val="both"/>
                          <w:rPr>
                            <w:rFonts w:ascii="inherit" w:eastAsia="Times New Roman" w:hAnsi="inherit" w:cs="Times New Roman"/>
                            <w:sz w:val="24"/>
                            <w:szCs w:val="24"/>
                            <w:lang w:eastAsia="en-GB"/>
                          </w:rPr>
                        </w:pPr>
                        <w:r w:rsidRPr="00415E21">
                          <w:rPr>
                            <w:rFonts w:ascii="inherit" w:eastAsia="Times New Roman" w:hAnsi="inherit" w:cs="Times New Roman"/>
                            <w:sz w:val="24"/>
                            <w:szCs w:val="24"/>
                            <w:lang w:eastAsia="en-GB"/>
                          </w:rPr>
                          <w:t>over-/undervoltage at the alternator terminals,</w:t>
                        </w:r>
                      </w:p>
                    </w:tc>
                  </w:tr>
                </w:tbl>
                <w:p w14:paraId="60CF4A09" w14:textId="77777777" w:rsidR="003B7AE9" w:rsidRPr="00415E21"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415E21" w:rsidDel="003F58EA" w14:paraId="28E50E29" w14:textId="4143414F">
                    <w:trPr>
                      <w:del w:id="617" w:author="Author"/>
                    </w:trPr>
                    <w:tc>
                      <w:tcPr>
                        <w:tcW w:w="0" w:type="auto"/>
                        <w:shd w:val="clear" w:color="auto" w:fill="auto"/>
                        <w:hideMark/>
                      </w:tcPr>
                      <w:p w14:paraId="0B581D21" w14:textId="0A1C3EFF" w:rsidR="003B7AE9" w:rsidRPr="006764C6" w:rsidDel="003F58EA" w:rsidRDefault="003B7AE9" w:rsidP="003B7AE9">
                        <w:pPr>
                          <w:spacing w:before="120" w:after="0" w:line="240" w:lineRule="auto"/>
                          <w:jc w:val="both"/>
                          <w:rPr>
                            <w:del w:id="618" w:author="Author"/>
                            <w:rFonts w:ascii="inherit" w:eastAsia="Times New Roman" w:hAnsi="inherit" w:cs="Times New Roman"/>
                            <w:strike/>
                            <w:sz w:val="24"/>
                            <w:szCs w:val="24"/>
                            <w:lang w:eastAsia="en-GB"/>
                            <w:rPrChange w:id="619" w:author="Author">
                              <w:rPr>
                                <w:del w:id="620" w:author="Author"/>
                                <w:rFonts w:ascii="inherit" w:eastAsia="Times New Roman" w:hAnsi="inherit" w:cs="Times New Roman"/>
                                <w:sz w:val="24"/>
                                <w:szCs w:val="24"/>
                                <w:lang w:eastAsia="en-GB"/>
                              </w:rPr>
                            </w:rPrChange>
                          </w:rPr>
                        </w:pPr>
                        <w:del w:id="621" w:author="Author">
                          <w:r w:rsidRPr="006764C6" w:rsidDel="003F58EA">
                            <w:rPr>
                              <w:rFonts w:ascii="inherit" w:eastAsia="Times New Roman" w:hAnsi="inherit" w:cs="Times New Roman" w:hint="eastAsia"/>
                              <w:strike/>
                              <w:sz w:val="24"/>
                              <w:szCs w:val="24"/>
                              <w:lang w:eastAsia="en-GB"/>
                              <w:rPrChange w:id="622" w:author="Author">
                                <w:rPr>
                                  <w:rFonts w:ascii="inherit" w:eastAsia="Times New Roman" w:hAnsi="inherit" w:cs="Times New Roman" w:hint="eastAsia"/>
                                  <w:sz w:val="24"/>
                                  <w:szCs w:val="24"/>
                                  <w:lang w:eastAsia="en-GB"/>
                                </w:rPr>
                              </w:rPrChange>
                            </w:rPr>
                            <w:delText>—</w:delText>
                          </w:r>
                        </w:del>
                      </w:p>
                    </w:tc>
                    <w:tc>
                      <w:tcPr>
                        <w:tcW w:w="0" w:type="auto"/>
                        <w:shd w:val="clear" w:color="auto" w:fill="auto"/>
                        <w:hideMark/>
                      </w:tcPr>
                      <w:p w14:paraId="4E623701" w14:textId="1A44176C" w:rsidR="003B7AE9" w:rsidRPr="006764C6" w:rsidDel="003F58EA" w:rsidRDefault="003B7AE9" w:rsidP="003B7AE9">
                        <w:pPr>
                          <w:spacing w:before="120" w:after="0" w:line="240" w:lineRule="auto"/>
                          <w:jc w:val="both"/>
                          <w:rPr>
                            <w:del w:id="623" w:author="Author"/>
                            <w:rFonts w:ascii="inherit" w:eastAsia="Times New Roman" w:hAnsi="inherit" w:cs="Times New Roman"/>
                            <w:strike/>
                            <w:sz w:val="24"/>
                            <w:szCs w:val="24"/>
                            <w:lang w:eastAsia="en-GB"/>
                            <w:rPrChange w:id="624" w:author="Author">
                              <w:rPr>
                                <w:del w:id="625" w:author="Author"/>
                                <w:rFonts w:ascii="inherit" w:eastAsia="Times New Roman" w:hAnsi="inherit" w:cs="Times New Roman"/>
                                <w:sz w:val="24"/>
                                <w:szCs w:val="24"/>
                                <w:lang w:eastAsia="en-GB"/>
                              </w:rPr>
                            </w:rPrChange>
                          </w:rPr>
                        </w:pPr>
                        <w:del w:id="626" w:author="Author">
                          <w:r w:rsidRPr="006764C6" w:rsidDel="003F58EA">
                            <w:rPr>
                              <w:rFonts w:ascii="inherit" w:eastAsia="Times New Roman" w:hAnsi="inherit" w:cs="Times New Roman"/>
                              <w:strike/>
                              <w:sz w:val="24"/>
                              <w:szCs w:val="24"/>
                              <w:lang w:eastAsia="en-GB"/>
                              <w:rPrChange w:id="627" w:author="Author">
                                <w:rPr>
                                  <w:rFonts w:ascii="inherit" w:eastAsia="Times New Roman" w:hAnsi="inherit" w:cs="Times New Roman"/>
                                  <w:sz w:val="24"/>
                                  <w:szCs w:val="24"/>
                                  <w:lang w:eastAsia="en-GB"/>
                                </w:rPr>
                              </w:rPrChange>
                            </w:rPr>
                            <w:delText>inter-area oscillations,</w:delText>
                          </w:r>
                        </w:del>
                      </w:p>
                    </w:tc>
                  </w:tr>
                </w:tbl>
                <w:p w14:paraId="765D0AD7" w14:textId="77777777" w:rsidR="003B7AE9" w:rsidRPr="00415E21"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415E21" w14:paraId="11D1E840" w14:textId="77777777">
                    <w:tc>
                      <w:tcPr>
                        <w:tcW w:w="0" w:type="auto"/>
                        <w:shd w:val="clear" w:color="auto" w:fill="auto"/>
                        <w:hideMark/>
                      </w:tcPr>
                      <w:p w14:paraId="6A75D30A" w14:textId="77777777" w:rsidR="003B7AE9" w:rsidRPr="00415E21" w:rsidRDefault="003B7AE9" w:rsidP="003B7AE9">
                        <w:pPr>
                          <w:spacing w:before="120" w:after="0" w:line="240" w:lineRule="auto"/>
                          <w:jc w:val="both"/>
                          <w:rPr>
                            <w:rFonts w:ascii="inherit" w:eastAsia="Times New Roman" w:hAnsi="inherit" w:cs="Times New Roman"/>
                            <w:sz w:val="24"/>
                            <w:szCs w:val="24"/>
                            <w:lang w:eastAsia="en-GB"/>
                          </w:rPr>
                        </w:pPr>
                        <w:r w:rsidRPr="00415E21">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415E21" w:rsidRDefault="003B7AE9" w:rsidP="003B7AE9">
                        <w:pPr>
                          <w:spacing w:before="120" w:after="0" w:line="240" w:lineRule="auto"/>
                          <w:jc w:val="both"/>
                          <w:rPr>
                            <w:rFonts w:ascii="inherit" w:eastAsia="Times New Roman" w:hAnsi="inherit" w:cs="Times New Roman"/>
                            <w:sz w:val="24"/>
                            <w:szCs w:val="24"/>
                            <w:lang w:eastAsia="en-GB"/>
                          </w:rPr>
                        </w:pPr>
                        <w:r w:rsidRPr="00415E21">
                          <w:rPr>
                            <w:rFonts w:ascii="inherit" w:eastAsia="Times New Roman" w:hAnsi="inherit" w:cs="Times New Roman"/>
                            <w:sz w:val="24"/>
                            <w:szCs w:val="24"/>
                            <w:lang w:eastAsia="en-GB"/>
                          </w:rPr>
                          <w:t>inrush current,</w:t>
                        </w:r>
                      </w:p>
                    </w:tc>
                  </w:tr>
                </w:tbl>
                <w:p w14:paraId="3CC7A742" w14:textId="77777777" w:rsidR="003B7AE9" w:rsidRPr="00415E21"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415E21" w:rsidDel="003F58EA" w14:paraId="1FB040CB" w14:textId="64CE4A01">
                    <w:trPr>
                      <w:del w:id="628" w:author="Author"/>
                    </w:trPr>
                    <w:tc>
                      <w:tcPr>
                        <w:tcW w:w="0" w:type="auto"/>
                        <w:shd w:val="clear" w:color="auto" w:fill="auto"/>
                        <w:hideMark/>
                      </w:tcPr>
                      <w:p w14:paraId="526857CE" w14:textId="7E2D3985" w:rsidR="003B7AE9" w:rsidRPr="006764C6" w:rsidDel="003F58EA" w:rsidRDefault="003B7AE9" w:rsidP="003B7AE9">
                        <w:pPr>
                          <w:spacing w:before="120" w:after="0" w:line="240" w:lineRule="auto"/>
                          <w:jc w:val="both"/>
                          <w:rPr>
                            <w:del w:id="629" w:author="Author"/>
                            <w:rFonts w:ascii="inherit" w:eastAsia="Times New Roman" w:hAnsi="inherit" w:cs="Times New Roman"/>
                            <w:strike/>
                            <w:sz w:val="24"/>
                            <w:szCs w:val="24"/>
                            <w:lang w:eastAsia="en-GB"/>
                            <w:rPrChange w:id="630" w:author="Author">
                              <w:rPr>
                                <w:del w:id="631" w:author="Author"/>
                                <w:rFonts w:ascii="inherit" w:eastAsia="Times New Roman" w:hAnsi="inherit" w:cs="Times New Roman"/>
                                <w:sz w:val="24"/>
                                <w:szCs w:val="24"/>
                                <w:lang w:eastAsia="en-GB"/>
                              </w:rPr>
                            </w:rPrChange>
                          </w:rPr>
                        </w:pPr>
                        <w:del w:id="632" w:author="Author">
                          <w:r w:rsidRPr="006764C6" w:rsidDel="003F58EA">
                            <w:rPr>
                              <w:rFonts w:ascii="inherit" w:eastAsia="Times New Roman" w:hAnsi="inherit" w:cs="Times New Roman" w:hint="eastAsia"/>
                              <w:strike/>
                              <w:sz w:val="24"/>
                              <w:szCs w:val="24"/>
                              <w:lang w:eastAsia="en-GB"/>
                              <w:rPrChange w:id="633" w:author="Author">
                                <w:rPr>
                                  <w:rFonts w:ascii="inherit" w:eastAsia="Times New Roman" w:hAnsi="inherit" w:cs="Times New Roman" w:hint="eastAsia"/>
                                  <w:sz w:val="24"/>
                                  <w:szCs w:val="24"/>
                                  <w:lang w:eastAsia="en-GB"/>
                                </w:rPr>
                              </w:rPrChange>
                            </w:rPr>
                            <w:delText>—</w:delText>
                          </w:r>
                        </w:del>
                      </w:p>
                    </w:tc>
                    <w:tc>
                      <w:tcPr>
                        <w:tcW w:w="0" w:type="auto"/>
                        <w:shd w:val="clear" w:color="auto" w:fill="auto"/>
                        <w:hideMark/>
                      </w:tcPr>
                      <w:p w14:paraId="07FD68F5" w14:textId="55F64BFF" w:rsidR="003B7AE9" w:rsidRPr="006764C6" w:rsidDel="003F58EA" w:rsidRDefault="003B7AE9" w:rsidP="003B7AE9">
                        <w:pPr>
                          <w:spacing w:before="120" w:after="0" w:line="240" w:lineRule="auto"/>
                          <w:jc w:val="both"/>
                          <w:rPr>
                            <w:del w:id="634" w:author="Author"/>
                            <w:rFonts w:ascii="inherit" w:eastAsia="Times New Roman" w:hAnsi="inherit" w:cs="Times New Roman"/>
                            <w:strike/>
                            <w:sz w:val="24"/>
                            <w:szCs w:val="24"/>
                            <w:lang w:eastAsia="en-GB"/>
                            <w:rPrChange w:id="635" w:author="Author">
                              <w:rPr>
                                <w:del w:id="636" w:author="Author"/>
                                <w:rFonts w:ascii="inherit" w:eastAsia="Times New Roman" w:hAnsi="inherit" w:cs="Times New Roman"/>
                                <w:sz w:val="24"/>
                                <w:szCs w:val="24"/>
                                <w:lang w:eastAsia="en-GB"/>
                              </w:rPr>
                            </w:rPrChange>
                          </w:rPr>
                        </w:pPr>
                        <w:del w:id="637" w:author="Author">
                          <w:r w:rsidRPr="006764C6" w:rsidDel="003F58EA">
                            <w:rPr>
                              <w:rFonts w:ascii="inherit" w:eastAsia="Times New Roman" w:hAnsi="inherit" w:cs="Times New Roman"/>
                              <w:strike/>
                              <w:sz w:val="24"/>
                              <w:szCs w:val="24"/>
                              <w:lang w:eastAsia="en-GB"/>
                              <w:rPrChange w:id="638" w:author="Author">
                                <w:rPr>
                                  <w:rFonts w:ascii="inherit" w:eastAsia="Times New Roman" w:hAnsi="inherit" w:cs="Times New Roman"/>
                                  <w:sz w:val="24"/>
                                  <w:szCs w:val="24"/>
                                  <w:lang w:eastAsia="en-GB"/>
                                </w:rPr>
                              </w:rPrChange>
                            </w:rPr>
                            <w:delText>asynchronous operation (pole slip),</w:delText>
                          </w:r>
                        </w:del>
                      </w:p>
                    </w:tc>
                  </w:tr>
                </w:tbl>
                <w:p w14:paraId="47B271A7" w14:textId="77777777" w:rsidR="003B7AE9" w:rsidRPr="00415E21"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415E21" w:rsidDel="003F58EA" w14:paraId="6A5DB197" w14:textId="0E031FE3">
                    <w:trPr>
                      <w:del w:id="639" w:author="Author"/>
                    </w:trPr>
                    <w:tc>
                      <w:tcPr>
                        <w:tcW w:w="0" w:type="auto"/>
                        <w:shd w:val="clear" w:color="auto" w:fill="auto"/>
                        <w:hideMark/>
                      </w:tcPr>
                      <w:p w14:paraId="23BEFF91" w14:textId="086FD3A6" w:rsidR="003B7AE9" w:rsidRPr="00415E21" w:rsidDel="003F58EA" w:rsidRDefault="003B7AE9" w:rsidP="003B7AE9">
                        <w:pPr>
                          <w:spacing w:before="120" w:after="0" w:line="240" w:lineRule="auto"/>
                          <w:jc w:val="both"/>
                          <w:rPr>
                            <w:del w:id="640" w:author="Author"/>
                            <w:rFonts w:ascii="inherit" w:eastAsia="Times New Roman" w:hAnsi="inherit" w:cs="Times New Roman"/>
                            <w:sz w:val="24"/>
                            <w:szCs w:val="24"/>
                            <w:lang w:eastAsia="en-GB"/>
                          </w:rPr>
                        </w:pPr>
                        <w:del w:id="641" w:author="Author">
                          <w:r w:rsidRPr="00415E21" w:rsidDel="003F58EA">
                            <w:rPr>
                              <w:rFonts w:ascii="inherit" w:eastAsia="Times New Roman" w:hAnsi="inherit" w:cs="Times New Roman"/>
                              <w:sz w:val="24"/>
                              <w:szCs w:val="24"/>
                              <w:lang w:eastAsia="en-GB"/>
                            </w:rPr>
                            <w:delText>—</w:delText>
                          </w:r>
                        </w:del>
                      </w:p>
                    </w:tc>
                    <w:tc>
                      <w:tcPr>
                        <w:tcW w:w="0" w:type="auto"/>
                        <w:shd w:val="clear" w:color="auto" w:fill="auto"/>
                        <w:hideMark/>
                      </w:tcPr>
                      <w:p w14:paraId="715F26BA" w14:textId="0C7C0CC9" w:rsidR="003B7AE9" w:rsidRPr="006764C6" w:rsidDel="003F58EA" w:rsidRDefault="003B7AE9" w:rsidP="003B7AE9">
                        <w:pPr>
                          <w:spacing w:before="120" w:after="0" w:line="240" w:lineRule="auto"/>
                          <w:jc w:val="both"/>
                          <w:rPr>
                            <w:del w:id="642" w:author="Author"/>
                            <w:rFonts w:ascii="inherit" w:eastAsia="Times New Roman" w:hAnsi="inherit" w:cs="Times New Roman"/>
                            <w:strike/>
                            <w:sz w:val="24"/>
                            <w:szCs w:val="24"/>
                            <w:lang w:eastAsia="en-GB"/>
                            <w:rPrChange w:id="643" w:author="Author">
                              <w:rPr>
                                <w:del w:id="644" w:author="Author"/>
                                <w:rFonts w:ascii="inherit" w:eastAsia="Times New Roman" w:hAnsi="inherit" w:cs="Times New Roman"/>
                                <w:sz w:val="24"/>
                                <w:szCs w:val="24"/>
                                <w:lang w:eastAsia="en-GB"/>
                              </w:rPr>
                            </w:rPrChange>
                          </w:rPr>
                        </w:pPr>
                        <w:del w:id="645" w:author="Author">
                          <w:r w:rsidRPr="006764C6" w:rsidDel="003F58EA">
                            <w:rPr>
                              <w:rFonts w:ascii="inherit" w:eastAsia="Times New Roman" w:hAnsi="inherit" w:cs="Times New Roman"/>
                              <w:strike/>
                              <w:sz w:val="24"/>
                              <w:szCs w:val="24"/>
                              <w:lang w:eastAsia="en-GB"/>
                              <w:rPrChange w:id="646" w:author="Author">
                                <w:rPr>
                                  <w:rFonts w:ascii="inherit" w:eastAsia="Times New Roman" w:hAnsi="inherit" w:cs="Times New Roman"/>
                                  <w:sz w:val="24"/>
                                  <w:szCs w:val="24"/>
                                  <w:lang w:eastAsia="en-GB"/>
                                </w:rPr>
                              </w:rPrChange>
                            </w:rPr>
                            <w:delText>protection against inadmissible shaft torsions (for example, subsynchronous resonance),</w:delText>
                          </w:r>
                        </w:del>
                      </w:p>
                    </w:tc>
                  </w:tr>
                </w:tbl>
                <w:p w14:paraId="2772F028" w14:textId="77777777" w:rsidR="003B7AE9" w:rsidRPr="00415E21"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415E21" w14:paraId="2C1D5FA6" w14:textId="77777777">
                    <w:tc>
                      <w:tcPr>
                        <w:tcW w:w="0" w:type="auto"/>
                        <w:shd w:val="clear" w:color="auto" w:fill="auto"/>
                        <w:hideMark/>
                      </w:tcPr>
                      <w:p w14:paraId="7F74037F" w14:textId="77777777" w:rsidR="003B7AE9" w:rsidRPr="00415E21" w:rsidRDefault="003B7AE9" w:rsidP="003B7AE9">
                        <w:pPr>
                          <w:spacing w:before="120" w:after="0" w:line="240" w:lineRule="auto"/>
                          <w:jc w:val="both"/>
                          <w:rPr>
                            <w:rFonts w:ascii="inherit" w:eastAsia="Times New Roman" w:hAnsi="inherit" w:cs="Times New Roman"/>
                            <w:sz w:val="24"/>
                            <w:szCs w:val="24"/>
                            <w:lang w:eastAsia="en-GB"/>
                          </w:rPr>
                        </w:pPr>
                        <w:r w:rsidRPr="00415E21">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415E21" w:rsidRDefault="003B7AE9" w:rsidP="003B7AE9">
                        <w:pPr>
                          <w:spacing w:before="120" w:after="0" w:line="240" w:lineRule="auto"/>
                          <w:jc w:val="both"/>
                          <w:rPr>
                            <w:rFonts w:ascii="inherit" w:eastAsia="Times New Roman" w:hAnsi="inherit" w:cs="Times New Roman"/>
                            <w:sz w:val="24"/>
                            <w:szCs w:val="24"/>
                            <w:lang w:eastAsia="en-GB"/>
                          </w:rPr>
                        </w:pPr>
                        <w:r w:rsidRPr="00415E21">
                          <w:rPr>
                            <w:rFonts w:ascii="inherit" w:eastAsia="Times New Roman" w:hAnsi="inherit" w:cs="Times New Roman"/>
                            <w:sz w:val="24"/>
                            <w:szCs w:val="24"/>
                            <w:lang w:eastAsia="en-GB"/>
                          </w:rPr>
                          <w:t>power-generating module line protection,</w:t>
                        </w:r>
                      </w:p>
                    </w:tc>
                  </w:tr>
                </w:tbl>
                <w:p w14:paraId="7DEB2025" w14:textId="77777777" w:rsidR="003B7AE9" w:rsidRPr="00415E21"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415E21" w14:paraId="38AEF6B9" w14:textId="77777777">
                    <w:tc>
                      <w:tcPr>
                        <w:tcW w:w="0" w:type="auto"/>
                        <w:shd w:val="clear" w:color="auto" w:fill="auto"/>
                        <w:hideMark/>
                      </w:tcPr>
                      <w:p w14:paraId="403D182A" w14:textId="77777777" w:rsidR="003B7AE9" w:rsidRPr="00415E21" w:rsidRDefault="003B7AE9" w:rsidP="003B7AE9">
                        <w:pPr>
                          <w:spacing w:before="120" w:after="0" w:line="240" w:lineRule="auto"/>
                          <w:jc w:val="both"/>
                          <w:rPr>
                            <w:rFonts w:ascii="inherit" w:eastAsia="Times New Roman" w:hAnsi="inherit" w:cs="Times New Roman"/>
                            <w:sz w:val="24"/>
                            <w:szCs w:val="24"/>
                            <w:lang w:eastAsia="en-GB"/>
                          </w:rPr>
                        </w:pPr>
                        <w:r w:rsidRPr="00415E21">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415E21" w:rsidRDefault="003B7AE9" w:rsidP="003B7AE9">
                        <w:pPr>
                          <w:spacing w:before="120" w:after="0" w:line="240" w:lineRule="auto"/>
                          <w:jc w:val="both"/>
                          <w:rPr>
                            <w:rFonts w:ascii="inherit" w:eastAsia="Times New Roman" w:hAnsi="inherit" w:cs="Times New Roman"/>
                            <w:sz w:val="24"/>
                            <w:szCs w:val="24"/>
                            <w:lang w:eastAsia="en-GB"/>
                          </w:rPr>
                        </w:pPr>
                        <w:r w:rsidRPr="00415E21">
                          <w:rPr>
                            <w:rFonts w:ascii="inherit" w:eastAsia="Times New Roman" w:hAnsi="inherit" w:cs="Times New Roman"/>
                            <w:sz w:val="24"/>
                            <w:szCs w:val="24"/>
                            <w:lang w:eastAsia="en-GB"/>
                          </w:rPr>
                          <w:t>unit transformer protection,</w:t>
                        </w:r>
                      </w:p>
                    </w:tc>
                  </w:tr>
                </w:tbl>
                <w:p w14:paraId="2B3BF300" w14:textId="77777777" w:rsidR="003B7AE9" w:rsidRPr="00415E21"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415E21" w14:paraId="53BF728A" w14:textId="77777777">
                    <w:tc>
                      <w:tcPr>
                        <w:tcW w:w="0" w:type="auto"/>
                        <w:shd w:val="clear" w:color="auto" w:fill="auto"/>
                        <w:hideMark/>
                      </w:tcPr>
                      <w:p w14:paraId="35E5FEAC" w14:textId="77777777" w:rsidR="003B7AE9" w:rsidRPr="00415E21" w:rsidRDefault="003B7AE9" w:rsidP="003B7AE9">
                        <w:pPr>
                          <w:spacing w:before="120" w:after="0" w:line="240" w:lineRule="auto"/>
                          <w:jc w:val="both"/>
                          <w:rPr>
                            <w:rFonts w:ascii="inherit" w:eastAsia="Times New Roman" w:hAnsi="inherit" w:cs="Times New Roman"/>
                            <w:sz w:val="24"/>
                            <w:szCs w:val="24"/>
                            <w:lang w:eastAsia="en-GB"/>
                          </w:rPr>
                        </w:pPr>
                        <w:r w:rsidRPr="00415E21">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415E21" w:rsidRDefault="003B7AE9" w:rsidP="003B7AE9">
                        <w:pPr>
                          <w:spacing w:before="120" w:after="0" w:line="240" w:lineRule="auto"/>
                          <w:jc w:val="both"/>
                          <w:rPr>
                            <w:rFonts w:ascii="inherit" w:eastAsia="Times New Roman" w:hAnsi="inherit" w:cs="Times New Roman"/>
                            <w:sz w:val="24"/>
                            <w:szCs w:val="24"/>
                            <w:lang w:eastAsia="en-GB"/>
                          </w:rPr>
                        </w:pPr>
                        <w:r w:rsidRPr="00415E21">
                          <w:rPr>
                            <w:rFonts w:ascii="inherit" w:eastAsia="Times New Roman" w:hAnsi="inherit" w:cs="Times New Roman"/>
                            <w:sz w:val="24"/>
                            <w:szCs w:val="24"/>
                            <w:lang w:eastAsia="en-GB"/>
                          </w:rPr>
                          <w:t>back-up against protection and switchgear malfunction,</w:t>
                        </w:r>
                      </w:p>
                    </w:tc>
                  </w:tr>
                </w:tbl>
                <w:p w14:paraId="7299FB56" w14:textId="77777777" w:rsidR="003B7AE9" w:rsidRPr="00415E21"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rsidDel="003F58EA" w14:paraId="10BA86AF" w14:textId="5FE04DD2">
                    <w:trPr>
                      <w:del w:id="647" w:author="Author"/>
                    </w:trPr>
                    <w:tc>
                      <w:tcPr>
                        <w:tcW w:w="0" w:type="auto"/>
                        <w:shd w:val="clear" w:color="auto" w:fill="auto"/>
                        <w:hideMark/>
                      </w:tcPr>
                      <w:p w14:paraId="184BFEF7" w14:textId="5BC628E8" w:rsidR="003B7AE9" w:rsidRPr="006764C6" w:rsidDel="003F58EA" w:rsidRDefault="003B7AE9" w:rsidP="003B7AE9">
                        <w:pPr>
                          <w:spacing w:before="120" w:after="0" w:line="240" w:lineRule="auto"/>
                          <w:jc w:val="both"/>
                          <w:rPr>
                            <w:del w:id="648" w:author="Author"/>
                            <w:rFonts w:ascii="inherit" w:eastAsia="Times New Roman" w:hAnsi="inherit" w:cs="Times New Roman"/>
                            <w:strike/>
                            <w:sz w:val="24"/>
                            <w:szCs w:val="24"/>
                            <w:lang w:eastAsia="en-GB"/>
                            <w:rPrChange w:id="649" w:author="Author">
                              <w:rPr>
                                <w:del w:id="650" w:author="Author"/>
                                <w:rFonts w:ascii="inherit" w:eastAsia="Times New Roman" w:hAnsi="inherit" w:cs="Times New Roman"/>
                                <w:sz w:val="24"/>
                                <w:szCs w:val="24"/>
                                <w:lang w:eastAsia="en-GB"/>
                              </w:rPr>
                            </w:rPrChange>
                          </w:rPr>
                        </w:pPr>
                        <w:del w:id="651" w:author="Author">
                          <w:r w:rsidRPr="006764C6" w:rsidDel="003F58EA">
                            <w:rPr>
                              <w:rFonts w:ascii="inherit" w:eastAsia="Times New Roman" w:hAnsi="inherit" w:cs="Times New Roman" w:hint="eastAsia"/>
                              <w:strike/>
                              <w:sz w:val="24"/>
                              <w:szCs w:val="24"/>
                              <w:lang w:eastAsia="en-GB"/>
                              <w:rPrChange w:id="652" w:author="Author">
                                <w:rPr>
                                  <w:rFonts w:ascii="inherit" w:eastAsia="Times New Roman" w:hAnsi="inherit" w:cs="Times New Roman" w:hint="eastAsia"/>
                                  <w:sz w:val="24"/>
                                  <w:szCs w:val="24"/>
                                  <w:lang w:eastAsia="en-GB"/>
                                </w:rPr>
                              </w:rPrChange>
                            </w:rPr>
                            <w:delText>—</w:delText>
                          </w:r>
                        </w:del>
                      </w:p>
                    </w:tc>
                    <w:tc>
                      <w:tcPr>
                        <w:tcW w:w="0" w:type="auto"/>
                        <w:shd w:val="clear" w:color="auto" w:fill="auto"/>
                        <w:hideMark/>
                      </w:tcPr>
                      <w:p w14:paraId="368112C9" w14:textId="437E506D" w:rsidR="003B7AE9" w:rsidRPr="006764C6" w:rsidDel="003F58EA" w:rsidRDefault="003B7AE9" w:rsidP="003B7AE9">
                        <w:pPr>
                          <w:spacing w:before="120" w:after="0" w:line="240" w:lineRule="auto"/>
                          <w:jc w:val="both"/>
                          <w:rPr>
                            <w:del w:id="653" w:author="Author"/>
                            <w:rFonts w:ascii="inherit" w:eastAsia="Times New Roman" w:hAnsi="inherit" w:cs="Times New Roman"/>
                            <w:strike/>
                            <w:sz w:val="24"/>
                            <w:szCs w:val="24"/>
                            <w:lang w:eastAsia="en-GB"/>
                            <w:rPrChange w:id="654" w:author="Author">
                              <w:rPr>
                                <w:del w:id="655" w:author="Author"/>
                                <w:rFonts w:ascii="inherit" w:eastAsia="Times New Roman" w:hAnsi="inherit" w:cs="Times New Roman"/>
                                <w:sz w:val="24"/>
                                <w:szCs w:val="24"/>
                                <w:lang w:eastAsia="en-GB"/>
                              </w:rPr>
                            </w:rPrChange>
                          </w:rPr>
                        </w:pPr>
                        <w:del w:id="656" w:author="Author">
                          <w:r w:rsidRPr="006764C6" w:rsidDel="003F58EA">
                            <w:rPr>
                              <w:rFonts w:ascii="inherit" w:eastAsia="Times New Roman" w:hAnsi="inherit" w:cs="Times New Roman"/>
                              <w:strike/>
                              <w:sz w:val="24"/>
                              <w:szCs w:val="24"/>
                              <w:lang w:eastAsia="en-GB"/>
                              <w:rPrChange w:id="657" w:author="Author">
                                <w:rPr>
                                  <w:rFonts w:ascii="inherit" w:eastAsia="Times New Roman" w:hAnsi="inherit" w:cs="Times New Roman"/>
                                  <w:sz w:val="24"/>
                                  <w:szCs w:val="24"/>
                                  <w:lang w:eastAsia="en-GB"/>
                                </w:rPr>
                              </w:rPrChange>
                            </w:rPr>
                            <w:delText>overfluxing (U/f),</w:delText>
                          </w:r>
                        </w:del>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conditions of the power-generating module, in particular limitations on operation near maximum capacity at low frequencies and the 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underfrequencies where Δf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736"/>
        <w:gridCol w:w="6651"/>
        <w:gridCol w:w="1325"/>
      </w:tblGrid>
      <w:tr w:rsidR="005F3287" w:rsidRPr="003B7AE9" w14:paraId="73DD9874" w14:textId="77777777" w:rsidTr="003B7AE9">
        <w:trPr>
          <w:ins w:id="658" w:author="Author"/>
        </w:trPr>
        <w:tc>
          <w:tcPr>
            <w:tcW w:w="0" w:type="auto"/>
            <w:gridSpan w:val="2"/>
            <w:shd w:val="clear" w:color="auto" w:fill="auto"/>
          </w:tcPr>
          <w:p w14:paraId="2A460607" w14:textId="4A5DC9C8" w:rsidR="006173E5" w:rsidRPr="004B11F4" w:rsidRDefault="006173E5" w:rsidP="006173E5">
            <w:pPr>
              <w:spacing w:before="120" w:after="0" w:line="240" w:lineRule="auto"/>
              <w:jc w:val="both"/>
              <w:rPr>
                <w:ins w:id="659" w:author="Author"/>
                <w:rFonts w:ascii="inherit" w:eastAsia="Times New Roman" w:hAnsi="inherit" w:cs="Times New Roman"/>
                <w:sz w:val="24"/>
                <w:szCs w:val="24"/>
                <w:lang w:eastAsia="en-GB"/>
              </w:rPr>
            </w:pPr>
            <w:bookmarkStart w:id="660" w:name="_Hlk119066593"/>
            <w:ins w:id="661" w:author="Author">
              <w:r w:rsidRPr="006764C6">
                <w:rPr>
                  <w:rFonts w:ascii="inherit" w:eastAsia="Times New Roman" w:hAnsi="inherit" w:cs="Times New Roman"/>
                  <w:sz w:val="24"/>
                  <w:szCs w:val="24"/>
                  <w:lang w:eastAsia="en-GB"/>
                  <w:rPrChange w:id="662" w:author="Author">
                    <w:rPr>
                      <w:rFonts w:ascii="inherit" w:eastAsia="Times New Roman" w:hAnsi="inherit" w:cs="Times New Roman"/>
                      <w:sz w:val="24"/>
                      <w:szCs w:val="24"/>
                      <w:highlight w:val="yellow"/>
                      <w:lang w:eastAsia="en-GB"/>
                    </w:rPr>
                  </w:rPrChange>
                </w:rPr>
                <w:t>(vi)</w:t>
              </w:r>
            </w:ins>
          </w:p>
        </w:tc>
        <w:tc>
          <w:tcPr>
            <w:tcW w:w="0" w:type="auto"/>
            <w:gridSpan w:val="2"/>
            <w:shd w:val="clear" w:color="auto" w:fill="auto"/>
          </w:tcPr>
          <w:p w14:paraId="1F63B35D" w14:textId="77867869" w:rsidR="00E15BAC" w:rsidRPr="004B11F4" w:rsidDel="00CD64DB" w:rsidRDefault="00E15BAC" w:rsidP="006764C6">
            <w:pPr>
              <w:spacing w:before="120"/>
              <w:jc w:val="both"/>
              <w:rPr>
                <w:ins w:id="663" w:author="Author"/>
                <w:del w:id="664" w:author="Author"/>
                <w:rFonts w:ascii="inherit" w:eastAsia="Times New Roman" w:hAnsi="inherit" w:cs="Times New Roman"/>
                <w:sz w:val="24"/>
                <w:szCs w:val="24"/>
                <w:lang w:eastAsia="en-GB"/>
              </w:rPr>
            </w:pPr>
            <w:ins w:id="665" w:author="Author">
              <w:r w:rsidRPr="004B11F4">
                <w:rPr>
                  <w:rFonts w:ascii="inherit" w:eastAsia="Times New Roman" w:hAnsi="inherit" w:cs="Times New Roman"/>
                  <w:sz w:val="24"/>
                  <w:szCs w:val="24"/>
                  <w:lang w:eastAsia="en-GB"/>
                </w:rPr>
                <w:t>Power-generating modules shall be capable of activating this provision with a power increase response time as specified by the relevant system operator, in coordination with the relevant TSO, but always limited by the capabilities inherent to the PGM technology. The increasing and decreasing active power ramp rate shall consider the technical constraints of power generating module technologies as defined in Table X, Article 13(2)(h).</w:t>
              </w:r>
              <w:r w:rsidR="00CD64DB" w:rsidRPr="006764C6">
                <w:rPr>
                  <w:rFonts w:ascii="inherit" w:eastAsia="Times New Roman" w:hAnsi="inherit" w:cs="Times New Roman"/>
                  <w:sz w:val="24"/>
                  <w:szCs w:val="24"/>
                  <w:lang w:eastAsia="en-GB"/>
                  <w:rPrChange w:id="666" w:author="Author">
                    <w:rPr>
                      <w:rFonts w:ascii="inherit" w:eastAsia="Times New Roman" w:hAnsi="inherit" w:cs="Times New Roman"/>
                      <w:sz w:val="24"/>
                      <w:szCs w:val="24"/>
                      <w:highlight w:val="yellow"/>
                      <w:lang w:eastAsia="en-GB"/>
                    </w:rPr>
                  </w:rPrChange>
                </w:rPr>
                <w:t xml:space="preserve"> </w:t>
              </w:r>
            </w:ins>
          </w:p>
          <w:p w14:paraId="30D5697C" w14:textId="00EEF474" w:rsidR="006173E5" w:rsidRPr="006764C6" w:rsidDel="00E15BAC" w:rsidRDefault="00E15BAC" w:rsidP="006764C6">
            <w:pPr>
              <w:spacing w:before="120"/>
              <w:jc w:val="both"/>
              <w:rPr>
                <w:ins w:id="667" w:author="Author"/>
                <w:del w:id="668" w:author="Author"/>
                <w:rFonts w:ascii="inherit" w:eastAsia="Times New Roman" w:hAnsi="inherit" w:cs="Times New Roman"/>
                <w:sz w:val="24"/>
                <w:szCs w:val="24"/>
                <w:lang w:eastAsia="en-GB"/>
                <w:rPrChange w:id="669" w:author="Author">
                  <w:rPr>
                    <w:ins w:id="670" w:author="Author"/>
                    <w:del w:id="671" w:author="Author"/>
                    <w:rFonts w:ascii="inherit" w:eastAsia="Times New Roman" w:hAnsi="inherit" w:cs="Times New Roman"/>
                    <w:sz w:val="24"/>
                    <w:szCs w:val="24"/>
                    <w:highlight w:val="yellow"/>
                    <w:lang w:eastAsia="en-GB"/>
                  </w:rPr>
                </w:rPrChange>
              </w:rPr>
            </w:pPr>
            <w:ins w:id="672" w:author="Author">
              <w:r w:rsidRPr="004B11F4">
                <w:rPr>
                  <w:rFonts w:ascii="inherit" w:eastAsia="Times New Roman" w:hAnsi="inherit" w:cs="Times New Roman"/>
                  <w:sz w:val="24"/>
                  <w:szCs w:val="24"/>
                  <w:lang w:eastAsia="en-GB"/>
                </w:rPr>
                <w:t xml:space="preserve">If the technology is capable of achieving a faster response than defined in Table X this shall be permitted in agreement with the relevant system operator; however, the relevant system operator shall not define such a requirement that exceeds the maximum value given in Table </w:t>
              </w:r>
              <w:r w:rsidRPr="006764C6">
                <w:rPr>
                  <w:rFonts w:ascii="inherit" w:eastAsia="Times New Roman" w:hAnsi="inherit" w:cs="Times New Roman"/>
                  <w:sz w:val="24"/>
                  <w:szCs w:val="24"/>
                  <w:highlight w:val="yellow"/>
                  <w:lang w:eastAsia="en-GB"/>
                  <w:rPrChange w:id="673" w:author="Author">
                    <w:rPr>
                      <w:rFonts w:ascii="inherit" w:eastAsia="Times New Roman" w:hAnsi="inherit" w:cs="Times New Roman"/>
                      <w:sz w:val="24"/>
                      <w:szCs w:val="24"/>
                      <w:lang w:eastAsia="en-GB"/>
                    </w:rPr>
                  </w:rPrChange>
                </w:rPr>
                <w:t>X</w:t>
              </w:r>
              <w:r w:rsidR="00B62E74">
                <w:rPr>
                  <w:rFonts w:ascii="inherit" w:eastAsia="Times New Roman" w:hAnsi="inherit" w:cs="Times New Roman"/>
                  <w:sz w:val="24"/>
                  <w:szCs w:val="24"/>
                  <w:highlight w:val="yellow"/>
                  <w:lang w:eastAsia="en-GB"/>
                </w:rPr>
                <w:t xml:space="preserve"> </w:t>
              </w:r>
            </w:ins>
          </w:p>
          <w:p w14:paraId="334772BB" w14:textId="62BEACD2" w:rsidR="006173E5" w:rsidRPr="004B11F4" w:rsidDel="00E15BAC" w:rsidRDefault="006173E5" w:rsidP="006764C6">
            <w:pPr>
              <w:spacing w:before="120" w:after="120" w:line="240" w:lineRule="auto"/>
              <w:jc w:val="center"/>
              <w:rPr>
                <w:ins w:id="674" w:author="Author"/>
                <w:del w:id="675" w:author="Author"/>
                <w:rFonts w:ascii="inherit" w:eastAsia="Times New Roman" w:hAnsi="inherit" w:cs="Times New Roman"/>
                <w:i/>
                <w:iCs/>
                <w:sz w:val="24"/>
                <w:szCs w:val="24"/>
                <w:lang w:eastAsia="en-GB"/>
              </w:rPr>
            </w:pPr>
            <w:ins w:id="676" w:author="Author">
              <w:del w:id="677" w:author="Author">
                <w:r w:rsidRPr="006764C6" w:rsidDel="00E15BAC">
                  <w:rPr>
                    <w:rFonts w:ascii="inherit" w:eastAsia="Times New Roman" w:hAnsi="inherit" w:cs="Times New Roman"/>
                    <w:i/>
                    <w:iCs/>
                    <w:sz w:val="24"/>
                    <w:szCs w:val="24"/>
                    <w:lang w:eastAsia="en-GB"/>
                    <w:rPrChange w:id="678" w:author="Author">
                      <w:rPr>
                        <w:rFonts w:ascii="inherit" w:eastAsia="Times New Roman" w:hAnsi="inherit" w:cs="Times New Roman"/>
                        <w:i/>
                        <w:iCs/>
                        <w:sz w:val="24"/>
                        <w:szCs w:val="24"/>
                        <w:highlight w:val="yellow"/>
                        <w:lang w:eastAsia="en-GB"/>
                      </w:rPr>
                    </w:rPrChange>
                  </w:rPr>
                  <w:delText>Table X</w:delText>
                </w:r>
                <w:r w:rsidRPr="004B11F4" w:rsidDel="00E15BAC">
                  <w:rPr>
                    <w:rFonts w:ascii="inherit" w:eastAsia="Times New Roman" w:hAnsi="inherit" w:cs="Times New Roman"/>
                    <w:i/>
                    <w:iCs/>
                    <w:sz w:val="24"/>
                    <w:szCs w:val="24"/>
                    <w:lang w:eastAsia="en-GB"/>
                  </w:rPr>
                  <w:delText>2</w:delText>
                </w:r>
              </w:del>
            </w:ins>
          </w:p>
          <w:p w14:paraId="79BAFD57" w14:textId="0DA23D22" w:rsidR="006173E5" w:rsidRPr="004B11F4" w:rsidDel="00E15BAC" w:rsidRDefault="006173E5" w:rsidP="006764C6">
            <w:pPr>
              <w:spacing w:before="240" w:after="120" w:line="240" w:lineRule="auto"/>
              <w:jc w:val="center"/>
              <w:rPr>
                <w:ins w:id="679" w:author="Author"/>
                <w:del w:id="680" w:author="Author"/>
                <w:rFonts w:ascii="inherit" w:eastAsia="Times New Roman" w:hAnsi="inherit" w:cs="Times New Roman"/>
                <w:b/>
                <w:bCs/>
                <w:i/>
                <w:iCs/>
                <w:sz w:val="24"/>
                <w:szCs w:val="24"/>
                <w:lang w:eastAsia="en-GB"/>
              </w:rPr>
            </w:pPr>
            <w:ins w:id="681" w:author="Author">
              <w:del w:id="682" w:author="Author">
                <w:r w:rsidRPr="006764C6" w:rsidDel="00AC188E">
                  <w:rPr>
                    <w:rFonts w:ascii="inherit" w:eastAsia="Times New Roman" w:hAnsi="inherit" w:cs="Times New Roman"/>
                    <w:b/>
                    <w:bCs/>
                    <w:i/>
                    <w:iCs/>
                    <w:sz w:val="24"/>
                    <w:szCs w:val="24"/>
                    <w:lang w:eastAsia="en-GB"/>
                    <w:rPrChange w:id="683" w:author="Author">
                      <w:rPr>
                        <w:rFonts w:ascii="inherit" w:eastAsia="Times New Roman" w:hAnsi="inherit" w:cs="Times New Roman"/>
                        <w:b/>
                        <w:bCs/>
                        <w:i/>
                        <w:iCs/>
                        <w:sz w:val="24"/>
                        <w:szCs w:val="24"/>
                        <w:highlight w:val="yellow"/>
                        <w:lang w:eastAsia="en-GB"/>
                      </w:rPr>
                    </w:rPrChange>
                  </w:rPr>
                  <w:delText>Minimum a</w:delText>
                </w:r>
                <w:r w:rsidRPr="006764C6" w:rsidDel="00E15BAC">
                  <w:rPr>
                    <w:rFonts w:ascii="inherit" w:eastAsia="Times New Roman" w:hAnsi="inherit" w:cs="Times New Roman"/>
                    <w:b/>
                    <w:bCs/>
                    <w:i/>
                    <w:iCs/>
                    <w:sz w:val="24"/>
                    <w:szCs w:val="24"/>
                    <w:lang w:eastAsia="en-GB"/>
                    <w:rPrChange w:id="684" w:author="Author">
                      <w:rPr>
                        <w:rFonts w:ascii="inherit" w:eastAsia="Times New Roman" w:hAnsi="inherit" w:cs="Times New Roman"/>
                        <w:b/>
                        <w:bCs/>
                        <w:i/>
                        <w:iCs/>
                        <w:sz w:val="24"/>
                        <w:szCs w:val="24"/>
                        <w:highlight w:val="yellow"/>
                        <w:lang w:eastAsia="en-GB"/>
                      </w:rPr>
                    </w:rPrChange>
                  </w:rPr>
                  <w:delText>ctive power response times for various technologies</w:delText>
                </w:r>
              </w:del>
            </w:ins>
          </w:p>
          <w:tbl>
            <w:tblPr>
              <w:tblStyle w:val="TableGrid"/>
              <w:tblW w:w="0" w:type="auto"/>
              <w:tblInd w:w="0" w:type="dxa"/>
              <w:tblLook w:val="04A0" w:firstRow="1" w:lastRow="0" w:firstColumn="1" w:lastColumn="0" w:noHBand="0" w:noVBand="1"/>
            </w:tblPr>
            <w:tblGrid>
              <w:gridCol w:w="3986"/>
              <w:gridCol w:w="3980"/>
            </w:tblGrid>
            <w:tr w:rsidR="005F3287" w:rsidRPr="004B11F4" w:rsidDel="00E15BAC" w14:paraId="5DC132D5" w14:textId="77777777" w:rsidTr="00F82B16">
              <w:trPr>
                <w:ins w:id="685" w:author="Author"/>
                <w:del w:id="686" w:author="Author"/>
              </w:trPr>
              <w:tc>
                <w:tcPr>
                  <w:tcW w:w="4357" w:type="dxa"/>
                </w:tcPr>
                <w:p w14:paraId="1595E1F4" w14:textId="5CE9EB52" w:rsidR="006173E5" w:rsidRPr="006764C6" w:rsidDel="00E15BAC" w:rsidRDefault="00CD64DB" w:rsidP="006764C6">
                  <w:pPr>
                    <w:spacing w:before="120"/>
                    <w:jc w:val="center"/>
                    <w:rPr>
                      <w:ins w:id="687" w:author="Author"/>
                      <w:del w:id="688" w:author="Author"/>
                      <w:rFonts w:ascii="inherit" w:eastAsia="Times New Roman" w:hAnsi="inherit" w:cs="Times New Roman"/>
                      <w:sz w:val="24"/>
                      <w:szCs w:val="24"/>
                      <w:lang w:eastAsia="en-GB"/>
                      <w:rPrChange w:id="689" w:author="Author">
                        <w:rPr>
                          <w:ins w:id="690" w:author="Author"/>
                          <w:del w:id="691" w:author="Author"/>
                          <w:rFonts w:ascii="inherit" w:eastAsia="Times New Roman" w:hAnsi="inherit" w:cs="Times New Roman"/>
                          <w:sz w:val="24"/>
                          <w:szCs w:val="24"/>
                          <w:highlight w:val="yellow"/>
                          <w:lang w:eastAsia="en-GB"/>
                        </w:rPr>
                      </w:rPrChange>
                    </w:rPr>
                  </w:pPr>
                  <w:ins w:id="692" w:author="Author">
                    <w:r w:rsidRPr="006764C6">
                      <w:rPr>
                        <w:rFonts w:ascii="inherit" w:eastAsia="Times New Roman" w:hAnsi="inherit" w:cs="Times New Roman"/>
                        <w:sz w:val="24"/>
                        <w:szCs w:val="24"/>
                        <w:lang w:eastAsia="en-GB"/>
                        <w:rPrChange w:id="693" w:author="Author">
                          <w:rPr>
                            <w:rFonts w:ascii="inherit" w:eastAsia="Times New Roman" w:hAnsi="inherit" w:cs="Times New Roman"/>
                            <w:sz w:val="24"/>
                            <w:szCs w:val="24"/>
                            <w:highlight w:val="yellow"/>
                            <w:lang w:eastAsia="en-GB"/>
                          </w:rPr>
                        </w:rPrChange>
                      </w:rPr>
                      <w:t>..</w:t>
                    </w:r>
                    <w:del w:id="694" w:author="Author">
                      <w:r w:rsidR="006173E5" w:rsidRPr="006764C6" w:rsidDel="00E15BAC">
                        <w:rPr>
                          <w:rFonts w:ascii="inherit" w:eastAsia="Times New Roman" w:hAnsi="inherit" w:cs="Times New Roman"/>
                          <w:sz w:val="24"/>
                          <w:szCs w:val="24"/>
                          <w:lang w:eastAsia="en-GB"/>
                          <w:rPrChange w:id="695" w:author="Author">
                            <w:rPr>
                              <w:rFonts w:ascii="inherit" w:eastAsia="Times New Roman" w:hAnsi="inherit" w:cs="Times New Roman"/>
                              <w:sz w:val="24"/>
                              <w:szCs w:val="24"/>
                              <w:highlight w:val="yellow"/>
                              <w:lang w:eastAsia="en-GB"/>
                            </w:rPr>
                          </w:rPrChange>
                        </w:rPr>
                        <w:delText>Technology</w:delText>
                      </w:r>
                    </w:del>
                  </w:ins>
                </w:p>
              </w:tc>
              <w:tc>
                <w:tcPr>
                  <w:tcW w:w="4357" w:type="dxa"/>
                </w:tcPr>
                <w:p w14:paraId="3209FE1F" w14:textId="203B7A66" w:rsidR="006173E5" w:rsidRPr="006764C6" w:rsidDel="00E15BAC" w:rsidRDefault="006173E5" w:rsidP="006764C6">
                  <w:pPr>
                    <w:spacing w:before="120"/>
                    <w:jc w:val="center"/>
                    <w:rPr>
                      <w:ins w:id="696" w:author="Author"/>
                      <w:del w:id="697" w:author="Author"/>
                      <w:rFonts w:ascii="inherit" w:eastAsia="Times New Roman" w:hAnsi="inherit" w:cs="Times New Roman"/>
                      <w:sz w:val="24"/>
                      <w:szCs w:val="24"/>
                      <w:lang w:eastAsia="en-GB"/>
                      <w:rPrChange w:id="698" w:author="Author">
                        <w:rPr>
                          <w:ins w:id="699" w:author="Author"/>
                          <w:del w:id="700" w:author="Author"/>
                          <w:rFonts w:ascii="inherit" w:eastAsia="Times New Roman" w:hAnsi="inherit" w:cs="Times New Roman"/>
                          <w:sz w:val="24"/>
                          <w:szCs w:val="24"/>
                          <w:highlight w:val="yellow"/>
                          <w:lang w:eastAsia="en-GB"/>
                        </w:rPr>
                      </w:rPrChange>
                    </w:rPr>
                  </w:pPr>
                  <w:ins w:id="701" w:author="Author">
                    <w:del w:id="702" w:author="Author">
                      <w:r w:rsidRPr="006764C6" w:rsidDel="00E15BAC">
                        <w:rPr>
                          <w:rFonts w:ascii="inherit" w:eastAsia="Times New Roman" w:hAnsi="inherit" w:cs="Times New Roman"/>
                          <w:sz w:val="24"/>
                          <w:szCs w:val="24"/>
                          <w:lang w:eastAsia="en-GB"/>
                          <w:rPrChange w:id="703" w:author="Author">
                            <w:rPr>
                              <w:rFonts w:ascii="inherit" w:eastAsia="Times New Roman" w:hAnsi="inherit" w:cs="Times New Roman"/>
                              <w:sz w:val="24"/>
                              <w:szCs w:val="24"/>
                              <w:highlight w:val="yellow"/>
                              <w:lang w:eastAsia="en-GB"/>
                            </w:rPr>
                          </w:rPrChange>
                        </w:rPr>
                        <w:delText>Active Power Response Time</w:delText>
                      </w:r>
                    </w:del>
                  </w:ins>
                </w:p>
              </w:tc>
            </w:tr>
            <w:tr w:rsidR="005F3287" w:rsidRPr="004B11F4" w:rsidDel="00E15BAC" w14:paraId="6DEF7C75" w14:textId="77777777" w:rsidTr="00F82B16">
              <w:trPr>
                <w:ins w:id="704" w:author="Author"/>
                <w:del w:id="705" w:author="Author"/>
              </w:trPr>
              <w:tc>
                <w:tcPr>
                  <w:tcW w:w="4357" w:type="dxa"/>
                </w:tcPr>
                <w:p w14:paraId="32E407CE" w14:textId="31505DA5" w:rsidR="006173E5" w:rsidRPr="006764C6" w:rsidDel="00E15BAC" w:rsidRDefault="006173E5" w:rsidP="006764C6">
                  <w:pPr>
                    <w:spacing w:before="120"/>
                    <w:rPr>
                      <w:ins w:id="706" w:author="Author"/>
                      <w:del w:id="707" w:author="Author"/>
                      <w:rFonts w:ascii="inherit" w:eastAsia="Times New Roman" w:hAnsi="inherit" w:cs="Times New Roman"/>
                      <w:sz w:val="24"/>
                      <w:szCs w:val="24"/>
                      <w:lang w:eastAsia="en-GB"/>
                      <w:rPrChange w:id="708" w:author="Author">
                        <w:rPr>
                          <w:ins w:id="709" w:author="Author"/>
                          <w:del w:id="710" w:author="Author"/>
                          <w:rFonts w:ascii="inherit" w:eastAsia="Times New Roman" w:hAnsi="inherit" w:cs="Times New Roman"/>
                          <w:sz w:val="24"/>
                          <w:szCs w:val="24"/>
                          <w:highlight w:val="yellow"/>
                          <w:lang w:eastAsia="en-GB"/>
                        </w:rPr>
                      </w:rPrChange>
                    </w:rPr>
                  </w:pPr>
                  <w:ins w:id="711" w:author="Author">
                    <w:del w:id="712" w:author="Author">
                      <w:r w:rsidRPr="006764C6" w:rsidDel="00E15BAC">
                        <w:rPr>
                          <w:rFonts w:ascii="inherit" w:eastAsia="Times New Roman" w:hAnsi="inherit" w:cs="Times New Roman"/>
                          <w:sz w:val="24"/>
                          <w:szCs w:val="24"/>
                          <w:lang w:eastAsia="en-GB"/>
                          <w:rPrChange w:id="713" w:author="Author">
                            <w:rPr>
                              <w:rFonts w:ascii="inherit" w:eastAsia="Times New Roman" w:hAnsi="inherit" w:cs="Times New Roman"/>
                              <w:sz w:val="24"/>
                              <w:szCs w:val="24"/>
                              <w:highlight w:val="yellow"/>
                              <w:lang w:eastAsia="en-GB"/>
                            </w:rPr>
                          </w:rPrChange>
                        </w:rPr>
                        <w:delText>Synchronous power generating modules</w:delText>
                      </w:r>
                      <w:r w:rsidRPr="006764C6" w:rsidDel="00AC188E">
                        <w:rPr>
                          <w:rFonts w:ascii="inherit" w:eastAsia="Times New Roman" w:hAnsi="inherit" w:cs="Times New Roman"/>
                          <w:sz w:val="24"/>
                          <w:szCs w:val="24"/>
                          <w:lang w:eastAsia="en-GB"/>
                          <w:rPrChange w:id="714" w:author="Author">
                            <w:rPr>
                              <w:rFonts w:ascii="inherit" w:eastAsia="Times New Roman" w:hAnsi="inherit" w:cs="Times New Roman"/>
                              <w:sz w:val="24"/>
                              <w:szCs w:val="24"/>
                              <w:highlight w:val="yellow"/>
                              <w:lang w:eastAsia="en-GB"/>
                            </w:rPr>
                          </w:rPrChange>
                        </w:rPr>
                        <w:delText xml:space="preserve"> excluding gas reciprocating engine-driven synchronous generating units.</w:delText>
                      </w:r>
                    </w:del>
                  </w:ins>
                </w:p>
              </w:tc>
              <w:tc>
                <w:tcPr>
                  <w:tcW w:w="4357" w:type="dxa"/>
                </w:tcPr>
                <w:p w14:paraId="710C2913" w14:textId="190FE8EB" w:rsidR="006173E5" w:rsidRPr="006764C6" w:rsidDel="00E15BAC" w:rsidRDefault="006173E5" w:rsidP="006764C6">
                  <w:pPr>
                    <w:spacing w:before="120"/>
                    <w:rPr>
                      <w:ins w:id="715" w:author="Author"/>
                      <w:del w:id="716" w:author="Author"/>
                      <w:rFonts w:ascii="inherit" w:eastAsia="Times New Roman" w:hAnsi="inherit" w:cs="Times New Roman"/>
                      <w:sz w:val="24"/>
                      <w:szCs w:val="24"/>
                      <w:lang w:eastAsia="en-GB"/>
                      <w:rPrChange w:id="717" w:author="Author">
                        <w:rPr>
                          <w:ins w:id="718" w:author="Author"/>
                          <w:del w:id="719" w:author="Author"/>
                          <w:rFonts w:ascii="inherit" w:eastAsia="Times New Roman" w:hAnsi="inherit" w:cs="Times New Roman"/>
                          <w:sz w:val="24"/>
                          <w:szCs w:val="24"/>
                          <w:highlight w:val="yellow"/>
                          <w:lang w:eastAsia="en-GB"/>
                        </w:rPr>
                      </w:rPrChange>
                    </w:rPr>
                  </w:pPr>
                  <w:ins w:id="720" w:author="Author">
                    <w:del w:id="721" w:author="Author">
                      <w:r w:rsidRPr="006764C6" w:rsidDel="00E15BAC">
                        <w:rPr>
                          <w:rFonts w:ascii="inherit" w:eastAsia="Times New Roman" w:hAnsi="inherit" w:cs="Times New Roman"/>
                          <w:sz w:val="24"/>
                          <w:szCs w:val="24"/>
                          <w:lang w:eastAsia="en-GB"/>
                          <w:rPrChange w:id="722" w:author="Author">
                            <w:rPr>
                              <w:rFonts w:ascii="inherit" w:eastAsia="Times New Roman" w:hAnsi="inherit" w:cs="Times New Roman"/>
                              <w:sz w:val="24"/>
                              <w:szCs w:val="24"/>
                              <w:highlight w:val="yellow"/>
                              <w:lang w:eastAsia="en-GB"/>
                            </w:rPr>
                          </w:rPrChange>
                        </w:rPr>
                        <w:delText>≤</w:delText>
                      </w:r>
                      <w:r w:rsidRPr="004B11F4" w:rsidDel="00E15BAC">
                        <w:rPr>
                          <w:rFonts w:ascii="inherit" w:eastAsia="Times New Roman" w:hAnsi="inherit" w:cs="Times New Roman"/>
                          <w:sz w:val="24"/>
                          <w:szCs w:val="24"/>
                          <w:lang w:eastAsia="en-GB"/>
                        </w:rPr>
                        <w:delText xml:space="preserve"> 5 min for an active power change of 20% maximum power </w:delText>
                      </w:r>
                      <w:r w:rsidRPr="004B11F4" w:rsidDel="00AC188E">
                        <w:rPr>
                          <w:rFonts w:ascii="inherit" w:eastAsia="Times New Roman" w:hAnsi="inherit" w:cs="Times New Roman"/>
                          <w:sz w:val="24"/>
                          <w:szCs w:val="24"/>
                          <w:lang w:eastAsia="en-GB"/>
                        </w:rPr>
                        <w:delText>(slow performance not applicable, if the increase follows shortly (within a few seconds) after the decrease)</w:delText>
                      </w:r>
                    </w:del>
                  </w:ins>
                </w:p>
              </w:tc>
            </w:tr>
            <w:tr w:rsidR="005F3287" w:rsidRPr="004B11F4" w:rsidDel="00E15BAC" w14:paraId="78F8A729" w14:textId="77777777" w:rsidTr="00F82B16">
              <w:trPr>
                <w:ins w:id="723" w:author="Author"/>
                <w:del w:id="724" w:author="Author"/>
              </w:trPr>
              <w:tc>
                <w:tcPr>
                  <w:tcW w:w="4357" w:type="dxa"/>
                </w:tcPr>
                <w:p w14:paraId="19DA9199" w14:textId="728B5A2B" w:rsidR="006173E5" w:rsidRPr="006764C6" w:rsidDel="00E15BAC" w:rsidRDefault="00EF1452" w:rsidP="006764C6">
                  <w:pPr>
                    <w:spacing w:before="120"/>
                    <w:rPr>
                      <w:ins w:id="725" w:author="Author"/>
                      <w:del w:id="726" w:author="Author"/>
                      <w:rFonts w:ascii="inherit" w:eastAsia="Times New Roman" w:hAnsi="inherit" w:cs="Times New Roman"/>
                      <w:sz w:val="24"/>
                      <w:szCs w:val="24"/>
                      <w:lang w:eastAsia="en-GB"/>
                      <w:rPrChange w:id="727" w:author="Author">
                        <w:rPr>
                          <w:ins w:id="728" w:author="Author"/>
                          <w:del w:id="729" w:author="Author"/>
                          <w:rFonts w:ascii="inherit" w:eastAsia="Times New Roman" w:hAnsi="inherit" w:cs="Times New Roman"/>
                          <w:sz w:val="24"/>
                          <w:szCs w:val="24"/>
                          <w:highlight w:val="yellow"/>
                          <w:lang w:eastAsia="en-GB"/>
                        </w:rPr>
                      </w:rPrChange>
                    </w:rPr>
                  </w:pPr>
                  <w:ins w:id="730" w:author="Author">
                    <w:del w:id="731" w:author="Author">
                      <w:r w:rsidRPr="004B11F4" w:rsidDel="00E15BAC">
                        <w:rPr>
                          <w:rFonts w:ascii="inherit" w:eastAsia="Times New Roman" w:hAnsi="inherit" w:cs="Times New Roman"/>
                          <w:sz w:val="24"/>
                          <w:szCs w:val="24"/>
                          <w:lang w:eastAsia="en-GB"/>
                        </w:rPr>
                        <w:delText>Power park modules (except for wind generators)</w:delText>
                      </w:r>
                    </w:del>
                  </w:ins>
                </w:p>
              </w:tc>
              <w:tc>
                <w:tcPr>
                  <w:tcW w:w="4357" w:type="dxa"/>
                </w:tcPr>
                <w:p w14:paraId="71105DF1" w14:textId="59B141D7" w:rsidR="006173E5" w:rsidRPr="006764C6" w:rsidDel="00E15BAC" w:rsidRDefault="006173E5" w:rsidP="006764C6">
                  <w:pPr>
                    <w:spacing w:before="120"/>
                    <w:rPr>
                      <w:ins w:id="732" w:author="Author"/>
                      <w:del w:id="733" w:author="Author"/>
                      <w:rFonts w:ascii="inherit" w:eastAsia="Times New Roman" w:hAnsi="inherit" w:cs="Times New Roman"/>
                      <w:sz w:val="24"/>
                      <w:szCs w:val="24"/>
                      <w:lang w:eastAsia="en-GB"/>
                      <w:rPrChange w:id="734" w:author="Author">
                        <w:rPr>
                          <w:ins w:id="735" w:author="Author"/>
                          <w:del w:id="736" w:author="Author"/>
                          <w:rFonts w:ascii="inherit" w:eastAsia="Times New Roman" w:hAnsi="inherit" w:cs="Times New Roman"/>
                          <w:sz w:val="24"/>
                          <w:szCs w:val="24"/>
                          <w:highlight w:val="yellow"/>
                          <w:lang w:eastAsia="en-GB"/>
                        </w:rPr>
                      </w:rPrChange>
                    </w:rPr>
                  </w:pPr>
                  <w:ins w:id="737" w:author="Author">
                    <w:del w:id="738" w:author="Author">
                      <w:r w:rsidRPr="006764C6" w:rsidDel="00E15BAC">
                        <w:rPr>
                          <w:rFonts w:ascii="inherit" w:eastAsia="Times New Roman" w:hAnsi="inherit" w:cs="Times New Roman"/>
                          <w:sz w:val="24"/>
                          <w:szCs w:val="24"/>
                          <w:lang w:eastAsia="en-GB"/>
                          <w:rPrChange w:id="739" w:author="Author">
                            <w:rPr>
                              <w:rFonts w:ascii="inherit" w:eastAsia="Times New Roman" w:hAnsi="inherit" w:cs="Times New Roman"/>
                              <w:sz w:val="24"/>
                              <w:szCs w:val="24"/>
                              <w:highlight w:val="yellow"/>
                              <w:lang w:eastAsia="en-GB"/>
                            </w:rPr>
                          </w:rPrChange>
                        </w:rPr>
                        <w:delText xml:space="preserve">≤ </w:delText>
                      </w:r>
                      <w:r w:rsidR="00EF1452" w:rsidRPr="004B11F4" w:rsidDel="00E15BAC">
                        <w:rPr>
                          <w:rFonts w:ascii="inherit" w:eastAsia="Times New Roman" w:hAnsi="inherit" w:cs="Times New Roman"/>
                          <w:sz w:val="24"/>
                          <w:szCs w:val="24"/>
                          <w:lang w:eastAsia="en-GB"/>
                        </w:rPr>
                        <w:delText>10 s for an active power change of 50% maximum power</w:delText>
                      </w:r>
                    </w:del>
                  </w:ins>
                </w:p>
                <w:p w14:paraId="1BF0CBB5" w14:textId="0037C8E0" w:rsidR="006173E5" w:rsidRPr="006764C6" w:rsidDel="00E15BAC" w:rsidRDefault="006173E5" w:rsidP="006764C6">
                  <w:pPr>
                    <w:spacing w:before="120"/>
                    <w:rPr>
                      <w:ins w:id="740" w:author="Author"/>
                      <w:del w:id="741" w:author="Author"/>
                      <w:rFonts w:ascii="inherit" w:eastAsia="Times New Roman" w:hAnsi="inherit" w:cs="Times New Roman"/>
                      <w:sz w:val="24"/>
                      <w:szCs w:val="24"/>
                      <w:lang w:eastAsia="en-GB"/>
                      <w:rPrChange w:id="742" w:author="Author">
                        <w:rPr>
                          <w:ins w:id="743" w:author="Author"/>
                          <w:del w:id="744" w:author="Author"/>
                          <w:rFonts w:ascii="inherit" w:eastAsia="Times New Roman" w:hAnsi="inherit" w:cs="Times New Roman"/>
                          <w:sz w:val="24"/>
                          <w:szCs w:val="24"/>
                          <w:highlight w:val="yellow"/>
                          <w:lang w:eastAsia="en-GB"/>
                        </w:rPr>
                      </w:rPrChange>
                    </w:rPr>
                  </w:pPr>
                </w:p>
              </w:tc>
            </w:tr>
            <w:tr w:rsidR="005F3287" w:rsidRPr="004B11F4" w:rsidDel="00E15BAC" w14:paraId="7819A597" w14:textId="77777777" w:rsidTr="00F82B16">
              <w:trPr>
                <w:ins w:id="745" w:author="Author"/>
                <w:del w:id="746" w:author="Author"/>
              </w:trPr>
              <w:tc>
                <w:tcPr>
                  <w:tcW w:w="4357" w:type="dxa"/>
                </w:tcPr>
                <w:p w14:paraId="0E0FA4A0" w14:textId="4D2AE592" w:rsidR="006173E5" w:rsidRPr="006764C6" w:rsidDel="00E15BAC" w:rsidRDefault="006173E5" w:rsidP="006764C6">
                  <w:pPr>
                    <w:spacing w:before="120"/>
                    <w:rPr>
                      <w:ins w:id="747" w:author="Author"/>
                      <w:del w:id="748" w:author="Author"/>
                      <w:rFonts w:ascii="inherit" w:eastAsia="Times New Roman" w:hAnsi="inherit" w:cs="Times New Roman"/>
                      <w:sz w:val="24"/>
                      <w:szCs w:val="24"/>
                      <w:lang w:eastAsia="en-GB"/>
                      <w:rPrChange w:id="749" w:author="Author">
                        <w:rPr>
                          <w:ins w:id="750" w:author="Author"/>
                          <w:del w:id="751" w:author="Author"/>
                          <w:rFonts w:ascii="inherit" w:eastAsia="Times New Roman" w:hAnsi="inherit" w:cs="Times New Roman"/>
                          <w:sz w:val="24"/>
                          <w:szCs w:val="24"/>
                          <w:highlight w:val="yellow"/>
                          <w:lang w:eastAsia="en-GB"/>
                        </w:rPr>
                      </w:rPrChange>
                    </w:rPr>
                  </w:pPr>
                  <w:ins w:id="752" w:author="Author">
                    <w:del w:id="753" w:author="Author">
                      <w:r w:rsidRPr="006764C6" w:rsidDel="00E15BAC">
                        <w:rPr>
                          <w:rFonts w:ascii="inherit" w:eastAsia="Times New Roman" w:hAnsi="inherit" w:cs="Times New Roman"/>
                          <w:sz w:val="24"/>
                          <w:szCs w:val="24"/>
                          <w:lang w:eastAsia="en-GB"/>
                          <w:rPrChange w:id="754" w:author="Author">
                            <w:rPr>
                              <w:rFonts w:ascii="inherit" w:eastAsia="Times New Roman" w:hAnsi="inherit" w:cs="Times New Roman"/>
                              <w:sz w:val="24"/>
                              <w:szCs w:val="24"/>
                              <w:highlight w:val="yellow"/>
                              <w:lang w:eastAsia="en-GB"/>
                            </w:rPr>
                          </w:rPrChange>
                        </w:rPr>
                        <w:delText>Power park modules</w:delText>
                      </w:r>
                      <w:r w:rsidR="00EF1452" w:rsidRPr="006764C6" w:rsidDel="00E15BAC">
                        <w:rPr>
                          <w:rFonts w:ascii="inherit" w:eastAsia="Times New Roman" w:hAnsi="inherit" w:cs="Times New Roman"/>
                          <w:sz w:val="24"/>
                          <w:szCs w:val="24"/>
                          <w:lang w:eastAsia="en-GB"/>
                          <w:rPrChange w:id="755" w:author="Author">
                            <w:rPr>
                              <w:rFonts w:ascii="inherit" w:eastAsia="Times New Roman" w:hAnsi="inherit" w:cs="Times New Roman"/>
                              <w:sz w:val="24"/>
                              <w:szCs w:val="24"/>
                              <w:highlight w:val="yellow"/>
                              <w:lang w:eastAsia="en-GB"/>
                            </w:rPr>
                          </w:rPrChange>
                        </w:rPr>
                        <w:delText xml:space="preserve"> (wind generators)</w:delText>
                      </w:r>
                    </w:del>
                  </w:ins>
                </w:p>
              </w:tc>
              <w:tc>
                <w:tcPr>
                  <w:tcW w:w="4357" w:type="dxa"/>
                </w:tcPr>
                <w:p w14:paraId="5B470534" w14:textId="5833E25A" w:rsidR="006173E5" w:rsidRPr="006764C6" w:rsidDel="00E15BAC" w:rsidRDefault="00EF1452" w:rsidP="006764C6">
                  <w:pPr>
                    <w:spacing w:before="120"/>
                    <w:rPr>
                      <w:ins w:id="756" w:author="Author"/>
                      <w:del w:id="757" w:author="Author"/>
                      <w:rFonts w:ascii="inherit" w:eastAsia="Times New Roman" w:hAnsi="inherit" w:cs="Times New Roman"/>
                      <w:sz w:val="24"/>
                      <w:szCs w:val="24"/>
                      <w:lang w:eastAsia="en-GB"/>
                      <w:rPrChange w:id="758" w:author="Author">
                        <w:rPr>
                          <w:ins w:id="759" w:author="Author"/>
                          <w:del w:id="760" w:author="Author"/>
                          <w:rFonts w:ascii="inherit" w:eastAsia="Times New Roman" w:hAnsi="inherit" w:cs="Times New Roman"/>
                          <w:sz w:val="24"/>
                          <w:szCs w:val="24"/>
                          <w:highlight w:val="yellow"/>
                          <w:lang w:eastAsia="en-GB"/>
                        </w:rPr>
                      </w:rPrChange>
                    </w:rPr>
                  </w:pPr>
                  <w:ins w:id="761" w:author="Author">
                    <w:del w:id="762" w:author="Author">
                      <w:r w:rsidRPr="004B11F4" w:rsidDel="00E15BAC">
                        <w:rPr>
                          <w:rFonts w:ascii="inherit" w:eastAsia="Times New Roman" w:hAnsi="inherit" w:cs="Times New Roman"/>
                          <w:sz w:val="24"/>
                          <w:szCs w:val="24"/>
                          <w:lang w:eastAsia="en-GB"/>
                        </w:rPr>
                        <w:delText>≤ 5 s for an active power change of 20% maximum power, if the current active power is above 50% of maximum power. At operating points below 50% of maximum power a slower reaction may apply, because the wind generator response is limited by the kinetic energy of rotating masses. Nonetheless, the response time shall be as fast as technically feasible and justified to the relevant network operator if &gt; 5s.</w:delText>
                      </w:r>
                    </w:del>
                  </w:ins>
                </w:p>
              </w:tc>
            </w:tr>
          </w:tbl>
          <w:p w14:paraId="573D8F8D" w14:textId="59368A2A" w:rsidR="006173E5" w:rsidRPr="004B11F4" w:rsidDel="00E15BAC" w:rsidRDefault="006173E5" w:rsidP="006764C6">
            <w:pPr>
              <w:spacing w:before="120" w:after="0" w:line="240" w:lineRule="auto"/>
              <w:jc w:val="both"/>
              <w:rPr>
                <w:ins w:id="763" w:author="Author"/>
                <w:del w:id="764" w:author="Author"/>
                <w:rFonts w:ascii="inherit" w:eastAsia="Times New Roman" w:hAnsi="inherit" w:cs="Times New Roman"/>
                <w:sz w:val="24"/>
                <w:szCs w:val="24"/>
                <w:lang w:eastAsia="en-GB"/>
              </w:rPr>
            </w:pPr>
            <w:ins w:id="765" w:author="Author">
              <w:del w:id="766" w:author="Author">
                <w:r w:rsidRPr="004B11F4" w:rsidDel="00E15BAC">
                  <w:rPr>
                    <w:rFonts w:ascii="inherit" w:eastAsia="Times New Roman" w:hAnsi="inherit" w:cs="Times New Roman"/>
                    <w:sz w:val="24"/>
                    <w:szCs w:val="24"/>
                    <w:highlight w:val="yellow"/>
                    <w:lang w:eastAsia="en-GB"/>
                  </w:rPr>
                  <w:delText>If the active power change is greater than the given limits, the response time for the part of the active power change exceeding the given limit shall be as fast as possible. The power-generating facility owner shall justify the response time, providing technical evidence to the relevant TSO;</w:delText>
                </w:r>
              </w:del>
            </w:ins>
          </w:p>
          <w:p w14:paraId="5B61F270" w14:textId="09AE2B2C" w:rsidR="006173E5" w:rsidRPr="004B11F4" w:rsidRDefault="006173E5" w:rsidP="006764C6">
            <w:pPr>
              <w:spacing w:before="120"/>
              <w:jc w:val="both"/>
              <w:rPr>
                <w:ins w:id="767" w:author="Author"/>
                <w:rFonts w:ascii="inherit" w:eastAsia="Times New Roman" w:hAnsi="inherit" w:cs="Times New Roman"/>
                <w:sz w:val="24"/>
                <w:szCs w:val="24"/>
                <w:lang w:eastAsia="en-GB"/>
              </w:rPr>
              <w:pPrChange w:id="768" w:author="Author">
                <w:pPr>
                  <w:spacing w:before="120" w:after="0" w:line="240" w:lineRule="auto"/>
                  <w:jc w:val="both"/>
                </w:pPr>
              </w:pPrChange>
            </w:pPr>
          </w:p>
        </w:tc>
      </w:tr>
      <w:bookmarkEnd w:id="660"/>
      <w:tr w:rsidR="006173E5" w:rsidRPr="003B7AE9" w14:paraId="187F5E5D" w14:textId="77777777" w:rsidTr="003B7AE9">
        <w:trPr>
          <w:gridAfter w:val="1"/>
        </w:trPr>
        <w:tc>
          <w:tcPr>
            <w:tcW w:w="0" w:type="auto"/>
            <w:shd w:val="clear" w:color="auto" w:fill="auto"/>
            <w:hideMark/>
          </w:tcPr>
          <w:p w14:paraId="67030A80"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gridSpan w:val="2"/>
            <w:shd w:val="clear" w:color="auto" w:fill="auto"/>
            <w:hideMark/>
          </w:tcPr>
          <w:p w14:paraId="7AB6C16A"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16"/>
              <w:gridCol w:w="7171"/>
            </w:tblGrid>
            <w:tr w:rsidR="006173E5" w:rsidRPr="003B7AE9" w14:paraId="7B7BE730" w14:textId="77777777">
              <w:tc>
                <w:tcPr>
                  <w:tcW w:w="0" w:type="auto"/>
                  <w:shd w:val="clear" w:color="auto" w:fill="auto"/>
                  <w:hideMark/>
                </w:tcPr>
                <w:p w14:paraId="5026F572"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1A2ECA9"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 shall be capable of providing active power frequency response in accordance with the parameters specified by each relevant TSO within the ranges shown in Table 4. In </w:t>
                  </w:r>
                  <w:r w:rsidRPr="003B7AE9">
                    <w:rPr>
                      <w:rFonts w:ascii="inherit" w:eastAsia="Times New Roman" w:hAnsi="inherit" w:cs="Times New Roman"/>
                      <w:sz w:val="24"/>
                      <w:szCs w:val="24"/>
                      <w:lang w:eastAsia="en-GB"/>
                    </w:rPr>
                    <w:lastRenderedPageBreak/>
                    <w:t>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6931"/>
                  </w:tblGrid>
                  <w:tr w:rsidR="006173E5" w:rsidRPr="003B7AE9" w14:paraId="1D52B69A" w14:textId="77777777">
                    <w:tc>
                      <w:tcPr>
                        <w:tcW w:w="0" w:type="auto"/>
                        <w:shd w:val="clear" w:color="auto" w:fill="auto"/>
                        <w:hideMark/>
                      </w:tcPr>
                      <w:p w14:paraId="625DC57E"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overfrequency, the active power frequency response is limited by the minimum regulating level,</w:t>
                        </w:r>
                      </w:p>
                    </w:tc>
                  </w:tr>
                </w:tbl>
                <w:p w14:paraId="09340545" w14:textId="77777777" w:rsidR="006173E5" w:rsidRPr="003B7AE9" w:rsidRDefault="006173E5" w:rsidP="006173E5">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6931"/>
                  </w:tblGrid>
                  <w:tr w:rsidR="006173E5" w:rsidRPr="003B7AE9" w14:paraId="31223CE3" w14:textId="77777777">
                    <w:tc>
                      <w:tcPr>
                        <w:tcW w:w="0" w:type="auto"/>
                        <w:shd w:val="clear" w:color="auto" w:fill="auto"/>
                        <w:hideMark/>
                      </w:tcPr>
                      <w:p w14:paraId="2BBADAF2"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6E3634"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6173E5" w:rsidRPr="003B7AE9" w:rsidRDefault="006173E5" w:rsidP="006173E5">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6931"/>
                  </w:tblGrid>
                  <w:tr w:rsidR="006173E5" w:rsidRPr="003B7AE9" w14:paraId="3E046796" w14:textId="77777777">
                    <w:tc>
                      <w:tcPr>
                        <w:tcW w:w="0" w:type="auto"/>
                        <w:shd w:val="clear" w:color="auto" w:fill="auto"/>
                        <w:hideMark/>
                      </w:tcPr>
                      <w:p w14:paraId="0C0FBD3B"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6173E5" w:rsidRPr="003B7AE9" w:rsidRDefault="006173E5" w:rsidP="006173E5">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6173E5" w:rsidRPr="003B7AE9" w:rsidRDefault="006173E5" w:rsidP="006173E5">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985"/>
                    <w:gridCol w:w="1006"/>
                    <w:gridCol w:w="1164"/>
                  </w:tblGrid>
                  <w:tr w:rsidR="006173E5"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6173E5" w:rsidRPr="003B7AE9" w:rsidRDefault="006173E5" w:rsidP="006173E5">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6173E5" w:rsidRPr="003B7AE9" w:rsidRDefault="006173E5" w:rsidP="006173E5">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6173E5"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6173E5" w:rsidRPr="003B7AE9" w:rsidRDefault="006173E5" w:rsidP="006173E5">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6173E5" w:rsidRPr="003B7AE9" w:rsidRDefault="006173E5" w:rsidP="006173E5">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6173E5" w:rsidRPr="003B7AE9" w:rsidRDefault="006173E5" w:rsidP="006173E5">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6173E5"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6173E5" w:rsidRPr="003B7AE9" w:rsidRDefault="006173E5" w:rsidP="006173E5">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6173E5" w:rsidRPr="003B7AE9" w:rsidRDefault="006173E5" w:rsidP="006173E5">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6173E5" w:rsidRPr="003B7AE9" w:rsidRDefault="006173E5" w:rsidP="006173E5">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10-30 mHz</w:t>
                        </w:r>
                      </w:p>
                    </w:tc>
                  </w:tr>
                  <w:tr w:rsidR="006173E5"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6173E5" w:rsidRPr="003B7AE9" w:rsidRDefault="006173E5" w:rsidP="006173E5">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6173E5" w:rsidRPr="003B7AE9" w:rsidRDefault="006173E5" w:rsidP="006173E5">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6173E5" w:rsidRPr="003B7AE9" w:rsidRDefault="006173E5" w:rsidP="006173E5">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6173E5"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6173E5" w:rsidRPr="003B7AE9" w:rsidRDefault="006173E5" w:rsidP="006173E5">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deadband</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6173E5" w:rsidRPr="003B7AE9" w:rsidRDefault="006173E5" w:rsidP="006173E5">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0-500 mHz</w:t>
                        </w:r>
                      </w:p>
                    </w:tc>
                  </w:tr>
                  <w:tr w:rsidR="006173E5"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6173E5" w:rsidRPr="003B7AE9" w:rsidRDefault="006173E5" w:rsidP="006173E5">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6173E5" w:rsidRPr="003B7AE9" w:rsidRDefault="006173E5" w:rsidP="006173E5">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6173E5" w:rsidRPr="003B7AE9" w:rsidRDefault="006173E5" w:rsidP="006173E5">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6173E5" w:rsidRPr="003B7AE9" w:rsidRDefault="006173E5" w:rsidP="006173E5">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FSM illustrating the case of zero deadband and insensitivity</w:t>
                  </w:r>
                </w:p>
                <w:p w14:paraId="386B01FA" w14:textId="77777777" w:rsidR="006173E5" w:rsidRPr="003B7AE9" w:rsidRDefault="006173E5" w:rsidP="006173E5">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w:t>
                  </w:r>
                </w:p>
              </w:tc>
            </w:tr>
          </w:tbl>
          <w:p w14:paraId="5B612255" w14:textId="77777777" w:rsidR="006173E5" w:rsidRPr="003B7AE9" w:rsidRDefault="006173E5" w:rsidP="006173E5">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7070"/>
            </w:tblGrid>
            <w:tr w:rsidR="006173E5" w:rsidRPr="003B7AE9" w14:paraId="318D241B" w14:textId="77777777">
              <w:tc>
                <w:tcPr>
                  <w:tcW w:w="0" w:type="auto"/>
                  <w:shd w:val="clear" w:color="auto" w:fill="auto"/>
                  <w:hideMark/>
                </w:tcPr>
                <w:p w14:paraId="386F077F"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response deadband of frequency deviation and droop must be able to be reselected repeatedly;</w:t>
                  </w:r>
                </w:p>
              </w:tc>
            </w:tr>
          </w:tbl>
          <w:p w14:paraId="0EAEECD7" w14:textId="77777777" w:rsidR="006173E5" w:rsidRPr="003B7AE9" w:rsidRDefault="006173E5" w:rsidP="006173E5">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7003"/>
            </w:tblGrid>
            <w:tr w:rsidR="006173E5" w:rsidRPr="003B7AE9" w14:paraId="2A7A392C" w14:textId="77777777">
              <w:tc>
                <w:tcPr>
                  <w:tcW w:w="0" w:type="auto"/>
                  <w:shd w:val="clear" w:color="auto" w:fill="auto"/>
                  <w:hideMark/>
                </w:tcPr>
                <w:p w14:paraId="67C09D17"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35762E8"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6173E5" w:rsidRPr="003B7AE9" w:rsidRDefault="006173E5" w:rsidP="006173E5">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21"/>
              <w:gridCol w:w="7066"/>
            </w:tblGrid>
            <w:tr w:rsidR="006173E5" w:rsidRPr="003B7AE9" w14:paraId="65B66B26" w14:textId="77777777">
              <w:tc>
                <w:tcPr>
                  <w:tcW w:w="0" w:type="auto"/>
                  <w:shd w:val="clear" w:color="auto" w:fill="auto"/>
                  <w:hideMark/>
                </w:tcPr>
                <w:p w14:paraId="6D344AAE"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6173E5" w:rsidRPr="003B7AE9" w:rsidRDefault="006173E5" w:rsidP="006173E5">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6173E5" w:rsidRPr="003B7AE9" w:rsidRDefault="006173E5" w:rsidP="006173E5">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lastRenderedPageBreak/>
                    <w:t>Active power frequency response capability</w:t>
                  </w:r>
                </w:p>
                <w:p w14:paraId="6A6257B2" w14:textId="77777777" w:rsidR="006173E5" w:rsidRPr="003B7AE9" w:rsidRDefault="006173E5" w:rsidP="006173E5">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6173E5" w:rsidRPr="003B7AE9" w:rsidRDefault="006173E5" w:rsidP="006173E5">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7082"/>
            </w:tblGrid>
            <w:tr w:rsidR="006173E5" w:rsidRPr="003B7AE9" w14:paraId="7FDCA8A3" w14:textId="77777777">
              <w:tc>
                <w:tcPr>
                  <w:tcW w:w="0" w:type="auto"/>
                  <w:shd w:val="clear" w:color="auto" w:fill="auto"/>
                  <w:hideMark/>
                </w:tcPr>
                <w:p w14:paraId="109D4387"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full active power frequency response for a period of between 15 and 30 minutes as specified by the relevant TSO. In specifying the period, the TSO shall have regard to active power headroom and primary energy source of the power-generating module;</w:t>
                  </w:r>
                </w:p>
              </w:tc>
            </w:tr>
          </w:tbl>
          <w:p w14:paraId="4F3E6156" w14:textId="77777777" w:rsidR="006173E5" w:rsidRPr="003B7AE9" w:rsidRDefault="006173E5" w:rsidP="006173E5">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7016"/>
            </w:tblGrid>
            <w:tr w:rsidR="006173E5" w:rsidRPr="003B7AE9" w14:paraId="73B4923D" w14:textId="77777777">
              <w:tc>
                <w:tcPr>
                  <w:tcW w:w="0" w:type="auto"/>
                  <w:shd w:val="clear" w:color="auto" w:fill="auto"/>
                  <w:hideMark/>
                </w:tcPr>
                <w:p w14:paraId="2728FE47"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6173E5" w:rsidRPr="003B7AE9" w:rsidRDefault="006173E5" w:rsidP="006173E5">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6949"/>
            </w:tblGrid>
            <w:tr w:rsidR="006173E5" w:rsidRPr="003B7AE9" w14:paraId="338F6D2F" w14:textId="77777777">
              <w:tc>
                <w:tcPr>
                  <w:tcW w:w="0" w:type="auto"/>
                  <w:shd w:val="clear" w:color="auto" w:fill="auto"/>
                  <w:hideMark/>
                </w:tcPr>
                <w:p w14:paraId="4DB60981"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6173E5" w:rsidRPr="003B7AE9" w:rsidRDefault="006173E5" w:rsidP="006173E5">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6173E5" w:rsidRPr="003B7AE9" w:rsidRDefault="006173E5" w:rsidP="006173E5">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6173E5" w:rsidRPr="003B7AE9" w:rsidRDefault="006173E5" w:rsidP="006173E5">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69"/>
                    <w:gridCol w:w="1164"/>
                  </w:tblGrid>
                  <w:tr w:rsidR="006173E5"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6173E5" w:rsidRPr="003B7AE9" w:rsidRDefault="006173E5" w:rsidP="006173E5">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6173E5" w:rsidRPr="003B7AE9" w:rsidRDefault="006173E5" w:rsidP="006173E5">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6173E5"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6173E5" w:rsidRPr="003B7AE9" w:rsidRDefault="006173E5" w:rsidP="006173E5">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Active power range related to maximum capacity (frequency response range)</w:t>
                        </w:r>
                      </w:p>
                      <w:p w14:paraId="27FD0ACA" w14:textId="77777777" w:rsidR="006173E5" w:rsidRPr="003B7AE9" w:rsidRDefault="006173E5" w:rsidP="006173E5">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6173E5" w:rsidRPr="003B7AE9" w:rsidRDefault="006173E5" w:rsidP="006173E5">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6173E5"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6173E5" w:rsidRPr="003B7AE9" w:rsidRDefault="006173E5" w:rsidP="006173E5">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6173E5" w:rsidRPr="003B7AE9" w:rsidRDefault="006173E5" w:rsidP="006173E5">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6173E5"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6173E5" w:rsidRPr="003B7AE9" w:rsidRDefault="006173E5" w:rsidP="006173E5">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6173E5" w:rsidRPr="003B7AE9" w:rsidRDefault="006173E5" w:rsidP="006173E5">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6173E5"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6173E5" w:rsidRPr="003B7AE9" w:rsidRDefault="006173E5" w:rsidP="006173E5">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6173E5" w:rsidRPr="003B7AE9" w:rsidRDefault="006173E5" w:rsidP="006173E5">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6173E5" w:rsidRPr="003B7AE9" w:rsidRDefault="006173E5" w:rsidP="006173E5">
                  <w:pPr>
                    <w:spacing w:after="0" w:line="240" w:lineRule="auto"/>
                    <w:rPr>
                      <w:rFonts w:ascii="inherit" w:eastAsia="Times New Roman" w:hAnsi="inherit" w:cs="Times New Roman"/>
                      <w:sz w:val="24"/>
                      <w:szCs w:val="24"/>
                      <w:lang w:eastAsia="en-GB"/>
                    </w:rPr>
                  </w:pPr>
                </w:p>
              </w:tc>
            </w:tr>
          </w:tbl>
          <w:p w14:paraId="205C85A2" w14:textId="77777777" w:rsidR="006173E5" w:rsidRPr="003B7AE9" w:rsidRDefault="006173E5" w:rsidP="006173E5">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and deadband;</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r w:rsidR="005F3287" w:rsidRPr="003B7AE9" w14:paraId="4608BDF7" w14:textId="77777777" w:rsidTr="003B7AE9">
        <w:trPr>
          <w:ins w:id="769" w:author="Author"/>
        </w:trPr>
        <w:tc>
          <w:tcPr>
            <w:tcW w:w="0" w:type="auto"/>
            <w:shd w:val="clear" w:color="auto" w:fill="auto"/>
          </w:tcPr>
          <w:p w14:paraId="75876FB2" w14:textId="46363598" w:rsidR="000325B6" w:rsidRPr="005B0A2B" w:rsidRDefault="000325B6" w:rsidP="003B7AE9">
            <w:pPr>
              <w:spacing w:before="120" w:after="0" w:line="240" w:lineRule="auto"/>
              <w:jc w:val="both"/>
              <w:rPr>
                <w:ins w:id="770" w:author="Author"/>
                <w:rFonts w:ascii="inherit" w:eastAsia="Times New Roman" w:hAnsi="inherit" w:cs="Times New Roman"/>
                <w:sz w:val="24"/>
                <w:szCs w:val="24"/>
                <w:lang w:eastAsia="en-GB"/>
              </w:rPr>
            </w:pPr>
            <w:ins w:id="771" w:author="Author">
              <w:r w:rsidRPr="006764C6">
                <w:rPr>
                  <w:rFonts w:ascii="inherit" w:eastAsia="Times New Roman" w:hAnsi="inherit" w:cs="Times New Roman"/>
                  <w:sz w:val="24"/>
                  <w:szCs w:val="24"/>
                  <w:lang w:eastAsia="en-GB"/>
                  <w:rPrChange w:id="772" w:author="Author">
                    <w:rPr>
                      <w:rFonts w:ascii="inherit" w:eastAsia="Times New Roman" w:hAnsi="inherit" w:cs="Times New Roman"/>
                      <w:sz w:val="24"/>
                      <w:szCs w:val="24"/>
                      <w:highlight w:val="yellow"/>
                      <w:lang w:eastAsia="en-GB"/>
                    </w:rPr>
                  </w:rPrChange>
                </w:rPr>
                <w:t>(d)</w:t>
              </w:r>
            </w:ins>
          </w:p>
        </w:tc>
        <w:tc>
          <w:tcPr>
            <w:tcW w:w="0" w:type="auto"/>
            <w:shd w:val="clear" w:color="auto" w:fill="auto"/>
          </w:tcPr>
          <w:p w14:paraId="044CCF3A" w14:textId="4BF59AF8" w:rsidR="000325B6" w:rsidRPr="005B0A2B" w:rsidRDefault="000325B6" w:rsidP="000325B6">
            <w:pPr>
              <w:spacing w:before="120" w:after="0" w:line="240" w:lineRule="auto"/>
              <w:jc w:val="both"/>
              <w:rPr>
                <w:ins w:id="773" w:author="Author"/>
                <w:rFonts w:ascii="inherit" w:eastAsia="Times New Roman" w:hAnsi="inherit" w:cs="Times New Roman"/>
                <w:sz w:val="24"/>
                <w:szCs w:val="24"/>
                <w:lang w:eastAsia="en-GB"/>
              </w:rPr>
            </w:pPr>
            <w:ins w:id="774" w:author="Author">
              <w:r w:rsidRPr="005B0A2B">
                <w:rPr>
                  <w:rFonts w:ascii="inherit" w:eastAsia="Times New Roman" w:hAnsi="inherit" w:cs="Times New Roman"/>
                  <w:sz w:val="24"/>
                  <w:szCs w:val="24"/>
                  <w:lang w:eastAsia="en-GB"/>
                </w:rPr>
                <w:t>The following additional protection schemes may cover the following aspects:</w:t>
              </w:r>
            </w:ins>
          </w:p>
          <w:p w14:paraId="737B7218" w14:textId="77777777" w:rsidR="000325B6" w:rsidRPr="005B0A2B" w:rsidRDefault="000325B6" w:rsidP="000325B6">
            <w:pPr>
              <w:spacing w:after="0" w:line="240" w:lineRule="auto"/>
              <w:rPr>
                <w:ins w:id="775"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71"/>
              <w:gridCol w:w="7538"/>
            </w:tblGrid>
            <w:tr w:rsidR="005F3287" w:rsidRPr="005B0A2B" w14:paraId="658EB9A5" w14:textId="77777777" w:rsidTr="00F82B16">
              <w:trPr>
                <w:ins w:id="776" w:author="Author"/>
              </w:trPr>
              <w:tc>
                <w:tcPr>
                  <w:tcW w:w="0" w:type="auto"/>
                  <w:shd w:val="clear" w:color="auto" w:fill="auto"/>
                  <w:hideMark/>
                </w:tcPr>
                <w:p w14:paraId="61D503AB" w14:textId="77777777" w:rsidR="000325B6" w:rsidRPr="005B0A2B" w:rsidRDefault="000325B6" w:rsidP="000325B6">
                  <w:pPr>
                    <w:spacing w:before="120" w:after="0" w:line="240" w:lineRule="auto"/>
                    <w:jc w:val="both"/>
                    <w:rPr>
                      <w:ins w:id="777" w:author="Author"/>
                      <w:rFonts w:ascii="inherit" w:eastAsia="Times New Roman" w:hAnsi="inherit" w:cs="Times New Roman"/>
                      <w:sz w:val="24"/>
                      <w:szCs w:val="24"/>
                      <w:lang w:eastAsia="en-GB"/>
                    </w:rPr>
                  </w:pPr>
                  <w:ins w:id="778" w:author="Author">
                    <w:r w:rsidRPr="005B0A2B">
                      <w:rPr>
                        <w:rFonts w:ascii="inherit" w:eastAsia="Times New Roman" w:hAnsi="inherit" w:cs="Times New Roman" w:hint="eastAsia"/>
                        <w:sz w:val="24"/>
                        <w:szCs w:val="24"/>
                        <w:lang w:eastAsia="en-GB"/>
                      </w:rPr>
                      <w:t>—</w:t>
                    </w:r>
                  </w:ins>
                </w:p>
              </w:tc>
              <w:tc>
                <w:tcPr>
                  <w:tcW w:w="0" w:type="auto"/>
                  <w:shd w:val="clear" w:color="auto" w:fill="auto"/>
                  <w:hideMark/>
                </w:tcPr>
                <w:p w14:paraId="43FAA830" w14:textId="729C78EA" w:rsidR="000325B6" w:rsidRPr="005B0A2B" w:rsidRDefault="000325B6" w:rsidP="006764C6">
                  <w:pPr>
                    <w:spacing w:before="120" w:after="0" w:line="240" w:lineRule="auto"/>
                    <w:rPr>
                      <w:ins w:id="779" w:author="Author"/>
                      <w:rFonts w:ascii="inherit" w:eastAsia="Times New Roman" w:hAnsi="inherit" w:cs="Times New Roman"/>
                      <w:sz w:val="24"/>
                      <w:szCs w:val="24"/>
                      <w:lang w:eastAsia="en-GB"/>
                    </w:rPr>
                    <w:pPrChange w:id="780" w:author="Author">
                      <w:pPr>
                        <w:spacing w:before="120" w:after="0" w:line="240" w:lineRule="auto"/>
                        <w:jc w:val="both"/>
                      </w:pPr>
                    </w:pPrChange>
                  </w:pPr>
                  <w:ins w:id="781" w:author="Author">
                    <w:r w:rsidRPr="006764C6">
                      <w:rPr>
                        <w:rFonts w:ascii="inherit" w:eastAsia="Times New Roman" w:hAnsi="inherit" w:cs="Times New Roman"/>
                        <w:sz w:val="24"/>
                        <w:szCs w:val="24"/>
                        <w:lang w:eastAsia="en-GB"/>
                        <w:rPrChange w:id="782" w:author="Author">
                          <w:rPr>
                            <w:rFonts w:ascii="inherit" w:eastAsia="Times New Roman" w:hAnsi="inherit" w:cs="Times New Roman"/>
                            <w:strike/>
                            <w:sz w:val="24"/>
                            <w:szCs w:val="24"/>
                            <w:highlight w:val="yellow"/>
                            <w:lang w:eastAsia="en-GB"/>
                          </w:rPr>
                        </w:rPrChange>
                      </w:rPr>
                      <w:t>rotor</w:t>
                    </w:r>
                    <w:r w:rsidRPr="005B0A2B">
                      <w:rPr>
                        <w:rFonts w:ascii="inherit" w:eastAsia="Times New Roman" w:hAnsi="inherit" w:cs="Times New Roman"/>
                        <w:sz w:val="24"/>
                        <w:szCs w:val="24"/>
                        <w:lang w:eastAsia="en-GB"/>
                      </w:rPr>
                      <w:t xml:space="preserve"> overload,</w:t>
                    </w:r>
                  </w:ins>
                </w:p>
              </w:tc>
            </w:tr>
          </w:tbl>
          <w:p w14:paraId="31643621" w14:textId="77777777" w:rsidR="000325B6" w:rsidRPr="005B0A2B" w:rsidRDefault="000325B6" w:rsidP="000325B6">
            <w:pPr>
              <w:spacing w:after="0" w:line="240" w:lineRule="auto"/>
              <w:rPr>
                <w:ins w:id="783"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0"/>
              <w:gridCol w:w="7899"/>
            </w:tblGrid>
            <w:tr w:rsidR="005F3287" w:rsidRPr="005B0A2B" w14:paraId="11C33217" w14:textId="77777777" w:rsidTr="00F82B16">
              <w:trPr>
                <w:ins w:id="784" w:author="Author"/>
              </w:trPr>
              <w:tc>
                <w:tcPr>
                  <w:tcW w:w="0" w:type="auto"/>
                  <w:shd w:val="clear" w:color="auto" w:fill="auto"/>
                  <w:hideMark/>
                </w:tcPr>
                <w:p w14:paraId="6C7D5F43" w14:textId="77777777" w:rsidR="000325B6" w:rsidRPr="006764C6" w:rsidRDefault="000325B6" w:rsidP="000325B6">
                  <w:pPr>
                    <w:spacing w:before="120" w:after="0" w:line="240" w:lineRule="auto"/>
                    <w:jc w:val="both"/>
                    <w:rPr>
                      <w:ins w:id="785" w:author="Author"/>
                      <w:rFonts w:ascii="inherit" w:eastAsia="Times New Roman" w:hAnsi="inherit" w:cs="Times New Roman"/>
                      <w:strike/>
                      <w:sz w:val="24"/>
                      <w:szCs w:val="24"/>
                      <w:lang w:eastAsia="en-GB"/>
                      <w:rPrChange w:id="786" w:author="Author">
                        <w:rPr>
                          <w:ins w:id="787" w:author="Author"/>
                          <w:rFonts w:ascii="inherit" w:eastAsia="Times New Roman" w:hAnsi="inherit" w:cs="Times New Roman"/>
                          <w:strike/>
                          <w:sz w:val="24"/>
                          <w:szCs w:val="24"/>
                          <w:highlight w:val="yellow"/>
                          <w:lang w:eastAsia="en-GB"/>
                        </w:rPr>
                      </w:rPrChange>
                    </w:rPr>
                  </w:pPr>
                  <w:ins w:id="788" w:author="Author">
                    <w:r w:rsidRPr="006764C6">
                      <w:rPr>
                        <w:rFonts w:ascii="inherit" w:eastAsia="Times New Roman" w:hAnsi="inherit" w:cs="Times New Roman" w:hint="eastAsia"/>
                        <w:strike/>
                        <w:sz w:val="24"/>
                        <w:szCs w:val="24"/>
                        <w:lang w:eastAsia="en-GB"/>
                        <w:rPrChange w:id="789" w:author="Author">
                          <w:rPr>
                            <w:rFonts w:ascii="inherit" w:eastAsia="Times New Roman" w:hAnsi="inherit" w:cs="Times New Roman" w:hint="eastAsia"/>
                            <w:strike/>
                            <w:sz w:val="24"/>
                            <w:szCs w:val="24"/>
                            <w:highlight w:val="yellow"/>
                            <w:lang w:eastAsia="en-GB"/>
                          </w:rPr>
                        </w:rPrChange>
                      </w:rPr>
                      <w:t>—</w:t>
                    </w:r>
                  </w:ins>
                </w:p>
              </w:tc>
              <w:tc>
                <w:tcPr>
                  <w:tcW w:w="0" w:type="auto"/>
                  <w:shd w:val="clear" w:color="auto" w:fill="auto"/>
                  <w:hideMark/>
                </w:tcPr>
                <w:p w14:paraId="20BC84ED" w14:textId="77777777" w:rsidR="000325B6" w:rsidRPr="006764C6" w:rsidRDefault="000325B6" w:rsidP="000325B6">
                  <w:pPr>
                    <w:spacing w:before="120" w:after="0" w:line="240" w:lineRule="auto"/>
                    <w:jc w:val="both"/>
                    <w:rPr>
                      <w:ins w:id="790" w:author="Author"/>
                      <w:rFonts w:ascii="inherit" w:eastAsia="Times New Roman" w:hAnsi="inherit" w:cs="Times New Roman"/>
                      <w:sz w:val="24"/>
                      <w:szCs w:val="24"/>
                      <w:lang w:eastAsia="en-GB"/>
                      <w:rPrChange w:id="791" w:author="Author">
                        <w:rPr>
                          <w:ins w:id="792" w:author="Author"/>
                          <w:rFonts w:ascii="inherit" w:eastAsia="Times New Roman" w:hAnsi="inherit" w:cs="Times New Roman"/>
                          <w:strike/>
                          <w:sz w:val="24"/>
                          <w:szCs w:val="24"/>
                          <w:highlight w:val="yellow"/>
                          <w:lang w:eastAsia="en-GB"/>
                        </w:rPr>
                      </w:rPrChange>
                    </w:rPr>
                  </w:pPr>
                  <w:ins w:id="793" w:author="Author">
                    <w:r w:rsidRPr="006764C6">
                      <w:rPr>
                        <w:rFonts w:ascii="inherit" w:eastAsia="Times New Roman" w:hAnsi="inherit" w:cs="Times New Roman"/>
                        <w:sz w:val="24"/>
                        <w:szCs w:val="24"/>
                        <w:lang w:eastAsia="en-GB"/>
                        <w:rPrChange w:id="794" w:author="Author">
                          <w:rPr>
                            <w:rFonts w:ascii="inherit" w:eastAsia="Times New Roman" w:hAnsi="inherit" w:cs="Times New Roman"/>
                            <w:strike/>
                            <w:sz w:val="24"/>
                            <w:szCs w:val="24"/>
                            <w:highlight w:val="yellow"/>
                            <w:lang w:eastAsia="en-GB"/>
                          </w:rPr>
                        </w:rPrChange>
                      </w:rPr>
                      <w:t>over-/underexcitation,</w:t>
                    </w:r>
                  </w:ins>
                </w:p>
              </w:tc>
            </w:tr>
          </w:tbl>
          <w:p w14:paraId="0672BC97" w14:textId="77777777" w:rsidR="000325B6" w:rsidRPr="005B0A2B" w:rsidRDefault="000325B6" w:rsidP="000325B6">
            <w:pPr>
              <w:spacing w:after="0" w:line="240" w:lineRule="auto"/>
              <w:rPr>
                <w:ins w:id="795" w:author="Author"/>
                <w:rFonts w:ascii="inherit" w:eastAsia="Times New Roman" w:hAnsi="inherit" w:cs="Times New Roman"/>
                <w:vanish/>
                <w:sz w:val="24"/>
                <w:szCs w:val="24"/>
                <w:lang w:eastAsia="en-GB"/>
              </w:rPr>
            </w:pPr>
          </w:p>
          <w:p w14:paraId="3D558DF3" w14:textId="77777777" w:rsidR="000325B6" w:rsidRPr="005B0A2B" w:rsidRDefault="000325B6" w:rsidP="000325B6">
            <w:pPr>
              <w:spacing w:after="0" w:line="240" w:lineRule="auto"/>
              <w:rPr>
                <w:ins w:id="796"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25"/>
              <w:gridCol w:w="7884"/>
            </w:tblGrid>
            <w:tr w:rsidR="005F3287" w:rsidRPr="005B0A2B" w14:paraId="5EE3FA7C" w14:textId="77777777" w:rsidTr="00F82B16">
              <w:trPr>
                <w:ins w:id="797" w:author="Author"/>
              </w:trPr>
              <w:tc>
                <w:tcPr>
                  <w:tcW w:w="0" w:type="auto"/>
                  <w:shd w:val="clear" w:color="auto" w:fill="auto"/>
                  <w:hideMark/>
                </w:tcPr>
                <w:p w14:paraId="16337062" w14:textId="77777777" w:rsidR="000325B6" w:rsidRPr="006764C6" w:rsidRDefault="000325B6" w:rsidP="000325B6">
                  <w:pPr>
                    <w:spacing w:before="120" w:after="0" w:line="240" w:lineRule="auto"/>
                    <w:jc w:val="both"/>
                    <w:rPr>
                      <w:ins w:id="798" w:author="Author"/>
                      <w:rFonts w:ascii="inherit" w:eastAsia="Times New Roman" w:hAnsi="inherit" w:cs="Times New Roman"/>
                      <w:strike/>
                      <w:sz w:val="24"/>
                      <w:szCs w:val="24"/>
                      <w:lang w:eastAsia="en-GB"/>
                      <w:rPrChange w:id="799" w:author="Author">
                        <w:rPr>
                          <w:ins w:id="800" w:author="Author"/>
                          <w:rFonts w:ascii="inherit" w:eastAsia="Times New Roman" w:hAnsi="inherit" w:cs="Times New Roman"/>
                          <w:strike/>
                          <w:sz w:val="24"/>
                          <w:szCs w:val="24"/>
                          <w:highlight w:val="yellow"/>
                          <w:lang w:eastAsia="en-GB"/>
                        </w:rPr>
                      </w:rPrChange>
                    </w:rPr>
                  </w:pPr>
                  <w:ins w:id="801" w:author="Author">
                    <w:r w:rsidRPr="006764C6">
                      <w:rPr>
                        <w:rFonts w:ascii="inherit" w:eastAsia="Times New Roman" w:hAnsi="inherit" w:cs="Times New Roman" w:hint="eastAsia"/>
                        <w:strike/>
                        <w:sz w:val="24"/>
                        <w:szCs w:val="24"/>
                        <w:lang w:eastAsia="en-GB"/>
                        <w:rPrChange w:id="802" w:author="Author">
                          <w:rPr>
                            <w:rFonts w:ascii="inherit" w:eastAsia="Times New Roman" w:hAnsi="inherit" w:cs="Times New Roman" w:hint="eastAsia"/>
                            <w:strike/>
                            <w:sz w:val="24"/>
                            <w:szCs w:val="24"/>
                            <w:highlight w:val="yellow"/>
                            <w:lang w:eastAsia="en-GB"/>
                          </w:rPr>
                        </w:rPrChange>
                      </w:rPr>
                      <w:t>—</w:t>
                    </w:r>
                  </w:ins>
                </w:p>
              </w:tc>
              <w:tc>
                <w:tcPr>
                  <w:tcW w:w="0" w:type="auto"/>
                  <w:shd w:val="clear" w:color="auto" w:fill="auto"/>
                  <w:hideMark/>
                </w:tcPr>
                <w:p w14:paraId="4E6B0F8E" w14:textId="77777777" w:rsidR="000325B6" w:rsidRPr="006764C6" w:rsidRDefault="000325B6" w:rsidP="000325B6">
                  <w:pPr>
                    <w:spacing w:before="120" w:after="0" w:line="240" w:lineRule="auto"/>
                    <w:jc w:val="both"/>
                    <w:rPr>
                      <w:ins w:id="803" w:author="Author"/>
                      <w:rFonts w:ascii="inherit" w:eastAsia="Times New Roman" w:hAnsi="inherit" w:cs="Times New Roman"/>
                      <w:sz w:val="24"/>
                      <w:szCs w:val="24"/>
                      <w:lang w:eastAsia="en-GB"/>
                      <w:rPrChange w:id="804" w:author="Author">
                        <w:rPr>
                          <w:ins w:id="805" w:author="Author"/>
                          <w:rFonts w:ascii="inherit" w:eastAsia="Times New Roman" w:hAnsi="inherit" w:cs="Times New Roman"/>
                          <w:strike/>
                          <w:sz w:val="24"/>
                          <w:szCs w:val="24"/>
                          <w:highlight w:val="yellow"/>
                          <w:lang w:eastAsia="en-GB"/>
                        </w:rPr>
                      </w:rPrChange>
                    </w:rPr>
                  </w:pPr>
                  <w:ins w:id="806" w:author="Author">
                    <w:r w:rsidRPr="006764C6">
                      <w:rPr>
                        <w:rFonts w:ascii="inherit" w:eastAsia="Times New Roman" w:hAnsi="inherit" w:cs="Times New Roman"/>
                        <w:sz w:val="24"/>
                        <w:szCs w:val="24"/>
                        <w:lang w:eastAsia="en-GB"/>
                        <w:rPrChange w:id="807" w:author="Author">
                          <w:rPr>
                            <w:rFonts w:ascii="inherit" w:eastAsia="Times New Roman" w:hAnsi="inherit" w:cs="Times New Roman"/>
                            <w:strike/>
                            <w:sz w:val="24"/>
                            <w:szCs w:val="24"/>
                            <w:highlight w:val="yellow"/>
                            <w:lang w:eastAsia="en-GB"/>
                          </w:rPr>
                        </w:rPrChange>
                      </w:rPr>
                      <w:t>inter-area oscillations,</w:t>
                    </w:r>
                  </w:ins>
                </w:p>
              </w:tc>
            </w:tr>
          </w:tbl>
          <w:p w14:paraId="55FADAB7" w14:textId="77777777" w:rsidR="000325B6" w:rsidRPr="005B0A2B" w:rsidRDefault="000325B6" w:rsidP="000325B6">
            <w:pPr>
              <w:spacing w:after="0" w:line="240" w:lineRule="auto"/>
              <w:rPr>
                <w:ins w:id="808" w:author="Author"/>
                <w:rFonts w:ascii="inherit" w:eastAsia="Times New Roman" w:hAnsi="inherit" w:cs="Times New Roman"/>
                <w:vanish/>
                <w:sz w:val="24"/>
                <w:szCs w:val="24"/>
                <w:lang w:eastAsia="en-GB"/>
              </w:rPr>
            </w:pPr>
          </w:p>
          <w:p w14:paraId="1AF57E59" w14:textId="77777777" w:rsidR="000325B6" w:rsidRPr="005B0A2B" w:rsidRDefault="000325B6" w:rsidP="000325B6">
            <w:pPr>
              <w:spacing w:after="0" w:line="240" w:lineRule="auto"/>
              <w:rPr>
                <w:ins w:id="809"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91"/>
              <w:gridCol w:w="8218"/>
            </w:tblGrid>
            <w:tr w:rsidR="005F3287" w:rsidRPr="005B0A2B" w14:paraId="5E2808EA" w14:textId="77777777" w:rsidTr="00F82B16">
              <w:trPr>
                <w:ins w:id="810" w:author="Author"/>
              </w:trPr>
              <w:tc>
                <w:tcPr>
                  <w:tcW w:w="0" w:type="auto"/>
                  <w:shd w:val="clear" w:color="auto" w:fill="auto"/>
                  <w:hideMark/>
                </w:tcPr>
                <w:p w14:paraId="56FCD966" w14:textId="77777777" w:rsidR="000325B6" w:rsidRPr="006764C6" w:rsidRDefault="000325B6" w:rsidP="000325B6">
                  <w:pPr>
                    <w:spacing w:before="120" w:after="0" w:line="240" w:lineRule="auto"/>
                    <w:jc w:val="both"/>
                    <w:rPr>
                      <w:ins w:id="811" w:author="Author"/>
                      <w:rFonts w:ascii="inherit" w:eastAsia="Times New Roman" w:hAnsi="inherit" w:cs="Times New Roman"/>
                      <w:sz w:val="24"/>
                      <w:szCs w:val="24"/>
                      <w:lang w:eastAsia="en-GB"/>
                      <w:rPrChange w:id="812" w:author="Author">
                        <w:rPr>
                          <w:ins w:id="813" w:author="Author"/>
                          <w:rFonts w:ascii="inherit" w:eastAsia="Times New Roman" w:hAnsi="inherit" w:cs="Times New Roman"/>
                          <w:strike/>
                          <w:sz w:val="24"/>
                          <w:szCs w:val="24"/>
                          <w:highlight w:val="yellow"/>
                          <w:lang w:eastAsia="en-GB"/>
                        </w:rPr>
                      </w:rPrChange>
                    </w:rPr>
                  </w:pPr>
                  <w:ins w:id="814" w:author="Author">
                    <w:r w:rsidRPr="006764C6">
                      <w:rPr>
                        <w:rFonts w:ascii="inherit" w:eastAsia="Times New Roman" w:hAnsi="inherit" w:cs="Times New Roman" w:hint="eastAsia"/>
                        <w:sz w:val="24"/>
                        <w:szCs w:val="24"/>
                        <w:lang w:eastAsia="en-GB"/>
                        <w:rPrChange w:id="815" w:author="Author">
                          <w:rPr>
                            <w:rFonts w:ascii="inherit" w:eastAsia="Times New Roman" w:hAnsi="inherit" w:cs="Times New Roman" w:hint="eastAsia"/>
                            <w:strike/>
                            <w:sz w:val="24"/>
                            <w:szCs w:val="24"/>
                            <w:highlight w:val="yellow"/>
                            <w:lang w:eastAsia="en-GB"/>
                          </w:rPr>
                        </w:rPrChange>
                      </w:rPr>
                      <w:t>—</w:t>
                    </w:r>
                  </w:ins>
                </w:p>
              </w:tc>
              <w:tc>
                <w:tcPr>
                  <w:tcW w:w="0" w:type="auto"/>
                  <w:shd w:val="clear" w:color="auto" w:fill="auto"/>
                  <w:hideMark/>
                </w:tcPr>
                <w:p w14:paraId="3D2CF951" w14:textId="04211E90" w:rsidR="000325B6" w:rsidRPr="006764C6" w:rsidRDefault="00EF1452" w:rsidP="000325B6">
                  <w:pPr>
                    <w:spacing w:before="120" w:after="0" w:line="240" w:lineRule="auto"/>
                    <w:jc w:val="both"/>
                    <w:rPr>
                      <w:ins w:id="816" w:author="Author"/>
                      <w:rFonts w:ascii="inherit" w:eastAsia="Times New Roman" w:hAnsi="inherit" w:cs="Times New Roman"/>
                      <w:sz w:val="24"/>
                      <w:szCs w:val="24"/>
                      <w:lang w:eastAsia="en-GB"/>
                      <w:rPrChange w:id="817" w:author="Author">
                        <w:rPr>
                          <w:ins w:id="818" w:author="Author"/>
                          <w:rFonts w:ascii="inherit" w:eastAsia="Times New Roman" w:hAnsi="inherit" w:cs="Times New Roman"/>
                          <w:strike/>
                          <w:sz w:val="24"/>
                          <w:szCs w:val="24"/>
                          <w:highlight w:val="yellow"/>
                          <w:lang w:eastAsia="en-GB"/>
                        </w:rPr>
                      </w:rPrChange>
                    </w:rPr>
                  </w:pPr>
                  <w:ins w:id="819" w:author="Author">
                    <w:r w:rsidRPr="006764C6">
                      <w:rPr>
                        <w:rFonts w:ascii="inherit" w:eastAsia="Times New Roman" w:hAnsi="inherit" w:cs="Times New Roman"/>
                        <w:sz w:val="24"/>
                        <w:szCs w:val="24"/>
                        <w:lang w:eastAsia="en-GB"/>
                        <w:rPrChange w:id="820" w:author="Author">
                          <w:rPr>
                            <w:rFonts w:ascii="inherit" w:eastAsia="Times New Roman" w:hAnsi="inherit" w:cs="Times New Roman"/>
                            <w:sz w:val="24"/>
                            <w:szCs w:val="24"/>
                            <w:highlight w:val="yellow"/>
                            <w:lang w:eastAsia="en-GB"/>
                          </w:rPr>
                        </w:rPrChange>
                      </w:rPr>
                      <w:t xml:space="preserve">       </w:t>
                    </w:r>
                    <w:r w:rsidR="000325B6" w:rsidRPr="006764C6">
                      <w:rPr>
                        <w:rFonts w:ascii="inherit" w:eastAsia="Times New Roman" w:hAnsi="inherit" w:cs="Times New Roman"/>
                        <w:sz w:val="24"/>
                        <w:szCs w:val="24"/>
                        <w:lang w:eastAsia="en-GB"/>
                        <w:rPrChange w:id="821" w:author="Author">
                          <w:rPr>
                            <w:rFonts w:ascii="inherit" w:eastAsia="Times New Roman" w:hAnsi="inherit" w:cs="Times New Roman"/>
                            <w:strike/>
                            <w:sz w:val="24"/>
                            <w:szCs w:val="24"/>
                            <w:highlight w:val="yellow"/>
                            <w:lang w:eastAsia="en-GB"/>
                          </w:rPr>
                        </w:rPrChange>
                      </w:rPr>
                      <w:t>asynchronous operation (pole slip),</w:t>
                    </w:r>
                  </w:ins>
                </w:p>
              </w:tc>
            </w:tr>
          </w:tbl>
          <w:p w14:paraId="2D3C1C99" w14:textId="77777777" w:rsidR="000325B6" w:rsidRPr="005B0A2B" w:rsidRDefault="000325B6" w:rsidP="000325B6">
            <w:pPr>
              <w:spacing w:after="0" w:line="240" w:lineRule="auto"/>
              <w:rPr>
                <w:ins w:id="822"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469"/>
            </w:tblGrid>
            <w:tr w:rsidR="005F3287" w:rsidRPr="005B0A2B" w14:paraId="12987B63" w14:textId="77777777" w:rsidTr="00F82B16">
              <w:trPr>
                <w:ins w:id="823" w:author="Author"/>
              </w:trPr>
              <w:tc>
                <w:tcPr>
                  <w:tcW w:w="0" w:type="auto"/>
                  <w:shd w:val="clear" w:color="auto" w:fill="auto"/>
                  <w:hideMark/>
                </w:tcPr>
                <w:p w14:paraId="7621EEEC" w14:textId="77777777" w:rsidR="000325B6" w:rsidRPr="005B0A2B" w:rsidRDefault="000325B6" w:rsidP="000325B6">
                  <w:pPr>
                    <w:spacing w:before="120" w:after="0" w:line="240" w:lineRule="auto"/>
                    <w:jc w:val="both"/>
                    <w:rPr>
                      <w:ins w:id="824" w:author="Author"/>
                      <w:rFonts w:ascii="inherit" w:eastAsia="Times New Roman" w:hAnsi="inherit" w:cs="Times New Roman"/>
                      <w:sz w:val="24"/>
                      <w:szCs w:val="24"/>
                      <w:lang w:eastAsia="en-GB"/>
                    </w:rPr>
                  </w:pPr>
                  <w:ins w:id="825" w:author="Author">
                    <w:r w:rsidRPr="005B0A2B">
                      <w:rPr>
                        <w:rFonts w:ascii="inherit" w:eastAsia="Times New Roman" w:hAnsi="inherit" w:cs="Times New Roman" w:hint="eastAsia"/>
                        <w:sz w:val="24"/>
                        <w:szCs w:val="24"/>
                        <w:lang w:eastAsia="en-GB"/>
                      </w:rPr>
                      <w:t>—</w:t>
                    </w:r>
                  </w:ins>
                </w:p>
              </w:tc>
              <w:tc>
                <w:tcPr>
                  <w:tcW w:w="0" w:type="auto"/>
                  <w:shd w:val="clear" w:color="auto" w:fill="auto"/>
                  <w:hideMark/>
                </w:tcPr>
                <w:p w14:paraId="0ED7DB2C" w14:textId="1A0C3C5E" w:rsidR="000325B6" w:rsidRPr="006764C6" w:rsidRDefault="00EF1452" w:rsidP="000325B6">
                  <w:pPr>
                    <w:spacing w:before="120" w:after="0" w:line="240" w:lineRule="auto"/>
                    <w:jc w:val="both"/>
                    <w:rPr>
                      <w:ins w:id="826" w:author="Author"/>
                      <w:rFonts w:ascii="inherit" w:eastAsia="Times New Roman" w:hAnsi="inherit" w:cs="Times New Roman"/>
                      <w:sz w:val="24"/>
                      <w:szCs w:val="24"/>
                      <w:lang w:eastAsia="en-GB"/>
                      <w:rPrChange w:id="827" w:author="Author">
                        <w:rPr>
                          <w:ins w:id="828" w:author="Author"/>
                          <w:rFonts w:ascii="inherit" w:eastAsia="Times New Roman" w:hAnsi="inherit" w:cs="Times New Roman"/>
                          <w:strike/>
                          <w:sz w:val="24"/>
                          <w:szCs w:val="24"/>
                          <w:lang w:eastAsia="en-GB"/>
                        </w:rPr>
                      </w:rPrChange>
                    </w:rPr>
                  </w:pPr>
                  <w:ins w:id="829" w:author="Author">
                    <w:r w:rsidRPr="006764C6">
                      <w:rPr>
                        <w:rFonts w:ascii="inherit" w:eastAsia="Times New Roman" w:hAnsi="inherit" w:cs="Times New Roman"/>
                        <w:sz w:val="24"/>
                        <w:szCs w:val="24"/>
                        <w:lang w:eastAsia="en-GB"/>
                        <w:rPrChange w:id="830" w:author="Author">
                          <w:rPr>
                            <w:rFonts w:ascii="inherit" w:eastAsia="Times New Roman" w:hAnsi="inherit" w:cs="Times New Roman"/>
                            <w:sz w:val="24"/>
                            <w:szCs w:val="24"/>
                            <w:highlight w:val="yellow"/>
                            <w:lang w:eastAsia="en-GB"/>
                          </w:rPr>
                        </w:rPrChange>
                      </w:rPr>
                      <w:t xml:space="preserve">            </w:t>
                    </w:r>
                    <w:r w:rsidR="000325B6" w:rsidRPr="006764C6">
                      <w:rPr>
                        <w:rFonts w:ascii="inherit" w:eastAsia="Times New Roman" w:hAnsi="inherit" w:cs="Times New Roman"/>
                        <w:sz w:val="24"/>
                        <w:szCs w:val="24"/>
                        <w:lang w:eastAsia="en-GB"/>
                        <w:rPrChange w:id="831" w:author="Author">
                          <w:rPr>
                            <w:rFonts w:ascii="inherit" w:eastAsia="Times New Roman" w:hAnsi="inherit" w:cs="Times New Roman"/>
                            <w:strike/>
                            <w:sz w:val="24"/>
                            <w:szCs w:val="24"/>
                            <w:highlight w:val="yellow"/>
                            <w:lang w:eastAsia="en-GB"/>
                          </w:rPr>
                        </w:rPrChange>
                      </w:rPr>
                      <w:t>protection against inadmissible shaft torsions (for example, subsynchronous resonance),</w:t>
                    </w:r>
                  </w:ins>
                </w:p>
              </w:tc>
            </w:tr>
          </w:tbl>
          <w:p w14:paraId="365E7EB2" w14:textId="77777777" w:rsidR="000325B6" w:rsidRPr="005B0A2B" w:rsidRDefault="000325B6" w:rsidP="000325B6">
            <w:pPr>
              <w:spacing w:after="0" w:line="240" w:lineRule="auto"/>
              <w:rPr>
                <w:ins w:id="832" w:author="Author"/>
                <w:rFonts w:ascii="inherit" w:eastAsia="Times New Roman" w:hAnsi="inherit" w:cs="Times New Roman"/>
                <w:vanish/>
                <w:sz w:val="24"/>
                <w:szCs w:val="24"/>
                <w:lang w:eastAsia="en-GB"/>
              </w:rPr>
            </w:pPr>
          </w:p>
          <w:p w14:paraId="4C031EB2" w14:textId="77777777" w:rsidR="000325B6" w:rsidRPr="005B0A2B" w:rsidRDefault="000325B6" w:rsidP="000325B6">
            <w:pPr>
              <w:spacing w:after="0" w:line="240" w:lineRule="auto"/>
              <w:rPr>
                <w:ins w:id="833" w:author="Autho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24"/>
              <w:gridCol w:w="7685"/>
            </w:tblGrid>
            <w:tr w:rsidR="005F3287" w:rsidRPr="005B0A2B" w14:paraId="239C12E9" w14:textId="77777777" w:rsidTr="00F82B16">
              <w:trPr>
                <w:ins w:id="834" w:author="Author"/>
              </w:trPr>
              <w:tc>
                <w:tcPr>
                  <w:tcW w:w="0" w:type="auto"/>
                  <w:shd w:val="clear" w:color="auto" w:fill="auto"/>
                  <w:hideMark/>
                </w:tcPr>
                <w:p w14:paraId="2EBD76D8" w14:textId="77777777" w:rsidR="000325B6" w:rsidRPr="006764C6" w:rsidRDefault="000325B6" w:rsidP="000325B6">
                  <w:pPr>
                    <w:spacing w:before="120" w:after="0" w:line="240" w:lineRule="auto"/>
                    <w:jc w:val="both"/>
                    <w:rPr>
                      <w:ins w:id="835" w:author="Author"/>
                      <w:rFonts w:ascii="inherit" w:eastAsia="Times New Roman" w:hAnsi="inherit" w:cs="Times New Roman"/>
                      <w:sz w:val="24"/>
                      <w:szCs w:val="24"/>
                      <w:lang w:eastAsia="en-GB"/>
                      <w:rPrChange w:id="836" w:author="Author">
                        <w:rPr>
                          <w:ins w:id="837" w:author="Author"/>
                          <w:rFonts w:ascii="inherit" w:eastAsia="Times New Roman" w:hAnsi="inherit" w:cs="Times New Roman"/>
                          <w:strike/>
                          <w:sz w:val="24"/>
                          <w:szCs w:val="24"/>
                          <w:highlight w:val="yellow"/>
                          <w:lang w:eastAsia="en-GB"/>
                        </w:rPr>
                      </w:rPrChange>
                    </w:rPr>
                  </w:pPr>
                  <w:ins w:id="838" w:author="Author">
                    <w:r w:rsidRPr="006764C6">
                      <w:rPr>
                        <w:rFonts w:ascii="inherit" w:eastAsia="Times New Roman" w:hAnsi="inherit" w:cs="Times New Roman" w:hint="eastAsia"/>
                        <w:sz w:val="24"/>
                        <w:szCs w:val="24"/>
                        <w:lang w:eastAsia="en-GB"/>
                        <w:rPrChange w:id="839" w:author="Author">
                          <w:rPr>
                            <w:rFonts w:ascii="inherit" w:eastAsia="Times New Roman" w:hAnsi="inherit" w:cs="Times New Roman" w:hint="eastAsia"/>
                            <w:strike/>
                            <w:sz w:val="24"/>
                            <w:szCs w:val="24"/>
                            <w:highlight w:val="yellow"/>
                            <w:lang w:eastAsia="en-GB"/>
                          </w:rPr>
                        </w:rPrChange>
                      </w:rPr>
                      <w:t>—</w:t>
                    </w:r>
                  </w:ins>
                </w:p>
              </w:tc>
              <w:tc>
                <w:tcPr>
                  <w:tcW w:w="0" w:type="auto"/>
                  <w:shd w:val="clear" w:color="auto" w:fill="auto"/>
                  <w:hideMark/>
                </w:tcPr>
                <w:p w14:paraId="358510B0" w14:textId="77777777" w:rsidR="000325B6" w:rsidRPr="006764C6" w:rsidRDefault="000325B6" w:rsidP="000325B6">
                  <w:pPr>
                    <w:spacing w:before="120" w:after="0" w:line="240" w:lineRule="auto"/>
                    <w:jc w:val="both"/>
                    <w:rPr>
                      <w:ins w:id="840" w:author="Author"/>
                      <w:rFonts w:ascii="inherit" w:eastAsia="Times New Roman" w:hAnsi="inherit" w:cs="Times New Roman"/>
                      <w:sz w:val="24"/>
                      <w:szCs w:val="24"/>
                      <w:lang w:eastAsia="en-GB"/>
                      <w:rPrChange w:id="841" w:author="Author">
                        <w:rPr>
                          <w:ins w:id="842" w:author="Author"/>
                          <w:rFonts w:ascii="inherit" w:eastAsia="Times New Roman" w:hAnsi="inherit" w:cs="Times New Roman"/>
                          <w:strike/>
                          <w:sz w:val="24"/>
                          <w:szCs w:val="24"/>
                          <w:highlight w:val="yellow"/>
                          <w:lang w:eastAsia="en-GB"/>
                        </w:rPr>
                      </w:rPrChange>
                    </w:rPr>
                  </w:pPr>
                  <w:ins w:id="843" w:author="Author">
                    <w:r w:rsidRPr="006764C6">
                      <w:rPr>
                        <w:rFonts w:ascii="inherit" w:eastAsia="Times New Roman" w:hAnsi="inherit" w:cs="Times New Roman"/>
                        <w:sz w:val="24"/>
                        <w:szCs w:val="24"/>
                        <w:lang w:eastAsia="en-GB"/>
                        <w:rPrChange w:id="844" w:author="Author">
                          <w:rPr>
                            <w:rFonts w:ascii="inherit" w:eastAsia="Times New Roman" w:hAnsi="inherit" w:cs="Times New Roman"/>
                            <w:strike/>
                            <w:sz w:val="24"/>
                            <w:szCs w:val="24"/>
                            <w:highlight w:val="yellow"/>
                            <w:lang w:eastAsia="en-GB"/>
                          </w:rPr>
                        </w:rPrChange>
                      </w:rPr>
                      <w:t>overfluxing (U/f),</w:t>
                    </w:r>
                  </w:ins>
                </w:p>
              </w:tc>
            </w:tr>
          </w:tbl>
          <w:p w14:paraId="67D4F4C6" w14:textId="07DEAAD8" w:rsidR="000325B6" w:rsidRPr="005B0A2B" w:rsidRDefault="000325B6" w:rsidP="003B7AE9">
            <w:pPr>
              <w:spacing w:before="120" w:after="0" w:line="240" w:lineRule="auto"/>
              <w:jc w:val="both"/>
              <w:rPr>
                <w:ins w:id="845" w:author="Author"/>
                <w:rFonts w:ascii="inherit" w:eastAsia="Times New Roman" w:hAnsi="inherit" w:cs="Times New Roman"/>
                <w:sz w:val="24"/>
                <w:szCs w:val="24"/>
                <w:lang w:eastAsia="en-GB"/>
              </w:rPr>
            </w:pPr>
          </w:p>
        </w:tc>
      </w:tr>
    </w:tbl>
    <w:p w14:paraId="6B2DBE06" w14:textId="7AB573F5"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 power-generating module with black start capability shall be able to synchronise within the frequency limits laid down in point (a) of Article 13(1) and, where </w:t>
                  </w:r>
                  <w:r w:rsidRPr="003B7AE9">
                    <w:rPr>
                      <w:rFonts w:ascii="inherit" w:eastAsia="Times New Roman" w:hAnsi="inherit" w:cs="Times New Roman"/>
                      <w:sz w:val="24"/>
                      <w:szCs w:val="24"/>
                      <w:lang w:eastAsia="en-GB"/>
                    </w:rPr>
                    <w:lastRenderedPageBreak/>
                    <w:t>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frequency in case of overfrequency and underfrequency within the whole active power output range between minimum regulating level and maximum capacity as well as at houseload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a minimum re-synchronisation time greater than 15 minutes after its disconnection from any external power supply must be designed to trip to houseload from any operating point in its P-Q-capability diagram. In this case, the identification of houseload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continuing operation following tripping to houseload,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loss of angular stability or loss of control, a power-generating module shall be capable of disconnecting automatically from the network in order to help preserve system security or to prevent damage to the power-generating module. The 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facilities for quality of supply and dynamic system behaviour monitoring shall include arrangements for the power-generating facility owner, and the relevant system operator and the relevant TSO to access the information. The 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FFE9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at the request of the relevant system operator or the relevant TSO, the power-generating facility owner shall provide simulation models which properly reflect </w:t>
                  </w:r>
                  <w:r w:rsidRPr="003B7AE9">
                    <w:rPr>
                      <w:rFonts w:ascii="inherit" w:eastAsia="Times New Roman" w:hAnsi="inherit" w:cs="Times New Roman"/>
                      <w:sz w:val="24"/>
                      <w:szCs w:val="24"/>
                      <w:lang w:eastAsia="en-GB"/>
                    </w:rPr>
                    <w:lastRenderedPageBreak/>
                    <w:t>the behaviour of the power-generating module in both steady-state and dynamic simulations (50 Hz component) or in electromagnetic transient simulations.</w:t>
                  </w:r>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BD4883" w14:paraId="25330979" w14:textId="77777777">
              <w:tc>
                <w:tcPr>
                  <w:tcW w:w="0" w:type="auto"/>
                  <w:shd w:val="clear" w:color="auto" w:fill="auto"/>
                  <w:hideMark/>
                </w:tcPr>
                <w:p w14:paraId="23E4DA71" w14:textId="77777777" w:rsidR="003B7AE9" w:rsidRPr="00BD4883" w:rsidRDefault="003B7AE9" w:rsidP="003B7AE9">
                  <w:pPr>
                    <w:spacing w:before="120" w:after="0" w:line="240" w:lineRule="auto"/>
                    <w:jc w:val="both"/>
                    <w:rPr>
                      <w:rFonts w:ascii="inherit" w:eastAsia="Times New Roman" w:hAnsi="inherit" w:cs="Times New Roman"/>
                      <w:sz w:val="24"/>
                      <w:szCs w:val="24"/>
                      <w:lang w:eastAsia="en-GB"/>
                    </w:rPr>
                  </w:pPr>
                  <w:r w:rsidRPr="00BD4883">
                    <w:rPr>
                      <w:rFonts w:ascii="inherit" w:eastAsia="Times New Roman" w:hAnsi="inherit" w:cs="Times New Roman"/>
                      <w:sz w:val="24"/>
                      <w:szCs w:val="24"/>
                      <w:lang w:eastAsia="en-GB"/>
                    </w:rPr>
                    <w:t>(i)</w:t>
                  </w:r>
                </w:p>
              </w:tc>
              <w:tc>
                <w:tcPr>
                  <w:tcW w:w="0" w:type="auto"/>
                  <w:shd w:val="clear" w:color="auto" w:fill="auto"/>
                  <w:hideMark/>
                </w:tcPr>
                <w:p w14:paraId="1D9CD8BA" w14:textId="0BC81DF7" w:rsidR="003B7AE9" w:rsidRPr="00BD4883" w:rsidRDefault="003B7AE9" w:rsidP="003B7AE9">
                  <w:pPr>
                    <w:spacing w:before="120" w:after="0" w:line="240" w:lineRule="auto"/>
                    <w:jc w:val="both"/>
                    <w:rPr>
                      <w:rFonts w:ascii="inherit" w:eastAsia="Times New Roman" w:hAnsi="inherit" w:cs="Times New Roman"/>
                      <w:sz w:val="24"/>
                      <w:szCs w:val="24"/>
                      <w:lang w:eastAsia="en-GB"/>
                    </w:rPr>
                  </w:pPr>
                  <w:r w:rsidRPr="00BD4883">
                    <w:rPr>
                      <w:rFonts w:ascii="inherit" w:eastAsia="Times New Roman" w:hAnsi="inherit" w:cs="Times New Roman"/>
                      <w:sz w:val="24"/>
                      <w:szCs w:val="24"/>
                      <w:lang w:eastAsia="en-GB"/>
                    </w:rPr>
                    <w:t>without prejudice to point</w:t>
                  </w:r>
                  <w:ins w:id="846" w:author="Author">
                    <w:del w:id="847" w:author="Author">
                      <w:r w:rsidR="00AA5BBA" w:rsidRPr="00BD4883" w:rsidDel="0074250B">
                        <w:rPr>
                          <w:rFonts w:ascii="inherit" w:eastAsia="Times New Roman" w:hAnsi="inherit" w:cs="Times New Roman"/>
                          <w:sz w:val="24"/>
                          <w:szCs w:val="24"/>
                          <w:lang w:eastAsia="en-GB"/>
                        </w:rPr>
                        <w:delText xml:space="preserve"> </w:delText>
                      </w:r>
                    </w:del>
                    <w:r w:rsidR="00AA5BBA" w:rsidRPr="00BD4883">
                      <w:rPr>
                        <w:rFonts w:ascii="inherit" w:eastAsia="Times New Roman" w:hAnsi="inherit" w:cs="Times New Roman"/>
                        <w:sz w:val="24"/>
                        <w:szCs w:val="24"/>
                        <w:lang w:eastAsia="en-GB"/>
                      </w:rPr>
                      <w:t xml:space="preserve"> (c) o</w:t>
                    </w:r>
                    <w:r w:rsidR="00E02C63" w:rsidRPr="006764C6">
                      <w:rPr>
                        <w:rFonts w:ascii="inherit" w:eastAsia="Times New Roman" w:hAnsi="inherit" w:cs="Times New Roman"/>
                        <w:sz w:val="24"/>
                        <w:szCs w:val="24"/>
                        <w:lang w:eastAsia="en-GB"/>
                        <w:rPrChange w:id="848" w:author="Author">
                          <w:rPr>
                            <w:rFonts w:ascii="inherit" w:eastAsia="Times New Roman" w:hAnsi="inherit" w:cs="Times New Roman"/>
                            <w:sz w:val="24"/>
                            <w:szCs w:val="24"/>
                            <w:highlight w:val="yellow"/>
                            <w:lang w:eastAsia="en-GB"/>
                          </w:rPr>
                        </w:rPrChange>
                      </w:rPr>
                      <w:t>f</w:t>
                    </w:r>
                    <w:del w:id="849" w:author="Author">
                      <w:r w:rsidR="00AA5BBA" w:rsidRPr="00BD4883" w:rsidDel="00E02C63">
                        <w:rPr>
                          <w:rFonts w:ascii="inherit" w:eastAsia="Times New Roman" w:hAnsi="inherit" w:cs="Times New Roman"/>
                          <w:sz w:val="24"/>
                          <w:szCs w:val="24"/>
                          <w:lang w:eastAsia="en-GB"/>
                        </w:rPr>
                        <w:delText>r</w:delText>
                      </w:r>
                    </w:del>
                    <w:r w:rsidR="00AA5BBA" w:rsidRPr="00BD4883">
                      <w:rPr>
                        <w:rFonts w:ascii="inherit" w:eastAsia="Times New Roman" w:hAnsi="inherit" w:cs="Times New Roman"/>
                        <w:sz w:val="24"/>
                        <w:szCs w:val="24"/>
                        <w:lang w:eastAsia="en-GB"/>
                      </w:rPr>
                      <w:t xml:space="preserve"> Article 13</w:t>
                    </w:r>
                    <w:r w:rsidR="00AA5BBA" w:rsidRPr="006764C6">
                      <w:rPr>
                        <w:rFonts w:ascii="inherit" w:eastAsia="Times New Roman" w:hAnsi="inherit" w:cs="Times New Roman"/>
                        <w:sz w:val="24"/>
                        <w:szCs w:val="24"/>
                        <w:lang w:eastAsia="en-GB"/>
                        <w:rPrChange w:id="850" w:author="Author">
                          <w:rPr>
                            <w:rFonts w:ascii="inherit" w:eastAsia="Times New Roman" w:hAnsi="inherit" w:cs="Times New Roman"/>
                            <w:sz w:val="24"/>
                            <w:szCs w:val="24"/>
                            <w:highlight w:val="yellow"/>
                            <w:lang w:eastAsia="en-GB"/>
                          </w:rPr>
                        </w:rPrChange>
                      </w:rPr>
                      <w:t>(1)</w:t>
                    </w:r>
                    <w:r w:rsidR="00AA5BBA" w:rsidRPr="00BD4883">
                      <w:rPr>
                        <w:rFonts w:ascii="inherit" w:eastAsia="Times New Roman" w:hAnsi="inherit" w:cs="Times New Roman"/>
                        <w:sz w:val="24"/>
                        <w:szCs w:val="24"/>
                        <w:lang w:eastAsia="en-GB"/>
                      </w:rPr>
                      <w:t xml:space="preserve">, </w:t>
                    </w:r>
                    <w:r w:rsidR="00E12313" w:rsidRPr="00BD4883">
                      <w:rPr>
                        <w:rFonts w:ascii="inherit" w:eastAsia="Times New Roman" w:hAnsi="inherit" w:cs="Times New Roman"/>
                        <w:sz w:val="24"/>
                        <w:szCs w:val="24"/>
                        <w:lang w:eastAsia="en-GB"/>
                      </w:rPr>
                      <w:t>point</w:t>
                    </w:r>
                  </w:ins>
                  <w:del w:id="851" w:author="Author">
                    <w:r w:rsidRPr="00BD4883" w:rsidDel="0074250B">
                      <w:rPr>
                        <w:rFonts w:ascii="inherit" w:eastAsia="Times New Roman" w:hAnsi="inherit" w:cs="Times New Roman"/>
                        <w:sz w:val="24"/>
                        <w:szCs w:val="24"/>
                        <w:lang w:eastAsia="en-GB"/>
                      </w:rPr>
                      <w:delText xml:space="preserve"> </w:delText>
                    </w:r>
                  </w:del>
                  <w:r w:rsidRPr="00BD4883">
                    <w:rPr>
                      <w:rFonts w:ascii="inherit" w:eastAsia="Times New Roman" w:hAnsi="inherit" w:cs="Times New Roman"/>
                      <w:sz w:val="24"/>
                      <w:szCs w:val="24"/>
                      <w:lang w:eastAsia="en-GB"/>
                    </w:rPr>
                    <w:t>(a) of Article 14(3) and point (a) of paragraph 3 below, a power-generating module shall be capable of staying connected to the network and operating within the ranges of the network voltage at the connection point,</w:t>
                  </w:r>
                  <w:del w:id="852" w:author="Author">
                    <w:r w:rsidRPr="00BD4883" w:rsidDel="00D02A61">
                      <w:rPr>
                        <w:rFonts w:ascii="inherit" w:eastAsia="Times New Roman" w:hAnsi="inherit" w:cs="Times New Roman"/>
                        <w:sz w:val="24"/>
                        <w:szCs w:val="24"/>
                        <w:lang w:eastAsia="en-GB"/>
                      </w:rPr>
                      <w:delText xml:space="preserve"> </w:delText>
                    </w:r>
                  </w:del>
                  <w:ins w:id="853" w:author="Author">
                    <w:r w:rsidR="00AA5BBA" w:rsidRPr="00BD4883">
                      <w:rPr>
                        <w:rFonts w:ascii="inherit" w:eastAsia="Times New Roman" w:hAnsi="inherit" w:cs="Times New Roman"/>
                        <w:sz w:val="24"/>
                        <w:szCs w:val="24"/>
                        <w:lang w:eastAsia="en-GB"/>
                      </w:rPr>
                      <w:t xml:space="preserve"> </w:t>
                    </w:r>
                  </w:ins>
                  <w:r w:rsidRPr="00BD4883">
                    <w:rPr>
                      <w:rFonts w:ascii="inherit" w:eastAsia="Times New Roman" w:hAnsi="inherit" w:cs="Times New Roman"/>
                      <w:sz w:val="24"/>
                      <w:szCs w:val="24"/>
                      <w:lang w:eastAsia="en-GB"/>
                    </w:rPr>
                    <w:t>expressed by the voltage at the connection point related to the reference 1 pu voltage, and for the time periods specified in Tables 6.1 and 6.2</w:t>
                  </w:r>
                  <w:ins w:id="854" w:author="Author">
                    <w:r w:rsidR="00D02A61" w:rsidRPr="00BD4883">
                      <w:rPr>
                        <w:rFonts w:ascii="inherit" w:eastAsia="Times New Roman" w:hAnsi="inherit" w:cs="Times New Roman"/>
                        <w:sz w:val="24"/>
                        <w:szCs w:val="24"/>
                        <w:lang w:eastAsia="en-GB"/>
                      </w:rPr>
                      <w:t xml:space="preserve">, </w:t>
                    </w:r>
                    <w:r w:rsidR="00D02A61" w:rsidRPr="006764C6">
                      <w:rPr>
                        <w:rFonts w:ascii="inherit" w:eastAsia="Times New Roman" w:hAnsi="inherit" w:cs="Times New Roman"/>
                        <w:sz w:val="24"/>
                        <w:szCs w:val="24"/>
                        <w:lang w:eastAsia="en-GB"/>
                        <w:rPrChange w:id="855" w:author="Author">
                          <w:rPr>
                            <w:rFonts w:ascii="inherit" w:eastAsia="Times New Roman" w:hAnsi="inherit" w:cs="Times New Roman"/>
                            <w:sz w:val="24"/>
                            <w:szCs w:val="24"/>
                            <w:highlight w:val="yellow"/>
                            <w:lang w:eastAsia="en-GB"/>
                          </w:rPr>
                        </w:rPrChange>
                      </w:rPr>
                      <w:t xml:space="preserve">subject to the condition that alternator based PGM </w:t>
                    </w:r>
                    <w:r w:rsidR="00584254" w:rsidRPr="006764C6">
                      <w:rPr>
                        <w:rFonts w:ascii="inherit" w:eastAsia="Times New Roman" w:hAnsi="inherit" w:cs="Times New Roman"/>
                        <w:sz w:val="24"/>
                        <w:szCs w:val="24"/>
                        <w:lang w:eastAsia="en-GB"/>
                        <w:rPrChange w:id="856" w:author="Author">
                          <w:rPr>
                            <w:rFonts w:ascii="inherit" w:eastAsia="Times New Roman" w:hAnsi="inherit" w:cs="Times New Roman"/>
                            <w:sz w:val="24"/>
                            <w:szCs w:val="24"/>
                            <w:highlight w:val="yellow"/>
                            <w:lang w:eastAsia="en-GB"/>
                          </w:rPr>
                        </w:rPrChange>
                      </w:rPr>
                      <w:t xml:space="preserve">terminal </w:t>
                    </w:r>
                    <w:r w:rsidR="00D02A61" w:rsidRPr="006764C6">
                      <w:rPr>
                        <w:rFonts w:ascii="inherit" w:eastAsia="Times New Roman" w:hAnsi="inherit" w:cs="Times New Roman"/>
                        <w:sz w:val="24"/>
                        <w:szCs w:val="24"/>
                        <w:lang w:eastAsia="en-GB"/>
                        <w:rPrChange w:id="857" w:author="Author">
                          <w:rPr>
                            <w:rFonts w:ascii="inherit" w:eastAsia="Times New Roman" w:hAnsi="inherit" w:cs="Times New Roman"/>
                            <w:sz w:val="24"/>
                            <w:szCs w:val="24"/>
                            <w:highlight w:val="yellow"/>
                            <w:lang w:eastAsia="en-GB"/>
                          </w:rPr>
                        </w:rPrChange>
                      </w:rPr>
                      <w:t>voltage does not exceed the technical capability</w:t>
                    </w:r>
                  </w:ins>
                  <w:r w:rsidRPr="00BD4883">
                    <w:rPr>
                      <w:rFonts w:ascii="inherit" w:eastAsia="Times New Roman" w:hAnsi="inherit" w:cs="Times New Roman"/>
                      <w:sz w:val="24"/>
                      <w:szCs w:val="24"/>
                      <w:lang w:eastAsia="en-GB"/>
                    </w:rPr>
                    <w:t>;</w:t>
                  </w:r>
                </w:p>
              </w:tc>
            </w:tr>
          </w:tbl>
          <w:p w14:paraId="31FF3FC0" w14:textId="77777777" w:rsidR="003B7AE9" w:rsidRPr="00BD4883"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BD4883" w:rsidRDefault="003B7AE9" w:rsidP="003B7AE9">
                  <w:pPr>
                    <w:spacing w:before="120" w:after="0" w:line="240" w:lineRule="auto"/>
                    <w:jc w:val="both"/>
                    <w:rPr>
                      <w:rFonts w:ascii="inherit" w:eastAsia="Times New Roman" w:hAnsi="inherit" w:cs="Times New Roman"/>
                      <w:sz w:val="24"/>
                      <w:szCs w:val="24"/>
                      <w:lang w:eastAsia="en-GB"/>
                    </w:rPr>
                  </w:pPr>
                  <w:r w:rsidRPr="00BD4883">
                    <w:rPr>
                      <w:rFonts w:ascii="inherit" w:eastAsia="Times New Roman" w:hAnsi="inherit" w:cs="Times New Roman"/>
                      <w:sz w:val="24"/>
                      <w:szCs w:val="24"/>
                      <w:lang w:eastAsia="en-GB"/>
                    </w:rPr>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BD4883">
                    <w:rPr>
                      <w:rFonts w:ascii="inherit" w:eastAsia="Times New Roman" w:hAnsi="inherit" w:cs="Times New Roman"/>
                      <w:sz w:val="24"/>
                      <w:szCs w:val="24"/>
                      <w:lang w:eastAsia="en-GB"/>
                    </w:rPr>
                    <w:t>the relevant TSO may specify shorter periods of time during which power-generating modules shall be capable of remaining connected to the network in the event of simultaneous overvoltage and underfrequency or simultaneous undervoltage and overfrequency;</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 in Spain may require power-generating modules to be capable of remaining connected to the network in the voltage range between 1,05 pu and 1,0875 pu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each TSO, </w:t>
                        </w:r>
                        <w:r w:rsidRPr="003B7AE9">
                          <w:rPr>
                            <w:rFonts w:ascii="inherit" w:eastAsia="Times New Roman" w:hAnsi="inherit" w:cs="Times New Roman"/>
                            <w:lang w:eastAsia="en-GB"/>
                          </w:rPr>
                          <w:lastRenderedPageBreak/>
                          <w:t>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5F3287" w:rsidRPr="003B7AE9" w14:paraId="17EABC5D" w14:textId="77777777" w:rsidTr="003B7AE9">
        <w:trPr>
          <w:ins w:id="858" w:author="Author"/>
        </w:trPr>
        <w:tc>
          <w:tcPr>
            <w:tcW w:w="0" w:type="auto"/>
            <w:shd w:val="clear" w:color="auto" w:fill="auto"/>
          </w:tcPr>
          <w:p w14:paraId="00F720EC" w14:textId="77777777" w:rsidR="00AA5BBA" w:rsidRPr="008640B1" w:rsidRDefault="00AA5BBA" w:rsidP="003B7AE9">
            <w:pPr>
              <w:spacing w:before="120" w:after="0" w:line="240" w:lineRule="auto"/>
              <w:jc w:val="both"/>
              <w:rPr>
                <w:ins w:id="859" w:author="Author"/>
                <w:rFonts w:ascii="inherit" w:eastAsia="Times New Roman" w:hAnsi="inherit" w:cs="Times New Roman"/>
                <w:sz w:val="24"/>
                <w:szCs w:val="24"/>
                <w:lang w:eastAsia="en-GB"/>
              </w:rPr>
            </w:pPr>
          </w:p>
        </w:tc>
        <w:tc>
          <w:tcPr>
            <w:tcW w:w="0" w:type="auto"/>
            <w:shd w:val="clear" w:color="auto" w:fill="auto"/>
          </w:tcPr>
          <w:tbl>
            <w:tblPr>
              <w:tblW w:w="5000" w:type="pct"/>
              <w:tblCellMar>
                <w:left w:w="0" w:type="dxa"/>
                <w:right w:w="0" w:type="dxa"/>
              </w:tblCellMar>
              <w:tblLook w:val="04A0" w:firstRow="1" w:lastRow="0" w:firstColumn="1" w:lastColumn="0" w:noHBand="0" w:noVBand="1"/>
            </w:tblPr>
            <w:tblGrid>
              <w:gridCol w:w="371"/>
              <w:gridCol w:w="8340"/>
            </w:tblGrid>
            <w:tr w:rsidR="005F3287" w:rsidRPr="008640B1" w14:paraId="5D700179" w14:textId="77777777" w:rsidTr="00F82B16">
              <w:trPr>
                <w:ins w:id="860" w:author="Author"/>
              </w:trPr>
              <w:tc>
                <w:tcPr>
                  <w:tcW w:w="0" w:type="auto"/>
                  <w:shd w:val="clear" w:color="auto" w:fill="auto"/>
                  <w:hideMark/>
                </w:tcPr>
                <w:p w14:paraId="2DE3C856" w14:textId="52485064" w:rsidR="00AA5BBA" w:rsidRPr="008640B1" w:rsidRDefault="00AA5BBA" w:rsidP="00AA5BBA">
                  <w:pPr>
                    <w:spacing w:before="120" w:after="0" w:line="240" w:lineRule="auto"/>
                    <w:jc w:val="both"/>
                    <w:rPr>
                      <w:ins w:id="861" w:author="Author"/>
                      <w:rFonts w:ascii="inherit" w:eastAsia="Times New Roman" w:hAnsi="inherit" w:cs="Times New Roman"/>
                      <w:sz w:val="24"/>
                      <w:szCs w:val="24"/>
                      <w:lang w:eastAsia="en-GB"/>
                    </w:rPr>
                  </w:pPr>
                  <w:ins w:id="862" w:author="Author">
                    <w:r w:rsidRPr="008640B1">
                      <w:rPr>
                        <w:rFonts w:ascii="inherit" w:eastAsia="Times New Roman" w:hAnsi="inherit" w:cs="Times New Roman"/>
                        <w:sz w:val="24"/>
                        <w:szCs w:val="24"/>
                        <w:lang w:eastAsia="en-GB"/>
                      </w:rPr>
                      <w:t>(vi)</w:t>
                    </w:r>
                  </w:ins>
                </w:p>
              </w:tc>
              <w:tc>
                <w:tcPr>
                  <w:tcW w:w="0" w:type="auto"/>
                  <w:shd w:val="clear" w:color="auto" w:fill="auto"/>
                  <w:hideMark/>
                </w:tcPr>
                <w:p w14:paraId="168951A4" w14:textId="315BDEA7" w:rsidR="00AA5BBA" w:rsidRPr="008640B1" w:rsidRDefault="00AA5BBA" w:rsidP="00AA5BBA">
                  <w:pPr>
                    <w:spacing w:before="120" w:after="0" w:line="240" w:lineRule="auto"/>
                    <w:jc w:val="both"/>
                    <w:rPr>
                      <w:ins w:id="863" w:author="Author"/>
                      <w:rFonts w:ascii="inherit" w:eastAsia="Times New Roman" w:hAnsi="inherit" w:cs="Times New Roman"/>
                      <w:sz w:val="24"/>
                      <w:szCs w:val="24"/>
                      <w:lang w:eastAsia="en-GB"/>
                    </w:rPr>
                  </w:pPr>
                  <w:ins w:id="864" w:author="Author">
                    <w:r w:rsidRPr="008640B1">
                      <w:rPr>
                        <w:rFonts w:ascii="inherit" w:eastAsia="Times New Roman" w:hAnsi="inherit" w:cs="Times New Roman"/>
                        <w:sz w:val="24"/>
                        <w:szCs w:val="24"/>
                        <w:lang w:eastAsia="en-GB"/>
                      </w:rPr>
                      <w:t xml:space="preserve">The requirements specified </w:t>
                    </w:r>
                    <w:r w:rsidR="00745D45" w:rsidRPr="006764C6">
                      <w:rPr>
                        <w:rFonts w:ascii="inherit" w:eastAsia="Times New Roman" w:hAnsi="inherit" w:cs="Times New Roman"/>
                        <w:sz w:val="24"/>
                        <w:szCs w:val="24"/>
                        <w:lang w:eastAsia="en-GB"/>
                        <w:rPrChange w:id="865" w:author="Author">
                          <w:rPr>
                            <w:rFonts w:ascii="inherit" w:eastAsia="Times New Roman" w:hAnsi="inherit" w:cs="Times New Roman"/>
                            <w:sz w:val="24"/>
                            <w:szCs w:val="24"/>
                            <w:highlight w:val="yellow"/>
                            <w:lang w:eastAsia="en-GB"/>
                          </w:rPr>
                        </w:rPrChange>
                      </w:rPr>
                      <w:t>in point (a) (v)</w:t>
                    </w:r>
                    <w:r w:rsidRPr="008640B1">
                      <w:rPr>
                        <w:rFonts w:ascii="inherit" w:eastAsia="Times New Roman" w:hAnsi="inherit" w:cs="Times New Roman"/>
                        <w:sz w:val="24"/>
                        <w:szCs w:val="24"/>
                        <w:lang w:eastAsia="en-GB"/>
                      </w:rPr>
                      <w:t xml:space="preserve"> are </w:t>
                    </w:r>
                    <w:r w:rsidR="00745D45" w:rsidRPr="006764C6">
                      <w:rPr>
                        <w:rFonts w:ascii="inherit" w:eastAsia="Times New Roman" w:hAnsi="inherit" w:cs="Times New Roman"/>
                        <w:sz w:val="24"/>
                        <w:szCs w:val="24"/>
                        <w:lang w:eastAsia="en-GB"/>
                        <w:rPrChange w:id="866" w:author="Author">
                          <w:rPr>
                            <w:rFonts w:ascii="inherit" w:eastAsia="Times New Roman" w:hAnsi="inherit" w:cs="Times New Roman"/>
                            <w:sz w:val="24"/>
                            <w:szCs w:val="24"/>
                            <w:highlight w:val="yellow"/>
                            <w:lang w:eastAsia="en-GB"/>
                          </w:rPr>
                        </w:rPrChange>
                      </w:rPr>
                      <w:t>defined</w:t>
                    </w:r>
                    <w:r w:rsidRPr="008640B1">
                      <w:rPr>
                        <w:rFonts w:ascii="inherit" w:eastAsia="Times New Roman" w:hAnsi="inherit" w:cs="Times New Roman"/>
                        <w:sz w:val="24"/>
                        <w:szCs w:val="24"/>
                        <w:lang w:eastAsia="en-GB"/>
                      </w:rPr>
                      <w:t xml:space="preserve"> at the </w:t>
                    </w:r>
                    <w:r w:rsidR="00745D45" w:rsidRPr="006764C6">
                      <w:rPr>
                        <w:rFonts w:ascii="inherit" w:eastAsia="Times New Roman" w:hAnsi="inherit" w:cs="Times New Roman"/>
                        <w:sz w:val="24"/>
                        <w:szCs w:val="24"/>
                        <w:lang w:eastAsia="en-GB"/>
                        <w:rPrChange w:id="867" w:author="Author">
                          <w:rPr>
                            <w:rFonts w:ascii="inherit" w:eastAsia="Times New Roman" w:hAnsi="inherit" w:cs="Times New Roman"/>
                            <w:sz w:val="24"/>
                            <w:szCs w:val="24"/>
                            <w:highlight w:val="yellow"/>
                            <w:lang w:eastAsia="en-GB"/>
                          </w:rPr>
                        </w:rPrChange>
                      </w:rPr>
                      <w:t xml:space="preserve">point of </w:t>
                    </w:r>
                    <w:r w:rsidRPr="008640B1">
                      <w:rPr>
                        <w:rFonts w:ascii="inherit" w:eastAsia="Times New Roman" w:hAnsi="inherit" w:cs="Times New Roman"/>
                        <w:sz w:val="24"/>
                        <w:szCs w:val="24"/>
                        <w:lang w:eastAsia="en-GB"/>
                      </w:rPr>
                      <w:t>connection for the PGM</w:t>
                    </w:r>
                    <w:r w:rsidR="00745D45" w:rsidRPr="006764C6">
                      <w:rPr>
                        <w:rFonts w:ascii="inherit" w:eastAsia="Times New Roman" w:hAnsi="inherit" w:cs="Times New Roman"/>
                        <w:sz w:val="24"/>
                        <w:szCs w:val="24"/>
                        <w:lang w:eastAsia="en-GB"/>
                        <w:rPrChange w:id="868" w:author="Author">
                          <w:rPr>
                            <w:rFonts w:ascii="inherit" w:eastAsia="Times New Roman" w:hAnsi="inherit" w:cs="Times New Roman"/>
                            <w:sz w:val="24"/>
                            <w:szCs w:val="24"/>
                            <w:highlight w:val="yellow"/>
                            <w:lang w:eastAsia="en-GB"/>
                          </w:rPr>
                        </w:rPrChange>
                      </w:rPr>
                      <w:t>. I</w:t>
                    </w:r>
                    <w:r w:rsidR="005D705D" w:rsidRPr="006764C6">
                      <w:rPr>
                        <w:rFonts w:ascii="inherit" w:eastAsia="Times New Roman" w:hAnsi="inherit" w:cs="Times New Roman"/>
                        <w:sz w:val="24"/>
                        <w:szCs w:val="24"/>
                        <w:lang w:eastAsia="en-GB"/>
                        <w:rPrChange w:id="869" w:author="Author">
                          <w:rPr>
                            <w:rFonts w:ascii="inherit" w:eastAsia="Times New Roman" w:hAnsi="inherit" w:cs="Times New Roman"/>
                            <w:sz w:val="24"/>
                            <w:szCs w:val="24"/>
                            <w:highlight w:val="green"/>
                            <w:lang w:eastAsia="en-GB"/>
                          </w:rPr>
                        </w:rPrChange>
                      </w:rPr>
                      <w:t>n</w:t>
                    </w:r>
                    <w:r w:rsidR="00745D45" w:rsidRPr="006764C6">
                      <w:rPr>
                        <w:rFonts w:ascii="inherit" w:eastAsia="Times New Roman" w:hAnsi="inherit" w:cs="Times New Roman"/>
                        <w:sz w:val="24"/>
                        <w:szCs w:val="24"/>
                        <w:lang w:eastAsia="en-GB"/>
                        <w:rPrChange w:id="870" w:author="Author">
                          <w:rPr>
                            <w:rFonts w:ascii="inherit" w:eastAsia="Times New Roman" w:hAnsi="inherit" w:cs="Times New Roman"/>
                            <w:sz w:val="24"/>
                            <w:szCs w:val="24"/>
                            <w:highlight w:val="yellow"/>
                            <w:lang w:eastAsia="en-GB"/>
                          </w:rPr>
                        </w:rPrChange>
                      </w:rPr>
                      <w:t xml:space="preserve"> the case of </w:t>
                    </w:r>
                    <w:r w:rsidR="00521853" w:rsidRPr="006764C6">
                      <w:rPr>
                        <w:rFonts w:ascii="inherit" w:eastAsia="Times New Roman" w:hAnsi="inherit" w:cs="Times New Roman"/>
                        <w:sz w:val="24"/>
                        <w:szCs w:val="24"/>
                        <w:lang w:eastAsia="en-GB"/>
                        <w:rPrChange w:id="871" w:author="Author">
                          <w:rPr>
                            <w:rFonts w:ascii="inherit" w:eastAsia="Times New Roman" w:hAnsi="inherit" w:cs="Times New Roman"/>
                            <w:sz w:val="24"/>
                            <w:szCs w:val="24"/>
                            <w:highlight w:val="green"/>
                            <w:lang w:eastAsia="en-GB"/>
                          </w:rPr>
                        </w:rPrChange>
                      </w:rPr>
                      <w:t>terminals</w:t>
                    </w:r>
                    <w:r w:rsidR="005D705D" w:rsidRPr="006764C6">
                      <w:rPr>
                        <w:rFonts w:ascii="inherit" w:eastAsia="Times New Roman" w:hAnsi="inherit" w:cs="Times New Roman"/>
                        <w:sz w:val="24"/>
                        <w:szCs w:val="24"/>
                        <w:lang w:eastAsia="en-GB"/>
                        <w:rPrChange w:id="872" w:author="Author">
                          <w:rPr>
                            <w:rFonts w:ascii="inherit" w:eastAsia="Times New Roman" w:hAnsi="inherit" w:cs="Times New Roman"/>
                            <w:sz w:val="24"/>
                            <w:szCs w:val="24"/>
                            <w:highlight w:val="green"/>
                            <w:lang w:eastAsia="en-GB"/>
                          </w:rPr>
                        </w:rPrChange>
                      </w:rPr>
                      <w:t xml:space="preserve"> of </w:t>
                    </w:r>
                    <w:r w:rsidR="00745D45" w:rsidRPr="006764C6">
                      <w:rPr>
                        <w:rFonts w:ascii="inherit" w:eastAsia="Times New Roman" w:hAnsi="inherit" w:cs="Times New Roman"/>
                        <w:sz w:val="24"/>
                        <w:szCs w:val="24"/>
                        <w:lang w:eastAsia="en-GB"/>
                        <w:rPrChange w:id="873" w:author="Author">
                          <w:rPr>
                            <w:rFonts w:ascii="inherit" w:eastAsia="Times New Roman" w:hAnsi="inherit" w:cs="Times New Roman"/>
                            <w:sz w:val="24"/>
                            <w:szCs w:val="24"/>
                            <w:highlight w:val="yellow"/>
                            <w:lang w:eastAsia="en-GB"/>
                          </w:rPr>
                        </w:rPrChange>
                      </w:rPr>
                      <w:t>alternator based PGMs,</w:t>
                    </w:r>
                    <w:r w:rsidRPr="008640B1">
                      <w:rPr>
                        <w:rFonts w:ascii="inherit" w:eastAsia="Times New Roman" w:hAnsi="inherit" w:cs="Times New Roman"/>
                        <w:sz w:val="24"/>
                        <w:szCs w:val="24"/>
                        <w:lang w:eastAsia="en-GB"/>
                      </w:rPr>
                      <w:t xml:space="preserve"> </w:t>
                    </w:r>
                    <w:r w:rsidR="00745D45" w:rsidRPr="006764C6">
                      <w:rPr>
                        <w:rFonts w:ascii="inherit" w:eastAsia="Times New Roman" w:hAnsi="inherit" w:cs="Times New Roman"/>
                        <w:sz w:val="24"/>
                        <w:szCs w:val="24"/>
                        <w:lang w:eastAsia="en-GB"/>
                        <w:rPrChange w:id="874" w:author="Author">
                          <w:rPr>
                            <w:rFonts w:ascii="inherit" w:eastAsia="Times New Roman" w:hAnsi="inherit" w:cs="Times New Roman"/>
                            <w:sz w:val="24"/>
                            <w:szCs w:val="24"/>
                            <w:highlight w:val="yellow"/>
                            <w:lang w:eastAsia="en-GB"/>
                          </w:rPr>
                        </w:rPrChange>
                      </w:rPr>
                      <w:t>the required range</w:t>
                    </w:r>
                    <w:r w:rsidRPr="008640B1">
                      <w:rPr>
                        <w:rFonts w:ascii="inherit" w:eastAsia="Times New Roman" w:hAnsi="inherit" w:cs="Times New Roman"/>
                        <w:sz w:val="24"/>
                        <w:szCs w:val="24"/>
                        <w:lang w:eastAsia="en-GB"/>
                      </w:rPr>
                      <w:t xml:space="preserve"> may be wider than the </w:t>
                    </w:r>
                    <w:r w:rsidR="00745D45" w:rsidRPr="006764C6">
                      <w:rPr>
                        <w:rFonts w:ascii="inherit" w:eastAsia="Times New Roman" w:hAnsi="inherit" w:cs="Times New Roman"/>
                        <w:sz w:val="24"/>
                        <w:szCs w:val="24"/>
                        <w:lang w:eastAsia="en-GB"/>
                        <w:rPrChange w:id="875" w:author="Author">
                          <w:rPr>
                            <w:rFonts w:ascii="inherit" w:eastAsia="Times New Roman" w:hAnsi="inherit" w:cs="Times New Roman"/>
                            <w:sz w:val="24"/>
                            <w:szCs w:val="24"/>
                            <w:highlight w:val="yellow"/>
                            <w:lang w:eastAsia="en-GB"/>
                          </w:rPr>
                        </w:rPrChange>
                      </w:rPr>
                      <w:t xml:space="preserve">limits defined in the </w:t>
                    </w:r>
                    <w:r w:rsidRPr="008640B1">
                      <w:rPr>
                        <w:rFonts w:ascii="inherit" w:eastAsia="Times New Roman" w:hAnsi="inherit" w:cs="Times New Roman"/>
                        <w:sz w:val="24"/>
                        <w:szCs w:val="24"/>
                        <w:lang w:eastAsia="en-GB"/>
                      </w:rPr>
                      <w:t>standard</w:t>
                    </w:r>
                    <w:r w:rsidR="00DF4AAC" w:rsidRPr="006764C6">
                      <w:rPr>
                        <w:rFonts w:ascii="inherit" w:eastAsia="Times New Roman" w:hAnsi="inherit" w:cs="Times New Roman"/>
                        <w:sz w:val="24"/>
                        <w:szCs w:val="24"/>
                        <w:lang w:eastAsia="en-GB"/>
                        <w:rPrChange w:id="876" w:author="Author">
                          <w:rPr>
                            <w:rFonts w:ascii="inherit" w:eastAsia="Times New Roman" w:hAnsi="inherit" w:cs="Times New Roman"/>
                            <w:sz w:val="24"/>
                            <w:szCs w:val="24"/>
                            <w:highlight w:val="yellow"/>
                            <w:lang w:eastAsia="en-GB"/>
                          </w:rPr>
                        </w:rPrChange>
                      </w:rPr>
                      <w:t xml:space="preserve"> </w:t>
                    </w:r>
                    <w:r w:rsidRPr="008640B1">
                      <w:rPr>
                        <w:rFonts w:ascii="inherit" w:eastAsia="Times New Roman" w:hAnsi="inherit" w:cs="Times New Roman"/>
                        <w:sz w:val="24"/>
                        <w:szCs w:val="24"/>
                        <w:lang w:eastAsia="en-GB"/>
                      </w:rPr>
                      <w:t xml:space="preserve">for which the </w:t>
                    </w:r>
                    <w:r w:rsidRPr="006764C6">
                      <w:rPr>
                        <w:rFonts w:ascii="inherit" w:eastAsia="Times New Roman" w:hAnsi="inherit" w:cs="Times New Roman"/>
                        <w:sz w:val="24"/>
                        <w:szCs w:val="24"/>
                        <w:lang w:eastAsia="en-GB"/>
                        <w:rPrChange w:id="877" w:author="Author">
                          <w:rPr>
                            <w:rFonts w:ascii="inherit" w:eastAsia="Times New Roman" w:hAnsi="inherit" w:cs="Times New Roman"/>
                            <w:sz w:val="24"/>
                            <w:szCs w:val="24"/>
                            <w:highlight w:val="yellow"/>
                            <w:lang w:eastAsia="en-GB"/>
                          </w:rPr>
                        </w:rPrChange>
                      </w:rPr>
                      <w:t>alternators</w:t>
                    </w:r>
                    <w:r w:rsidRPr="008640B1">
                      <w:rPr>
                        <w:rFonts w:ascii="inherit" w:eastAsia="Times New Roman" w:hAnsi="inherit" w:cs="Times New Roman"/>
                        <w:sz w:val="24"/>
                        <w:szCs w:val="24"/>
                        <w:lang w:eastAsia="en-GB"/>
                      </w:rPr>
                      <w:t xml:space="preserve"> are manufactured</w:t>
                    </w:r>
                    <w:r w:rsidR="005D705D" w:rsidRPr="006764C6">
                      <w:rPr>
                        <w:rFonts w:ascii="inherit" w:eastAsia="Times New Roman" w:hAnsi="inherit" w:cs="Times New Roman"/>
                        <w:sz w:val="24"/>
                        <w:szCs w:val="24"/>
                        <w:lang w:eastAsia="en-GB"/>
                        <w:rPrChange w:id="878" w:author="Author">
                          <w:rPr>
                            <w:rFonts w:ascii="inherit" w:eastAsia="Times New Roman" w:hAnsi="inherit" w:cs="Times New Roman"/>
                            <w:sz w:val="24"/>
                            <w:szCs w:val="24"/>
                            <w:highlight w:val="green"/>
                            <w:lang w:eastAsia="en-GB"/>
                          </w:rPr>
                        </w:rPrChange>
                      </w:rPr>
                      <w:t>, which coincide to the ones presented in Figure X</w:t>
                    </w:r>
                    <w:r w:rsidRPr="008640B1">
                      <w:rPr>
                        <w:rFonts w:ascii="inherit" w:eastAsia="Times New Roman" w:hAnsi="inherit" w:cs="Times New Roman"/>
                        <w:sz w:val="24"/>
                        <w:szCs w:val="24"/>
                        <w:lang w:eastAsia="en-GB"/>
                      </w:rPr>
                      <w:t>. Compliance of the connection requirements by using mitigating methods by a transformer with On-load tap</w:t>
                    </w:r>
                    <w:r w:rsidR="00521853" w:rsidRPr="006764C6">
                      <w:rPr>
                        <w:rFonts w:ascii="inherit" w:eastAsia="Times New Roman" w:hAnsi="inherit" w:cs="Times New Roman"/>
                        <w:sz w:val="24"/>
                        <w:szCs w:val="24"/>
                        <w:lang w:eastAsia="en-GB"/>
                        <w:rPrChange w:id="879" w:author="Author">
                          <w:rPr>
                            <w:rFonts w:ascii="inherit" w:eastAsia="Times New Roman" w:hAnsi="inherit" w:cs="Times New Roman"/>
                            <w:sz w:val="24"/>
                            <w:szCs w:val="24"/>
                            <w:highlight w:val="green"/>
                            <w:lang w:eastAsia="en-GB"/>
                          </w:rPr>
                        </w:rPrChange>
                      </w:rPr>
                      <w:t xml:space="preserve"> changer</w:t>
                    </w:r>
                    <w:r w:rsidRPr="008640B1">
                      <w:rPr>
                        <w:rFonts w:ascii="inherit" w:eastAsia="Times New Roman" w:hAnsi="inherit" w:cs="Times New Roman"/>
                        <w:sz w:val="24"/>
                        <w:szCs w:val="24"/>
                        <w:lang w:eastAsia="en-GB"/>
                      </w:rPr>
                      <w:t xml:space="preserve"> </w:t>
                    </w:r>
                    <w:r w:rsidR="00DF4AAC" w:rsidRPr="006764C6">
                      <w:rPr>
                        <w:rFonts w:ascii="inherit" w:eastAsia="Times New Roman" w:hAnsi="inherit" w:cs="Times New Roman"/>
                        <w:sz w:val="24"/>
                        <w:szCs w:val="24"/>
                        <w:lang w:eastAsia="en-GB"/>
                        <w:rPrChange w:id="880" w:author="Author">
                          <w:rPr>
                            <w:rFonts w:ascii="inherit" w:eastAsia="Times New Roman" w:hAnsi="inherit" w:cs="Times New Roman"/>
                            <w:sz w:val="24"/>
                            <w:szCs w:val="24"/>
                            <w:highlight w:val="yellow"/>
                            <w:lang w:eastAsia="en-GB"/>
                          </w:rPr>
                        </w:rPrChange>
                      </w:rPr>
                      <w:t>are</w:t>
                    </w:r>
                    <w:r w:rsidRPr="008640B1">
                      <w:rPr>
                        <w:rFonts w:ascii="inherit" w:eastAsia="Times New Roman" w:hAnsi="inherit" w:cs="Times New Roman"/>
                        <w:sz w:val="24"/>
                        <w:szCs w:val="24"/>
                        <w:lang w:eastAsia="en-GB"/>
                      </w:rPr>
                      <w:t xml:space="preserve"> allowed, in such cas</w:t>
                    </w:r>
                    <w:r w:rsidRPr="006764C6">
                      <w:rPr>
                        <w:rFonts w:ascii="inherit" w:eastAsia="Times New Roman" w:hAnsi="inherit" w:cs="Times New Roman"/>
                        <w:sz w:val="24"/>
                        <w:szCs w:val="24"/>
                        <w:lang w:eastAsia="en-GB"/>
                        <w:rPrChange w:id="881" w:author="Author">
                          <w:rPr>
                            <w:rFonts w:ascii="inherit" w:eastAsia="Times New Roman" w:hAnsi="inherit" w:cs="Times New Roman"/>
                            <w:sz w:val="24"/>
                            <w:szCs w:val="24"/>
                            <w:highlight w:val="yellow"/>
                            <w:lang w:eastAsia="en-GB"/>
                          </w:rPr>
                        </w:rPrChange>
                      </w:rPr>
                      <w:t>e</w:t>
                    </w:r>
                    <w:r w:rsidRPr="008640B1">
                      <w:rPr>
                        <w:rFonts w:ascii="inherit" w:eastAsia="Times New Roman" w:hAnsi="inherit" w:cs="Times New Roman"/>
                        <w:sz w:val="24"/>
                        <w:szCs w:val="24"/>
                        <w:lang w:eastAsia="en-GB"/>
                      </w:rPr>
                      <w:t xml:space="preserve">s the co-ordination of the protection </w:t>
                    </w:r>
                    <w:r w:rsidRPr="008640B1">
                      <w:rPr>
                        <w:rFonts w:ascii="inherit" w:eastAsia="Times New Roman" w:hAnsi="inherit" w:cs="Times New Roman"/>
                        <w:sz w:val="24"/>
                        <w:szCs w:val="24"/>
                        <w:lang w:eastAsia="en-GB"/>
                      </w:rPr>
                      <w:lastRenderedPageBreak/>
                      <w:t xml:space="preserve">should </w:t>
                    </w:r>
                    <w:r w:rsidRPr="006764C6">
                      <w:rPr>
                        <w:rFonts w:ascii="inherit" w:eastAsia="Times New Roman" w:hAnsi="inherit" w:cs="Times New Roman"/>
                        <w:sz w:val="24"/>
                        <w:szCs w:val="24"/>
                        <w:lang w:eastAsia="en-GB"/>
                        <w:rPrChange w:id="882" w:author="Author">
                          <w:rPr>
                            <w:rFonts w:ascii="inherit" w:eastAsia="Times New Roman" w:hAnsi="inherit" w:cs="Times New Roman"/>
                            <w:sz w:val="24"/>
                            <w:szCs w:val="24"/>
                            <w:highlight w:val="yellow"/>
                            <w:lang w:eastAsia="en-GB"/>
                          </w:rPr>
                        </w:rPrChange>
                      </w:rPr>
                      <w:t>b</w:t>
                    </w:r>
                    <w:r w:rsidRPr="008640B1">
                      <w:rPr>
                        <w:rFonts w:ascii="inherit" w:eastAsia="Times New Roman" w:hAnsi="inherit" w:cs="Times New Roman"/>
                        <w:sz w:val="24"/>
                        <w:szCs w:val="24"/>
                        <w:lang w:eastAsia="en-GB"/>
                      </w:rPr>
                      <w:t xml:space="preserve">e made such that the protection at </w:t>
                    </w:r>
                    <w:r w:rsidR="005D705D" w:rsidRPr="006764C6">
                      <w:rPr>
                        <w:rFonts w:ascii="inherit" w:eastAsia="Times New Roman" w:hAnsi="inherit" w:cs="Times New Roman"/>
                        <w:sz w:val="24"/>
                        <w:szCs w:val="24"/>
                        <w:lang w:eastAsia="en-GB"/>
                        <w:rPrChange w:id="883" w:author="Author">
                          <w:rPr>
                            <w:rFonts w:ascii="inherit" w:eastAsia="Times New Roman" w:hAnsi="inherit" w:cs="Times New Roman"/>
                            <w:sz w:val="24"/>
                            <w:szCs w:val="24"/>
                            <w:highlight w:val="green"/>
                            <w:lang w:eastAsia="en-GB"/>
                          </w:rPr>
                        </w:rPrChange>
                      </w:rPr>
                      <w:t xml:space="preserve">the </w:t>
                    </w:r>
                    <w:r w:rsidRPr="008640B1">
                      <w:rPr>
                        <w:rFonts w:ascii="inherit" w:eastAsia="Times New Roman" w:hAnsi="inherit" w:cs="Times New Roman"/>
                        <w:sz w:val="24"/>
                        <w:szCs w:val="24"/>
                        <w:lang w:eastAsia="en-GB"/>
                      </w:rPr>
                      <w:t>connection point fulfil</w:t>
                    </w:r>
                    <w:r w:rsidR="005D705D" w:rsidRPr="006764C6">
                      <w:rPr>
                        <w:rFonts w:ascii="inherit" w:eastAsia="Times New Roman" w:hAnsi="inherit" w:cs="Times New Roman"/>
                        <w:sz w:val="24"/>
                        <w:szCs w:val="24"/>
                        <w:lang w:eastAsia="en-GB"/>
                        <w:rPrChange w:id="884" w:author="Author">
                          <w:rPr>
                            <w:rFonts w:ascii="inherit" w:eastAsia="Times New Roman" w:hAnsi="inherit" w:cs="Times New Roman"/>
                            <w:sz w:val="24"/>
                            <w:szCs w:val="24"/>
                            <w:highlight w:val="green"/>
                            <w:lang w:eastAsia="en-GB"/>
                          </w:rPr>
                        </w:rPrChange>
                      </w:rPr>
                      <w:t>s</w:t>
                    </w:r>
                    <w:r w:rsidRPr="008640B1">
                      <w:rPr>
                        <w:rFonts w:ascii="inherit" w:eastAsia="Times New Roman" w:hAnsi="inherit" w:cs="Times New Roman"/>
                        <w:sz w:val="24"/>
                        <w:szCs w:val="24"/>
                        <w:lang w:eastAsia="en-GB"/>
                      </w:rPr>
                      <w:t xml:space="preserve"> the Grid code requirements and the protections a</w:t>
                    </w:r>
                    <w:r w:rsidR="005D705D" w:rsidRPr="006764C6">
                      <w:rPr>
                        <w:rFonts w:ascii="inherit" w:eastAsia="Times New Roman" w:hAnsi="inherit" w:cs="Times New Roman"/>
                        <w:sz w:val="24"/>
                        <w:szCs w:val="24"/>
                        <w:lang w:eastAsia="en-GB"/>
                        <w:rPrChange w:id="885" w:author="Author">
                          <w:rPr>
                            <w:rFonts w:ascii="inherit" w:eastAsia="Times New Roman" w:hAnsi="inherit" w:cs="Times New Roman"/>
                            <w:sz w:val="24"/>
                            <w:szCs w:val="24"/>
                            <w:highlight w:val="green"/>
                            <w:lang w:eastAsia="en-GB"/>
                          </w:rPr>
                        </w:rPrChange>
                      </w:rPr>
                      <w:t>t</w:t>
                    </w:r>
                    <w:r w:rsidRPr="008640B1">
                      <w:rPr>
                        <w:rFonts w:ascii="inherit" w:eastAsia="Times New Roman" w:hAnsi="inherit" w:cs="Times New Roman"/>
                        <w:sz w:val="24"/>
                        <w:szCs w:val="24"/>
                        <w:lang w:eastAsia="en-GB"/>
                      </w:rPr>
                      <w:t xml:space="preserve"> the </w:t>
                    </w:r>
                    <w:r w:rsidR="005D705D" w:rsidRPr="006764C6">
                      <w:rPr>
                        <w:rFonts w:ascii="inherit" w:eastAsia="Times New Roman" w:hAnsi="inherit" w:cs="Times New Roman"/>
                        <w:sz w:val="24"/>
                        <w:szCs w:val="24"/>
                        <w:lang w:eastAsia="en-GB"/>
                        <w:rPrChange w:id="886" w:author="Author">
                          <w:rPr>
                            <w:rFonts w:ascii="inherit" w:eastAsia="Times New Roman" w:hAnsi="inherit" w:cs="Times New Roman"/>
                            <w:sz w:val="24"/>
                            <w:szCs w:val="24"/>
                            <w:highlight w:val="green"/>
                            <w:lang w:eastAsia="en-GB"/>
                          </w:rPr>
                        </w:rPrChange>
                      </w:rPr>
                      <w:t>alternator</w:t>
                    </w:r>
                    <w:r w:rsidRPr="008640B1">
                      <w:rPr>
                        <w:rFonts w:ascii="inherit" w:eastAsia="Times New Roman" w:hAnsi="inherit" w:cs="Times New Roman"/>
                        <w:sz w:val="24"/>
                        <w:szCs w:val="24"/>
                        <w:lang w:eastAsia="en-GB"/>
                      </w:rPr>
                      <w:t xml:space="preserve"> </w:t>
                    </w:r>
                    <w:r w:rsidR="005D705D" w:rsidRPr="006764C6">
                      <w:rPr>
                        <w:rFonts w:ascii="inherit" w:eastAsia="Times New Roman" w:hAnsi="inherit" w:cs="Times New Roman"/>
                        <w:sz w:val="24"/>
                        <w:szCs w:val="24"/>
                        <w:lang w:eastAsia="en-GB"/>
                        <w:rPrChange w:id="887" w:author="Author">
                          <w:rPr>
                            <w:rFonts w:ascii="inherit" w:eastAsia="Times New Roman" w:hAnsi="inherit" w:cs="Times New Roman"/>
                            <w:sz w:val="24"/>
                            <w:szCs w:val="24"/>
                            <w:highlight w:val="green"/>
                            <w:lang w:eastAsia="en-GB"/>
                          </w:rPr>
                        </w:rPrChange>
                      </w:rPr>
                      <w:t>terminals</w:t>
                    </w:r>
                    <w:r w:rsidRPr="008640B1">
                      <w:rPr>
                        <w:rFonts w:ascii="inherit" w:eastAsia="Times New Roman" w:hAnsi="inherit" w:cs="Times New Roman"/>
                        <w:sz w:val="24"/>
                        <w:szCs w:val="24"/>
                        <w:lang w:eastAsia="en-GB"/>
                      </w:rPr>
                      <w:t xml:space="preserve"> complies to the </w:t>
                    </w:r>
                    <w:r w:rsidR="005D705D" w:rsidRPr="006764C6">
                      <w:rPr>
                        <w:rFonts w:ascii="inherit" w:eastAsia="Times New Roman" w:hAnsi="inherit" w:cs="Times New Roman"/>
                        <w:sz w:val="24"/>
                        <w:szCs w:val="24"/>
                        <w:lang w:eastAsia="en-GB"/>
                        <w:rPrChange w:id="888" w:author="Author">
                          <w:rPr>
                            <w:rFonts w:ascii="inherit" w:eastAsia="Times New Roman" w:hAnsi="inherit" w:cs="Times New Roman"/>
                            <w:sz w:val="24"/>
                            <w:szCs w:val="24"/>
                            <w:highlight w:val="green"/>
                            <w:lang w:eastAsia="en-GB"/>
                          </w:rPr>
                        </w:rPrChange>
                      </w:rPr>
                      <w:t xml:space="preserve">design </w:t>
                    </w:r>
                    <w:r w:rsidRPr="008640B1">
                      <w:rPr>
                        <w:rFonts w:ascii="inherit" w:eastAsia="Times New Roman" w:hAnsi="inherit" w:cs="Times New Roman"/>
                        <w:sz w:val="24"/>
                        <w:szCs w:val="24"/>
                        <w:lang w:eastAsia="en-GB"/>
                      </w:rPr>
                      <w:t>standard</w:t>
                    </w:r>
                    <w:r w:rsidR="005D705D" w:rsidRPr="006764C6">
                      <w:rPr>
                        <w:rFonts w:ascii="inherit" w:eastAsia="Times New Roman" w:hAnsi="inherit" w:cs="Times New Roman"/>
                        <w:sz w:val="24"/>
                        <w:szCs w:val="24"/>
                        <w:lang w:eastAsia="en-GB"/>
                        <w:rPrChange w:id="889" w:author="Author">
                          <w:rPr>
                            <w:rFonts w:ascii="inherit" w:eastAsia="Times New Roman" w:hAnsi="inherit" w:cs="Times New Roman"/>
                            <w:sz w:val="24"/>
                            <w:szCs w:val="24"/>
                            <w:highlight w:val="green"/>
                            <w:lang w:eastAsia="en-GB"/>
                          </w:rPr>
                        </w:rPrChange>
                      </w:rPr>
                      <w:t>.</w:t>
                    </w:r>
                  </w:ins>
                </w:p>
              </w:tc>
            </w:tr>
          </w:tbl>
          <w:p w14:paraId="23B6ACB7" w14:textId="77777777" w:rsidR="00AA5BBA" w:rsidRPr="008640B1" w:rsidRDefault="00AA5BBA" w:rsidP="003B7AE9">
            <w:pPr>
              <w:spacing w:before="120" w:after="0" w:line="240" w:lineRule="auto"/>
              <w:jc w:val="both"/>
              <w:rPr>
                <w:ins w:id="890" w:author="Author"/>
                <w:rFonts w:ascii="inherit" w:eastAsia="Times New Roman" w:hAnsi="inherit" w:cs="Times New Roman"/>
                <w:sz w:val="24"/>
                <w:szCs w:val="24"/>
                <w:lang w:eastAsia="en-GB"/>
              </w:rPr>
            </w:pPr>
          </w:p>
        </w:tc>
      </w:tr>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wider voltage ranges or longer minimum time periods for operation may be agreed between the relevant system operator and the power-generating facility owner in 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r w:rsidR="005F3287" w:rsidRPr="005F3287" w14:paraId="493B86D0" w14:textId="77777777" w:rsidTr="00D02A61">
        <w:trPr>
          <w:ins w:id="891" w:author="Author"/>
        </w:trPr>
        <w:tc>
          <w:tcPr>
            <w:tcW w:w="0" w:type="auto"/>
            <w:shd w:val="clear" w:color="auto" w:fill="auto"/>
            <w:hideMark/>
          </w:tcPr>
          <w:p w14:paraId="47990F39" w14:textId="7EE60A12" w:rsidR="00D02A61" w:rsidRPr="00233FC3" w:rsidRDefault="00D02A61" w:rsidP="00F82B16">
            <w:pPr>
              <w:spacing w:before="120" w:after="0" w:line="240" w:lineRule="auto"/>
              <w:jc w:val="both"/>
              <w:rPr>
                <w:ins w:id="892" w:author="Author"/>
                <w:rFonts w:ascii="inherit" w:eastAsia="Times New Roman" w:hAnsi="inherit" w:cs="Times New Roman"/>
                <w:sz w:val="24"/>
                <w:szCs w:val="24"/>
                <w:lang w:eastAsia="en-GB"/>
              </w:rPr>
            </w:pPr>
            <w:ins w:id="893" w:author="Author">
              <w:r w:rsidRPr="00233FC3">
                <w:rPr>
                  <w:rFonts w:ascii="inherit" w:eastAsia="Times New Roman" w:hAnsi="inherit" w:cs="Times New Roman"/>
                  <w:sz w:val="24"/>
                  <w:szCs w:val="24"/>
                  <w:lang w:eastAsia="en-GB"/>
                </w:rPr>
                <w:t>(d)</w:t>
              </w:r>
            </w:ins>
          </w:p>
        </w:tc>
        <w:tc>
          <w:tcPr>
            <w:tcW w:w="0" w:type="auto"/>
            <w:shd w:val="clear" w:color="auto" w:fill="auto"/>
            <w:hideMark/>
          </w:tcPr>
          <w:p w14:paraId="0D1A11A1" w14:textId="4E0B25B8" w:rsidR="00521853" w:rsidRPr="006764C6" w:rsidDel="00B0656C" w:rsidRDefault="00D02A61" w:rsidP="00F82B16">
            <w:pPr>
              <w:spacing w:before="120" w:after="0" w:line="240" w:lineRule="auto"/>
              <w:jc w:val="both"/>
              <w:rPr>
                <w:ins w:id="894" w:author="Author"/>
                <w:del w:id="895" w:author="Author"/>
                <w:rFonts w:ascii="inherit" w:eastAsia="Times New Roman" w:hAnsi="inherit" w:cs="Times New Roman"/>
                <w:sz w:val="24"/>
                <w:szCs w:val="24"/>
                <w:highlight w:val="yellow"/>
                <w:lang w:eastAsia="en-GB"/>
                <w:rPrChange w:id="896" w:author="Author">
                  <w:rPr>
                    <w:ins w:id="897" w:author="Author"/>
                    <w:del w:id="898" w:author="Author"/>
                    <w:rFonts w:ascii="inherit" w:eastAsia="Times New Roman" w:hAnsi="inherit" w:cs="Times New Roman"/>
                    <w:sz w:val="24"/>
                    <w:szCs w:val="24"/>
                    <w:highlight w:val="green"/>
                    <w:lang w:eastAsia="en-GB"/>
                  </w:rPr>
                </w:rPrChange>
              </w:rPr>
            </w:pPr>
            <w:ins w:id="899" w:author="Author">
              <w:r w:rsidRPr="00233FC3">
                <w:rPr>
                  <w:rFonts w:ascii="inherit" w:eastAsia="Times New Roman" w:hAnsi="inherit" w:cs="Times New Roman"/>
                  <w:sz w:val="24"/>
                  <w:szCs w:val="24"/>
                  <w:lang w:eastAsia="en-GB"/>
                </w:rPr>
                <w:t xml:space="preserve">Voltage ranges defined in </w:t>
              </w:r>
              <w:r w:rsidR="00745D45" w:rsidRPr="006764C6">
                <w:rPr>
                  <w:rFonts w:ascii="inherit" w:eastAsia="Times New Roman" w:hAnsi="inherit" w:cs="Times New Roman"/>
                  <w:sz w:val="24"/>
                  <w:szCs w:val="24"/>
                  <w:lang w:eastAsia="en-GB"/>
                  <w:rPrChange w:id="900" w:author="Author">
                    <w:rPr>
                      <w:rFonts w:ascii="inherit" w:eastAsia="Times New Roman" w:hAnsi="inherit" w:cs="Times New Roman"/>
                      <w:sz w:val="24"/>
                      <w:szCs w:val="24"/>
                      <w:highlight w:val="green"/>
                      <w:lang w:eastAsia="en-GB"/>
                    </w:rPr>
                  </w:rPrChange>
                </w:rPr>
                <w:t>point (a) (v)</w:t>
              </w:r>
              <w:r w:rsidR="002D0124" w:rsidRPr="006764C6">
                <w:rPr>
                  <w:rFonts w:ascii="inherit" w:eastAsia="Times New Roman" w:hAnsi="inherit" w:cs="Times New Roman"/>
                  <w:sz w:val="24"/>
                  <w:szCs w:val="24"/>
                  <w:lang w:eastAsia="en-GB"/>
                  <w:rPrChange w:id="901" w:author="Author">
                    <w:rPr>
                      <w:rFonts w:ascii="inherit" w:eastAsia="Times New Roman" w:hAnsi="inherit" w:cs="Times New Roman"/>
                      <w:sz w:val="24"/>
                      <w:szCs w:val="24"/>
                      <w:highlight w:val="yellow"/>
                      <w:lang w:eastAsia="en-GB"/>
                    </w:rPr>
                  </w:rPrChange>
                </w:rPr>
                <w:t xml:space="preserve"> and</w:t>
              </w:r>
              <w:r w:rsidRPr="00233FC3">
                <w:rPr>
                  <w:rFonts w:ascii="inherit" w:eastAsia="Times New Roman" w:hAnsi="inherit" w:cs="Times New Roman"/>
                  <w:sz w:val="24"/>
                  <w:szCs w:val="24"/>
                  <w:lang w:eastAsia="en-GB"/>
                </w:rPr>
                <w:t xml:space="preserve"> Frequency ranges specified in Article 13</w:t>
              </w:r>
              <w:r w:rsidR="00745D45" w:rsidRPr="006764C6">
                <w:rPr>
                  <w:rFonts w:ascii="inherit" w:eastAsia="Times New Roman" w:hAnsi="inherit" w:cs="Times New Roman"/>
                  <w:sz w:val="24"/>
                  <w:szCs w:val="24"/>
                  <w:lang w:eastAsia="en-GB"/>
                  <w:rPrChange w:id="902" w:author="Author">
                    <w:rPr>
                      <w:rFonts w:ascii="inherit" w:eastAsia="Times New Roman" w:hAnsi="inherit" w:cs="Times New Roman"/>
                      <w:sz w:val="24"/>
                      <w:szCs w:val="24"/>
                      <w:highlight w:val="green"/>
                      <w:lang w:eastAsia="en-GB"/>
                    </w:rPr>
                  </w:rPrChange>
                </w:rPr>
                <w:t xml:space="preserve"> (1) (b) and (c)</w:t>
              </w:r>
              <w:r w:rsidRPr="00233FC3">
                <w:rPr>
                  <w:rFonts w:ascii="inherit" w:eastAsia="Times New Roman" w:hAnsi="inherit" w:cs="Times New Roman"/>
                  <w:sz w:val="24"/>
                  <w:szCs w:val="24"/>
                  <w:lang w:eastAsia="en-GB"/>
                </w:rPr>
                <w:t xml:space="preserve"> are applicable at </w:t>
              </w:r>
              <w:r w:rsidR="00745D45" w:rsidRPr="006764C6">
                <w:rPr>
                  <w:rFonts w:ascii="inherit" w:eastAsia="Times New Roman" w:hAnsi="inherit" w:cs="Times New Roman"/>
                  <w:sz w:val="24"/>
                  <w:szCs w:val="24"/>
                  <w:lang w:eastAsia="en-GB"/>
                  <w:rPrChange w:id="903" w:author="Author">
                    <w:rPr>
                      <w:rFonts w:ascii="inherit" w:eastAsia="Times New Roman" w:hAnsi="inherit" w:cs="Times New Roman"/>
                      <w:sz w:val="24"/>
                      <w:szCs w:val="24"/>
                      <w:highlight w:val="green"/>
                      <w:lang w:eastAsia="en-GB"/>
                    </w:rPr>
                  </w:rPrChange>
                </w:rPr>
                <w:t xml:space="preserve">the </w:t>
              </w:r>
              <w:r w:rsidRPr="00233FC3">
                <w:rPr>
                  <w:rFonts w:ascii="inherit" w:eastAsia="Times New Roman" w:hAnsi="inherit" w:cs="Times New Roman"/>
                  <w:sz w:val="24"/>
                  <w:szCs w:val="24"/>
                  <w:lang w:eastAsia="en-GB"/>
                </w:rPr>
                <w:t xml:space="preserve">connection point. For </w:t>
              </w:r>
              <w:r w:rsidR="00521853" w:rsidRPr="00233FC3">
                <w:rPr>
                  <w:rFonts w:ascii="inherit" w:eastAsia="Times New Roman" w:hAnsi="inherit" w:cs="Times New Roman"/>
                  <w:sz w:val="24"/>
                  <w:szCs w:val="24"/>
                  <w:lang w:eastAsia="en-GB"/>
                </w:rPr>
                <w:t xml:space="preserve">alternator based </w:t>
              </w:r>
              <w:r w:rsidRPr="00233FC3">
                <w:rPr>
                  <w:rFonts w:ascii="inherit" w:eastAsia="Times New Roman" w:hAnsi="inherit" w:cs="Times New Roman"/>
                  <w:sz w:val="24"/>
                  <w:szCs w:val="24"/>
                  <w:lang w:eastAsia="en-GB"/>
                </w:rPr>
                <w:t>PGM</w:t>
              </w:r>
              <w:r w:rsidR="00521853" w:rsidRPr="00233FC3">
                <w:rPr>
                  <w:rFonts w:ascii="inherit" w:eastAsia="Times New Roman" w:hAnsi="inherit" w:cs="Times New Roman"/>
                  <w:sz w:val="24"/>
                  <w:szCs w:val="24"/>
                  <w:lang w:eastAsia="en-GB"/>
                </w:rPr>
                <w:t>s</w:t>
              </w:r>
              <w:r w:rsidRPr="00233FC3">
                <w:rPr>
                  <w:rFonts w:ascii="inherit" w:eastAsia="Times New Roman" w:hAnsi="inherit" w:cs="Times New Roman"/>
                  <w:sz w:val="24"/>
                  <w:szCs w:val="24"/>
                  <w:lang w:eastAsia="en-GB"/>
                </w:rPr>
                <w:t>,</w:t>
              </w:r>
              <w:del w:id="904" w:author="Author">
                <w:r w:rsidR="00521853" w:rsidRPr="006764C6" w:rsidDel="00B0656C">
                  <w:rPr>
                    <w:rFonts w:ascii="inherit" w:eastAsia="Times New Roman" w:hAnsi="inherit" w:cs="Times New Roman"/>
                    <w:sz w:val="24"/>
                    <w:szCs w:val="24"/>
                    <w:lang w:eastAsia="en-GB"/>
                    <w:rPrChange w:id="905" w:author="Author">
                      <w:rPr>
                        <w:rFonts w:ascii="inherit" w:eastAsia="Times New Roman" w:hAnsi="inherit" w:cs="Times New Roman"/>
                        <w:sz w:val="24"/>
                        <w:szCs w:val="24"/>
                        <w:highlight w:val="green"/>
                        <w:lang w:eastAsia="en-GB"/>
                      </w:rPr>
                    </w:rPrChange>
                  </w:rPr>
                  <w:delText>.</w:delText>
                </w:r>
              </w:del>
              <w:r w:rsidR="00521853" w:rsidRPr="006764C6">
                <w:rPr>
                  <w:rFonts w:ascii="inherit" w:eastAsia="Times New Roman" w:hAnsi="inherit" w:cs="Times New Roman"/>
                  <w:sz w:val="24"/>
                  <w:szCs w:val="24"/>
                  <w:lang w:eastAsia="en-GB"/>
                  <w:rPrChange w:id="906" w:author="Author">
                    <w:rPr>
                      <w:rFonts w:ascii="inherit" w:eastAsia="Times New Roman" w:hAnsi="inherit" w:cs="Times New Roman"/>
                      <w:sz w:val="24"/>
                      <w:szCs w:val="24"/>
                      <w:highlight w:val="green"/>
                      <w:lang w:eastAsia="en-GB"/>
                    </w:rPr>
                  </w:rPrChange>
                </w:rPr>
                <w:t xml:space="preserve"> </w:t>
              </w:r>
              <w:r w:rsidR="00B0656C" w:rsidRPr="006764C6">
                <w:rPr>
                  <w:rFonts w:ascii="inherit" w:eastAsia="Times New Roman" w:hAnsi="inherit" w:cs="Times New Roman"/>
                  <w:sz w:val="24"/>
                  <w:szCs w:val="24"/>
                  <w:lang w:eastAsia="en-GB"/>
                  <w:rPrChange w:id="907" w:author="Author">
                    <w:rPr>
                      <w:rFonts w:ascii="inherit" w:eastAsia="Times New Roman" w:hAnsi="inherit" w:cs="Times New Roman"/>
                      <w:sz w:val="24"/>
                      <w:szCs w:val="24"/>
                      <w:highlight w:val="green"/>
                      <w:lang w:eastAsia="en-GB"/>
                    </w:rPr>
                  </w:rPrChange>
                </w:rPr>
                <w:t>v</w:t>
              </w:r>
              <w:del w:id="908" w:author="Author">
                <w:r w:rsidR="00521853" w:rsidRPr="006764C6" w:rsidDel="00B0656C">
                  <w:rPr>
                    <w:rFonts w:ascii="inherit" w:eastAsia="Times New Roman" w:hAnsi="inherit" w:cs="Times New Roman"/>
                    <w:sz w:val="24"/>
                    <w:szCs w:val="24"/>
                    <w:lang w:eastAsia="en-GB"/>
                    <w:rPrChange w:id="909" w:author="Author">
                      <w:rPr>
                        <w:rFonts w:ascii="inherit" w:eastAsia="Times New Roman" w:hAnsi="inherit" w:cs="Times New Roman"/>
                        <w:sz w:val="24"/>
                        <w:szCs w:val="24"/>
                        <w:highlight w:val="green"/>
                        <w:lang w:eastAsia="en-GB"/>
                      </w:rPr>
                    </w:rPrChange>
                  </w:rPr>
                  <w:delText>V</w:delText>
                </w:r>
              </w:del>
              <w:r w:rsidRPr="00233FC3">
                <w:rPr>
                  <w:rFonts w:ascii="inherit" w:eastAsia="Times New Roman" w:hAnsi="inherit" w:cs="Times New Roman"/>
                  <w:sz w:val="24"/>
                  <w:szCs w:val="24"/>
                  <w:lang w:eastAsia="en-GB"/>
                </w:rPr>
                <w:t>oltage ranges sh</w:t>
              </w:r>
              <w:r w:rsidR="00B0656C" w:rsidRPr="006764C6">
                <w:rPr>
                  <w:rFonts w:ascii="inherit" w:eastAsia="Times New Roman" w:hAnsi="inherit" w:cs="Times New Roman"/>
                  <w:sz w:val="24"/>
                  <w:szCs w:val="24"/>
                  <w:lang w:eastAsia="en-GB"/>
                  <w:rPrChange w:id="910" w:author="Author">
                    <w:rPr>
                      <w:rFonts w:ascii="inherit" w:eastAsia="Times New Roman" w:hAnsi="inherit" w:cs="Times New Roman"/>
                      <w:sz w:val="24"/>
                      <w:szCs w:val="24"/>
                      <w:highlight w:val="green"/>
                      <w:lang w:eastAsia="en-GB"/>
                    </w:rPr>
                  </w:rPrChange>
                </w:rPr>
                <w:t>all</w:t>
              </w:r>
              <w:r w:rsidRPr="00233FC3">
                <w:rPr>
                  <w:rFonts w:ascii="inherit" w:eastAsia="Times New Roman" w:hAnsi="inherit" w:cs="Times New Roman"/>
                  <w:sz w:val="24"/>
                  <w:szCs w:val="24"/>
                  <w:lang w:eastAsia="en-GB"/>
                </w:rPr>
                <w:t xml:space="preserve"> be considered together with frequency range</w:t>
              </w:r>
              <w:r w:rsidR="00521853" w:rsidRPr="006764C6">
                <w:rPr>
                  <w:rFonts w:ascii="inherit" w:eastAsia="Times New Roman" w:hAnsi="inherit" w:cs="Times New Roman"/>
                  <w:sz w:val="24"/>
                  <w:szCs w:val="24"/>
                  <w:lang w:eastAsia="en-GB"/>
                  <w:rPrChange w:id="911" w:author="Author">
                    <w:rPr>
                      <w:rFonts w:ascii="inherit" w:eastAsia="Times New Roman" w:hAnsi="inherit" w:cs="Times New Roman"/>
                      <w:sz w:val="24"/>
                      <w:szCs w:val="24"/>
                      <w:highlight w:val="green"/>
                      <w:lang w:eastAsia="en-GB"/>
                    </w:rPr>
                  </w:rPrChange>
                </w:rPr>
                <w:t>s</w:t>
              </w:r>
              <w:r w:rsidR="00B0656C" w:rsidRPr="006764C6">
                <w:rPr>
                  <w:rFonts w:ascii="inherit" w:eastAsia="Times New Roman" w:hAnsi="inherit" w:cs="Times New Roman"/>
                  <w:sz w:val="24"/>
                  <w:szCs w:val="24"/>
                  <w:lang w:eastAsia="en-GB"/>
                  <w:rPrChange w:id="912" w:author="Author">
                    <w:rPr>
                      <w:rFonts w:ascii="inherit" w:eastAsia="Times New Roman" w:hAnsi="inherit" w:cs="Times New Roman"/>
                      <w:sz w:val="24"/>
                      <w:szCs w:val="24"/>
                      <w:highlight w:val="green"/>
                      <w:lang w:eastAsia="en-GB"/>
                    </w:rPr>
                  </w:rPrChange>
                </w:rPr>
                <w:t xml:space="preserve"> and </w:t>
              </w:r>
              <w:del w:id="913" w:author="Author">
                <w:r w:rsidRPr="00233FC3" w:rsidDel="00B0656C">
                  <w:rPr>
                    <w:rFonts w:ascii="inherit" w:eastAsia="Times New Roman" w:hAnsi="inherit" w:cs="Times New Roman"/>
                    <w:sz w:val="24"/>
                    <w:szCs w:val="24"/>
                    <w:lang w:eastAsia="en-GB"/>
                  </w:rPr>
                  <w:delText>;</w:delText>
                </w:r>
                <w:r w:rsidR="00521853" w:rsidRPr="006764C6" w:rsidDel="00B0656C">
                  <w:rPr>
                    <w:rFonts w:ascii="inherit" w:eastAsia="Times New Roman" w:hAnsi="inherit" w:cs="Times New Roman"/>
                    <w:sz w:val="24"/>
                    <w:szCs w:val="24"/>
                    <w:lang w:eastAsia="en-GB"/>
                    <w:rPrChange w:id="914" w:author="Author">
                      <w:rPr>
                        <w:rFonts w:ascii="inherit" w:eastAsia="Times New Roman" w:hAnsi="inherit" w:cs="Times New Roman"/>
                        <w:sz w:val="24"/>
                        <w:szCs w:val="24"/>
                        <w:highlight w:val="green"/>
                        <w:lang w:eastAsia="en-GB"/>
                      </w:rPr>
                    </w:rPrChange>
                  </w:rPr>
                  <w:delText xml:space="preserve"> for </w:delText>
                </w:r>
              </w:del>
              <w:r w:rsidR="00521853" w:rsidRPr="006764C6">
                <w:rPr>
                  <w:rFonts w:ascii="inherit" w:eastAsia="Times New Roman" w:hAnsi="inherit" w:cs="Times New Roman"/>
                  <w:sz w:val="24"/>
                  <w:szCs w:val="24"/>
                  <w:lang w:eastAsia="en-GB"/>
                  <w:rPrChange w:id="915" w:author="Author">
                    <w:rPr>
                      <w:rFonts w:ascii="inherit" w:eastAsia="Times New Roman" w:hAnsi="inherit" w:cs="Times New Roman"/>
                      <w:sz w:val="24"/>
                      <w:szCs w:val="24"/>
                      <w:highlight w:val="green"/>
                      <w:lang w:eastAsia="en-GB"/>
                    </w:rPr>
                  </w:rPrChange>
                </w:rPr>
                <w:t>sh</w:t>
              </w:r>
              <w:del w:id="916" w:author="Author">
                <w:r w:rsidR="00521853" w:rsidRPr="006764C6" w:rsidDel="00B0656C">
                  <w:rPr>
                    <w:rFonts w:ascii="inherit" w:eastAsia="Times New Roman" w:hAnsi="inherit" w:cs="Times New Roman"/>
                    <w:sz w:val="24"/>
                    <w:szCs w:val="24"/>
                    <w:lang w:eastAsia="en-GB"/>
                    <w:rPrChange w:id="917" w:author="Author">
                      <w:rPr>
                        <w:rFonts w:ascii="inherit" w:eastAsia="Times New Roman" w:hAnsi="inherit" w:cs="Times New Roman"/>
                        <w:sz w:val="24"/>
                        <w:szCs w:val="24"/>
                        <w:highlight w:val="green"/>
                        <w:lang w:eastAsia="en-GB"/>
                      </w:rPr>
                    </w:rPrChange>
                  </w:rPr>
                  <w:delText>ould</w:delText>
                </w:r>
              </w:del>
              <w:r w:rsidR="00B0656C" w:rsidRPr="006764C6">
                <w:rPr>
                  <w:rFonts w:ascii="inherit" w:eastAsia="Times New Roman" w:hAnsi="inherit" w:cs="Times New Roman"/>
                  <w:sz w:val="24"/>
                  <w:szCs w:val="24"/>
                  <w:lang w:eastAsia="en-GB"/>
                  <w:rPrChange w:id="918" w:author="Author">
                    <w:rPr>
                      <w:rFonts w:ascii="inherit" w:eastAsia="Times New Roman" w:hAnsi="inherit" w:cs="Times New Roman"/>
                      <w:sz w:val="24"/>
                      <w:szCs w:val="24"/>
                      <w:highlight w:val="green"/>
                      <w:lang w:eastAsia="en-GB"/>
                    </w:rPr>
                  </w:rPrChange>
                </w:rPr>
                <w:t>all</w:t>
              </w:r>
              <w:r w:rsidR="00521853" w:rsidRPr="006764C6">
                <w:rPr>
                  <w:rFonts w:ascii="inherit" w:eastAsia="Times New Roman" w:hAnsi="inherit" w:cs="Times New Roman"/>
                  <w:sz w:val="24"/>
                  <w:szCs w:val="24"/>
                  <w:lang w:eastAsia="en-GB"/>
                  <w:rPrChange w:id="919" w:author="Author">
                    <w:rPr>
                      <w:rFonts w:ascii="inherit" w:eastAsia="Times New Roman" w:hAnsi="inherit" w:cs="Times New Roman"/>
                      <w:sz w:val="24"/>
                      <w:szCs w:val="24"/>
                      <w:highlight w:val="green"/>
                      <w:lang w:eastAsia="en-GB"/>
                    </w:rPr>
                  </w:rPrChange>
                </w:rPr>
                <w:t xml:space="preserve"> respect the</w:t>
              </w:r>
              <w:r w:rsidR="00B0656C" w:rsidRPr="006764C6">
                <w:rPr>
                  <w:rFonts w:ascii="inherit" w:eastAsia="Times New Roman" w:hAnsi="inherit" w:cs="Times New Roman"/>
                  <w:sz w:val="24"/>
                  <w:szCs w:val="24"/>
                  <w:lang w:eastAsia="en-GB"/>
                  <w:rPrChange w:id="920" w:author="Author">
                    <w:rPr>
                      <w:rFonts w:ascii="inherit" w:eastAsia="Times New Roman" w:hAnsi="inherit" w:cs="Times New Roman"/>
                      <w:sz w:val="24"/>
                      <w:szCs w:val="24"/>
                      <w:highlight w:val="green"/>
                      <w:lang w:eastAsia="en-GB"/>
                    </w:rPr>
                  </w:rPrChange>
                </w:rPr>
                <w:t xml:space="preserve"> </w:t>
              </w:r>
              <w:del w:id="921" w:author="Author">
                <w:r w:rsidR="00521853" w:rsidRPr="006764C6" w:rsidDel="00B0656C">
                  <w:rPr>
                    <w:rFonts w:ascii="inherit" w:eastAsia="Times New Roman" w:hAnsi="inherit" w:cs="Times New Roman"/>
                    <w:sz w:val="24"/>
                    <w:szCs w:val="24"/>
                    <w:lang w:eastAsia="en-GB"/>
                    <w:rPrChange w:id="922" w:author="Author">
                      <w:rPr>
                        <w:rFonts w:ascii="inherit" w:eastAsia="Times New Roman" w:hAnsi="inherit" w:cs="Times New Roman"/>
                        <w:sz w:val="24"/>
                        <w:szCs w:val="24"/>
                        <w:highlight w:val="green"/>
                        <w:lang w:eastAsia="en-GB"/>
                      </w:rPr>
                    </w:rPrChange>
                  </w:rPr>
                  <w:delText xml:space="preserve"> </w:delText>
                </w:r>
              </w:del>
              <w:r w:rsidR="00B0656C" w:rsidRPr="006764C6">
                <w:rPr>
                  <w:rFonts w:ascii="inherit" w:eastAsia="Times New Roman" w:hAnsi="inherit" w:cs="Times New Roman"/>
                  <w:sz w:val="24"/>
                  <w:szCs w:val="24"/>
                  <w:lang w:eastAsia="en-GB"/>
                  <w:rPrChange w:id="923" w:author="Author">
                    <w:rPr>
                      <w:rFonts w:ascii="inherit" w:eastAsia="Times New Roman" w:hAnsi="inherit" w:cs="Times New Roman"/>
                      <w:sz w:val="24"/>
                      <w:szCs w:val="24"/>
                      <w:highlight w:val="green"/>
                      <w:lang w:eastAsia="en-GB"/>
                    </w:rPr>
                  </w:rPrChange>
                </w:rPr>
                <w:t>area defined in Figure X found under point (1) (c) of article 13.</w:t>
              </w:r>
            </w:ins>
          </w:p>
          <w:p w14:paraId="55E9E0B0" w14:textId="4B5F7168" w:rsidR="00D02A61" w:rsidRPr="00233FC3" w:rsidRDefault="00D02A61" w:rsidP="00F82B16">
            <w:pPr>
              <w:spacing w:before="120" w:after="0" w:line="240" w:lineRule="auto"/>
              <w:jc w:val="both"/>
              <w:rPr>
                <w:ins w:id="924" w:author="Author"/>
                <w:rFonts w:ascii="inherit" w:eastAsia="Times New Roman" w:hAnsi="inherit" w:cs="Times New Roman"/>
                <w:sz w:val="24"/>
                <w:szCs w:val="24"/>
                <w:lang w:eastAsia="en-GB"/>
              </w:rPr>
            </w:pPr>
            <w:ins w:id="925" w:author="Author">
              <w:del w:id="926" w:author="Author">
                <w:r w:rsidRPr="006764C6" w:rsidDel="00B0656C">
                  <w:rPr>
                    <w:rFonts w:ascii="inherit" w:eastAsia="Times New Roman" w:hAnsi="inherit" w:cs="Times New Roman"/>
                    <w:sz w:val="24"/>
                    <w:szCs w:val="24"/>
                    <w:highlight w:val="yellow"/>
                    <w:lang w:eastAsia="en-GB"/>
                    <w:rPrChange w:id="927" w:author="Author">
                      <w:rPr>
                        <w:rFonts w:ascii="inherit" w:eastAsia="Times New Roman" w:hAnsi="inherit" w:cs="Times New Roman"/>
                        <w:sz w:val="24"/>
                        <w:szCs w:val="24"/>
                        <w:lang w:eastAsia="en-GB"/>
                      </w:rPr>
                    </w:rPrChange>
                  </w:rPr>
                  <w:delText xml:space="preserve"> </w:delText>
                </w:r>
              </w:del>
            </w:ins>
          </w:p>
        </w:tc>
      </w:tr>
    </w:tbl>
    <w:p w14:paraId="183F186F" w14:textId="77777777" w:rsidR="00D02A61" w:rsidDel="00B0656C" w:rsidRDefault="00D02A61" w:rsidP="003B7AE9">
      <w:pPr>
        <w:shd w:val="clear" w:color="auto" w:fill="FFFFFF"/>
        <w:spacing w:before="120" w:after="0" w:line="240" w:lineRule="auto"/>
        <w:jc w:val="both"/>
        <w:rPr>
          <w:ins w:id="928" w:author="Author"/>
          <w:del w:id="929" w:author="Author"/>
          <w:rFonts w:ascii="inherit" w:eastAsia="Times New Roman" w:hAnsi="inherit" w:cs="Times New Roman"/>
          <w:color w:val="000000"/>
          <w:sz w:val="24"/>
          <w:szCs w:val="24"/>
          <w:lang w:eastAsia="en-GB"/>
        </w:rPr>
      </w:pPr>
    </w:p>
    <w:p w14:paraId="124343AD" w14:textId="3DCDB900"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lastRenderedPageBreak/>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-0,45</w:t>
                        </w:r>
                      </w:p>
                    </w:tc>
                  </w:tr>
                  <w:tr w:rsidR="003B7AE9" w:rsidRPr="003B7AE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26F7BD3A"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0923118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AA12FB" w:rsidRDefault="003B7AE9" w:rsidP="003B7AE9">
            <w:pPr>
              <w:spacing w:before="120" w:after="0" w:line="240" w:lineRule="auto"/>
              <w:jc w:val="both"/>
              <w:rPr>
                <w:rFonts w:ascii="inherit" w:eastAsia="Times New Roman" w:hAnsi="inherit" w:cs="Times New Roman"/>
                <w:sz w:val="24"/>
                <w:szCs w:val="24"/>
                <w:lang w:eastAsia="en-GB"/>
              </w:rPr>
            </w:pPr>
            <w:r w:rsidRPr="00AA12FB">
              <w:rPr>
                <w:rFonts w:ascii="inherit" w:eastAsia="Times New Roman" w:hAnsi="inherit" w:cs="Times New Roman"/>
                <w:sz w:val="24"/>
                <w:szCs w:val="24"/>
                <w:lang w:eastAsia="en-GB"/>
              </w:rPr>
              <w:t>(c)</w:t>
            </w:r>
          </w:p>
        </w:tc>
        <w:tc>
          <w:tcPr>
            <w:tcW w:w="0" w:type="auto"/>
            <w:shd w:val="clear" w:color="auto" w:fill="auto"/>
            <w:hideMark/>
          </w:tcPr>
          <w:p w14:paraId="58396D4A" w14:textId="51905C71" w:rsidR="003B7AE9" w:rsidRPr="00AA12FB" w:rsidRDefault="003B7AE9" w:rsidP="003B7AE9">
            <w:pPr>
              <w:spacing w:before="120" w:after="0" w:line="240" w:lineRule="auto"/>
              <w:jc w:val="both"/>
              <w:rPr>
                <w:rFonts w:ascii="inherit" w:eastAsia="Times New Roman" w:hAnsi="inherit" w:cs="Times New Roman"/>
                <w:sz w:val="24"/>
                <w:szCs w:val="24"/>
                <w:lang w:eastAsia="en-GB"/>
              </w:rPr>
            </w:pPr>
            <w:r w:rsidRPr="00AA12FB">
              <w:rPr>
                <w:rFonts w:ascii="inherit" w:eastAsia="Times New Roman" w:hAnsi="inherit" w:cs="Times New Roman"/>
                <w:sz w:val="24"/>
                <w:szCs w:val="24"/>
                <w:lang w:eastAsia="en-GB"/>
              </w:rPr>
              <w:t>fault-ride-through capabilities in case of asymmetrical faults shall be specified by each TSO</w:t>
            </w:r>
            <w:del w:id="930" w:author="Author">
              <w:r w:rsidRPr="00AA12FB" w:rsidDel="001F6DF0">
                <w:rPr>
                  <w:rFonts w:ascii="inherit" w:eastAsia="Times New Roman" w:hAnsi="inherit" w:cs="Times New Roman"/>
                  <w:sz w:val="24"/>
                  <w:szCs w:val="24"/>
                  <w:lang w:eastAsia="en-GB"/>
                </w:rPr>
                <w:delText>.</w:delText>
              </w:r>
            </w:del>
            <w:ins w:id="931" w:author="Author">
              <w:r w:rsidR="001F6DF0" w:rsidRPr="00AA12FB">
                <w:t xml:space="preserve"> </w:t>
              </w:r>
              <w:r w:rsidR="001F6DF0" w:rsidRPr="00AA12FB">
                <w:rPr>
                  <w:rFonts w:ascii="inherit" w:eastAsia="Times New Roman" w:hAnsi="inherit" w:cs="Times New Roman"/>
                  <w:sz w:val="24"/>
                  <w:szCs w:val="24"/>
                  <w:lang w:eastAsia="en-GB"/>
                </w:rPr>
                <w:t>but will not exceed the limits imposed under (a) for symmetrical faults.</w:t>
              </w:r>
            </w:ins>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the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underexcitation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FD49CB" w14:paraId="16EBEE9A" w14:textId="77777777">
              <w:tc>
                <w:tcPr>
                  <w:tcW w:w="0" w:type="auto"/>
                  <w:shd w:val="clear" w:color="auto" w:fill="auto"/>
                  <w:hideMark/>
                </w:tcPr>
                <w:p w14:paraId="5897D51E" w14:textId="77777777" w:rsidR="003B7AE9" w:rsidRPr="00FD49CB" w:rsidRDefault="003B7AE9" w:rsidP="003B7AE9">
                  <w:pPr>
                    <w:spacing w:before="120" w:after="0" w:line="240" w:lineRule="auto"/>
                    <w:jc w:val="both"/>
                    <w:rPr>
                      <w:rFonts w:ascii="inherit" w:eastAsia="Times New Roman" w:hAnsi="inherit" w:cs="Times New Roman"/>
                      <w:sz w:val="24"/>
                      <w:szCs w:val="24"/>
                      <w:lang w:eastAsia="en-GB"/>
                    </w:rPr>
                  </w:pPr>
                  <w:bookmarkStart w:id="932" w:name="_Hlk119677159"/>
                  <w:r w:rsidRPr="00FD49CB">
                    <w:rPr>
                      <w:rFonts w:ascii="inherit" w:eastAsia="Times New Roman" w:hAnsi="inherit" w:cs="Times New Roman"/>
                      <w:sz w:val="24"/>
                      <w:szCs w:val="24"/>
                      <w:lang w:eastAsia="en-GB"/>
                    </w:rPr>
                    <w:t>(v)</w:t>
                  </w:r>
                </w:p>
              </w:tc>
              <w:tc>
                <w:tcPr>
                  <w:tcW w:w="0" w:type="auto"/>
                  <w:shd w:val="clear" w:color="auto" w:fill="auto"/>
                  <w:hideMark/>
                </w:tcPr>
                <w:p w14:paraId="53D7BFF5" w14:textId="00BFA5E2" w:rsidR="003B7AE9" w:rsidRPr="00FD49CB" w:rsidRDefault="003B7AE9" w:rsidP="003B7AE9">
                  <w:pPr>
                    <w:spacing w:before="120" w:after="0" w:line="240" w:lineRule="auto"/>
                    <w:jc w:val="both"/>
                    <w:rPr>
                      <w:rFonts w:ascii="inherit" w:eastAsia="Times New Roman" w:hAnsi="inherit" w:cs="Times New Roman"/>
                      <w:sz w:val="24"/>
                      <w:szCs w:val="24"/>
                      <w:lang w:eastAsia="en-GB"/>
                    </w:rPr>
                  </w:pPr>
                  <w:r w:rsidRPr="00FD49CB">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ins w:id="933" w:author="Author">
                    <w:r w:rsidR="009F52F7" w:rsidRPr="00FD49CB">
                      <w:rPr>
                        <w:rFonts w:ascii="inherit" w:eastAsia="Times New Roman" w:hAnsi="inherit" w:cs="Times New Roman"/>
                        <w:sz w:val="24"/>
                        <w:szCs w:val="24"/>
                        <w:lang w:eastAsia="en-GB"/>
                      </w:rPr>
                      <w:t xml:space="preserve"> PSS requirement should also be specified considering the inherent dampening of active power oscillation of the PGM</w:t>
                    </w:r>
                  </w:ins>
                </w:p>
              </w:tc>
            </w:tr>
            <w:tr w:rsidR="005F3287" w:rsidRPr="00FD49CB" w14:paraId="16823770" w14:textId="77777777">
              <w:trPr>
                <w:ins w:id="934" w:author="Author"/>
              </w:trPr>
              <w:tc>
                <w:tcPr>
                  <w:tcW w:w="0" w:type="auto"/>
                  <w:shd w:val="clear" w:color="auto" w:fill="auto"/>
                </w:tcPr>
                <w:p w14:paraId="40A77561" w14:textId="20FF600D" w:rsidR="009F52F7" w:rsidRPr="00FD49CB" w:rsidRDefault="009F52F7" w:rsidP="003B7AE9">
                  <w:pPr>
                    <w:spacing w:before="120" w:after="0" w:line="240" w:lineRule="auto"/>
                    <w:jc w:val="both"/>
                    <w:rPr>
                      <w:ins w:id="935" w:author="Author"/>
                      <w:rFonts w:ascii="inherit" w:eastAsia="Times New Roman" w:hAnsi="inherit" w:cs="Times New Roman"/>
                      <w:sz w:val="24"/>
                      <w:szCs w:val="24"/>
                      <w:lang w:eastAsia="en-GB"/>
                    </w:rPr>
                  </w:pPr>
                  <w:ins w:id="936" w:author="Author">
                    <w:r w:rsidRPr="00FD49CB">
                      <w:rPr>
                        <w:rFonts w:ascii="inherit" w:eastAsia="Times New Roman" w:hAnsi="inherit" w:cs="Times New Roman"/>
                        <w:sz w:val="24"/>
                        <w:szCs w:val="24"/>
                        <w:lang w:eastAsia="en-GB"/>
                      </w:rPr>
                      <w:t>(vi</w:t>
                    </w:r>
                  </w:ins>
                </w:p>
              </w:tc>
              <w:tc>
                <w:tcPr>
                  <w:tcW w:w="0" w:type="auto"/>
                  <w:shd w:val="clear" w:color="auto" w:fill="auto"/>
                </w:tcPr>
                <w:p w14:paraId="734ED7F0" w14:textId="1BFA77B7" w:rsidR="00F03C18" w:rsidRPr="00FD49CB" w:rsidRDefault="00C92733" w:rsidP="003B7AE9">
                  <w:pPr>
                    <w:spacing w:before="120" w:after="0" w:line="240" w:lineRule="auto"/>
                    <w:jc w:val="both"/>
                    <w:rPr>
                      <w:ins w:id="937" w:author="Author"/>
                      <w:rFonts w:ascii="inherit" w:eastAsia="Times New Roman" w:hAnsi="inherit" w:cs="Times New Roman"/>
                      <w:sz w:val="24"/>
                      <w:szCs w:val="24"/>
                      <w:lang w:eastAsia="en-GB"/>
                    </w:rPr>
                  </w:pPr>
                  <w:ins w:id="938" w:author="Author">
                    <w:r w:rsidRPr="006764C6">
                      <w:rPr>
                        <w:rFonts w:ascii="inherit" w:eastAsia="Times New Roman" w:hAnsi="inherit" w:cs="Times New Roman"/>
                        <w:sz w:val="24"/>
                        <w:szCs w:val="24"/>
                        <w:lang w:eastAsia="en-GB"/>
                        <w:rPrChange w:id="939" w:author="Author">
                          <w:rPr>
                            <w:rFonts w:ascii="inherit" w:eastAsia="Times New Roman" w:hAnsi="inherit" w:cs="Times New Roman"/>
                            <w:sz w:val="24"/>
                            <w:szCs w:val="24"/>
                            <w:highlight w:val="yellow"/>
                            <w:lang w:eastAsia="en-GB"/>
                          </w:rPr>
                        </w:rPrChange>
                      </w:rPr>
                      <w:t xml:space="preserve">The </w:t>
                    </w:r>
                    <w:r w:rsidR="00F03C18" w:rsidRPr="00C810A8">
                      <w:rPr>
                        <w:rFonts w:ascii="inherit" w:eastAsia="Times New Roman" w:hAnsi="inherit" w:cs="Times New Roman"/>
                        <w:sz w:val="24"/>
                        <w:szCs w:val="24"/>
                        <w:lang w:eastAsia="en-GB"/>
                      </w:rPr>
                      <w:t xml:space="preserve">PSS acceptance criteria </w:t>
                    </w:r>
                    <w:r w:rsidRPr="006764C6">
                      <w:rPr>
                        <w:rFonts w:ascii="inherit" w:eastAsia="Times New Roman" w:hAnsi="inherit" w:cs="Times New Roman"/>
                        <w:sz w:val="24"/>
                        <w:szCs w:val="24"/>
                        <w:lang w:eastAsia="en-GB"/>
                        <w:rPrChange w:id="940" w:author="Author">
                          <w:rPr>
                            <w:rFonts w:ascii="inherit" w:eastAsia="Times New Roman" w:hAnsi="inherit" w:cs="Times New Roman"/>
                            <w:sz w:val="24"/>
                            <w:szCs w:val="24"/>
                            <w:highlight w:val="yellow"/>
                            <w:lang w:eastAsia="en-GB"/>
                          </w:rPr>
                        </w:rPrChange>
                      </w:rPr>
                      <w:t>shall</w:t>
                    </w:r>
                    <w:r w:rsidR="00F03C18" w:rsidRPr="00C810A8">
                      <w:rPr>
                        <w:rFonts w:ascii="inherit" w:eastAsia="Times New Roman" w:hAnsi="inherit" w:cs="Times New Roman"/>
                        <w:sz w:val="24"/>
                        <w:szCs w:val="24"/>
                        <w:lang w:eastAsia="en-GB"/>
                      </w:rPr>
                      <w:t xml:space="preserve"> be specified by the TSO which should align with</w:t>
                    </w:r>
                    <w:r w:rsidR="00CB5832">
                      <w:rPr>
                        <w:rFonts w:ascii="inherit" w:eastAsia="Times New Roman" w:hAnsi="inherit" w:cs="Times New Roman"/>
                        <w:sz w:val="24"/>
                        <w:szCs w:val="24"/>
                        <w:lang w:eastAsia="en-GB"/>
                      </w:rPr>
                      <w:t xml:space="preserve"> </w:t>
                    </w:r>
                    <w:r w:rsidR="00F03C18" w:rsidRPr="00C810A8">
                      <w:rPr>
                        <w:rFonts w:ascii="inherit" w:eastAsia="Times New Roman" w:hAnsi="inherit" w:cs="Times New Roman"/>
                        <w:sz w:val="24"/>
                        <w:szCs w:val="24"/>
                        <w:lang w:eastAsia="en-GB"/>
                      </w:rPr>
                      <w:t xml:space="preserve">industry standard practices. </w:t>
                    </w:r>
                    <w:r w:rsidR="007247E7" w:rsidRPr="006764C6">
                      <w:rPr>
                        <w:rFonts w:ascii="inherit" w:eastAsia="Times New Roman" w:hAnsi="inherit" w:cs="Times New Roman"/>
                        <w:sz w:val="24"/>
                        <w:szCs w:val="24"/>
                        <w:lang w:eastAsia="en-GB"/>
                        <w:rPrChange w:id="941" w:author="Author">
                          <w:rPr>
                            <w:rFonts w:ascii="inherit" w:eastAsia="Times New Roman" w:hAnsi="inherit" w:cs="Times New Roman"/>
                            <w:sz w:val="24"/>
                            <w:szCs w:val="24"/>
                            <w:highlight w:val="yellow"/>
                            <w:lang w:eastAsia="en-GB"/>
                          </w:rPr>
                        </w:rPrChange>
                      </w:rPr>
                      <w:t>The use of a</w:t>
                    </w:r>
                    <w:r w:rsidR="00C810A8" w:rsidRPr="006764C6">
                      <w:rPr>
                        <w:rFonts w:ascii="inherit" w:eastAsia="Times New Roman" w:hAnsi="inherit" w:cs="Times New Roman"/>
                        <w:sz w:val="24"/>
                        <w:szCs w:val="24"/>
                        <w:lang w:eastAsia="en-GB"/>
                        <w:rPrChange w:id="942" w:author="Author">
                          <w:rPr>
                            <w:rFonts w:ascii="inherit" w:eastAsia="Times New Roman" w:hAnsi="inherit" w:cs="Times New Roman"/>
                            <w:sz w:val="24"/>
                            <w:szCs w:val="24"/>
                            <w:highlight w:val="yellow"/>
                            <w:lang w:eastAsia="en-GB"/>
                          </w:rPr>
                        </w:rPrChange>
                      </w:rPr>
                      <w:t xml:space="preserve"> </w:t>
                    </w:r>
                    <w:r w:rsidR="00F03C18" w:rsidRPr="00C810A8">
                      <w:rPr>
                        <w:rFonts w:ascii="inherit" w:eastAsia="Times New Roman" w:hAnsi="inherit" w:cs="Times New Roman"/>
                        <w:sz w:val="24"/>
                        <w:szCs w:val="24"/>
                        <w:lang w:eastAsia="en-GB"/>
                      </w:rPr>
                      <w:t xml:space="preserve">PSS </w:t>
                    </w:r>
                    <w:r w:rsidR="007247E7" w:rsidRPr="006764C6">
                      <w:rPr>
                        <w:rFonts w:ascii="inherit" w:eastAsia="Times New Roman" w:hAnsi="inherit" w:cs="Times New Roman"/>
                        <w:sz w:val="24"/>
                        <w:szCs w:val="24"/>
                        <w:lang w:eastAsia="en-GB"/>
                        <w:rPrChange w:id="943" w:author="Author">
                          <w:rPr>
                            <w:rFonts w:ascii="inherit" w:eastAsia="Times New Roman" w:hAnsi="inherit" w:cs="Times New Roman"/>
                            <w:sz w:val="24"/>
                            <w:szCs w:val="24"/>
                            <w:highlight w:val="yellow"/>
                            <w:lang w:eastAsia="en-GB"/>
                          </w:rPr>
                        </w:rPrChange>
                      </w:rPr>
                      <w:t>shall not</w:t>
                    </w:r>
                    <w:r w:rsidR="00F03C18" w:rsidRPr="00C810A8">
                      <w:rPr>
                        <w:rFonts w:ascii="inherit" w:eastAsia="Times New Roman" w:hAnsi="inherit" w:cs="Times New Roman"/>
                        <w:sz w:val="24"/>
                        <w:szCs w:val="24"/>
                        <w:lang w:eastAsia="en-GB"/>
                      </w:rPr>
                      <w:t xml:space="preserve"> degrade the inherent dampening of the active power oscillations of the PGM. If evaluation of additional dampening provided by PSS is not possible with industry standard practices, </w:t>
                    </w:r>
                    <w:r w:rsidR="007247E7" w:rsidRPr="006764C6">
                      <w:rPr>
                        <w:rFonts w:ascii="inherit" w:eastAsia="Times New Roman" w:hAnsi="inherit" w:cs="Times New Roman"/>
                        <w:sz w:val="24"/>
                        <w:szCs w:val="24"/>
                        <w:lang w:eastAsia="en-GB"/>
                        <w:rPrChange w:id="944" w:author="Author">
                          <w:rPr>
                            <w:rFonts w:ascii="inherit" w:eastAsia="Times New Roman" w:hAnsi="inherit" w:cs="Times New Roman"/>
                            <w:sz w:val="24"/>
                            <w:szCs w:val="24"/>
                            <w:highlight w:val="yellow"/>
                            <w:lang w:eastAsia="en-GB"/>
                          </w:rPr>
                        </w:rPrChange>
                      </w:rPr>
                      <w:t xml:space="preserve">the </w:t>
                    </w:r>
                    <w:r w:rsidR="00F03C18" w:rsidRPr="00C810A8">
                      <w:rPr>
                        <w:rFonts w:ascii="inherit" w:eastAsia="Times New Roman" w:hAnsi="inherit" w:cs="Times New Roman"/>
                        <w:sz w:val="24"/>
                        <w:szCs w:val="24"/>
                        <w:lang w:eastAsia="en-GB"/>
                      </w:rPr>
                      <w:t>TSO and PGM</w:t>
                    </w:r>
                    <w:r w:rsidR="007247E7" w:rsidRPr="006764C6">
                      <w:rPr>
                        <w:rFonts w:ascii="inherit" w:eastAsia="Times New Roman" w:hAnsi="inherit" w:cs="Times New Roman"/>
                        <w:sz w:val="24"/>
                        <w:szCs w:val="24"/>
                        <w:lang w:eastAsia="en-GB"/>
                        <w:rPrChange w:id="945" w:author="Author">
                          <w:rPr>
                            <w:rFonts w:ascii="inherit" w:eastAsia="Times New Roman" w:hAnsi="inherit" w:cs="Times New Roman"/>
                            <w:sz w:val="24"/>
                            <w:szCs w:val="24"/>
                            <w:highlight w:val="yellow"/>
                            <w:lang w:eastAsia="en-GB"/>
                          </w:rPr>
                        </w:rPrChange>
                      </w:rPr>
                      <w:t xml:space="preserve"> owner</w:t>
                    </w:r>
                    <w:r w:rsidR="00F03C18" w:rsidRPr="00C810A8">
                      <w:rPr>
                        <w:rFonts w:ascii="inherit" w:eastAsia="Times New Roman" w:hAnsi="inherit" w:cs="Times New Roman"/>
                        <w:sz w:val="24"/>
                        <w:szCs w:val="24"/>
                        <w:lang w:eastAsia="en-GB"/>
                      </w:rPr>
                      <w:t xml:space="preserve"> can agree </w:t>
                    </w:r>
                    <w:r w:rsidR="007247E7" w:rsidRPr="006764C6">
                      <w:rPr>
                        <w:rFonts w:ascii="inherit" w:eastAsia="Times New Roman" w:hAnsi="inherit" w:cs="Times New Roman"/>
                        <w:sz w:val="24"/>
                        <w:szCs w:val="24"/>
                        <w:lang w:eastAsia="en-GB"/>
                        <w:rPrChange w:id="946" w:author="Author">
                          <w:rPr>
                            <w:rFonts w:ascii="inherit" w:eastAsia="Times New Roman" w:hAnsi="inherit" w:cs="Times New Roman"/>
                            <w:sz w:val="24"/>
                            <w:szCs w:val="24"/>
                            <w:highlight w:val="yellow"/>
                            <w:lang w:eastAsia="en-GB"/>
                          </w:rPr>
                        </w:rPrChange>
                      </w:rPr>
                      <w:t>on</w:t>
                    </w:r>
                    <w:r w:rsidR="00F03C18" w:rsidRPr="00C810A8">
                      <w:rPr>
                        <w:rFonts w:ascii="inherit" w:eastAsia="Times New Roman" w:hAnsi="inherit" w:cs="Times New Roman"/>
                        <w:sz w:val="24"/>
                        <w:szCs w:val="24"/>
                        <w:lang w:eastAsia="en-GB"/>
                      </w:rPr>
                      <w:t xml:space="preserve"> alternative procedure</w:t>
                    </w:r>
                    <w:r w:rsidR="007247E7" w:rsidRPr="006764C6">
                      <w:rPr>
                        <w:rFonts w:ascii="inherit" w:eastAsia="Times New Roman" w:hAnsi="inherit" w:cs="Times New Roman"/>
                        <w:sz w:val="24"/>
                        <w:szCs w:val="24"/>
                        <w:lang w:eastAsia="en-GB"/>
                        <w:rPrChange w:id="947" w:author="Author">
                          <w:rPr>
                            <w:rFonts w:ascii="inherit" w:eastAsia="Times New Roman" w:hAnsi="inherit" w:cs="Times New Roman"/>
                            <w:sz w:val="24"/>
                            <w:szCs w:val="24"/>
                            <w:highlight w:val="yellow"/>
                            <w:lang w:eastAsia="en-GB"/>
                          </w:rPr>
                        </w:rPrChange>
                      </w:rPr>
                      <w:t>s</w:t>
                    </w:r>
                    <w:r w:rsidR="00F03C18" w:rsidRPr="00C810A8">
                      <w:rPr>
                        <w:rFonts w:ascii="inherit" w:eastAsia="Times New Roman" w:hAnsi="inherit" w:cs="Times New Roman"/>
                        <w:sz w:val="24"/>
                        <w:szCs w:val="24"/>
                        <w:lang w:eastAsia="en-GB"/>
                      </w:rPr>
                      <w:t>.</w:t>
                    </w:r>
                  </w:ins>
                </w:p>
              </w:tc>
            </w:tr>
            <w:bookmarkEnd w:id="932"/>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AE4039D" w14:textId="77777777" w:rsidR="009F52F7" w:rsidRDefault="009F52F7" w:rsidP="003B7AE9">
      <w:pPr>
        <w:shd w:val="clear" w:color="auto" w:fill="FFFFFF"/>
        <w:spacing w:before="120" w:after="0" w:line="240" w:lineRule="auto"/>
        <w:jc w:val="both"/>
        <w:rPr>
          <w:ins w:id="948" w:author="Author"/>
          <w:rFonts w:ascii="inherit" w:eastAsia="Times New Roman" w:hAnsi="inherit" w:cs="Times New Roman"/>
          <w:color w:val="000000"/>
          <w:sz w:val="24"/>
          <w:szCs w:val="24"/>
          <w:lang w:eastAsia="en-GB"/>
        </w:rPr>
      </w:pPr>
    </w:p>
    <w:p w14:paraId="5373D0B3" w14:textId="3D352548"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have the right to specify that a power park module be capable of providing fast fault current at 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its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at zero reactive power shall be 1 pu,</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power park module shall be capable of providing reactive power at any operating 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at the connection point by the active power, expressed by the ratio of its actual value and the maximum capacity pu,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purposes of voltage control mode, the power park module shall be capable of contributing to voltage control at the connection point by provision of reactive power exchange with the network with a setpoint voltage covering 0,95 to 1,05 pu in steps no greater than 0,01 pu, with a slope having a range of at least 2 to 7 % in 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may be operated with or without a deadband selectable in a range from zero to ± 5 % of reference 1 pu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xml:space="preserve"> to be </w:t>
                  </w:r>
                  <w:r w:rsidRPr="003B7AE9">
                    <w:rPr>
                      <w:rFonts w:ascii="inherit" w:eastAsia="Times New Roman" w:hAnsi="inherit" w:cs="Times New Roman"/>
                      <w:sz w:val="24"/>
                      <w:szCs w:val="24"/>
                      <w:lang w:eastAsia="en-GB"/>
                    </w:rPr>
                    <w:lastRenderedPageBreak/>
                    <w:t>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ms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pu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provisions of paragraph 1, the relevant TSO in Spain may require AC-connected offshore power park modules to remain connected to the network in the voltage range between 1,05 pu and 1,0875 pu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Notwithstanding the provisions of paragraph 1, the relevant TSOs in the Baltic synchronous area may require AC-connected offshore power park modules to remain </w:t>
      </w:r>
      <w:r w:rsidRPr="003B7AE9">
        <w:rPr>
          <w:rFonts w:ascii="inherit" w:eastAsia="Times New Roman" w:hAnsi="inherit" w:cs="Times New Roman"/>
          <w:color w:val="000000"/>
          <w:sz w:val="24"/>
          <w:szCs w:val="24"/>
          <w:lang w:eastAsia="en-GB"/>
        </w:rPr>
        <w:lastRenderedPageBreak/>
        <w:t>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 pu-1,118 pu</w:t>
            </w:r>
            <w:hyperlink r:id="rId34"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35"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6"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7"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8"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hyperlink r:id="rId40"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41"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42"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hyperlink r:id="rId43"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hyperlink r:id="rId44"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45"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hyperlink r:id="rId46"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hyperlink r:id="rId47"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hyperlink r:id="rId4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table shows the minimum period during which an AC-connected offshore power park module must be capable of operating over different voltage ranges deviating from the reference 1 pu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49"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50"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relevant system operator shall ensure that the required information can be submitted by third parties on behalf of the power-generating facility owner.</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No later than six months after the end of the public consultation, the relevant TSO shall prepare a report explaining the outcome of the consultation and making a proposal on the applicability of the requirement under consideration to existing power-generating </w:t>
      </w:r>
      <w:r w:rsidRPr="003B7AE9">
        <w:rPr>
          <w:rFonts w:ascii="inherit" w:eastAsia="Times New Roman" w:hAnsi="inherit" w:cs="Times New Roman"/>
          <w:color w:val="000000"/>
          <w:sz w:val="24"/>
          <w:szCs w:val="24"/>
          <w:lang w:eastAsia="en-GB"/>
        </w:rPr>
        <w:lastRenderedPageBreak/>
        <w:t>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If compliance tests or simulations cannot be carried out as agreed between the relevant system operator and the power-generating facility owner due to reasons </w:t>
      </w:r>
      <w:r w:rsidRPr="003B7AE9">
        <w:rPr>
          <w:rFonts w:ascii="inherit" w:eastAsia="Times New Roman" w:hAnsi="inherit" w:cs="Times New Roman"/>
          <w:color w:val="000000"/>
          <w:sz w:val="24"/>
          <w:szCs w:val="24"/>
          <w:lang w:eastAsia="en-GB"/>
        </w:rPr>
        <w:lastRenderedPageBreak/>
        <w:t>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556B1BAD" w:rsidR="003B7AE9" w:rsidRDefault="003B7AE9" w:rsidP="003B7AE9">
      <w:pPr>
        <w:shd w:val="clear" w:color="auto" w:fill="FFFFFF"/>
        <w:spacing w:before="120" w:after="0" w:line="240" w:lineRule="auto"/>
        <w:jc w:val="both"/>
        <w:rPr>
          <w:ins w:id="949"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911AD4B" w14:textId="1389A24E" w:rsidR="003431D3" w:rsidRPr="000D068A" w:rsidRDefault="003431D3" w:rsidP="00B0656C">
      <w:pPr>
        <w:shd w:val="clear" w:color="auto" w:fill="FFFFFF"/>
        <w:spacing w:before="120" w:after="0" w:line="240" w:lineRule="auto"/>
        <w:jc w:val="both"/>
        <w:rPr>
          <w:rFonts w:ascii="inherit" w:eastAsia="Times New Roman" w:hAnsi="inherit" w:cs="Times New Roman"/>
          <w:color w:val="000000"/>
          <w:sz w:val="24"/>
          <w:szCs w:val="24"/>
          <w:lang w:val="en-US" w:eastAsia="en-GB"/>
        </w:rPr>
      </w:pPr>
      <w:ins w:id="950" w:author="Author">
        <w:r w:rsidRPr="00753C16">
          <w:rPr>
            <w:rFonts w:ascii="inherit" w:eastAsia="Times New Roman" w:hAnsi="inherit" w:cs="Times New Roman"/>
            <w:color w:val="000000"/>
            <w:sz w:val="24"/>
            <w:szCs w:val="24"/>
            <w:lang w:eastAsia="en-GB"/>
          </w:rPr>
          <w:t xml:space="preserve">5. </w:t>
        </w:r>
        <w:bookmarkStart w:id="951" w:name="_Hlk118991254"/>
        <w:r w:rsidRPr="000D068A">
          <w:rPr>
            <w:rFonts w:ascii="inherit" w:eastAsia="Times New Roman" w:hAnsi="inherit" w:cs="Times New Roman"/>
            <w:color w:val="000000"/>
            <w:sz w:val="24"/>
            <w:szCs w:val="24"/>
            <w:lang w:eastAsia="en-GB"/>
          </w:rPr>
          <w:t>In principle, the connection requirements shall apply at the connection point in a local site. In practice, manufactures often conduct compliance test of PGU/components in testbenches. The gap between connection requirement of PGM/PPM and compliance tests with PGU can be closed by PGU family definition</w:t>
        </w:r>
        <w:r w:rsidR="00E84099" w:rsidRPr="000D068A">
          <w:rPr>
            <w:rFonts w:ascii="inherit" w:eastAsia="Times New Roman" w:hAnsi="inherit" w:cs="Times New Roman"/>
            <w:color w:val="000000"/>
            <w:sz w:val="24"/>
            <w:szCs w:val="24"/>
            <w:lang w:eastAsia="en-GB"/>
          </w:rPr>
          <w:t xml:space="preserve"> and</w:t>
        </w:r>
        <w:del w:id="952" w:author="Author">
          <w:r w:rsidRPr="006764C6" w:rsidDel="00E84099">
            <w:rPr>
              <w:rFonts w:ascii="inherit" w:eastAsia="Times New Roman" w:hAnsi="inherit" w:cs="Times New Roman"/>
              <w:color w:val="000000"/>
              <w:sz w:val="24"/>
              <w:szCs w:val="24"/>
              <w:lang w:eastAsia="en-GB"/>
              <w:rPrChange w:id="953" w:author="Author">
                <w:rPr>
                  <w:rFonts w:ascii="Arial" w:hAnsi="Arial" w:cs="Arial"/>
                  <w:color w:val="4472C4" w:themeColor="accent1"/>
                  <w:sz w:val="20"/>
                  <w:szCs w:val="20"/>
                  <w:lang w:val="en-US"/>
                </w:rPr>
              </w:rPrChange>
            </w:rPr>
            <w:delText>,</w:delText>
          </w:r>
        </w:del>
        <w:r w:rsidRPr="006764C6">
          <w:rPr>
            <w:rFonts w:ascii="inherit" w:eastAsia="Times New Roman" w:hAnsi="inherit" w:cs="Times New Roman"/>
            <w:color w:val="000000"/>
            <w:sz w:val="24"/>
            <w:szCs w:val="24"/>
            <w:lang w:eastAsia="en-GB"/>
            <w:rPrChange w:id="954" w:author="Author">
              <w:rPr>
                <w:rFonts w:ascii="Arial" w:hAnsi="Arial" w:cs="Arial"/>
                <w:color w:val="4472C4" w:themeColor="accent1"/>
                <w:sz w:val="20"/>
                <w:szCs w:val="20"/>
                <w:lang w:val="en-US"/>
              </w:rPr>
            </w:rPrChange>
          </w:rPr>
          <w:t xml:space="preserve"> simulation analysis. For simplicity, PGU compliance test can be considered as sufficient to PGM/PPM connection requirements</w:t>
        </w:r>
        <w:r w:rsidRPr="00753C16">
          <w:rPr>
            <w:rFonts w:ascii="Arial" w:hAnsi="Arial" w:cs="Arial"/>
            <w:color w:val="4472C4" w:themeColor="accent1"/>
            <w:sz w:val="20"/>
            <w:szCs w:val="20"/>
            <w:lang w:val="en-US"/>
          </w:rPr>
          <w:t>.</w:t>
        </w:r>
        <w:bookmarkEnd w:id="951"/>
        <w:r>
          <w:rPr>
            <w:rFonts w:ascii="Arial" w:hAnsi="Arial" w:cs="Arial"/>
            <w:color w:val="4472C4" w:themeColor="accent1"/>
            <w:sz w:val="20"/>
            <w:szCs w:val="20"/>
            <w:lang w:val="en-US"/>
          </w:rPr>
          <w:br/>
        </w:r>
      </w:ins>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power-generating module's technical capability to continuously modulate active power to contribute to frequency control in case of any large increase of frequency in the system shall be demonstrated. The steady-state parameters of regulations, such as </w:t>
            </w:r>
            <w:r w:rsidRPr="003B7AE9">
              <w:rPr>
                <w:rFonts w:ascii="inherit" w:eastAsia="Times New Roman" w:hAnsi="inherit" w:cs="Times New Roman"/>
                <w:sz w:val="24"/>
                <w:szCs w:val="24"/>
                <w:lang w:eastAsia="en-GB"/>
              </w:rPr>
              <w:lastRenderedPageBreak/>
              <w:t>droop and deadband,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If required, simulated frequency deviation 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appropriate active power load points, with low frequency steps and ramps big enough to trigger active power change of at least 10 % of maximum capacity, taking into account the droop settings and the deadband.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deadband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settings of droop and deadband, as well as the capability to actually increase or decrease active power output from the respective operating point. If required, simulated frequency deviation signals shall be injected simultaneously into the 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 specified in point (d) of Article 15(2) and the deadband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tripping to houseload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tripping to house load is successful, stable houseload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increase of frequency in the system shall be demonstrated. The steady-state parameters of regulations, such as droop and deadband,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the frequency steps and ramps big enough to trigger at least 10 % of maximum capacity active power change with a starting point of no more than 80 % of maximum capacity, taking into account the droop settings and the deadband;</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power park module's technical capability to continuously modulate active power over the full operating range between maximum capacity and minimum regulating </w:t>
            </w:r>
            <w:r w:rsidRPr="003B7AE9">
              <w:rPr>
                <w:rFonts w:ascii="inherit" w:eastAsia="Times New Roman" w:hAnsi="inherit" w:cs="Times New Roman"/>
                <w:sz w:val="24"/>
                <w:szCs w:val="24"/>
                <w:lang w:eastAsia="en-GB"/>
              </w:rPr>
              <w:lastRenderedPageBreak/>
              <w:t>level to contribute to frequency control shall be demonstrated. The steady-state parameters of regulations, such as insensitivity, droop, deadband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droop settings and the deadband.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ranges specified in point (d) of Article 15(2) and the deadband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implemented slope and deadband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range of regulation and adjustable droop and deadband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voltage control is not higher than 0,01 pu,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Power-generating facility owners shall undertake LFSM-O response simulations in relation to type B synchronous power-generating modules. Instead of the relevant simulations, the power-generating facility owner may use equipment certificates issued </w:t>
      </w:r>
      <w:r w:rsidRPr="003B7AE9">
        <w:rPr>
          <w:rFonts w:ascii="inherit" w:eastAsia="Times New Roman" w:hAnsi="inherit" w:cs="Times New Roman"/>
          <w:color w:val="000000"/>
          <w:sz w:val="24"/>
          <w:szCs w:val="24"/>
          <w:lang w:eastAsia="en-GB"/>
        </w:rPr>
        <w:lastRenderedPageBreak/>
        <w:t>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low frequency steps and ramps reaching maximum capacity, taking into account the droop settings and the deadband;</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0653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31E8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w:t>
      </w:r>
      <w:r w:rsidRPr="003B7AE9">
        <w:rPr>
          <w:rFonts w:ascii="inherit" w:eastAsia="Times New Roman" w:hAnsi="inherit" w:cs="Times New Roman"/>
          <w:color w:val="000000"/>
          <w:sz w:val="24"/>
          <w:szCs w:val="24"/>
          <w:lang w:eastAsia="en-GB"/>
        </w:rPr>
        <w:lastRenderedPageBreak/>
        <w:t>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sudden load reduction of the power-generating module from 1 pu to 0,6 pu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low frequency steps and ramps reaching maximum capacity, taking into account the droop settings and the deadband;</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58</w:t>
      </w:r>
    </w:p>
    <w:p w14:paraId="0816BE4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w:t>
      </w:r>
      <w:r w:rsidRPr="003B7AE9">
        <w:rPr>
          <w:rFonts w:ascii="inherit" w:eastAsia="Times New Roman" w:hAnsi="inherit" w:cs="Times New Roman"/>
          <w:color w:val="000000"/>
          <w:sz w:val="24"/>
          <w:szCs w:val="24"/>
          <w:lang w:eastAsia="en-GB"/>
        </w:rPr>
        <w:lastRenderedPageBreak/>
        <w:t>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2.   In the event that the cumulative maximum capacity of all power-generating modules classified as emerging technologies connected to networks exceeds the threshold </w:t>
      </w:r>
      <w:r w:rsidRPr="003B7AE9">
        <w:rPr>
          <w:rFonts w:ascii="inherit" w:eastAsia="Times New Roman" w:hAnsi="inherit" w:cs="Times New Roman"/>
          <w:color w:val="000000"/>
          <w:sz w:val="24"/>
          <w:szCs w:val="24"/>
          <w:lang w:eastAsia="en-GB"/>
        </w:rPr>
        <w:lastRenderedPageBreak/>
        <w:t>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6764C6"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6764C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1"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52"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6764C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3"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54"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6764C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5"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56"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6764C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7"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58"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6764C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9"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60"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6764C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1"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62"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6764C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3"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below 300 kV.</w:t>
      </w:r>
    </w:p>
    <w:p w14:paraId="28933CC8" w14:textId="2B059C20" w:rsidR="003B7AE9" w:rsidRPr="003B7AE9" w:rsidRDefault="006764C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4"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from 300 kV to 400 kV.</w:t>
      </w:r>
    </w:p>
    <w:p w14:paraId="338F871E" w14:textId="77777777" w:rsidR="003B7AE9" w:rsidRPr="003B7AE9" w:rsidRDefault="006764C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5"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6764C6"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66"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6764C6"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F9206B" w:rsidRDefault="006764C6"/>
    <w:sectPr w:rsidR="00F9206B">
      <w:footerReference w:type="default" r:id="rId6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57B71" w14:textId="77777777" w:rsidR="0000677C" w:rsidRDefault="0000677C" w:rsidP="003431D3">
      <w:pPr>
        <w:spacing w:after="0" w:line="240" w:lineRule="auto"/>
      </w:pPr>
      <w:r>
        <w:separator/>
      </w:r>
    </w:p>
  </w:endnote>
  <w:endnote w:type="continuationSeparator" w:id="0">
    <w:p w14:paraId="54B9BA24" w14:textId="77777777" w:rsidR="0000677C" w:rsidRDefault="0000677C" w:rsidP="0034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 Inspira">
    <w:altName w:val="Calibri"/>
    <w:charset w:val="00"/>
    <w:family w:val="swiss"/>
    <w:pitch w:val="variable"/>
    <w:sig w:usb0="00000287" w:usb1="00000000" w:usb2="00000000" w:usb3="00000000" w:csb0="0000009F" w:csb1="00000000"/>
  </w:font>
  <w:font w:name="inherit">
    <w:altName w:val="Cambria"/>
    <w:panose1 w:val="00000000000000000000"/>
    <w:charset w:val="00"/>
    <w:family w:val="roman"/>
    <w:notTrueType/>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BBEF9" w14:textId="4195278B" w:rsidR="003431D3" w:rsidRDefault="003431D3">
    <w:pPr>
      <w:pStyle w:val="Footer"/>
    </w:pPr>
    <w:del w:id="955" w:author="Author">
      <w:r w:rsidDel="00A3127B">
        <w:rPr>
          <w:noProof/>
          <w:lang w:eastAsia="en-GB"/>
        </w:rPr>
        <mc:AlternateContent>
          <mc:Choice Requires="wps">
            <w:drawing>
              <wp:anchor distT="0" distB="0" distL="114300" distR="114300" simplePos="0" relativeHeight="251659264" behindDoc="0" locked="0" layoutInCell="0" allowOverlap="1" wp14:anchorId="11B4E253" wp14:editId="121AC5C8">
                <wp:simplePos x="0" y="0"/>
                <wp:positionH relativeFrom="page">
                  <wp:posOffset>0</wp:posOffset>
                </wp:positionH>
                <wp:positionV relativeFrom="page">
                  <wp:posOffset>10227945</wp:posOffset>
                </wp:positionV>
                <wp:extent cx="7560310" cy="273050"/>
                <wp:effectExtent l="0" t="0" r="0" b="12700"/>
                <wp:wrapNone/>
                <wp:docPr id="1" name="MSIPCM83c248b293d3e2771733d578" descr="{&quot;HashCode&quot;:13523842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2D91DDD" w14:textId="3722AAE3" w:rsidR="003431D3" w:rsidRPr="003431D3" w:rsidRDefault="003431D3" w:rsidP="003431D3">
                            <w:pPr>
                              <w:spacing w:after="0"/>
                              <w:rPr>
                                <w:rFonts w:ascii="Calibri" w:hAnsi="Calibri" w:cs="Calibri"/>
                                <w:color w:val="737373"/>
                                <w:sz w:val="20"/>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1B4E253" id="_x0000_t202" coordsize="21600,21600" o:spt="202" path="m,l,21600r21600,l21600,xe">
                <v:stroke joinstyle="miter"/>
                <v:path gradientshapeok="t" o:connecttype="rect"/>
              </v:shapetype>
              <v:shape id="MSIPCM83c248b293d3e2771733d578" o:spid="_x0000_s1026" type="#_x0000_t202" alt="{&quot;HashCode&quot;:135238423,&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AW/Rf6HQMAADYGAAAOAAAAAAAA&#10;AAAAAAAAAC4CAABkcnMvZTJvRG9jLnhtbFBLAQItABQABgAIAAAAIQB8dgjh3wAAAAsBAAAPAAAA&#10;AAAAAAAAAAAAAHcFAABkcnMvZG93bnJldi54bWxQSwUGAAAAAAQABADzAAAAgwYAAAAA&#10;" o:allowincell="f" filled="f" stroked="f" strokeweight=".5pt">
                <v:textbox inset="20pt,0,,0">
                  <w:txbxContent>
                    <w:p w14:paraId="52D91DDD" w14:textId="3722AAE3" w:rsidR="003431D3" w:rsidRPr="003431D3" w:rsidRDefault="003431D3" w:rsidP="003431D3">
                      <w:pPr>
                        <w:spacing w:after="0"/>
                        <w:rPr>
                          <w:rFonts w:ascii="Calibri" w:hAnsi="Calibri" w:cs="Calibri"/>
                          <w:color w:val="737373"/>
                          <w:sz w:val="20"/>
                        </w:rPr>
                      </w:pPr>
                    </w:p>
                  </w:txbxContent>
                </v:textbox>
                <w10:wrap anchorx="page" anchory="page"/>
              </v:shape>
            </w:pict>
          </mc:Fallback>
        </mc:AlternateContent>
      </w:r>
    </w:del>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C59B3" w14:textId="77777777" w:rsidR="0000677C" w:rsidRDefault="0000677C" w:rsidP="003431D3">
      <w:pPr>
        <w:spacing w:after="0" w:line="240" w:lineRule="auto"/>
      </w:pPr>
      <w:r>
        <w:separator/>
      </w:r>
    </w:p>
  </w:footnote>
  <w:footnote w:type="continuationSeparator" w:id="0">
    <w:p w14:paraId="31B584F7" w14:textId="77777777" w:rsidR="0000677C" w:rsidRDefault="0000677C" w:rsidP="003431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75A8"/>
    <w:multiLevelType w:val="hybridMultilevel"/>
    <w:tmpl w:val="0BE2613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2ED74C1"/>
    <w:multiLevelType w:val="hybridMultilevel"/>
    <w:tmpl w:val="D5D4C66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76D217C"/>
    <w:multiLevelType w:val="hybridMultilevel"/>
    <w:tmpl w:val="8A2659F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1006B0"/>
    <w:multiLevelType w:val="hybridMultilevel"/>
    <w:tmpl w:val="965E14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97249E"/>
    <w:multiLevelType w:val="hybridMultilevel"/>
    <w:tmpl w:val="AFB42190"/>
    <w:lvl w:ilvl="0" w:tplc="1B7260F0">
      <w:start w:val="78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049062F"/>
    <w:multiLevelType w:val="hybridMultilevel"/>
    <w:tmpl w:val="37AE8A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0A3916"/>
    <w:multiLevelType w:val="hybridMultilevel"/>
    <w:tmpl w:val="647207C2"/>
    <w:lvl w:ilvl="0" w:tplc="A39661CC">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8E9488B"/>
    <w:multiLevelType w:val="hybridMultilevel"/>
    <w:tmpl w:val="71240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EF4291"/>
    <w:multiLevelType w:val="hybridMultilevel"/>
    <w:tmpl w:val="EC80816E"/>
    <w:lvl w:ilvl="0" w:tplc="C83C1C98">
      <w:start w:val="2"/>
      <w:numFmt w:val="lowerRoman"/>
      <w:lvlText w:val="(%1)"/>
      <w:lvlJc w:val="left"/>
      <w:pPr>
        <w:ind w:left="72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4B437DA"/>
    <w:multiLevelType w:val="hybridMultilevel"/>
    <w:tmpl w:val="E93A08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8D1A3C"/>
    <w:multiLevelType w:val="hybridMultilevel"/>
    <w:tmpl w:val="6268CC80"/>
    <w:lvl w:ilvl="0" w:tplc="040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B9E7A12"/>
    <w:multiLevelType w:val="hybridMultilevel"/>
    <w:tmpl w:val="DFB020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C671407"/>
    <w:multiLevelType w:val="hybridMultilevel"/>
    <w:tmpl w:val="291A37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0FE36BA"/>
    <w:multiLevelType w:val="hybridMultilevel"/>
    <w:tmpl w:val="6C4870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E83784C"/>
    <w:multiLevelType w:val="hybridMultilevel"/>
    <w:tmpl w:val="9E14CF80"/>
    <w:lvl w:ilvl="0" w:tplc="C0506E94">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395CA2"/>
    <w:multiLevelType w:val="hybridMultilevel"/>
    <w:tmpl w:val="A83692AA"/>
    <w:lvl w:ilvl="0" w:tplc="26E8F320">
      <w:start w:val="1"/>
      <w:numFmt w:val="lowerRoman"/>
      <w:lvlText w:val="(%1)"/>
      <w:lvlJc w:val="left"/>
      <w:pPr>
        <w:ind w:left="720" w:hanging="720"/>
      </w:pPr>
      <w:rPr>
        <w:rFonts w:eastAsia="Times New Roman"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54112BA"/>
    <w:multiLevelType w:val="hybridMultilevel"/>
    <w:tmpl w:val="4EC2E2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94F1CAF"/>
    <w:multiLevelType w:val="hybridMultilevel"/>
    <w:tmpl w:val="665A16AC"/>
    <w:lvl w:ilvl="0" w:tplc="302C6292">
      <w:start w:val="1"/>
      <w:numFmt w:val="low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54464B7C"/>
    <w:multiLevelType w:val="hybridMultilevel"/>
    <w:tmpl w:val="417CBC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C23BA0"/>
    <w:multiLevelType w:val="hybridMultilevel"/>
    <w:tmpl w:val="96DAC8FA"/>
    <w:lvl w:ilvl="0" w:tplc="0407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8E466F7"/>
    <w:multiLevelType w:val="hybridMultilevel"/>
    <w:tmpl w:val="32AAF39C"/>
    <w:lvl w:ilvl="0" w:tplc="1B7260F0">
      <w:start w:val="78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DDD3165"/>
    <w:multiLevelType w:val="hybridMultilevel"/>
    <w:tmpl w:val="37AE8A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2643165"/>
    <w:multiLevelType w:val="hybridMultilevel"/>
    <w:tmpl w:val="50A8B426"/>
    <w:lvl w:ilvl="0" w:tplc="BFE2B9DC">
      <w:start w:val="1"/>
      <w:numFmt w:val="lowerRoman"/>
      <w:lvlText w:val="(%1)"/>
      <w:lvlJc w:val="left"/>
      <w:pPr>
        <w:ind w:left="72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2F736B6"/>
    <w:multiLevelType w:val="hybridMultilevel"/>
    <w:tmpl w:val="26866A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30B383C"/>
    <w:multiLevelType w:val="hybridMultilevel"/>
    <w:tmpl w:val="F358232E"/>
    <w:lvl w:ilvl="0" w:tplc="3C8C1C88">
      <w:start w:val="1"/>
      <w:numFmt w:val="low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8"/>
  </w:num>
  <w:num w:numId="2">
    <w:abstractNumId w:val="1"/>
  </w:num>
  <w:num w:numId="3">
    <w:abstractNumId w:val="17"/>
  </w:num>
  <w:num w:numId="4">
    <w:abstractNumId w:val="3"/>
  </w:num>
  <w:num w:numId="5">
    <w:abstractNumId w:val="2"/>
  </w:num>
  <w:num w:numId="6">
    <w:abstractNumId w:val="20"/>
  </w:num>
  <w:num w:numId="7">
    <w:abstractNumId w:val="7"/>
  </w:num>
  <w:num w:numId="8">
    <w:abstractNumId w:val="14"/>
  </w:num>
  <w:num w:numId="9">
    <w:abstractNumId w:val="21"/>
  </w:num>
  <w:num w:numId="10">
    <w:abstractNumId w:val="4"/>
  </w:num>
  <w:num w:numId="11">
    <w:abstractNumId w:val="16"/>
  </w:num>
  <w:num w:numId="12">
    <w:abstractNumId w:val="18"/>
  </w:num>
  <w:num w:numId="13">
    <w:abstractNumId w:val="23"/>
  </w:num>
  <w:num w:numId="14">
    <w:abstractNumId w:val="25"/>
  </w:num>
  <w:num w:numId="15">
    <w:abstractNumId w:val="10"/>
  </w:num>
  <w:num w:numId="16">
    <w:abstractNumId w:val="22"/>
  </w:num>
  <w:num w:numId="17">
    <w:abstractNumId w:val="12"/>
  </w:num>
  <w:num w:numId="18">
    <w:abstractNumId w:val="9"/>
  </w:num>
  <w:num w:numId="19">
    <w:abstractNumId w:val="13"/>
  </w:num>
  <w:num w:numId="20">
    <w:abstractNumId w:val="0"/>
  </w:num>
  <w:num w:numId="21">
    <w:abstractNumId w:val="19"/>
  </w:num>
  <w:num w:numId="22">
    <w:abstractNumId w:val="24"/>
  </w:num>
  <w:num w:numId="23">
    <w:abstractNumId w:val="6"/>
  </w:num>
  <w:num w:numId="24">
    <w:abstractNumId w:val="5"/>
  </w:num>
  <w:num w:numId="25">
    <w:abstractNumId w:val="11"/>
  </w:num>
  <w:num w:numId="2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cazar Barrientos, Freddy Eduardo (INNIO)">
    <w15:presenceInfo w15:providerId="AD" w15:userId="S::Freddy.Alcazar@innio.com::e8bcedb7-c7f9-4226-9bf8-66f98906ef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E9"/>
    <w:rsid w:val="0000677C"/>
    <w:rsid w:val="000325B6"/>
    <w:rsid w:val="00045CE7"/>
    <w:rsid w:val="00057A76"/>
    <w:rsid w:val="000634D6"/>
    <w:rsid w:val="00071CEA"/>
    <w:rsid w:val="000804AE"/>
    <w:rsid w:val="00086856"/>
    <w:rsid w:val="00096BE4"/>
    <w:rsid w:val="000B42EA"/>
    <w:rsid w:val="000D068A"/>
    <w:rsid w:val="001155C8"/>
    <w:rsid w:val="0012186B"/>
    <w:rsid w:val="00127BC0"/>
    <w:rsid w:val="00135346"/>
    <w:rsid w:val="00137DB3"/>
    <w:rsid w:val="001663BE"/>
    <w:rsid w:val="001736AC"/>
    <w:rsid w:val="001B0BEF"/>
    <w:rsid w:val="001E34B1"/>
    <w:rsid w:val="001F6DF0"/>
    <w:rsid w:val="002070DB"/>
    <w:rsid w:val="00232704"/>
    <w:rsid w:val="00233FC3"/>
    <w:rsid w:val="002731F6"/>
    <w:rsid w:val="00281143"/>
    <w:rsid w:val="00283AB3"/>
    <w:rsid w:val="00295C6D"/>
    <w:rsid w:val="002D0124"/>
    <w:rsid w:val="002D4C44"/>
    <w:rsid w:val="002F3B50"/>
    <w:rsid w:val="00321516"/>
    <w:rsid w:val="003431D3"/>
    <w:rsid w:val="00344B00"/>
    <w:rsid w:val="00351A7D"/>
    <w:rsid w:val="0036079B"/>
    <w:rsid w:val="0036083E"/>
    <w:rsid w:val="003B0B79"/>
    <w:rsid w:val="003B1A49"/>
    <w:rsid w:val="003B5839"/>
    <w:rsid w:val="003B7AE9"/>
    <w:rsid w:val="003C081A"/>
    <w:rsid w:val="003C24EA"/>
    <w:rsid w:val="003C2754"/>
    <w:rsid w:val="003E5A92"/>
    <w:rsid w:val="003F58EA"/>
    <w:rsid w:val="004055D8"/>
    <w:rsid w:val="00415E21"/>
    <w:rsid w:val="004200F0"/>
    <w:rsid w:val="00423840"/>
    <w:rsid w:val="00445011"/>
    <w:rsid w:val="00467CA0"/>
    <w:rsid w:val="004A1E26"/>
    <w:rsid w:val="004B11F4"/>
    <w:rsid w:val="004C164B"/>
    <w:rsid w:val="004C4B3D"/>
    <w:rsid w:val="004D1AB3"/>
    <w:rsid w:val="004D417F"/>
    <w:rsid w:val="004E5BEF"/>
    <w:rsid w:val="004F2AF1"/>
    <w:rsid w:val="004F746A"/>
    <w:rsid w:val="00512C44"/>
    <w:rsid w:val="00513EE3"/>
    <w:rsid w:val="0051593E"/>
    <w:rsid w:val="00521853"/>
    <w:rsid w:val="0052377B"/>
    <w:rsid w:val="00523DAA"/>
    <w:rsid w:val="00525496"/>
    <w:rsid w:val="00584254"/>
    <w:rsid w:val="00585EA8"/>
    <w:rsid w:val="005A2F88"/>
    <w:rsid w:val="005B0A2B"/>
    <w:rsid w:val="005D1111"/>
    <w:rsid w:val="005D5B06"/>
    <w:rsid w:val="005D705D"/>
    <w:rsid w:val="005F3287"/>
    <w:rsid w:val="006173E5"/>
    <w:rsid w:val="006175CB"/>
    <w:rsid w:val="00617F47"/>
    <w:rsid w:val="0062733B"/>
    <w:rsid w:val="00630034"/>
    <w:rsid w:val="00640778"/>
    <w:rsid w:val="0064548C"/>
    <w:rsid w:val="00651289"/>
    <w:rsid w:val="00651C44"/>
    <w:rsid w:val="00661A2F"/>
    <w:rsid w:val="006671EB"/>
    <w:rsid w:val="00667DD2"/>
    <w:rsid w:val="006716CD"/>
    <w:rsid w:val="006764C6"/>
    <w:rsid w:val="006910A9"/>
    <w:rsid w:val="006B5EDD"/>
    <w:rsid w:val="006D20EB"/>
    <w:rsid w:val="006E1D50"/>
    <w:rsid w:val="006F13A7"/>
    <w:rsid w:val="007179BF"/>
    <w:rsid w:val="00723C66"/>
    <w:rsid w:val="007247E7"/>
    <w:rsid w:val="00731849"/>
    <w:rsid w:val="0074056C"/>
    <w:rsid w:val="0074250B"/>
    <w:rsid w:val="00745D45"/>
    <w:rsid w:val="0074631D"/>
    <w:rsid w:val="0074756A"/>
    <w:rsid w:val="00753C16"/>
    <w:rsid w:val="0076586C"/>
    <w:rsid w:val="007761D7"/>
    <w:rsid w:val="00787855"/>
    <w:rsid w:val="007A0049"/>
    <w:rsid w:val="007A0C6A"/>
    <w:rsid w:val="007C6E4F"/>
    <w:rsid w:val="008005B7"/>
    <w:rsid w:val="00820E13"/>
    <w:rsid w:val="00857EAB"/>
    <w:rsid w:val="008640B1"/>
    <w:rsid w:val="00895A58"/>
    <w:rsid w:val="008A1272"/>
    <w:rsid w:val="008A38A5"/>
    <w:rsid w:val="008C44DF"/>
    <w:rsid w:val="008D66FA"/>
    <w:rsid w:val="008E37E6"/>
    <w:rsid w:val="008F00A6"/>
    <w:rsid w:val="008F7ACD"/>
    <w:rsid w:val="00904DF5"/>
    <w:rsid w:val="009050D5"/>
    <w:rsid w:val="009C72BF"/>
    <w:rsid w:val="009F3D26"/>
    <w:rsid w:val="009F52F7"/>
    <w:rsid w:val="00A007D0"/>
    <w:rsid w:val="00A0272B"/>
    <w:rsid w:val="00A02AA6"/>
    <w:rsid w:val="00A3127B"/>
    <w:rsid w:val="00A4475A"/>
    <w:rsid w:val="00AA0F46"/>
    <w:rsid w:val="00AA12FB"/>
    <w:rsid w:val="00AA40D4"/>
    <w:rsid w:val="00AA5BBA"/>
    <w:rsid w:val="00AA60E6"/>
    <w:rsid w:val="00AB44FF"/>
    <w:rsid w:val="00AB6747"/>
    <w:rsid w:val="00AC188E"/>
    <w:rsid w:val="00AE2C74"/>
    <w:rsid w:val="00B022AB"/>
    <w:rsid w:val="00B04FAB"/>
    <w:rsid w:val="00B0656C"/>
    <w:rsid w:val="00B26748"/>
    <w:rsid w:val="00B40B94"/>
    <w:rsid w:val="00B467B1"/>
    <w:rsid w:val="00B62E74"/>
    <w:rsid w:val="00B811BB"/>
    <w:rsid w:val="00B86315"/>
    <w:rsid w:val="00BA09F9"/>
    <w:rsid w:val="00BC2A0A"/>
    <w:rsid w:val="00BD4883"/>
    <w:rsid w:val="00BE3081"/>
    <w:rsid w:val="00BE5EF9"/>
    <w:rsid w:val="00C00CA3"/>
    <w:rsid w:val="00C5304B"/>
    <w:rsid w:val="00C57EB2"/>
    <w:rsid w:val="00C802CB"/>
    <w:rsid w:val="00C810A8"/>
    <w:rsid w:val="00C92733"/>
    <w:rsid w:val="00C974A7"/>
    <w:rsid w:val="00CA3247"/>
    <w:rsid w:val="00CA5D0E"/>
    <w:rsid w:val="00CA7B0A"/>
    <w:rsid w:val="00CB5832"/>
    <w:rsid w:val="00CB64BB"/>
    <w:rsid w:val="00CD64DB"/>
    <w:rsid w:val="00CD7349"/>
    <w:rsid w:val="00CE08E7"/>
    <w:rsid w:val="00CF3C5C"/>
    <w:rsid w:val="00D02A61"/>
    <w:rsid w:val="00D34CA5"/>
    <w:rsid w:val="00D37011"/>
    <w:rsid w:val="00D45992"/>
    <w:rsid w:val="00D47177"/>
    <w:rsid w:val="00D572F0"/>
    <w:rsid w:val="00D6065A"/>
    <w:rsid w:val="00D71BA8"/>
    <w:rsid w:val="00DD64B4"/>
    <w:rsid w:val="00DF4AAC"/>
    <w:rsid w:val="00E02C63"/>
    <w:rsid w:val="00E07166"/>
    <w:rsid w:val="00E1013D"/>
    <w:rsid w:val="00E12313"/>
    <w:rsid w:val="00E15BAC"/>
    <w:rsid w:val="00E5044B"/>
    <w:rsid w:val="00E57C18"/>
    <w:rsid w:val="00E6153B"/>
    <w:rsid w:val="00E84099"/>
    <w:rsid w:val="00E961E7"/>
    <w:rsid w:val="00ED1940"/>
    <w:rsid w:val="00EE0126"/>
    <w:rsid w:val="00EE495B"/>
    <w:rsid w:val="00EF1452"/>
    <w:rsid w:val="00F03A0F"/>
    <w:rsid w:val="00F03C18"/>
    <w:rsid w:val="00F2676B"/>
    <w:rsid w:val="00F306D2"/>
    <w:rsid w:val="00F412D0"/>
    <w:rsid w:val="00F456AF"/>
    <w:rsid w:val="00F64681"/>
    <w:rsid w:val="00FA5562"/>
    <w:rsid w:val="00FB0F07"/>
    <w:rsid w:val="00FC14D3"/>
    <w:rsid w:val="00FD49CB"/>
    <w:rsid w:val="00FD62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andard1">
    <w:name w:val="Standard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 w:type="paragraph" w:styleId="Header">
    <w:name w:val="header"/>
    <w:basedOn w:val="Normal"/>
    <w:link w:val="HeaderChar"/>
    <w:uiPriority w:val="99"/>
    <w:unhideWhenUsed/>
    <w:rsid w:val="003431D3"/>
    <w:pPr>
      <w:tabs>
        <w:tab w:val="center" w:pos="4536"/>
        <w:tab w:val="right" w:pos="9072"/>
      </w:tabs>
      <w:spacing w:after="0" w:line="240" w:lineRule="auto"/>
    </w:pPr>
  </w:style>
  <w:style w:type="character" w:customStyle="1" w:styleId="HeaderChar">
    <w:name w:val="Header Char"/>
    <w:basedOn w:val="DefaultParagraphFont"/>
    <w:link w:val="Header"/>
    <w:uiPriority w:val="99"/>
    <w:rsid w:val="003431D3"/>
  </w:style>
  <w:style w:type="paragraph" w:styleId="Footer">
    <w:name w:val="footer"/>
    <w:basedOn w:val="Normal"/>
    <w:link w:val="FooterChar"/>
    <w:uiPriority w:val="99"/>
    <w:unhideWhenUsed/>
    <w:rsid w:val="003431D3"/>
    <w:pPr>
      <w:tabs>
        <w:tab w:val="center" w:pos="4536"/>
        <w:tab w:val="right" w:pos="9072"/>
      </w:tabs>
      <w:spacing w:after="0" w:line="240" w:lineRule="auto"/>
    </w:pPr>
  </w:style>
  <w:style w:type="character" w:customStyle="1" w:styleId="FooterChar">
    <w:name w:val="Footer Char"/>
    <w:basedOn w:val="DefaultParagraphFont"/>
    <w:link w:val="Footer"/>
    <w:uiPriority w:val="99"/>
    <w:rsid w:val="003431D3"/>
  </w:style>
  <w:style w:type="paragraph" w:styleId="BodyText">
    <w:name w:val="Body Text"/>
    <w:aliases w:val="Textkörper Char1,Textkörper Char Char, Char Char Char,Char Char Char"/>
    <w:basedOn w:val="Normal"/>
    <w:link w:val="BodyTextChar"/>
    <w:rsid w:val="00F64681"/>
    <w:pPr>
      <w:spacing w:after="240" w:line="260" w:lineRule="atLeast"/>
      <w:jc w:val="both"/>
    </w:pPr>
    <w:rPr>
      <w:rFonts w:ascii="GE Inspira" w:eastAsia="Times New Roman" w:hAnsi="GE Inspira" w:cs="Times New Roman"/>
      <w:snapToGrid w:val="0"/>
      <w:sz w:val="20"/>
      <w:szCs w:val="20"/>
      <w:lang w:val="de-AT" w:eastAsia="de-DE"/>
    </w:rPr>
  </w:style>
  <w:style w:type="character" w:customStyle="1" w:styleId="BodyTextChar">
    <w:name w:val="Body Text Char"/>
    <w:aliases w:val="Textkörper Char1 Char,Textkörper Char Char Char, Char Char Char Char,Char Char Char Char"/>
    <w:basedOn w:val="DefaultParagraphFont"/>
    <w:link w:val="BodyText"/>
    <w:rsid w:val="00F64681"/>
    <w:rPr>
      <w:rFonts w:ascii="GE Inspira" w:eastAsia="Times New Roman" w:hAnsi="GE Inspira" w:cs="Times New Roman"/>
      <w:snapToGrid w:val="0"/>
      <w:sz w:val="20"/>
      <w:szCs w:val="20"/>
      <w:lang w:val="de-AT" w:eastAsia="de-DE"/>
    </w:rPr>
  </w:style>
  <w:style w:type="paragraph" w:styleId="ListParagraph">
    <w:name w:val="List Paragraph"/>
    <w:basedOn w:val="Normal"/>
    <w:uiPriority w:val="34"/>
    <w:qFormat/>
    <w:rsid w:val="00F64681"/>
    <w:pPr>
      <w:ind w:left="720"/>
      <w:contextualSpacing/>
    </w:pPr>
  </w:style>
  <w:style w:type="character" w:styleId="CommentReference">
    <w:name w:val="annotation reference"/>
    <w:basedOn w:val="DefaultParagraphFont"/>
    <w:uiPriority w:val="99"/>
    <w:semiHidden/>
    <w:unhideWhenUsed/>
    <w:rsid w:val="00723C66"/>
    <w:rPr>
      <w:sz w:val="16"/>
      <w:szCs w:val="16"/>
    </w:rPr>
  </w:style>
  <w:style w:type="paragraph" w:styleId="CommentText">
    <w:name w:val="annotation text"/>
    <w:basedOn w:val="Normal"/>
    <w:link w:val="CommentTextChar"/>
    <w:uiPriority w:val="99"/>
    <w:unhideWhenUsed/>
    <w:rsid w:val="00723C66"/>
    <w:pPr>
      <w:spacing w:line="240" w:lineRule="auto"/>
    </w:pPr>
    <w:rPr>
      <w:sz w:val="20"/>
      <w:szCs w:val="20"/>
    </w:rPr>
  </w:style>
  <w:style w:type="character" w:customStyle="1" w:styleId="CommentTextChar">
    <w:name w:val="Comment Text Char"/>
    <w:basedOn w:val="DefaultParagraphFont"/>
    <w:link w:val="CommentText"/>
    <w:uiPriority w:val="99"/>
    <w:rsid w:val="00723C66"/>
    <w:rPr>
      <w:sz w:val="20"/>
      <w:szCs w:val="20"/>
    </w:rPr>
  </w:style>
  <w:style w:type="paragraph" w:styleId="CommentSubject">
    <w:name w:val="annotation subject"/>
    <w:basedOn w:val="CommentText"/>
    <w:next w:val="CommentText"/>
    <w:link w:val="CommentSubjectChar"/>
    <w:uiPriority w:val="99"/>
    <w:semiHidden/>
    <w:unhideWhenUsed/>
    <w:rsid w:val="00723C66"/>
    <w:rPr>
      <w:b/>
      <w:bCs/>
    </w:rPr>
  </w:style>
  <w:style w:type="character" w:customStyle="1" w:styleId="CommentSubjectChar">
    <w:name w:val="Comment Subject Char"/>
    <w:basedOn w:val="CommentTextChar"/>
    <w:link w:val="CommentSubject"/>
    <w:uiPriority w:val="99"/>
    <w:semiHidden/>
    <w:rsid w:val="00723C66"/>
    <w:rPr>
      <w:b/>
      <w:bCs/>
      <w:sz w:val="20"/>
      <w:szCs w:val="20"/>
    </w:rPr>
  </w:style>
  <w:style w:type="table" w:styleId="TableGrid">
    <w:name w:val="Table Grid"/>
    <w:basedOn w:val="TableNormal"/>
    <w:uiPriority w:val="39"/>
    <w:rsid w:val="006173E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qFormat/>
    <w:rsid w:val="005D5B06"/>
    <w:pPr>
      <w:spacing w:before="120" w:after="120" w:line="260" w:lineRule="atLeast"/>
    </w:pPr>
    <w:rPr>
      <w:rFonts w:ascii="GE Inspira" w:eastAsia="Times New Roman" w:hAnsi="GE Inspira" w:cs="Times New Roman"/>
      <w:b/>
      <w:bCs/>
      <w:sz w:val="20"/>
      <w:szCs w:val="20"/>
      <w:lang w:val="de-AT" w:eastAsia="de-DE"/>
    </w:rPr>
  </w:style>
  <w:style w:type="character" w:customStyle="1" w:styleId="CaptionChar">
    <w:name w:val="Caption Char"/>
    <w:link w:val="Caption"/>
    <w:uiPriority w:val="35"/>
    <w:rsid w:val="005D5B06"/>
    <w:rPr>
      <w:rFonts w:ascii="GE Inspira" w:eastAsia="Times New Roman" w:hAnsi="GE Inspira" w:cs="Times New Roman"/>
      <w:b/>
      <w:bCs/>
      <w:sz w:val="20"/>
      <w:szCs w:val="20"/>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682785232">
      <w:bodyDiv w:val="1"/>
      <w:marLeft w:val="0"/>
      <w:marRight w:val="0"/>
      <w:marTop w:val="0"/>
      <w:marBottom w:val="0"/>
      <w:divBdr>
        <w:top w:val="none" w:sz="0" w:space="0" w:color="auto"/>
        <w:left w:val="none" w:sz="0" w:space="0" w:color="auto"/>
        <w:bottom w:val="none" w:sz="0" w:space="0" w:color="auto"/>
        <w:right w:val="none" w:sz="0" w:space="0" w:color="auto"/>
      </w:divBdr>
    </w:div>
    <w:div w:id="1699623525">
      <w:bodyDiv w:val="1"/>
      <w:marLeft w:val="0"/>
      <w:marRight w:val="0"/>
      <w:marTop w:val="0"/>
      <w:marBottom w:val="0"/>
      <w:divBdr>
        <w:top w:val="none" w:sz="0" w:space="0" w:color="auto"/>
        <w:left w:val="none" w:sz="0" w:space="0" w:color="auto"/>
        <w:bottom w:val="none" w:sz="0" w:space="0" w:color="auto"/>
        <w:right w:val="none" w:sz="0" w:space="0" w:color="auto"/>
      </w:divBdr>
    </w:div>
    <w:div w:id="1839075738">
      <w:bodyDiv w:val="1"/>
      <w:marLeft w:val="0"/>
      <w:marRight w:val="0"/>
      <w:marTop w:val="0"/>
      <w:marBottom w:val="0"/>
      <w:divBdr>
        <w:top w:val="none" w:sz="0" w:space="0" w:color="auto"/>
        <w:left w:val="none" w:sz="0" w:space="0" w:color="auto"/>
        <w:bottom w:val="none" w:sz="0" w:space="0" w:color="auto"/>
        <w:right w:val="none" w:sz="0" w:space="0" w:color="auto"/>
      </w:divBdr>
    </w:div>
    <w:div w:id="2032220557">
      <w:bodyDiv w:val="1"/>
      <w:marLeft w:val="0"/>
      <w:marRight w:val="0"/>
      <w:marTop w:val="0"/>
      <w:marBottom w:val="0"/>
      <w:divBdr>
        <w:top w:val="none" w:sz="0" w:space="0" w:color="auto"/>
        <w:left w:val="none" w:sz="0" w:space="0" w:color="auto"/>
        <w:bottom w:val="none" w:sz="0" w:space="0" w:color="auto"/>
        <w:right w:val="none" w:sz="0" w:space="0" w:color="auto"/>
      </w:divBdr>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jpeg"/><Relationship Id="rId21" Type="http://schemas.openxmlformats.org/officeDocument/2006/relationships/image" Target="media/image5.png"/><Relationship Id="rId42" Type="http://schemas.openxmlformats.org/officeDocument/2006/relationships/hyperlink" Target="https://eur-lex.europa.eu/legal-content/EN/TXT/HTML/?uri=CELEX:32016R0631&amp;from=EN" TargetMode="External"/><Relationship Id="rId47" Type="http://schemas.openxmlformats.org/officeDocument/2006/relationships/hyperlink" Target="https://eur-lex.europa.eu/legal-content/EN/TXT/HTML/?uri=CELEX:32016R0631&amp;from=EN" TargetMode="External"/><Relationship Id="rId63" Type="http://schemas.openxmlformats.org/officeDocument/2006/relationships/hyperlink" Target="https://eur-lex.europa.eu/legal-content/EN/TXT/HTML/?uri=CELEX:32016R0631&amp;from=EN"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ur-lex.europa.eu/legal-content/EN/TXT/HTML/?uri=CELEX:32016R0631&amp;from=EN" TargetMode="External"/><Relationship Id="rId29" Type="http://schemas.openxmlformats.org/officeDocument/2006/relationships/image" Target="media/image13.jpeg"/><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8.jpeg"/><Relationship Id="rId32" Type="http://schemas.openxmlformats.org/officeDocument/2006/relationships/image" Target="media/image16.jpeg"/><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hyperlink" Target="https://eur-lex.europa.eu/legal-content/EN/TXT/HTML/?uri=CELEX:32016R0631&amp;from=EN" TargetMode="External"/><Relationship Id="rId53" Type="http://schemas.openxmlformats.org/officeDocument/2006/relationships/hyperlink" Target="https://eur-lex.europa.eu/legal-content/EN/TXT/HTML/?uri=CELEX:32016R0631&amp;from=EN" TargetMode="External"/><Relationship Id="rId58" Type="http://schemas.openxmlformats.org/officeDocument/2006/relationships/hyperlink" Target="https://eur-lex.europa.eu/legal-content/EN/AUTO/?uri=OJ:L:2015:197:TOC" TargetMode="External"/><Relationship Id="rId66" Type="http://schemas.openxmlformats.org/officeDocument/2006/relationships/hyperlink" Target="https://eur-lex.europa.eu/legal-content/EN/TXT/HTML/?uri=CELEX:32016R0631&amp;from=EN" TargetMode="External"/><Relationship Id="rId5" Type="http://schemas.openxmlformats.org/officeDocument/2006/relationships/numbering" Target="numbering.xml"/><Relationship Id="rId61" Type="http://schemas.openxmlformats.org/officeDocument/2006/relationships/hyperlink" Target="https://eur-lex.europa.eu/legal-content/EN/TXT/HTML/?uri=CELEX:32016R0631&amp;from=EN" TargetMode="External"/><Relationship Id="rId19" Type="http://schemas.openxmlformats.org/officeDocument/2006/relationships/image" Target="media/image3.png"/><Relationship Id="rId14" Type="http://schemas.openxmlformats.org/officeDocument/2006/relationships/hyperlink" Target="https://eur-lex.europa.eu/legal-content/EN/TXT/HTML/?uri=CELEX:32016R0631&amp;from=EN" TargetMode="External"/><Relationship Id="rId22" Type="http://schemas.openxmlformats.org/officeDocument/2006/relationships/image" Target="media/image6.jpeg"/><Relationship Id="rId27" Type="http://schemas.openxmlformats.org/officeDocument/2006/relationships/image" Target="media/image11.jpeg"/><Relationship Id="rId30" Type="http://schemas.openxmlformats.org/officeDocument/2006/relationships/image" Target="media/image14.jpeg"/><Relationship Id="rId35" Type="http://schemas.openxmlformats.org/officeDocument/2006/relationships/hyperlink" Target="https://eur-lex.europa.eu/legal-content/EN/TXT/HTML/?uri=CELEX:32016R0631&amp;from=EN" TargetMode="External"/><Relationship Id="rId43" Type="http://schemas.openxmlformats.org/officeDocument/2006/relationships/hyperlink" Target="https://eur-lex.europa.eu/legal-content/EN/TXT/HTML/?uri=CELEX:32016R0631&amp;from=EN" TargetMode="External"/><Relationship Id="rId48" Type="http://schemas.openxmlformats.org/officeDocument/2006/relationships/hyperlink" Target="https://eur-lex.europa.eu/legal-content/EN/TXT/HTML/?uri=CELEX:32016R0631&amp;from=EN" TargetMode="External"/><Relationship Id="rId56" Type="http://schemas.openxmlformats.org/officeDocument/2006/relationships/hyperlink" Target="https://eur-lex.europa.eu/legal-content/EN/AUTO/?uri=OJ:L:2012:315:TOC" TargetMode="External"/><Relationship Id="rId64" Type="http://schemas.openxmlformats.org/officeDocument/2006/relationships/hyperlink" Target="https://eur-lex.europa.eu/legal-content/EN/TXT/HTML/?uri=CELEX:32016R0631&amp;from=EN" TargetMode="External"/><Relationship Id="rId69" Type="http://schemas.microsoft.com/office/2011/relationships/people" Target="people.xml"/><Relationship Id="rId8" Type="http://schemas.openxmlformats.org/officeDocument/2006/relationships/webSettings" Target="webSettings.xml"/><Relationship Id="rId51" Type="http://schemas.openxmlformats.org/officeDocument/2006/relationships/hyperlink" Target="https://eur-lex.europa.eu/legal-content/EN/TXT/HTML/?uri=CELEX:32016R0631&amp;from=EN" TargetMode="External"/><Relationship Id="rId3" Type="http://schemas.openxmlformats.org/officeDocument/2006/relationships/customXml" Target="../customXml/item3.xml"/><Relationship Id="rId12" Type="http://schemas.openxmlformats.org/officeDocument/2006/relationships/hyperlink" Target="https://eur-lex.europa.eu/legal-content/EN/TXT/HTML/?uri=CELEX:32016R0631&amp;from=EN" TargetMode="External"/><Relationship Id="rId17" Type="http://schemas.openxmlformats.org/officeDocument/2006/relationships/image" Target="media/image1.png"/><Relationship Id="rId25" Type="http://schemas.openxmlformats.org/officeDocument/2006/relationships/image" Target="media/image9.jpeg"/><Relationship Id="rId33" Type="http://schemas.openxmlformats.org/officeDocument/2006/relationships/image" Target="media/image17.jpeg"/><Relationship Id="rId38" Type="http://schemas.openxmlformats.org/officeDocument/2006/relationships/hyperlink" Target="https://eur-lex.europa.eu/legal-content/EN/TXT/HTML/?uri=CELEX:32016R0631&amp;from=EN" TargetMode="External"/><Relationship Id="rId46" Type="http://schemas.openxmlformats.org/officeDocument/2006/relationships/hyperlink" Target="https://eur-lex.europa.eu/legal-content/EN/TXT/HTML/?uri=CELEX:32016R0631&amp;from=EN" TargetMode="External"/><Relationship Id="rId59" Type="http://schemas.openxmlformats.org/officeDocument/2006/relationships/hyperlink" Target="https://eur-lex.europa.eu/legal-content/EN/TXT/HTML/?uri=CELEX:32016R0631&amp;from=EN" TargetMode="External"/><Relationship Id="rId67" Type="http://schemas.openxmlformats.org/officeDocument/2006/relationships/footer" Target="footer1.xml"/><Relationship Id="rId20" Type="http://schemas.openxmlformats.org/officeDocument/2006/relationships/image" Target="media/image4.png"/><Relationship Id="rId41" Type="http://schemas.openxmlformats.org/officeDocument/2006/relationships/hyperlink" Target="https://eur-lex.europa.eu/legal-content/EN/TXT/HTML/?uri=CELEX:32016R0631&amp;from=EN" TargetMode="External"/><Relationship Id="rId54" Type="http://schemas.openxmlformats.org/officeDocument/2006/relationships/hyperlink" Target="https://eur-lex.europa.eu/legal-content/EN/AUTO/?uri=OJ:L:2009:211:TOC" TargetMode="External"/><Relationship Id="rId62" Type="http://schemas.openxmlformats.org/officeDocument/2006/relationships/hyperlink" Target="https://eur-lex.europa.eu/legal-content/EN/AUTO/?uri=OJ:L:2008:218:TOC"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eur-lex.europa.eu/legal-content/EN/TXT/HTML/?uri=CELEX:32016R0631&amp;from=EN" TargetMode="External"/><Relationship Id="rId23" Type="http://schemas.openxmlformats.org/officeDocument/2006/relationships/image" Target="media/image7.jpeg"/><Relationship Id="rId28" Type="http://schemas.openxmlformats.org/officeDocument/2006/relationships/image" Target="media/image12.jpeg"/><Relationship Id="rId36" Type="http://schemas.openxmlformats.org/officeDocument/2006/relationships/hyperlink" Target="https://eur-lex.europa.eu/legal-content/EN/TXT/HTML/?uri=CELEX:32016R0631&amp;from=EN" TargetMode="External"/><Relationship Id="rId49" Type="http://schemas.openxmlformats.org/officeDocument/2006/relationships/hyperlink" Target="https://eur-lex.europa.eu/legal-content/EN/TXT/HTML/?uri=CELEX:32016R0631&amp;from=EN" TargetMode="External"/><Relationship Id="rId57" Type="http://schemas.openxmlformats.org/officeDocument/2006/relationships/hyperlink" Target="https://eur-lex.europa.eu/legal-content/EN/TXT/HTML/?uri=CELEX:32016R0631&amp;from=EN" TargetMode="External"/><Relationship Id="rId10" Type="http://schemas.openxmlformats.org/officeDocument/2006/relationships/endnotes" Target="endnotes.xml"/><Relationship Id="rId31" Type="http://schemas.openxmlformats.org/officeDocument/2006/relationships/image" Target="media/image15.jpeg"/><Relationship Id="rId44" Type="http://schemas.openxmlformats.org/officeDocument/2006/relationships/hyperlink" Target="https://eur-lex.europa.eu/legal-content/EN/TXT/HTML/?uri=CELEX:32016R0631&amp;from=EN" TargetMode="External"/><Relationship Id="rId52" Type="http://schemas.openxmlformats.org/officeDocument/2006/relationships/hyperlink" Target="https://eur-lex.europa.eu/legal-content/EN/AUTO/?uri=OJ:L:2009:211:TOC" TargetMode="External"/><Relationship Id="rId60" Type="http://schemas.openxmlformats.org/officeDocument/2006/relationships/hyperlink" Target="https://eur-lex.europa.eu/legal-content/EN/AUTO/?uri=OJ:L:2013:163:TOC" TargetMode="External"/><Relationship Id="rId65" Type="http://schemas.openxmlformats.org/officeDocument/2006/relationships/hyperlink" Target="https://eur-lex.europa.eu/legal-content/EN/TXT/HTML/?uri=CELEX:32016R0631&amp;from=EN"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eur-lex.europa.eu/legal-content/EN/TXT/HTML/?uri=CELEX:32016R0631&amp;from=EN" TargetMode="External"/><Relationship Id="rId18" Type="http://schemas.openxmlformats.org/officeDocument/2006/relationships/image" Target="media/image2.png"/><Relationship Id="rId39" Type="http://schemas.openxmlformats.org/officeDocument/2006/relationships/hyperlink" Target="https://eur-lex.europa.eu/legal-content/EN/TXT/HTML/?uri=CELEX:32016R0631&amp;from=EN" TargetMode="External"/><Relationship Id="rId34" Type="http://schemas.openxmlformats.org/officeDocument/2006/relationships/hyperlink" Target="https://eur-lex.europa.eu/legal-content/EN/TXT/HTML/?uri=CELEX:32016R0631&amp;from=EN" TargetMode="External"/><Relationship Id="rId50" Type="http://schemas.openxmlformats.org/officeDocument/2006/relationships/hyperlink" Target="https://eur-lex.europa.eu/legal-content/EN/TXT/HTML/?uri=CELEX:32016R0631&amp;from=EN" TargetMode="External"/><Relationship Id="rId55" Type="http://schemas.openxmlformats.org/officeDocument/2006/relationships/hyperlink" Target="https://eur-lex.europa.eu/legal-content/EN/TXT/HTML/?uri=CELEX:32016R0631&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E74CE-E0A4-4837-BBEA-01D6555E0E1B}"/>
</file>

<file path=customXml/itemProps2.xml><?xml version="1.0" encoding="utf-8"?>
<ds:datastoreItem xmlns:ds="http://schemas.openxmlformats.org/officeDocument/2006/customXml" ds:itemID="{3A7223DD-EE03-4D41-B1BA-B27E7FFF30F6}"/>
</file>

<file path=customXml/itemProps3.xml><?xml version="1.0" encoding="utf-8"?>
<ds:datastoreItem xmlns:ds="http://schemas.openxmlformats.org/officeDocument/2006/customXml" ds:itemID="{08A6DFFD-9E1C-4D44-BD08-4DDB2A88DD2B}"/>
</file>

<file path=customXml/itemProps4.xml><?xml version="1.0" encoding="utf-8"?>
<ds:datastoreItem xmlns:ds="http://schemas.openxmlformats.org/officeDocument/2006/customXml" ds:itemID="{872465FD-6D52-48EB-81AB-B8298731DA13}"/>
</file>

<file path=docProps/app.xml><?xml version="1.0" encoding="utf-8"?>
<Properties xmlns="http://schemas.openxmlformats.org/officeDocument/2006/extended-properties" xmlns:vt="http://schemas.openxmlformats.org/officeDocument/2006/docPropsVTypes">
  <Template>Normal</Template>
  <TotalTime>0</TotalTime>
  <Pages>98</Pages>
  <Words>35065</Words>
  <Characters>199874</Characters>
  <Application>Microsoft Office Word</Application>
  <DocSecurity>0</DocSecurity>
  <Lines>1665</Lines>
  <Paragraphs>468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2022-11-29T10:11:00Z</dcterms:created>
  <dcterms:modified xsi:type="dcterms:W3CDTF">2022-11-29T10:11:00Z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