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927C91"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11"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2"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60DCC7B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significance of power-generating modules should be based on their size and their effect on the overall system. Synchronous machines should be classed on the machine size and include all the components of a generating facility that normally run indivisibly, </w:t>
            </w:r>
            <w:r w:rsidRPr="00927C91">
              <w:rPr>
                <w:rFonts w:ascii="inherit" w:eastAsia="Times New Roman" w:hAnsi="inherit" w:cs="Times New Roman"/>
                <w:strike/>
                <w:sz w:val="24"/>
                <w:szCs w:val="24"/>
                <w:highlight w:val="yellow"/>
                <w:lang w:eastAsia="en-GB"/>
                <w:rPrChange w:id="1" w:author="Author">
                  <w:rPr>
                    <w:rFonts w:ascii="inherit" w:eastAsia="Times New Roman" w:hAnsi="inherit" w:cs="Times New Roman"/>
                    <w:sz w:val="24"/>
                    <w:szCs w:val="24"/>
                    <w:lang w:eastAsia="en-GB"/>
                  </w:rPr>
                </w:rPrChange>
              </w:rPr>
              <w:t>such as separate alternators driven by the separate gas and steam turbines of a single combined-cycle gas turbine installation</w:t>
            </w:r>
            <w:r w:rsidRPr="003B7AE9">
              <w:rPr>
                <w:rFonts w:ascii="inherit" w:eastAsia="Times New Roman" w:hAnsi="inherit" w:cs="Times New Roman"/>
                <w:sz w:val="24"/>
                <w:szCs w:val="24"/>
                <w:lang w:eastAsia="en-GB"/>
              </w:rPr>
              <w:t xml:space="preserve">. For a facility including several </w:t>
            </w:r>
            <w:r w:rsidRPr="00927C91">
              <w:rPr>
                <w:rFonts w:ascii="inherit" w:eastAsia="Times New Roman" w:hAnsi="inherit" w:cs="Times New Roman"/>
                <w:strike/>
                <w:sz w:val="24"/>
                <w:szCs w:val="24"/>
                <w:highlight w:val="yellow"/>
                <w:lang w:eastAsia="en-GB"/>
                <w:rPrChange w:id="2" w:author="Author">
                  <w:rPr>
                    <w:rFonts w:ascii="inherit" w:eastAsia="Times New Roman" w:hAnsi="inherit" w:cs="Times New Roman"/>
                    <w:sz w:val="24"/>
                    <w:szCs w:val="24"/>
                    <w:lang w:eastAsia="en-GB"/>
                  </w:rPr>
                </w:rPrChange>
              </w:rPr>
              <w:t>such combined-cycle gas turbine installations</w:t>
            </w:r>
            <w:ins w:id="3" w:author="Author">
              <w:r w:rsidR="0026269B" w:rsidRPr="00927C91">
                <w:rPr>
                  <w:rFonts w:ascii="inherit" w:eastAsia="Times New Roman" w:hAnsi="inherit" w:cs="Times New Roman"/>
                  <w:sz w:val="24"/>
                  <w:szCs w:val="24"/>
                  <w:highlight w:val="yellow"/>
                  <w:lang w:eastAsia="en-GB"/>
                  <w:rPrChange w:id="4" w:author="Author">
                    <w:rPr>
                      <w:rFonts w:ascii="inherit" w:eastAsia="Times New Roman" w:hAnsi="inherit" w:cs="Times New Roman"/>
                      <w:sz w:val="24"/>
                      <w:szCs w:val="24"/>
                      <w:lang w:eastAsia="en-GB"/>
                    </w:rPr>
                  </w:rPrChange>
                </w:rPr>
                <w:t xml:space="preserve"> synchronous power generating units</w:t>
              </w:r>
            </w:ins>
            <w:r w:rsidRPr="003B7AE9">
              <w:rPr>
                <w:rFonts w:ascii="inherit" w:eastAsia="Times New Roman" w:hAnsi="inherit" w:cs="Times New Roman"/>
                <w:sz w:val="24"/>
                <w:szCs w:val="24"/>
                <w:lang w:eastAsia="en-GB"/>
              </w:rPr>
              <w:t xml:space="preserve">, each should be assessed on </w:t>
            </w:r>
            <w:del w:id="5" w:author="Author">
              <w:r w:rsidRPr="00927C91" w:rsidDel="00857CA9">
                <w:rPr>
                  <w:rFonts w:ascii="inherit" w:eastAsia="Times New Roman" w:hAnsi="inherit" w:cs="Times New Roman"/>
                  <w:strike/>
                  <w:sz w:val="24"/>
                  <w:szCs w:val="24"/>
                  <w:highlight w:val="yellow"/>
                  <w:lang w:eastAsia="en-GB"/>
                  <w:rPrChange w:id="6" w:author="Author">
                    <w:rPr>
                      <w:rFonts w:ascii="inherit" w:eastAsia="Times New Roman" w:hAnsi="inherit" w:cs="Times New Roman"/>
                      <w:sz w:val="24"/>
                      <w:szCs w:val="24"/>
                      <w:lang w:eastAsia="en-GB"/>
                    </w:rPr>
                  </w:rPrChange>
                </w:rPr>
                <w:delText>its</w:delText>
              </w:r>
            </w:del>
            <w:ins w:id="7" w:author="Author">
              <w:r w:rsidR="00857CA9" w:rsidRPr="00927C91">
                <w:rPr>
                  <w:rFonts w:ascii="inherit" w:eastAsia="Times New Roman" w:hAnsi="inherit" w:cs="Times New Roman"/>
                  <w:strike/>
                  <w:sz w:val="24"/>
                  <w:szCs w:val="24"/>
                  <w:highlight w:val="yellow"/>
                  <w:lang w:eastAsia="en-GB"/>
                  <w:rPrChange w:id="8" w:author="Author">
                    <w:rPr>
                      <w:rFonts w:ascii="inherit" w:eastAsia="Times New Roman" w:hAnsi="inherit" w:cs="Times New Roman"/>
                      <w:sz w:val="24"/>
                      <w:szCs w:val="24"/>
                      <w:lang w:eastAsia="en-GB"/>
                    </w:rPr>
                  </w:rPrChange>
                </w:rPr>
                <w:t>it</w:t>
              </w:r>
              <w:r w:rsidR="00857CA9" w:rsidRPr="00927C91">
                <w:rPr>
                  <w:rFonts w:ascii="inherit" w:eastAsia="Times New Roman" w:hAnsi="inherit" w:cs="Times New Roman" w:hint="eastAsia"/>
                  <w:strike/>
                  <w:sz w:val="24"/>
                  <w:szCs w:val="24"/>
                  <w:highlight w:val="yellow"/>
                  <w:lang w:eastAsia="en-GB"/>
                  <w:rPrChange w:id="9" w:author="Author">
                    <w:rPr>
                      <w:rFonts w:ascii="inherit" w:eastAsia="Times New Roman" w:hAnsi="inherit" w:cs="Times New Roman" w:hint="eastAsia"/>
                      <w:sz w:val="24"/>
                      <w:szCs w:val="24"/>
                      <w:lang w:eastAsia="en-GB"/>
                    </w:rPr>
                  </w:rPrChange>
                </w:rPr>
                <w:t>’</w:t>
              </w:r>
              <w:r w:rsidR="00857CA9" w:rsidRPr="00927C91">
                <w:rPr>
                  <w:rFonts w:ascii="inherit" w:eastAsia="Times New Roman" w:hAnsi="inherit" w:cs="Times New Roman"/>
                  <w:strike/>
                  <w:sz w:val="24"/>
                  <w:szCs w:val="24"/>
                  <w:highlight w:val="yellow"/>
                  <w:lang w:eastAsia="en-GB"/>
                  <w:rPrChange w:id="10" w:author="Author">
                    <w:rPr>
                      <w:rFonts w:ascii="inherit" w:eastAsia="Times New Roman" w:hAnsi="inherit" w:cs="Times New Roman"/>
                      <w:sz w:val="24"/>
                      <w:szCs w:val="24"/>
                      <w:lang w:eastAsia="en-GB"/>
                    </w:rPr>
                  </w:rPrChange>
                </w:rPr>
                <w:t>s</w:t>
              </w:r>
              <w:r w:rsidR="00857CA9" w:rsidRPr="00927C91">
                <w:rPr>
                  <w:rFonts w:ascii="inherit" w:eastAsia="Times New Roman" w:hAnsi="inherit" w:cs="Times New Roman"/>
                  <w:sz w:val="24"/>
                  <w:szCs w:val="24"/>
                  <w:highlight w:val="yellow"/>
                  <w:lang w:eastAsia="en-GB"/>
                  <w:rPrChange w:id="11" w:author="Author">
                    <w:rPr>
                      <w:rFonts w:ascii="inherit" w:eastAsia="Times New Roman" w:hAnsi="inherit" w:cs="Times New Roman"/>
                      <w:sz w:val="24"/>
                      <w:szCs w:val="24"/>
                      <w:lang w:eastAsia="en-GB"/>
                    </w:rPr>
                  </w:rPrChange>
                </w:rPr>
                <w:t xml:space="preserve"> the individual unit</w:t>
              </w:r>
            </w:ins>
            <w:r w:rsidRPr="00927C91">
              <w:rPr>
                <w:rFonts w:ascii="inherit" w:eastAsia="Times New Roman" w:hAnsi="inherit" w:cs="Times New Roman"/>
                <w:sz w:val="24"/>
                <w:szCs w:val="24"/>
                <w:highlight w:val="yellow"/>
                <w:lang w:eastAsia="en-GB"/>
                <w:rPrChange w:id="12" w:author="Author">
                  <w:rPr>
                    <w:rFonts w:ascii="inherit" w:eastAsia="Times New Roman" w:hAnsi="inherit" w:cs="Times New Roman"/>
                    <w:sz w:val="24"/>
                    <w:szCs w:val="24"/>
                    <w:lang w:eastAsia="en-GB"/>
                  </w:rPr>
                </w:rPrChange>
              </w:rPr>
              <w:t xml:space="preserve"> </w:t>
            </w:r>
            <w:r w:rsidRPr="00651911">
              <w:rPr>
                <w:rFonts w:ascii="inherit" w:eastAsia="Times New Roman" w:hAnsi="inherit" w:cs="Times New Roman"/>
                <w:sz w:val="24"/>
                <w:szCs w:val="24"/>
                <w:lang w:eastAsia="en-GB"/>
              </w:rPr>
              <w:t>size</w:t>
            </w:r>
            <w:r w:rsidRPr="003B7AE9">
              <w:rPr>
                <w:rFonts w:ascii="inherit" w:eastAsia="Times New Roman" w:hAnsi="inherit" w:cs="Times New Roman"/>
                <w:sz w:val="24"/>
                <w:szCs w:val="24"/>
                <w:lang w:eastAsia="en-GB"/>
              </w:rPr>
              <w:t>, and not on the whole capacity of the facility</w:t>
            </w:r>
            <w:ins w:id="13" w:author="Author">
              <w:r w:rsidR="00651911">
                <w:rPr>
                  <w:rFonts w:ascii="inherit" w:eastAsia="Times New Roman" w:hAnsi="inherit" w:cs="Times New Roman"/>
                  <w:sz w:val="24"/>
                  <w:szCs w:val="24"/>
                  <w:lang w:eastAsia="en-GB"/>
                </w:rPr>
                <w:t xml:space="preserve">; </w:t>
              </w:r>
              <w:r w:rsidR="00BC7AB5">
                <w:rPr>
                  <w:rFonts w:ascii="inherit" w:eastAsia="Times New Roman" w:hAnsi="inherit" w:cs="Times New Roman"/>
                  <w:sz w:val="24"/>
                  <w:szCs w:val="24"/>
                  <w:highlight w:val="yellow"/>
                  <w:lang w:eastAsia="en-GB"/>
                </w:rPr>
                <w:t>theref</w:t>
              </w:r>
              <w:r w:rsidR="00095509">
                <w:rPr>
                  <w:rFonts w:ascii="inherit" w:eastAsia="Times New Roman" w:hAnsi="inherit" w:cs="Times New Roman"/>
                  <w:sz w:val="24"/>
                  <w:szCs w:val="24"/>
                  <w:highlight w:val="yellow"/>
                  <w:lang w:eastAsia="en-GB"/>
                </w:rPr>
                <w:t>ore</w:t>
              </w:r>
              <w:r w:rsidR="00C91E50" w:rsidRPr="009D5E64">
                <w:rPr>
                  <w:rFonts w:ascii="inherit" w:eastAsia="Times New Roman" w:hAnsi="inherit" w:cs="Times New Roman"/>
                  <w:sz w:val="24"/>
                  <w:szCs w:val="24"/>
                  <w:highlight w:val="yellow"/>
                  <w:lang w:eastAsia="en-GB"/>
                </w:rPr>
                <w:t>,</w:t>
              </w:r>
              <w:r w:rsidR="00651911" w:rsidRPr="00927C91">
                <w:rPr>
                  <w:rFonts w:ascii="inherit" w:eastAsia="Times New Roman" w:hAnsi="inherit" w:cs="Times New Roman"/>
                  <w:sz w:val="24"/>
                  <w:szCs w:val="24"/>
                  <w:highlight w:val="yellow"/>
                  <w:lang w:eastAsia="en-GB"/>
                  <w:rPrChange w:id="14" w:author="Author">
                    <w:rPr>
                      <w:rFonts w:ascii="inherit" w:eastAsia="Times New Roman" w:hAnsi="inherit" w:cs="Times New Roman"/>
                      <w:sz w:val="24"/>
                      <w:szCs w:val="24"/>
                      <w:lang w:eastAsia="en-GB"/>
                    </w:rPr>
                  </w:rPrChange>
                </w:rPr>
                <w:t xml:space="preserve"> </w:t>
              </w:r>
              <w:r w:rsidR="00F9241F" w:rsidRPr="009D5E64">
                <w:rPr>
                  <w:rFonts w:ascii="inherit" w:eastAsia="Times New Roman" w:hAnsi="inherit" w:cs="Times New Roman"/>
                  <w:sz w:val="24"/>
                  <w:szCs w:val="24"/>
                  <w:highlight w:val="yellow"/>
                  <w:lang w:eastAsia="en-GB"/>
                </w:rPr>
                <w:t xml:space="preserve">for the purpose of </w:t>
              </w:r>
              <w:r w:rsidR="00851FF6" w:rsidRPr="009D5E64">
                <w:rPr>
                  <w:rFonts w:ascii="inherit" w:eastAsia="Times New Roman" w:hAnsi="inherit" w:cs="Times New Roman"/>
                  <w:sz w:val="24"/>
                  <w:szCs w:val="24"/>
                  <w:highlight w:val="yellow"/>
                  <w:lang w:eastAsia="en-GB"/>
                </w:rPr>
                <w:t>determining significance</w:t>
              </w:r>
              <w:r w:rsidR="00C91E50" w:rsidRPr="00927C91">
                <w:rPr>
                  <w:rFonts w:ascii="inherit" w:eastAsia="Times New Roman" w:hAnsi="inherit" w:cs="Times New Roman"/>
                  <w:sz w:val="24"/>
                  <w:szCs w:val="24"/>
                  <w:highlight w:val="yellow"/>
                  <w:lang w:eastAsia="en-GB"/>
                  <w:rPrChange w:id="15" w:author="Author">
                    <w:rPr>
                      <w:rFonts w:ascii="inherit" w:eastAsia="Times New Roman" w:hAnsi="inherit" w:cs="Times New Roman"/>
                      <w:sz w:val="24"/>
                      <w:szCs w:val="24"/>
                      <w:highlight w:val="cyan"/>
                      <w:lang w:eastAsia="en-GB"/>
                    </w:rPr>
                  </w:rPrChange>
                </w:rPr>
                <w:t>,</w:t>
              </w:r>
              <w:r w:rsidR="00851FF6">
                <w:rPr>
                  <w:rFonts w:ascii="inherit" w:eastAsia="Times New Roman" w:hAnsi="inherit" w:cs="Times New Roman"/>
                  <w:sz w:val="24"/>
                  <w:szCs w:val="24"/>
                  <w:highlight w:val="yellow"/>
                  <w:lang w:eastAsia="en-GB"/>
                </w:rPr>
                <w:t xml:space="preserve"> </w:t>
              </w:r>
              <w:r w:rsidR="00651911" w:rsidRPr="00927C91">
                <w:rPr>
                  <w:rFonts w:ascii="inherit" w:eastAsia="Times New Roman" w:hAnsi="inherit" w:cs="Times New Roman"/>
                  <w:sz w:val="24"/>
                  <w:szCs w:val="24"/>
                  <w:highlight w:val="yellow"/>
                  <w:lang w:eastAsia="en-GB"/>
                  <w:rPrChange w:id="16" w:author="Author">
                    <w:rPr>
                      <w:rFonts w:ascii="inherit" w:eastAsia="Times New Roman" w:hAnsi="inherit" w:cs="Times New Roman"/>
                      <w:sz w:val="24"/>
                      <w:szCs w:val="24"/>
                      <w:lang w:eastAsia="en-GB"/>
                    </w:rPr>
                  </w:rPrChange>
                </w:rPr>
                <w:t xml:space="preserve">each individual </w:t>
              </w:r>
              <w:r w:rsidR="00C27B2F" w:rsidRPr="00927C91">
                <w:rPr>
                  <w:rFonts w:ascii="inherit" w:eastAsia="Times New Roman" w:hAnsi="inherit" w:cs="Times New Roman"/>
                  <w:sz w:val="24"/>
                  <w:szCs w:val="24"/>
                  <w:highlight w:val="yellow"/>
                  <w:lang w:eastAsia="en-GB"/>
                  <w:rPrChange w:id="17" w:author="Author">
                    <w:rPr>
                      <w:rFonts w:ascii="inherit" w:eastAsia="Times New Roman" w:hAnsi="inherit" w:cs="Times New Roman"/>
                      <w:sz w:val="24"/>
                      <w:szCs w:val="24"/>
                      <w:lang w:eastAsia="en-GB"/>
                    </w:rPr>
                  </w:rPrChange>
                </w:rPr>
                <w:t xml:space="preserve">synchronous </w:t>
              </w:r>
              <w:r w:rsidR="00BC7AB5" w:rsidRPr="00927C91">
                <w:rPr>
                  <w:rFonts w:ascii="inherit" w:eastAsia="Times New Roman" w:hAnsi="inherit" w:cs="Times New Roman"/>
                  <w:sz w:val="24"/>
                  <w:szCs w:val="24"/>
                  <w:highlight w:val="yellow"/>
                  <w:lang w:eastAsia="en-GB"/>
                  <w:rPrChange w:id="18" w:author="Author">
                    <w:rPr>
                      <w:rFonts w:ascii="inherit" w:eastAsia="Times New Roman" w:hAnsi="inherit" w:cs="Times New Roman"/>
                      <w:sz w:val="24"/>
                      <w:szCs w:val="24"/>
                      <w:lang w:eastAsia="en-GB"/>
                    </w:rPr>
                  </w:rPrChange>
                </w:rPr>
                <w:t>power generating unit shall be considered a synchronous power generating module</w:t>
              </w:r>
            </w:ins>
            <w:r w:rsidRPr="003B7AE9">
              <w:rPr>
                <w:rFonts w:ascii="inherit" w:eastAsia="Times New Roman" w:hAnsi="inherit" w:cs="Times New Roman"/>
                <w:sz w:val="24"/>
                <w:szCs w:val="24"/>
                <w:lang w:eastAsia="en-GB"/>
              </w:rPr>
              <w:t>. Non-synchronously connected power-generating units, where they are collected together to form an economic unit and where they have a single connection point should be assessed on their aggregated capacity</w:t>
            </w:r>
            <w:r w:rsidRPr="002A37AC">
              <w:rPr>
                <w:rFonts w:ascii="inherit" w:eastAsia="Times New Roman" w:hAnsi="inherit" w:cs="Times New Roman"/>
                <w:sz w:val="24"/>
                <w:szCs w:val="24"/>
                <w:lang w:eastAsia="en-GB"/>
              </w:rPr>
              <w:t>.</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9428AE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view of the </w:t>
            </w:r>
            <w:r w:rsidRPr="00927C91">
              <w:rPr>
                <w:rFonts w:ascii="inherit" w:eastAsia="Times New Roman" w:hAnsi="inherit" w:cs="Times New Roman"/>
                <w:strike/>
                <w:sz w:val="24"/>
                <w:szCs w:val="24"/>
                <w:highlight w:val="yellow"/>
                <w:lang w:eastAsia="en-GB"/>
                <w:rPrChange w:id="19" w:author="Author">
                  <w:rPr>
                    <w:rFonts w:ascii="inherit" w:eastAsia="Times New Roman" w:hAnsi="inherit" w:cs="Times New Roman"/>
                    <w:sz w:val="24"/>
                    <w:szCs w:val="24"/>
                    <w:lang w:eastAsia="en-GB"/>
                  </w:rPr>
                </w:rPrChange>
              </w:rPr>
              <w:t>different voltage level at which generators are connected and their</w:t>
            </w:r>
            <w:r w:rsidRPr="00927C91">
              <w:rPr>
                <w:rFonts w:ascii="inherit" w:eastAsia="Times New Roman" w:hAnsi="inherit" w:cs="Times New Roman"/>
                <w:sz w:val="24"/>
                <w:szCs w:val="24"/>
                <w:highlight w:val="yellow"/>
                <w:lang w:eastAsia="en-GB"/>
                <w:rPrChange w:id="20" w:author="Author">
                  <w:rPr>
                    <w:rFonts w:ascii="inherit" w:eastAsia="Times New Roman" w:hAnsi="inherit" w:cs="Times New Roman"/>
                    <w:sz w:val="24"/>
                    <w:szCs w:val="24"/>
                    <w:lang w:eastAsia="en-GB"/>
                  </w:rPr>
                </w:rPrChange>
              </w:rPr>
              <w:t xml:space="preserve"> </w:t>
            </w:r>
            <w:r w:rsidRPr="003B7AE9">
              <w:rPr>
                <w:rFonts w:ascii="inherit" w:eastAsia="Times New Roman" w:hAnsi="inherit" w:cs="Times New Roman"/>
                <w:sz w:val="24"/>
                <w:szCs w:val="24"/>
                <w:lang w:eastAsia="en-GB"/>
              </w:rPr>
              <w:t>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A power-generating modules should be set at the basic level necessary to ensure capabilities of generation with limited automated 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3"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4"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5"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6B19BA3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 means an indivisible set of </w:t>
            </w:r>
            <w:r w:rsidRPr="00927C91">
              <w:rPr>
                <w:rFonts w:ascii="inherit" w:eastAsia="Times New Roman" w:hAnsi="inherit" w:cs="Times New Roman"/>
                <w:strike/>
                <w:sz w:val="24"/>
                <w:szCs w:val="24"/>
                <w:highlight w:val="yellow"/>
                <w:lang w:eastAsia="en-GB"/>
                <w:rPrChange w:id="21" w:author="Author">
                  <w:rPr>
                    <w:rFonts w:ascii="inherit" w:eastAsia="Times New Roman" w:hAnsi="inherit" w:cs="Times New Roman"/>
                    <w:sz w:val="24"/>
                    <w:szCs w:val="24"/>
                    <w:lang w:eastAsia="en-GB"/>
                  </w:rPr>
                </w:rPrChange>
              </w:rPr>
              <w:t>installations</w:t>
            </w:r>
            <w:r w:rsidRPr="00927C91">
              <w:rPr>
                <w:rFonts w:ascii="inherit" w:eastAsia="Times New Roman" w:hAnsi="inherit" w:cs="Times New Roman"/>
                <w:sz w:val="24"/>
                <w:szCs w:val="24"/>
                <w:highlight w:val="yellow"/>
                <w:lang w:eastAsia="en-GB"/>
                <w:rPrChange w:id="22" w:author="Author">
                  <w:rPr>
                    <w:rFonts w:ascii="inherit" w:eastAsia="Times New Roman" w:hAnsi="inherit" w:cs="Times New Roman"/>
                    <w:sz w:val="24"/>
                    <w:szCs w:val="24"/>
                    <w:lang w:eastAsia="en-GB"/>
                  </w:rPr>
                </w:rPrChange>
              </w:rPr>
              <w:t xml:space="preserve"> </w:t>
            </w:r>
            <w:ins w:id="23" w:author="Author">
              <w:r w:rsidR="00A91655" w:rsidRPr="00927C91">
                <w:rPr>
                  <w:rFonts w:ascii="inherit" w:eastAsia="Times New Roman" w:hAnsi="inherit" w:cs="Times New Roman"/>
                  <w:sz w:val="24"/>
                  <w:szCs w:val="24"/>
                  <w:highlight w:val="yellow"/>
                  <w:lang w:eastAsia="en-GB"/>
                  <w:rPrChange w:id="24" w:author="Author">
                    <w:rPr>
                      <w:rFonts w:ascii="inherit" w:eastAsia="Times New Roman" w:hAnsi="inherit" w:cs="Times New Roman"/>
                      <w:sz w:val="24"/>
                      <w:szCs w:val="24"/>
                      <w:lang w:eastAsia="en-GB"/>
                    </w:rPr>
                  </w:rPrChange>
                </w:rPr>
                <w:t>components</w:t>
              </w:r>
              <w:r w:rsidR="00A91655">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which can generate electrical energy such that the frequency of the generated voltage, the generator speed and the frequency of network voltage are in a constant ratio and thus in synchronism;</w:t>
            </w:r>
            <w:ins w:id="25" w:author="Author">
              <w:r w:rsidR="00C75636">
                <w:rPr>
                  <w:rFonts w:ascii="inherit" w:eastAsia="Times New Roman" w:hAnsi="inherit" w:cs="Times New Roman"/>
                  <w:sz w:val="24"/>
                  <w:szCs w:val="24"/>
                  <w:lang w:eastAsia="en-GB"/>
                </w:rPr>
                <w:t xml:space="preserve"> </w:t>
              </w:r>
              <w:r w:rsidR="0075347A" w:rsidRPr="00927C91">
                <w:rPr>
                  <w:rFonts w:ascii="inherit" w:eastAsia="Times New Roman" w:hAnsi="inherit" w:cs="Times New Roman"/>
                  <w:sz w:val="24"/>
                  <w:szCs w:val="24"/>
                  <w:highlight w:val="yellow"/>
                  <w:lang w:eastAsia="en-GB"/>
                  <w:rPrChange w:id="26" w:author="Author">
                    <w:rPr>
                      <w:rFonts w:ascii="inherit" w:eastAsia="Times New Roman" w:hAnsi="inherit" w:cs="Times New Roman"/>
                      <w:sz w:val="24"/>
                      <w:szCs w:val="24"/>
                      <w:lang w:eastAsia="en-GB"/>
                    </w:rPr>
                  </w:rPrChange>
                </w:rPr>
                <w:t xml:space="preserve">each </w:t>
              </w:r>
              <w:r w:rsidR="00806837" w:rsidRPr="00927C91">
                <w:rPr>
                  <w:rFonts w:ascii="inherit" w:eastAsia="Times New Roman" w:hAnsi="inherit" w:cs="Times New Roman"/>
                  <w:sz w:val="24"/>
                  <w:szCs w:val="24"/>
                  <w:highlight w:val="yellow"/>
                  <w:lang w:eastAsia="en-GB"/>
                  <w:rPrChange w:id="27" w:author="Author">
                    <w:rPr>
                      <w:rFonts w:ascii="inherit" w:eastAsia="Times New Roman" w:hAnsi="inherit" w:cs="Times New Roman"/>
                      <w:sz w:val="24"/>
                      <w:szCs w:val="24"/>
                      <w:lang w:eastAsia="en-GB"/>
                    </w:rPr>
                  </w:rPrChange>
                </w:rPr>
                <w:t>synchronous power generating unit (SPGU) shall be considered a synchronous power generating module (SPGM)</w:t>
              </w:r>
              <w:r w:rsidR="00853880" w:rsidRPr="00927C91">
                <w:rPr>
                  <w:rFonts w:ascii="inherit" w:eastAsia="Times New Roman" w:hAnsi="inherit" w:cs="Times New Roman"/>
                  <w:sz w:val="24"/>
                  <w:szCs w:val="24"/>
                  <w:highlight w:val="yellow"/>
                  <w:lang w:eastAsia="en-GB"/>
                  <w:rPrChange w:id="28" w:author="Author">
                    <w:rPr>
                      <w:rFonts w:ascii="inherit" w:eastAsia="Times New Roman" w:hAnsi="inherit" w:cs="Times New Roman"/>
                      <w:sz w:val="24"/>
                      <w:szCs w:val="24"/>
                      <w:lang w:eastAsia="en-GB"/>
                    </w:rPr>
                  </w:rPrChange>
                </w:rPr>
                <w:t>, therefore the terms SPGU and SPGM shall be used interchangeably.</w:t>
              </w:r>
            </w:ins>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6"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97"/>
        <w:gridCol w:w="8229"/>
      </w:tblGrid>
      <w:tr w:rsidR="003B7AE9" w:rsidRPr="003B7AE9" w14:paraId="67AE2038" w14:textId="77777777" w:rsidTr="003B7AE9">
        <w:tc>
          <w:tcPr>
            <w:tcW w:w="0" w:type="auto"/>
            <w:shd w:val="clear" w:color="auto" w:fill="auto"/>
            <w:hideMark/>
          </w:tcPr>
          <w:p w14:paraId="3BE16723" w14:textId="152E03F1" w:rsidR="00C52DFB"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3798C899" w14:textId="3E251A5F" w:rsidR="00056D62" w:rsidRDefault="003B7AE9" w:rsidP="003B7AE9">
            <w:pPr>
              <w:spacing w:before="120" w:after="0" w:line="240" w:lineRule="auto"/>
              <w:jc w:val="both"/>
              <w:rPr>
                <w:ins w:id="29"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ins w:id="30" w:author="Author">
              <w:r w:rsidR="00056D62">
                <w:rPr>
                  <w:rFonts w:ascii="inherit" w:eastAsia="Times New Roman" w:hAnsi="inherit" w:cs="Times New Roman"/>
                  <w:sz w:val="24"/>
                  <w:szCs w:val="24"/>
                  <w:lang w:eastAsia="en-GB"/>
                </w:rPr>
                <w:t>.</w:t>
              </w:r>
            </w:ins>
            <w:del w:id="31" w:author="Author">
              <w:r w:rsidRPr="003B7AE9" w:rsidDel="00056D62">
                <w:rPr>
                  <w:rFonts w:ascii="inherit" w:eastAsia="Times New Roman" w:hAnsi="inherit" w:cs="Times New Roman"/>
                  <w:sz w:val="24"/>
                  <w:szCs w:val="24"/>
                  <w:lang w:eastAsia="en-GB"/>
                </w:rPr>
                <w:delText>.</w:delText>
              </w:r>
            </w:del>
          </w:p>
          <w:p w14:paraId="513E8CD8" w14:textId="6BC45E77" w:rsidR="003E5BAA" w:rsidRPr="003B7AE9" w:rsidRDefault="003E5BAA" w:rsidP="003B7AE9">
            <w:pPr>
              <w:spacing w:before="120" w:after="0" w:line="240" w:lineRule="auto"/>
              <w:jc w:val="both"/>
              <w:rPr>
                <w:rFonts w:ascii="inherit" w:eastAsia="Times New Roman" w:hAnsi="inherit" w:cs="Times New Roman"/>
                <w:sz w:val="24"/>
                <w:szCs w:val="24"/>
                <w:lang w:eastAsia="en-GB"/>
              </w:rPr>
            </w:pPr>
          </w:p>
        </w:tc>
      </w:tr>
      <w:tr w:rsidR="00A956DC" w:rsidRPr="003B7AE9" w14:paraId="53B82B74" w14:textId="77777777" w:rsidTr="003B7AE9">
        <w:trPr>
          <w:ins w:id="32" w:author="Author"/>
        </w:trPr>
        <w:tc>
          <w:tcPr>
            <w:tcW w:w="0" w:type="auto"/>
            <w:shd w:val="clear" w:color="auto" w:fill="auto"/>
          </w:tcPr>
          <w:p w14:paraId="5569FB81" w14:textId="27A68307" w:rsidR="00A956DC" w:rsidRPr="003B7AE9" w:rsidRDefault="00A956DC" w:rsidP="00A956DC">
            <w:pPr>
              <w:spacing w:before="120" w:after="0" w:line="240" w:lineRule="auto"/>
              <w:jc w:val="both"/>
              <w:rPr>
                <w:ins w:id="33" w:author="Author"/>
                <w:rFonts w:ascii="inherit" w:eastAsia="Times New Roman" w:hAnsi="inherit" w:cs="Times New Roman"/>
                <w:sz w:val="24"/>
                <w:szCs w:val="24"/>
                <w:lang w:eastAsia="en-GB"/>
              </w:rPr>
            </w:pPr>
            <w:ins w:id="34" w:author="Author">
              <w:r w:rsidRPr="00927C91">
                <w:rPr>
                  <w:rFonts w:ascii="inherit" w:eastAsia="Times New Roman" w:hAnsi="inherit" w:cs="Times New Roman"/>
                  <w:sz w:val="24"/>
                  <w:szCs w:val="24"/>
                  <w:highlight w:val="yellow"/>
                  <w:lang w:eastAsia="en-GB"/>
                  <w:rPrChange w:id="35" w:author="Author">
                    <w:rPr>
                      <w:rFonts w:ascii="inherit" w:eastAsia="Times New Roman" w:hAnsi="inherit" w:cs="Times New Roman"/>
                      <w:sz w:val="24"/>
                      <w:szCs w:val="24"/>
                      <w:lang w:eastAsia="en-GB"/>
                    </w:rPr>
                  </w:rPrChange>
                </w:rPr>
                <w:t>(66)</w:t>
              </w:r>
            </w:ins>
          </w:p>
        </w:tc>
        <w:tc>
          <w:tcPr>
            <w:tcW w:w="0" w:type="auto"/>
            <w:shd w:val="clear" w:color="auto" w:fill="auto"/>
          </w:tcPr>
          <w:p w14:paraId="5DE2753A" w14:textId="63F442DE" w:rsidR="00A956DC" w:rsidRPr="003B7AE9" w:rsidRDefault="00A956DC" w:rsidP="00A956DC">
            <w:pPr>
              <w:spacing w:before="120" w:after="0" w:line="240" w:lineRule="auto"/>
              <w:jc w:val="both"/>
              <w:rPr>
                <w:ins w:id="36" w:author="Author"/>
                <w:rFonts w:ascii="inherit" w:eastAsia="Times New Roman" w:hAnsi="inherit" w:cs="Times New Roman"/>
                <w:sz w:val="24"/>
                <w:szCs w:val="24"/>
                <w:lang w:eastAsia="en-GB"/>
              </w:rPr>
            </w:pPr>
            <w:ins w:id="37" w:author="Author">
              <w:r w:rsidRPr="00E73B80">
                <w:rPr>
                  <w:rFonts w:ascii="inherit" w:eastAsia="Times New Roman" w:hAnsi="inherit" w:cs="Times New Roman" w:hint="eastAsia"/>
                  <w:sz w:val="24"/>
                  <w:szCs w:val="24"/>
                  <w:highlight w:val="yellow"/>
                  <w:lang w:eastAsia="en-GB"/>
                </w:rPr>
                <w:t>‘</w:t>
              </w:r>
              <w:r w:rsidRPr="00E73B80">
                <w:rPr>
                  <w:rFonts w:ascii="inherit" w:eastAsia="Times New Roman" w:hAnsi="inherit" w:cs="Times New Roman"/>
                  <w:sz w:val="24"/>
                  <w:szCs w:val="24"/>
                  <w:highlight w:val="yellow"/>
                  <w:lang w:eastAsia="en-GB"/>
                </w:rPr>
                <w:t>Power generating unit</w:t>
              </w:r>
              <w:r w:rsidRPr="00E73B80">
                <w:rPr>
                  <w:rFonts w:ascii="inherit" w:eastAsia="Times New Roman" w:hAnsi="inherit" w:cs="Times New Roman" w:hint="eastAsia"/>
                  <w:sz w:val="24"/>
                  <w:szCs w:val="24"/>
                  <w:highlight w:val="yellow"/>
                  <w:lang w:eastAsia="en-GB"/>
                </w:rPr>
                <w:t>’</w:t>
              </w:r>
              <w:r w:rsidRPr="00E73B80">
                <w:rPr>
                  <w:rFonts w:ascii="inherit" w:eastAsia="Times New Roman" w:hAnsi="inherit" w:cs="Times New Roman"/>
                  <w:sz w:val="24"/>
                  <w:szCs w:val="24"/>
                  <w:highlight w:val="yellow"/>
                  <w:lang w:eastAsia="en-GB"/>
                </w:rPr>
                <w:t xml:space="preserve"> or </w:t>
              </w:r>
              <w:r w:rsidRPr="00E73B80">
                <w:rPr>
                  <w:rFonts w:ascii="inherit" w:eastAsia="Times New Roman" w:hAnsi="inherit" w:cs="Times New Roman" w:hint="eastAsia"/>
                  <w:sz w:val="24"/>
                  <w:szCs w:val="24"/>
                  <w:highlight w:val="yellow"/>
                  <w:lang w:eastAsia="en-GB"/>
                </w:rPr>
                <w:t>‘</w:t>
              </w:r>
              <w:r w:rsidRPr="00E73B80">
                <w:rPr>
                  <w:rFonts w:ascii="inherit" w:eastAsia="Times New Roman" w:hAnsi="inherit" w:cs="Times New Roman"/>
                  <w:sz w:val="24"/>
                  <w:szCs w:val="24"/>
                  <w:highlight w:val="yellow"/>
                  <w:lang w:eastAsia="en-GB"/>
                </w:rPr>
                <w:t>PGU</w:t>
              </w:r>
              <w:r w:rsidRPr="00E73B80">
                <w:rPr>
                  <w:rFonts w:ascii="inherit" w:eastAsia="Times New Roman" w:hAnsi="inherit" w:cs="Times New Roman" w:hint="eastAsia"/>
                  <w:sz w:val="24"/>
                  <w:szCs w:val="24"/>
                  <w:highlight w:val="yellow"/>
                  <w:lang w:eastAsia="en-GB"/>
                </w:rPr>
                <w:t>’</w:t>
              </w:r>
              <w:r w:rsidRPr="00E73B80">
                <w:rPr>
                  <w:rFonts w:ascii="inherit" w:eastAsia="Times New Roman" w:hAnsi="inherit" w:cs="Times New Roman"/>
                  <w:sz w:val="24"/>
                  <w:szCs w:val="24"/>
                  <w:highlight w:val="yellow"/>
                  <w:lang w:eastAsia="en-GB"/>
                </w:rPr>
                <w:t xml:space="preserve"> means</w:t>
              </w:r>
              <w:r w:rsidRPr="00B811BB">
                <w:rPr>
                  <w:rFonts w:ascii="inherit" w:eastAsia="Times New Roman" w:hAnsi="inherit" w:cs="Times New Roman"/>
                  <w:sz w:val="24"/>
                  <w:szCs w:val="24"/>
                  <w:highlight w:val="yellow"/>
                  <w:lang w:eastAsia="en-GB"/>
                </w:rPr>
                <w:t xml:space="preserve"> a unit generating electricity, which is either synchronously or non-synchronously connected to the network or connected through power electronics.</w:t>
              </w:r>
              <w:r w:rsidRPr="00B811BB">
                <w:rPr>
                  <w:rFonts w:ascii="inherit" w:eastAsia="Times New Roman" w:hAnsi="inherit" w:cs="Times New Roman"/>
                  <w:sz w:val="24"/>
                  <w:szCs w:val="24"/>
                  <w:lang w:eastAsia="en-GB"/>
                </w:rPr>
                <w:t xml:space="preserve"> </w:t>
              </w:r>
            </w:ins>
          </w:p>
        </w:tc>
      </w:tr>
      <w:tr w:rsidR="00A956DC" w:rsidRPr="003B7AE9" w14:paraId="2522FEAE" w14:textId="77777777" w:rsidTr="003B7AE9">
        <w:trPr>
          <w:ins w:id="38" w:author="Author"/>
        </w:trPr>
        <w:tc>
          <w:tcPr>
            <w:tcW w:w="0" w:type="auto"/>
            <w:shd w:val="clear" w:color="auto" w:fill="auto"/>
          </w:tcPr>
          <w:p w14:paraId="34946F48" w14:textId="1C404E90" w:rsidR="00A956DC" w:rsidRPr="00A956DC" w:rsidRDefault="00A956DC" w:rsidP="00A956DC">
            <w:pPr>
              <w:spacing w:before="120" w:after="0" w:line="240" w:lineRule="auto"/>
              <w:jc w:val="both"/>
              <w:rPr>
                <w:ins w:id="39" w:author="Author"/>
                <w:rFonts w:ascii="inherit" w:eastAsia="Times New Roman" w:hAnsi="inherit" w:cs="Times New Roman"/>
                <w:sz w:val="24"/>
                <w:szCs w:val="24"/>
                <w:highlight w:val="yellow"/>
                <w:lang w:eastAsia="en-GB"/>
              </w:rPr>
            </w:pPr>
            <w:ins w:id="40" w:author="Author">
              <w:r>
                <w:rPr>
                  <w:rFonts w:ascii="inherit" w:eastAsia="Times New Roman" w:hAnsi="inherit" w:cs="Times New Roman"/>
                  <w:sz w:val="24"/>
                  <w:szCs w:val="24"/>
                  <w:highlight w:val="yellow"/>
                  <w:lang w:eastAsia="en-GB"/>
                </w:rPr>
                <w:t>(67)</w:t>
              </w:r>
            </w:ins>
          </w:p>
        </w:tc>
        <w:tc>
          <w:tcPr>
            <w:tcW w:w="0" w:type="auto"/>
            <w:shd w:val="clear" w:color="auto" w:fill="auto"/>
          </w:tcPr>
          <w:p w14:paraId="3D7DFB6B" w14:textId="615C875F" w:rsidR="00A956DC" w:rsidRPr="00E73B80" w:rsidRDefault="00F516CA" w:rsidP="00A956DC">
            <w:pPr>
              <w:spacing w:before="120" w:after="0" w:line="240" w:lineRule="auto"/>
              <w:jc w:val="both"/>
              <w:rPr>
                <w:ins w:id="41" w:author="Author"/>
                <w:rFonts w:ascii="inherit" w:eastAsia="Times New Roman" w:hAnsi="inherit" w:cs="Times New Roman"/>
                <w:sz w:val="24"/>
                <w:szCs w:val="24"/>
                <w:highlight w:val="yellow"/>
                <w:lang w:eastAsia="en-GB"/>
              </w:rPr>
            </w:pPr>
            <w:ins w:id="42" w:author="Author">
              <w:r w:rsidRPr="00B811BB">
                <w:rPr>
                  <w:rFonts w:ascii="inherit" w:eastAsia="Times New Roman" w:hAnsi="inherit" w:cs="Times New Roman" w:hint="eastAsia"/>
                  <w:sz w:val="24"/>
                  <w:szCs w:val="24"/>
                  <w:highlight w:val="yellow"/>
                  <w:lang w:eastAsia="en-GB"/>
                </w:rPr>
                <w:t>‘</w:t>
              </w:r>
              <w:r w:rsidRPr="00E73B80">
                <w:rPr>
                  <w:rFonts w:ascii="inherit" w:eastAsia="Times New Roman" w:hAnsi="inherit" w:cs="Times New Roman"/>
                  <w:sz w:val="24"/>
                  <w:szCs w:val="24"/>
                  <w:highlight w:val="yellow"/>
                  <w:lang w:eastAsia="en-GB"/>
                </w:rPr>
                <w:t xml:space="preserve">Synchronous </w:t>
              </w:r>
              <w:r w:rsidR="008F030A">
                <w:rPr>
                  <w:rFonts w:ascii="inherit" w:eastAsia="Times New Roman" w:hAnsi="inherit" w:cs="Times New Roman"/>
                  <w:sz w:val="24"/>
                  <w:szCs w:val="24"/>
                  <w:highlight w:val="yellow"/>
                  <w:lang w:eastAsia="en-GB"/>
                </w:rPr>
                <w:t>p</w:t>
              </w:r>
              <w:r w:rsidRPr="00B811BB">
                <w:rPr>
                  <w:rFonts w:ascii="inherit" w:eastAsia="Times New Roman" w:hAnsi="inherit" w:cs="Times New Roman"/>
                  <w:sz w:val="24"/>
                  <w:szCs w:val="24"/>
                  <w:highlight w:val="yellow"/>
                  <w:lang w:eastAsia="en-GB"/>
                </w:rPr>
                <w:t>ower generating unit</w:t>
              </w:r>
              <w:r w:rsidRPr="00B811BB">
                <w:rPr>
                  <w:rFonts w:ascii="inherit" w:eastAsia="Times New Roman" w:hAnsi="inherit" w:cs="Times New Roman" w:hint="eastAsia"/>
                  <w:sz w:val="24"/>
                  <w:szCs w:val="24"/>
                  <w:highlight w:val="yellow"/>
                  <w:lang w:eastAsia="en-GB"/>
                </w:rPr>
                <w:t>’</w:t>
              </w:r>
              <w:r w:rsidRPr="00B811BB">
                <w:rPr>
                  <w:rFonts w:ascii="inherit" w:eastAsia="Times New Roman" w:hAnsi="inherit" w:cs="Times New Roman"/>
                  <w:sz w:val="24"/>
                  <w:szCs w:val="24"/>
                  <w:highlight w:val="yellow"/>
                  <w:lang w:eastAsia="en-GB"/>
                </w:rPr>
                <w:t xml:space="preserve"> or </w:t>
              </w:r>
              <w:r w:rsidRPr="00B811BB">
                <w:rPr>
                  <w:rFonts w:ascii="inherit" w:eastAsia="Times New Roman" w:hAnsi="inherit" w:cs="Times New Roman" w:hint="eastAsia"/>
                  <w:sz w:val="24"/>
                  <w:szCs w:val="24"/>
                  <w:highlight w:val="yellow"/>
                  <w:lang w:eastAsia="en-GB"/>
                </w:rPr>
                <w:t>‘</w:t>
              </w:r>
              <w:r w:rsidRPr="00E73B80">
                <w:rPr>
                  <w:rFonts w:ascii="inherit" w:eastAsia="Times New Roman" w:hAnsi="inherit" w:cs="Times New Roman"/>
                  <w:sz w:val="24"/>
                  <w:szCs w:val="24"/>
                  <w:highlight w:val="yellow"/>
                  <w:lang w:eastAsia="en-GB"/>
                </w:rPr>
                <w:t>S</w:t>
              </w:r>
              <w:r w:rsidRPr="00B811BB">
                <w:rPr>
                  <w:rFonts w:ascii="inherit" w:eastAsia="Times New Roman" w:hAnsi="inherit" w:cs="Times New Roman"/>
                  <w:sz w:val="24"/>
                  <w:szCs w:val="24"/>
                  <w:highlight w:val="yellow"/>
                  <w:lang w:eastAsia="en-GB"/>
                </w:rPr>
                <w:t>PGU</w:t>
              </w:r>
              <w:r w:rsidRPr="00B811BB">
                <w:rPr>
                  <w:rFonts w:ascii="inherit" w:eastAsia="Times New Roman" w:hAnsi="inherit" w:cs="Times New Roman" w:hint="eastAsia"/>
                  <w:sz w:val="24"/>
                  <w:szCs w:val="24"/>
                  <w:highlight w:val="yellow"/>
                  <w:lang w:eastAsia="en-GB"/>
                </w:rPr>
                <w:t>’</w:t>
              </w:r>
              <w:r w:rsidRPr="00B811BB">
                <w:rPr>
                  <w:rFonts w:ascii="inherit" w:eastAsia="Times New Roman" w:hAnsi="inherit" w:cs="Times New Roman"/>
                  <w:sz w:val="24"/>
                  <w:szCs w:val="24"/>
                  <w:highlight w:val="yellow"/>
                  <w:lang w:eastAsia="en-GB"/>
                </w:rPr>
                <w:t xml:space="preserve"> shall be used interchangeably with </w:t>
              </w:r>
              <w:r>
                <w:rPr>
                  <w:rFonts w:ascii="inherit" w:eastAsia="Times New Roman" w:hAnsi="inherit" w:cs="Times New Roman"/>
                  <w:sz w:val="24"/>
                  <w:szCs w:val="24"/>
                  <w:highlight w:val="yellow"/>
                  <w:lang w:eastAsia="en-GB"/>
                </w:rPr>
                <w:t>‘synchronous generating module’ or ‘</w:t>
              </w:r>
              <w:r w:rsidRPr="00B811BB">
                <w:rPr>
                  <w:rFonts w:ascii="inherit" w:eastAsia="Times New Roman" w:hAnsi="inherit" w:cs="Times New Roman"/>
                  <w:sz w:val="24"/>
                  <w:szCs w:val="24"/>
                  <w:highlight w:val="yellow"/>
                  <w:lang w:eastAsia="en-GB"/>
                </w:rPr>
                <w:t>SPGM</w:t>
              </w:r>
              <w:r>
                <w:rPr>
                  <w:rFonts w:ascii="inherit" w:eastAsia="Times New Roman" w:hAnsi="inherit" w:cs="Times New Roman"/>
                  <w:sz w:val="24"/>
                  <w:szCs w:val="24"/>
                  <w:highlight w:val="yellow"/>
                  <w:lang w:eastAsia="en-GB"/>
                </w:rPr>
                <w:t>’</w:t>
              </w:r>
            </w:ins>
          </w:p>
        </w:tc>
      </w:tr>
      <w:tr w:rsidR="00B22B13" w:rsidRPr="003B7AE9" w14:paraId="631FE820" w14:textId="77777777" w:rsidTr="003B7AE9">
        <w:trPr>
          <w:ins w:id="43" w:author="Author"/>
        </w:trPr>
        <w:tc>
          <w:tcPr>
            <w:tcW w:w="0" w:type="auto"/>
            <w:shd w:val="clear" w:color="auto" w:fill="auto"/>
          </w:tcPr>
          <w:p w14:paraId="40591F74" w14:textId="555EE651" w:rsidR="00B22B13" w:rsidRDefault="00B22B13" w:rsidP="00B22B13">
            <w:pPr>
              <w:spacing w:before="120" w:after="0" w:line="240" w:lineRule="auto"/>
              <w:jc w:val="both"/>
              <w:rPr>
                <w:ins w:id="44" w:author="Author"/>
                <w:rFonts w:ascii="inherit" w:eastAsia="Times New Roman" w:hAnsi="inherit" w:cs="Times New Roman"/>
                <w:sz w:val="24"/>
                <w:szCs w:val="24"/>
                <w:highlight w:val="yellow"/>
                <w:lang w:eastAsia="en-GB"/>
              </w:rPr>
            </w:pPr>
            <w:commentRangeStart w:id="45"/>
            <w:ins w:id="46" w:author="Author">
              <w:r>
                <w:rPr>
                  <w:rFonts w:ascii="inherit" w:eastAsia="Times New Roman" w:hAnsi="inherit" w:cs="Times New Roman"/>
                  <w:sz w:val="24"/>
                  <w:szCs w:val="24"/>
                  <w:highlight w:val="yellow"/>
                  <w:lang w:eastAsia="en-GB"/>
                </w:rPr>
                <w:t>(68)</w:t>
              </w:r>
              <w:commentRangeEnd w:id="45"/>
              <w:r w:rsidR="003C4D74">
                <w:rPr>
                  <w:rStyle w:val="CommentReference"/>
                </w:rPr>
                <w:commentReference w:id="45"/>
              </w:r>
            </w:ins>
          </w:p>
        </w:tc>
        <w:tc>
          <w:tcPr>
            <w:tcW w:w="0" w:type="auto"/>
            <w:shd w:val="clear" w:color="auto" w:fill="auto"/>
          </w:tcPr>
          <w:p w14:paraId="361873D1" w14:textId="1D3466C0" w:rsidR="00B22B13" w:rsidRPr="00B811BB" w:rsidRDefault="00B22B13" w:rsidP="00B22B13">
            <w:pPr>
              <w:spacing w:before="120" w:after="0" w:line="240" w:lineRule="auto"/>
              <w:jc w:val="both"/>
              <w:rPr>
                <w:ins w:id="47" w:author="Author"/>
                <w:rFonts w:ascii="inherit" w:eastAsia="Times New Roman" w:hAnsi="inherit" w:cs="Times New Roman"/>
                <w:sz w:val="24"/>
                <w:szCs w:val="24"/>
                <w:highlight w:val="yellow"/>
                <w:lang w:eastAsia="en-GB"/>
              </w:rPr>
            </w:pPr>
            <w:ins w:id="48" w:author="Author">
              <w:r w:rsidRPr="00E73B80">
                <w:rPr>
                  <w:rFonts w:ascii="inherit" w:eastAsia="Times New Roman" w:hAnsi="inherit" w:cs="Times New Roman" w:hint="eastAsia"/>
                  <w:sz w:val="24"/>
                  <w:szCs w:val="24"/>
                  <w:highlight w:val="yellow"/>
                  <w:lang w:eastAsia="en-GB"/>
                </w:rPr>
                <w:t>‘</w:t>
              </w:r>
              <w:r w:rsidRPr="00E73B80">
                <w:rPr>
                  <w:rFonts w:ascii="inherit" w:eastAsia="Times New Roman" w:hAnsi="inherit" w:cs="Times New Roman"/>
                  <w:sz w:val="24"/>
                  <w:szCs w:val="24"/>
                  <w:highlight w:val="yellow"/>
                  <w:lang w:eastAsia="en-GB"/>
                </w:rPr>
                <w:t>P</w:t>
              </w:r>
              <w:r>
                <w:rPr>
                  <w:rFonts w:ascii="inherit" w:eastAsia="Times New Roman" w:hAnsi="inherit" w:cs="Times New Roman"/>
                  <w:sz w:val="24"/>
                  <w:szCs w:val="24"/>
                  <w:highlight w:val="yellow"/>
                  <w:lang w:eastAsia="en-GB"/>
                </w:rPr>
                <w:t>ower generating unit</w:t>
              </w:r>
              <w:r w:rsidRPr="00E73B80">
                <w:rPr>
                  <w:rFonts w:ascii="inherit" w:eastAsia="Times New Roman" w:hAnsi="inherit" w:cs="Times New Roman"/>
                  <w:sz w:val="24"/>
                  <w:szCs w:val="24"/>
                  <w:highlight w:val="yellow"/>
                  <w:lang w:eastAsia="en-GB"/>
                </w:rPr>
                <w:t xml:space="preserve"> </w:t>
              </w:r>
              <w:r>
                <w:rPr>
                  <w:rFonts w:ascii="inherit" w:eastAsia="Times New Roman" w:hAnsi="inherit" w:cs="Times New Roman"/>
                  <w:sz w:val="24"/>
                  <w:szCs w:val="24"/>
                  <w:highlight w:val="yellow"/>
                  <w:lang w:eastAsia="en-GB"/>
                </w:rPr>
                <w:t>f</w:t>
              </w:r>
              <w:r w:rsidRPr="00E73B80">
                <w:rPr>
                  <w:rFonts w:ascii="inherit" w:eastAsia="Times New Roman" w:hAnsi="inherit" w:cs="Times New Roman"/>
                  <w:sz w:val="24"/>
                  <w:szCs w:val="24"/>
                  <w:highlight w:val="yellow"/>
                  <w:lang w:eastAsia="en-GB"/>
                </w:rPr>
                <w:t>amily</w:t>
              </w:r>
              <w:r w:rsidRPr="00E73B80">
                <w:rPr>
                  <w:rFonts w:ascii="inherit" w:eastAsia="Times New Roman" w:hAnsi="inherit" w:cs="Times New Roman" w:hint="eastAsia"/>
                  <w:sz w:val="24"/>
                  <w:szCs w:val="24"/>
                  <w:highlight w:val="yellow"/>
                  <w:lang w:eastAsia="en-GB"/>
                </w:rPr>
                <w:t>’</w:t>
              </w:r>
              <w:r w:rsidRPr="00E73B80">
                <w:rPr>
                  <w:rFonts w:ascii="inherit" w:eastAsia="Times New Roman" w:hAnsi="inherit" w:cs="Times New Roman"/>
                  <w:sz w:val="24"/>
                  <w:szCs w:val="24"/>
                  <w:highlight w:val="yellow"/>
                  <w:lang w:eastAsia="en-GB"/>
                </w:rPr>
                <w:t xml:space="preserve"> </w:t>
              </w:r>
              <w:r>
                <w:rPr>
                  <w:rFonts w:ascii="inherit" w:eastAsia="Times New Roman" w:hAnsi="inherit" w:cs="Times New Roman"/>
                  <w:sz w:val="24"/>
                  <w:szCs w:val="24"/>
                  <w:highlight w:val="yellow"/>
                  <w:lang w:eastAsia="en-GB"/>
                </w:rPr>
                <w:t xml:space="preserve">or ‘PGU family’ </w:t>
              </w:r>
              <w:r w:rsidRPr="00E73B80">
                <w:rPr>
                  <w:rFonts w:ascii="inherit" w:eastAsia="Times New Roman" w:hAnsi="inherit" w:cs="Times New Roman"/>
                  <w:sz w:val="24"/>
                  <w:szCs w:val="24"/>
                  <w:highlight w:val="yellow"/>
                  <w:lang w:eastAsia="en-GB"/>
                </w:rPr>
                <w:t xml:space="preserve">means a group of power generating units (SPGU or PPM) with the same technology and similar behaviour and design including controllers with equivalent software but with different nominal power and/or different voltage </w:t>
              </w:r>
            </w:ins>
          </w:p>
        </w:tc>
      </w:tr>
      <w:tr w:rsidR="0024715E" w:rsidRPr="003B7AE9" w14:paraId="0B29949F" w14:textId="77777777" w:rsidTr="003B7AE9">
        <w:trPr>
          <w:ins w:id="49" w:author="Author"/>
        </w:trPr>
        <w:tc>
          <w:tcPr>
            <w:tcW w:w="0" w:type="auto"/>
            <w:shd w:val="clear" w:color="auto" w:fill="auto"/>
          </w:tcPr>
          <w:p w14:paraId="28F40229" w14:textId="05941A3B" w:rsidR="0024715E" w:rsidRDefault="0024715E" w:rsidP="00B22B13">
            <w:pPr>
              <w:spacing w:before="120" w:after="0" w:line="240" w:lineRule="auto"/>
              <w:jc w:val="both"/>
              <w:rPr>
                <w:ins w:id="50" w:author="Author"/>
                <w:rFonts w:ascii="inherit" w:eastAsia="Times New Roman" w:hAnsi="inherit" w:cs="Times New Roman"/>
                <w:sz w:val="24"/>
                <w:szCs w:val="24"/>
                <w:highlight w:val="yellow"/>
                <w:lang w:eastAsia="en-GB"/>
              </w:rPr>
            </w:pPr>
            <w:commentRangeStart w:id="51"/>
            <w:ins w:id="52" w:author="Author">
              <w:r>
                <w:rPr>
                  <w:rFonts w:ascii="inherit" w:eastAsia="Times New Roman" w:hAnsi="inherit" w:cs="Times New Roman"/>
                  <w:sz w:val="24"/>
                  <w:szCs w:val="24"/>
                  <w:highlight w:val="yellow"/>
                  <w:lang w:eastAsia="en-GB"/>
                </w:rPr>
                <w:t>(69)</w:t>
              </w:r>
              <w:commentRangeEnd w:id="51"/>
              <w:r w:rsidR="00ED77AD">
                <w:rPr>
                  <w:rStyle w:val="CommentReference"/>
                </w:rPr>
                <w:commentReference w:id="51"/>
              </w:r>
            </w:ins>
          </w:p>
        </w:tc>
        <w:tc>
          <w:tcPr>
            <w:tcW w:w="0" w:type="auto"/>
            <w:shd w:val="clear" w:color="auto" w:fill="auto"/>
          </w:tcPr>
          <w:p w14:paraId="3403A6FA" w14:textId="7B9B6134" w:rsidR="0024715E" w:rsidRPr="00E73B80" w:rsidRDefault="00E72ADB" w:rsidP="00B22B13">
            <w:pPr>
              <w:spacing w:before="120" w:after="0" w:line="240" w:lineRule="auto"/>
              <w:jc w:val="both"/>
              <w:rPr>
                <w:ins w:id="53" w:author="Author"/>
                <w:rFonts w:ascii="inherit" w:eastAsia="Times New Roman" w:hAnsi="inherit" w:cs="Times New Roman"/>
                <w:sz w:val="24"/>
                <w:szCs w:val="24"/>
                <w:highlight w:val="yellow"/>
                <w:lang w:eastAsia="en-GB"/>
              </w:rPr>
            </w:pPr>
            <w:ins w:id="54" w:author="Author">
              <w:r w:rsidRPr="00E73B80">
                <w:rPr>
                  <w:rFonts w:ascii="inherit" w:eastAsia="Times New Roman" w:hAnsi="inherit" w:cs="Times New Roman" w:hint="eastAsia"/>
                  <w:sz w:val="24"/>
                  <w:szCs w:val="24"/>
                  <w:highlight w:val="yellow"/>
                  <w:lang w:eastAsia="en-GB"/>
                </w:rPr>
                <w:t>‘</w:t>
              </w:r>
              <w:r>
                <w:rPr>
                  <w:rFonts w:ascii="inherit" w:eastAsia="Times New Roman" w:hAnsi="inherit" w:cs="Times New Roman"/>
                  <w:sz w:val="24"/>
                  <w:szCs w:val="24"/>
                  <w:highlight w:val="yellow"/>
                  <w:lang w:eastAsia="en-GB"/>
                </w:rPr>
                <w:t>Power generating unit family certificate’ or ‘</w:t>
              </w:r>
              <w:r w:rsidRPr="00E73B80">
                <w:rPr>
                  <w:rFonts w:ascii="inherit" w:eastAsia="Times New Roman" w:hAnsi="inherit" w:cs="Times New Roman"/>
                  <w:sz w:val="24"/>
                  <w:szCs w:val="24"/>
                  <w:highlight w:val="yellow"/>
                  <w:lang w:eastAsia="en-GB"/>
                </w:rPr>
                <w:t xml:space="preserve">PGU </w:t>
              </w:r>
              <w:r>
                <w:rPr>
                  <w:rFonts w:ascii="inherit" w:eastAsia="Times New Roman" w:hAnsi="inherit" w:cs="Times New Roman"/>
                  <w:sz w:val="24"/>
                  <w:szCs w:val="24"/>
                  <w:highlight w:val="yellow"/>
                  <w:lang w:eastAsia="en-GB"/>
                </w:rPr>
                <w:t>f</w:t>
              </w:r>
              <w:r w:rsidRPr="00E73B80">
                <w:rPr>
                  <w:rFonts w:ascii="inherit" w:eastAsia="Times New Roman" w:hAnsi="inherit" w:cs="Times New Roman"/>
                  <w:sz w:val="24"/>
                  <w:szCs w:val="24"/>
                  <w:highlight w:val="yellow"/>
                  <w:lang w:eastAsia="en-GB"/>
                </w:rPr>
                <w:t xml:space="preserve">amily </w:t>
              </w:r>
              <w:r>
                <w:rPr>
                  <w:rFonts w:ascii="inherit" w:eastAsia="Times New Roman" w:hAnsi="inherit" w:cs="Times New Roman"/>
                  <w:sz w:val="24"/>
                  <w:szCs w:val="24"/>
                  <w:highlight w:val="yellow"/>
                  <w:lang w:eastAsia="en-GB"/>
                </w:rPr>
                <w:t>c</w:t>
              </w:r>
              <w:r w:rsidRPr="00E73B80">
                <w:rPr>
                  <w:rFonts w:ascii="inherit" w:eastAsia="Times New Roman" w:hAnsi="inherit" w:cs="Times New Roman"/>
                  <w:sz w:val="24"/>
                  <w:szCs w:val="24"/>
                  <w:highlight w:val="yellow"/>
                  <w:lang w:eastAsia="en-GB"/>
                </w:rPr>
                <w:t>ertificate</w:t>
              </w:r>
              <w:r w:rsidRPr="00E73B80">
                <w:rPr>
                  <w:rFonts w:ascii="inherit" w:eastAsia="Times New Roman" w:hAnsi="inherit" w:cs="Times New Roman" w:hint="eastAsia"/>
                  <w:sz w:val="24"/>
                  <w:szCs w:val="24"/>
                  <w:highlight w:val="yellow"/>
                  <w:lang w:eastAsia="en-GB"/>
                </w:rPr>
                <w:t>’</w:t>
              </w:r>
              <w:r w:rsidRPr="00E73B80">
                <w:rPr>
                  <w:rFonts w:ascii="inherit" w:eastAsia="Times New Roman" w:hAnsi="inherit" w:cs="Times New Roman"/>
                  <w:sz w:val="24"/>
                  <w:szCs w:val="24"/>
                  <w:highlight w:val="yellow"/>
                  <w:lang w:eastAsia="en-GB"/>
                </w:rPr>
                <w:t xml:space="preserve"> means a document issued by an authorised certifier for a PGU </w:t>
              </w:r>
              <w:r w:rsidR="00E402B8">
                <w:rPr>
                  <w:rFonts w:ascii="inherit" w:eastAsia="Times New Roman" w:hAnsi="inherit" w:cs="Times New Roman"/>
                  <w:sz w:val="24"/>
                  <w:szCs w:val="24"/>
                  <w:highlight w:val="yellow"/>
                  <w:lang w:eastAsia="en-GB"/>
                </w:rPr>
                <w:t>f</w:t>
              </w:r>
              <w:r w:rsidRPr="00E73B80">
                <w:rPr>
                  <w:rFonts w:ascii="inherit" w:eastAsia="Times New Roman" w:hAnsi="inherit" w:cs="Times New Roman"/>
                  <w:sz w:val="24"/>
                  <w:szCs w:val="24"/>
                  <w:highlight w:val="yellow"/>
                  <w:lang w:eastAsia="en-GB"/>
                </w:rPr>
                <w:t xml:space="preserve">amily based on the analysis of a representative PGU. The </w:t>
              </w:r>
              <w:r w:rsidR="00E402B8">
                <w:rPr>
                  <w:rFonts w:ascii="inherit" w:eastAsia="Times New Roman" w:hAnsi="inherit" w:cs="Times New Roman"/>
                  <w:sz w:val="24"/>
                  <w:szCs w:val="24"/>
                  <w:highlight w:val="yellow"/>
                  <w:lang w:eastAsia="en-GB"/>
                </w:rPr>
                <w:t>f</w:t>
              </w:r>
              <w:r w:rsidRPr="00E73B80">
                <w:rPr>
                  <w:rFonts w:ascii="inherit" w:eastAsia="Times New Roman" w:hAnsi="inherit" w:cs="Times New Roman"/>
                  <w:sz w:val="24"/>
                  <w:szCs w:val="24"/>
                  <w:highlight w:val="yellow"/>
                  <w:lang w:eastAsia="en-GB"/>
                </w:rPr>
                <w:t xml:space="preserve">amily certificate defines the scope of its validity at a national or other level at which a specific value is selected from the range allowed at a European level. For the purpose of replacing specific parts of the compliance process, the </w:t>
              </w:r>
              <w:r w:rsidR="00E402B8">
                <w:rPr>
                  <w:rFonts w:ascii="inherit" w:eastAsia="Times New Roman" w:hAnsi="inherit" w:cs="Times New Roman"/>
                  <w:sz w:val="24"/>
                  <w:szCs w:val="24"/>
                  <w:highlight w:val="yellow"/>
                  <w:lang w:eastAsia="en-GB"/>
                </w:rPr>
                <w:t>f</w:t>
              </w:r>
              <w:r w:rsidRPr="00E73B80">
                <w:rPr>
                  <w:rFonts w:ascii="inherit" w:eastAsia="Times New Roman" w:hAnsi="inherit" w:cs="Times New Roman"/>
                  <w:sz w:val="24"/>
                  <w:szCs w:val="24"/>
                  <w:highlight w:val="yellow"/>
                  <w:lang w:eastAsia="en-GB"/>
                </w:rPr>
                <w:t xml:space="preserve">amily certificate may include </w:t>
              </w:r>
              <w:r>
                <w:rPr>
                  <w:rFonts w:ascii="inherit" w:eastAsia="Times New Roman" w:hAnsi="inherit" w:cs="Times New Roman"/>
                  <w:sz w:val="24"/>
                  <w:szCs w:val="24"/>
                  <w:highlight w:val="yellow"/>
                  <w:lang w:eastAsia="en-GB"/>
                </w:rPr>
                <w:t xml:space="preserve">simulation </w:t>
              </w:r>
              <w:r w:rsidRPr="00E73B80">
                <w:rPr>
                  <w:rFonts w:ascii="inherit" w:eastAsia="Times New Roman" w:hAnsi="inherit" w:cs="Times New Roman"/>
                  <w:sz w:val="24"/>
                  <w:szCs w:val="24"/>
                  <w:highlight w:val="yellow"/>
                  <w:lang w:eastAsia="en-GB"/>
                </w:rPr>
                <w:t>models that have been verified against actual test results;</w:t>
              </w:r>
            </w:ins>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9"/>
        <w:gridCol w:w="8377"/>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r w:rsidR="004B1B94" w:rsidRPr="003B7AE9" w14:paraId="05E3735B" w14:textId="77777777" w:rsidTr="003B7AE9">
        <w:trPr>
          <w:ins w:id="55" w:author="Author"/>
        </w:trPr>
        <w:tc>
          <w:tcPr>
            <w:tcW w:w="0" w:type="auto"/>
            <w:shd w:val="clear" w:color="auto" w:fill="auto"/>
          </w:tcPr>
          <w:p w14:paraId="4D1F3B02" w14:textId="242FB507" w:rsidR="004B1B94" w:rsidRPr="00927C91" w:rsidRDefault="004B1B94" w:rsidP="003B7AE9">
            <w:pPr>
              <w:spacing w:before="120" w:after="0" w:line="240" w:lineRule="auto"/>
              <w:jc w:val="both"/>
              <w:rPr>
                <w:ins w:id="56" w:author="Author"/>
                <w:rFonts w:ascii="inherit" w:eastAsia="Times New Roman" w:hAnsi="inherit" w:cs="Times New Roman"/>
                <w:sz w:val="24"/>
                <w:szCs w:val="24"/>
                <w:highlight w:val="yellow"/>
                <w:lang w:eastAsia="en-GB"/>
                <w:rPrChange w:id="57" w:author="Author">
                  <w:rPr>
                    <w:ins w:id="58" w:author="Author"/>
                    <w:rFonts w:ascii="inherit" w:eastAsia="Times New Roman" w:hAnsi="inherit" w:cs="Times New Roman"/>
                    <w:sz w:val="24"/>
                    <w:szCs w:val="24"/>
                    <w:lang w:eastAsia="en-GB"/>
                  </w:rPr>
                </w:rPrChange>
              </w:rPr>
            </w:pPr>
            <w:commentRangeStart w:id="59"/>
            <w:ins w:id="60" w:author="Author">
              <w:r w:rsidRPr="00927C91">
                <w:rPr>
                  <w:rFonts w:ascii="inherit" w:eastAsia="Times New Roman" w:hAnsi="inherit" w:cs="Times New Roman"/>
                  <w:sz w:val="24"/>
                  <w:szCs w:val="24"/>
                  <w:highlight w:val="yellow"/>
                  <w:lang w:eastAsia="en-GB"/>
                  <w:rPrChange w:id="61" w:author="Author">
                    <w:rPr>
                      <w:rFonts w:ascii="inherit" w:eastAsia="Times New Roman" w:hAnsi="inherit" w:cs="Times New Roman"/>
                      <w:sz w:val="24"/>
                      <w:szCs w:val="24"/>
                      <w:lang w:eastAsia="en-GB"/>
                    </w:rPr>
                  </w:rPrChange>
                </w:rPr>
                <w:t>(e)</w:t>
              </w:r>
              <w:commentRangeEnd w:id="59"/>
              <w:r w:rsidR="00BF5440" w:rsidRPr="00927C91">
                <w:rPr>
                  <w:rStyle w:val="CommentReference"/>
                  <w:highlight w:val="yellow"/>
                  <w:rPrChange w:id="62" w:author="Author">
                    <w:rPr>
                      <w:rStyle w:val="CommentReference"/>
                    </w:rPr>
                  </w:rPrChange>
                </w:rPr>
                <w:commentReference w:id="59"/>
              </w:r>
            </w:ins>
          </w:p>
        </w:tc>
        <w:tc>
          <w:tcPr>
            <w:tcW w:w="0" w:type="auto"/>
            <w:shd w:val="clear" w:color="auto" w:fill="auto"/>
          </w:tcPr>
          <w:p w14:paraId="4227A4A0" w14:textId="32AE743B" w:rsidR="00DD038D" w:rsidRPr="00927C91" w:rsidRDefault="00194530" w:rsidP="003B7AE9">
            <w:pPr>
              <w:spacing w:before="120" w:after="0" w:line="240" w:lineRule="auto"/>
              <w:jc w:val="both"/>
              <w:rPr>
                <w:ins w:id="63" w:author="Author"/>
                <w:rFonts w:ascii="inherit" w:eastAsia="Times New Roman" w:hAnsi="inherit" w:cs="Times New Roman"/>
                <w:sz w:val="24"/>
                <w:szCs w:val="24"/>
                <w:highlight w:val="yellow"/>
                <w:lang w:eastAsia="en-GB"/>
                <w:rPrChange w:id="64" w:author="Author">
                  <w:rPr>
                    <w:ins w:id="65" w:author="Author"/>
                    <w:rFonts w:ascii="inherit" w:eastAsia="Times New Roman" w:hAnsi="inherit" w:cs="Times New Roman"/>
                    <w:sz w:val="24"/>
                    <w:szCs w:val="24"/>
                    <w:lang w:eastAsia="en-GB"/>
                  </w:rPr>
                </w:rPrChange>
              </w:rPr>
            </w:pPr>
            <w:ins w:id="66" w:author="Author">
              <w:r w:rsidRPr="00927C91">
                <w:rPr>
                  <w:rFonts w:ascii="inherit" w:eastAsia="Times New Roman" w:hAnsi="inherit" w:cs="Times New Roman"/>
                  <w:sz w:val="24"/>
                  <w:szCs w:val="24"/>
                  <w:highlight w:val="yellow"/>
                  <w:lang w:eastAsia="en-GB"/>
                  <w:rPrChange w:id="67" w:author="Author">
                    <w:rPr>
                      <w:rFonts w:ascii="inherit" w:eastAsia="Times New Roman" w:hAnsi="inherit" w:cs="Times New Roman"/>
                      <w:sz w:val="24"/>
                      <w:szCs w:val="24"/>
                      <w:lang w:eastAsia="en-GB"/>
                    </w:rPr>
                  </w:rPrChange>
                </w:rPr>
                <w:t>power-generating modules that are part of a power generating facility, where the power</w:t>
              </w:r>
              <w:r w:rsidR="007E52BE" w:rsidRPr="00927C91">
                <w:rPr>
                  <w:rFonts w:ascii="inherit" w:eastAsia="Times New Roman" w:hAnsi="inherit" w:cs="Times New Roman"/>
                  <w:sz w:val="24"/>
                  <w:szCs w:val="24"/>
                  <w:highlight w:val="yellow"/>
                  <w:lang w:eastAsia="en-GB"/>
                  <w:rPrChange w:id="68" w:author="Author">
                    <w:rPr>
                      <w:rFonts w:ascii="inherit" w:eastAsia="Times New Roman" w:hAnsi="inherit" w:cs="Times New Roman"/>
                      <w:sz w:val="24"/>
                      <w:szCs w:val="24"/>
                      <w:highlight w:val="cyan"/>
                      <w:lang w:eastAsia="en-GB"/>
                    </w:rPr>
                  </w:rPrChange>
                </w:rPr>
                <w:t>-</w:t>
              </w:r>
              <w:r w:rsidRPr="00927C91">
                <w:rPr>
                  <w:rFonts w:ascii="inherit" w:eastAsia="Times New Roman" w:hAnsi="inherit" w:cs="Times New Roman"/>
                  <w:sz w:val="24"/>
                  <w:szCs w:val="24"/>
                  <w:highlight w:val="yellow"/>
                  <w:lang w:eastAsia="en-GB"/>
                  <w:rPrChange w:id="69" w:author="Author">
                    <w:rPr>
                      <w:rFonts w:ascii="inherit" w:eastAsia="Times New Roman" w:hAnsi="inherit" w:cs="Times New Roman"/>
                      <w:sz w:val="24"/>
                      <w:szCs w:val="24"/>
                      <w:lang w:eastAsia="en-GB"/>
                    </w:rPr>
                  </w:rPrChange>
                </w:rPr>
                <w:t xml:space="preserve">generating facility under </w:t>
              </w:r>
              <w:r w:rsidR="00956909" w:rsidRPr="00927C91">
                <w:rPr>
                  <w:rFonts w:ascii="inherit" w:eastAsia="Times New Roman" w:hAnsi="inherit" w:cs="Times New Roman"/>
                  <w:sz w:val="24"/>
                  <w:szCs w:val="24"/>
                  <w:highlight w:val="yellow"/>
                  <w:lang w:eastAsia="en-GB"/>
                  <w:rPrChange w:id="70" w:author="Author">
                    <w:rPr>
                      <w:rFonts w:ascii="inherit" w:eastAsia="Times New Roman" w:hAnsi="inherit" w:cs="Times New Roman"/>
                      <w:sz w:val="24"/>
                      <w:szCs w:val="24"/>
                      <w:highlight w:val="cyan"/>
                      <w:lang w:eastAsia="en-GB"/>
                    </w:rPr>
                  </w:rPrChange>
                </w:rPr>
                <w:t>normal</w:t>
              </w:r>
              <w:r w:rsidRPr="00927C91">
                <w:rPr>
                  <w:rFonts w:ascii="inherit" w:eastAsia="Times New Roman" w:hAnsi="inherit" w:cs="Times New Roman"/>
                  <w:sz w:val="24"/>
                  <w:szCs w:val="24"/>
                  <w:highlight w:val="yellow"/>
                  <w:lang w:eastAsia="en-GB"/>
                  <w:rPrChange w:id="71" w:author="Author">
                    <w:rPr>
                      <w:rFonts w:ascii="inherit" w:eastAsia="Times New Roman" w:hAnsi="inherit" w:cs="Times New Roman"/>
                      <w:sz w:val="24"/>
                      <w:szCs w:val="24"/>
                      <w:lang w:eastAsia="en-GB"/>
                    </w:rPr>
                  </w:rPrChange>
                </w:rPr>
                <w:t xml:space="preserve"> conditions is only absorbing active power from the connection point. Such a power</w:t>
              </w:r>
              <w:r w:rsidR="007E52BE" w:rsidRPr="00927C91">
                <w:rPr>
                  <w:rFonts w:ascii="inherit" w:eastAsia="Times New Roman" w:hAnsi="inherit" w:cs="Times New Roman"/>
                  <w:sz w:val="24"/>
                  <w:szCs w:val="24"/>
                  <w:highlight w:val="yellow"/>
                  <w:lang w:eastAsia="en-GB"/>
                  <w:rPrChange w:id="72" w:author="Author">
                    <w:rPr>
                      <w:rFonts w:ascii="inherit" w:eastAsia="Times New Roman" w:hAnsi="inherit" w:cs="Times New Roman"/>
                      <w:sz w:val="24"/>
                      <w:szCs w:val="24"/>
                      <w:highlight w:val="cyan"/>
                      <w:lang w:eastAsia="en-GB"/>
                    </w:rPr>
                  </w:rPrChange>
                </w:rPr>
                <w:t>-</w:t>
              </w:r>
              <w:r w:rsidRPr="00927C91">
                <w:rPr>
                  <w:rFonts w:ascii="inherit" w:eastAsia="Times New Roman" w:hAnsi="inherit" w:cs="Times New Roman"/>
                  <w:sz w:val="24"/>
                  <w:szCs w:val="24"/>
                  <w:highlight w:val="yellow"/>
                  <w:lang w:eastAsia="en-GB"/>
                  <w:rPrChange w:id="73" w:author="Author">
                    <w:rPr>
                      <w:rFonts w:ascii="inherit" w:eastAsia="Times New Roman" w:hAnsi="inherit" w:cs="Times New Roman"/>
                      <w:sz w:val="24"/>
                      <w:szCs w:val="24"/>
                      <w:lang w:eastAsia="en-GB"/>
                    </w:rPr>
                  </w:rPrChange>
                </w:rPr>
                <w:t>generating facility shall</w:t>
              </w:r>
              <w:r w:rsidR="00DD038D" w:rsidRPr="00927C91">
                <w:rPr>
                  <w:rFonts w:ascii="inherit" w:eastAsia="Times New Roman" w:hAnsi="inherit" w:cs="Times New Roman"/>
                  <w:sz w:val="24"/>
                  <w:szCs w:val="24"/>
                  <w:highlight w:val="yellow"/>
                  <w:lang w:eastAsia="en-GB"/>
                  <w:rPrChange w:id="74" w:author="Author">
                    <w:rPr>
                      <w:rFonts w:ascii="inherit" w:eastAsia="Times New Roman" w:hAnsi="inherit" w:cs="Times New Roman"/>
                      <w:sz w:val="24"/>
                      <w:szCs w:val="24"/>
                      <w:lang w:eastAsia="en-GB"/>
                    </w:rPr>
                  </w:rPrChange>
                </w:rPr>
                <w:t>;</w:t>
              </w:r>
            </w:ins>
          </w:p>
        </w:tc>
      </w:tr>
      <w:tr w:rsidR="008A610F" w:rsidRPr="003B7AE9" w14:paraId="7A145FC6" w14:textId="77777777" w:rsidTr="003B7AE9">
        <w:trPr>
          <w:ins w:id="75" w:author="Author"/>
        </w:trPr>
        <w:tc>
          <w:tcPr>
            <w:tcW w:w="0" w:type="auto"/>
            <w:shd w:val="clear" w:color="auto" w:fill="auto"/>
          </w:tcPr>
          <w:p w14:paraId="5E298603" w14:textId="65180A11" w:rsidR="008A610F" w:rsidRPr="001219AF" w:rsidRDefault="008A610F" w:rsidP="003B7AE9">
            <w:pPr>
              <w:spacing w:before="120" w:after="0" w:line="240" w:lineRule="auto"/>
              <w:jc w:val="both"/>
              <w:rPr>
                <w:ins w:id="76" w:author="Author"/>
                <w:rFonts w:ascii="inherit" w:eastAsia="Times New Roman" w:hAnsi="inherit" w:cs="Times New Roman"/>
                <w:sz w:val="24"/>
                <w:szCs w:val="24"/>
                <w:highlight w:val="yellow"/>
                <w:lang w:eastAsia="en-GB"/>
              </w:rPr>
            </w:pPr>
            <w:ins w:id="77" w:author="Author">
              <w:r w:rsidRPr="001219AF">
                <w:rPr>
                  <w:rFonts w:ascii="inherit" w:eastAsia="Times New Roman" w:hAnsi="inherit" w:cs="Times New Roman"/>
                  <w:sz w:val="24"/>
                  <w:szCs w:val="24"/>
                  <w:highlight w:val="yellow"/>
                  <w:lang w:eastAsia="en-GB"/>
                </w:rPr>
                <w:t>(i)</w:t>
              </w:r>
            </w:ins>
          </w:p>
        </w:tc>
        <w:tc>
          <w:tcPr>
            <w:tcW w:w="0" w:type="auto"/>
            <w:shd w:val="clear" w:color="auto" w:fill="auto"/>
          </w:tcPr>
          <w:p w14:paraId="7A07033E" w14:textId="28049B92" w:rsidR="008A610F" w:rsidRPr="00927C91" w:rsidRDefault="00A26865" w:rsidP="003B7AE9">
            <w:pPr>
              <w:spacing w:before="120" w:after="0" w:line="240" w:lineRule="auto"/>
              <w:jc w:val="both"/>
              <w:rPr>
                <w:ins w:id="78" w:author="Author"/>
                <w:rFonts w:ascii="inherit" w:eastAsia="Times New Roman" w:hAnsi="inherit" w:cs="Times New Roman"/>
                <w:sz w:val="24"/>
                <w:szCs w:val="24"/>
                <w:highlight w:val="yellow"/>
                <w:lang w:eastAsia="en-GB"/>
                <w:rPrChange w:id="79" w:author="Author">
                  <w:rPr>
                    <w:ins w:id="80" w:author="Author"/>
                    <w:rFonts w:ascii="inherit" w:eastAsia="Times New Roman" w:hAnsi="inherit" w:cs="Times New Roman"/>
                    <w:sz w:val="24"/>
                    <w:szCs w:val="24"/>
                    <w:lang w:eastAsia="en-GB"/>
                  </w:rPr>
                </w:rPrChange>
              </w:rPr>
            </w:pPr>
            <w:ins w:id="81" w:author="Author">
              <w:r w:rsidRPr="00927C91">
                <w:rPr>
                  <w:rFonts w:ascii="inherit" w:eastAsia="Times New Roman" w:hAnsi="inherit" w:cs="Times New Roman"/>
                  <w:sz w:val="24"/>
                  <w:szCs w:val="24"/>
                  <w:highlight w:val="yellow"/>
                  <w:lang w:eastAsia="en-GB"/>
                  <w:rPrChange w:id="82" w:author="Author">
                    <w:rPr>
                      <w:rFonts w:ascii="inherit" w:eastAsia="Times New Roman" w:hAnsi="inherit" w:cs="Times New Roman"/>
                      <w:sz w:val="24"/>
                      <w:szCs w:val="24"/>
                      <w:lang w:eastAsia="en-GB"/>
                    </w:rPr>
                  </w:rPrChange>
                </w:rPr>
                <w:t>be capable of switching to island operation during disturbances in the relevant system operator</w:t>
              </w:r>
              <w:r w:rsidRPr="00927C91">
                <w:rPr>
                  <w:rFonts w:ascii="inherit" w:eastAsia="Times New Roman" w:hAnsi="inherit" w:cs="Times New Roman" w:hint="eastAsia"/>
                  <w:sz w:val="24"/>
                  <w:szCs w:val="24"/>
                  <w:highlight w:val="yellow"/>
                  <w:lang w:eastAsia="en-GB"/>
                  <w:rPrChange w:id="83" w:author="Author">
                    <w:rPr>
                      <w:rFonts w:ascii="inherit" w:eastAsia="Times New Roman" w:hAnsi="inherit" w:cs="Times New Roman" w:hint="eastAsia"/>
                      <w:sz w:val="24"/>
                      <w:szCs w:val="24"/>
                      <w:lang w:eastAsia="en-GB"/>
                    </w:rPr>
                  </w:rPrChange>
                </w:rPr>
                <w:t>‘</w:t>
              </w:r>
              <w:r w:rsidRPr="00927C91">
                <w:rPr>
                  <w:rFonts w:ascii="inherit" w:eastAsia="Times New Roman" w:hAnsi="inherit" w:cs="Times New Roman"/>
                  <w:sz w:val="24"/>
                  <w:szCs w:val="24"/>
                  <w:highlight w:val="yellow"/>
                  <w:lang w:eastAsia="en-GB"/>
                  <w:rPrChange w:id="84" w:author="Author">
                    <w:rPr>
                      <w:rFonts w:ascii="inherit" w:eastAsia="Times New Roman" w:hAnsi="inherit" w:cs="Times New Roman"/>
                      <w:sz w:val="24"/>
                      <w:szCs w:val="24"/>
                      <w:lang w:eastAsia="en-GB"/>
                    </w:rPr>
                  </w:rPrChange>
                </w:rPr>
                <w:t>s network;</w:t>
              </w:r>
            </w:ins>
          </w:p>
        </w:tc>
      </w:tr>
      <w:tr w:rsidR="008A610F" w:rsidRPr="003B7AE9" w14:paraId="1E3BCC1A" w14:textId="77777777" w:rsidTr="003B7AE9">
        <w:trPr>
          <w:ins w:id="85" w:author="Author"/>
        </w:trPr>
        <w:tc>
          <w:tcPr>
            <w:tcW w:w="0" w:type="auto"/>
            <w:shd w:val="clear" w:color="auto" w:fill="auto"/>
          </w:tcPr>
          <w:p w14:paraId="01C398CD" w14:textId="4C377B64" w:rsidR="008A610F" w:rsidRPr="001219AF" w:rsidRDefault="00A26865" w:rsidP="003B7AE9">
            <w:pPr>
              <w:spacing w:before="120" w:after="0" w:line="240" w:lineRule="auto"/>
              <w:jc w:val="both"/>
              <w:rPr>
                <w:ins w:id="86" w:author="Author"/>
                <w:rFonts w:ascii="inherit" w:eastAsia="Times New Roman" w:hAnsi="inherit" w:cs="Times New Roman"/>
                <w:sz w:val="24"/>
                <w:szCs w:val="24"/>
                <w:highlight w:val="yellow"/>
                <w:lang w:eastAsia="en-GB"/>
              </w:rPr>
            </w:pPr>
            <w:ins w:id="87" w:author="Author">
              <w:r w:rsidRPr="001219AF">
                <w:rPr>
                  <w:rFonts w:ascii="inherit" w:eastAsia="Times New Roman" w:hAnsi="inherit" w:cs="Times New Roman"/>
                  <w:sz w:val="24"/>
                  <w:szCs w:val="24"/>
                  <w:highlight w:val="yellow"/>
                  <w:lang w:eastAsia="en-GB"/>
                </w:rPr>
                <w:t>(ii)</w:t>
              </w:r>
            </w:ins>
          </w:p>
        </w:tc>
        <w:tc>
          <w:tcPr>
            <w:tcW w:w="0" w:type="auto"/>
            <w:shd w:val="clear" w:color="auto" w:fill="auto"/>
          </w:tcPr>
          <w:p w14:paraId="47C9A7EB" w14:textId="71CA6673" w:rsidR="008A610F" w:rsidRPr="00927C91" w:rsidRDefault="00EA6A8E" w:rsidP="003B7AE9">
            <w:pPr>
              <w:spacing w:before="120" w:after="0" w:line="240" w:lineRule="auto"/>
              <w:jc w:val="both"/>
              <w:rPr>
                <w:ins w:id="88" w:author="Author"/>
                <w:rFonts w:ascii="inherit" w:eastAsia="Times New Roman" w:hAnsi="inherit" w:cs="Times New Roman"/>
                <w:sz w:val="24"/>
                <w:szCs w:val="24"/>
                <w:highlight w:val="yellow"/>
                <w:lang w:eastAsia="en-GB"/>
                <w:rPrChange w:id="89" w:author="Author">
                  <w:rPr>
                    <w:ins w:id="90" w:author="Author"/>
                    <w:rFonts w:ascii="inherit" w:eastAsia="Times New Roman" w:hAnsi="inherit" w:cs="Times New Roman"/>
                    <w:sz w:val="24"/>
                    <w:szCs w:val="24"/>
                    <w:lang w:eastAsia="en-GB"/>
                  </w:rPr>
                </w:rPrChange>
              </w:rPr>
            </w:pPr>
            <w:ins w:id="91" w:author="Author">
              <w:r w:rsidRPr="00927C91">
                <w:rPr>
                  <w:rFonts w:ascii="inherit" w:eastAsia="Times New Roman" w:hAnsi="inherit" w:cs="Times New Roman"/>
                  <w:sz w:val="24"/>
                  <w:szCs w:val="24"/>
                  <w:highlight w:val="yellow"/>
                  <w:lang w:eastAsia="en-GB"/>
                  <w:rPrChange w:id="92" w:author="Author">
                    <w:rPr>
                      <w:rFonts w:ascii="inherit" w:eastAsia="Times New Roman" w:hAnsi="inherit" w:cs="Times New Roman"/>
                      <w:sz w:val="24"/>
                      <w:szCs w:val="24"/>
                      <w:lang w:eastAsia="en-GB"/>
                    </w:rPr>
                  </w:rPrChange>
                </w:rPr>
                <w:t xml:space="preserve">limit the amount of power exported into the relevant system operator </w:t>
              </w:r>
              <w:r w:rsidR="00C10956" w:rsidRPr="00927C91">
                <w:rPr>
                  <w:rFonts w:ascii="inherit" w:eastAsia="Times New Roman" w:hAnsi="inherit" w:cs="Times New Roman"/>
                  <w:sz w:val="24"/>
                  <w:szCs w:val="24"/>
                  <w:highlight w:val="yellow"/>
                  <w:lang w:eastAsia="en-GB"/>
                  <w:rPrChange w:id="93" w:author="Author">
                    <w:rPr>
                      <w:rFonts w:ascii="inherit" w:eastAsia="Times New Roman" w:hAnsi="inherit" w:cs="Times New Roman"/>
                      <w:sz w:val="24"/>
                      <w:szCs w:val="24"/>
                      <w:highlight w:val="cyan"/>
                      <w:lang w:eastAsia="en-GB"/>
                    </w:rPr>
                  </w:rPrChange>
                </w:rPr>
                <w:t>network</w:t>
              </w:r>
              <w:r w:rsidRPr="00927C91">
                <w:rPr>
                  <w:rFonts w:ascii="inherit" w:eastAsia="Times New Roman" w:hAnsi="inherit" w:cs="Times New Roman"/>
                  <w:sz w:val="24"/>
                  <w:szCs w:val="24"/>
                  <w:highlight w:val="yellow"/>
                  <w:lang w:eastAsia="en-GB"/>
                  <w:rPrChange w:id="94" w:author="Author">
                    <w:rPr>
                      <w:rFonts w:ascii="inherit" w:eastAsia="Times New Roman" w:hAnsi="inherit" w:cs="Times New Roman"/>
                      <w:sz w:val="24"/>
                      <w:szCs w:val="24"/>
                      <w:lang w:eastAsia="en-GB"/>
                    </w:rPr>
                  </w:rPrChange>
                </w:rPr>
                <w:t>. This limit shall not exceed 30 % of the maximum capacity of the power</w:t>
              </w:r>
              <w:r w:rsidR="00540DEC" w:rsidRPr="00927C91">
                <w:rPr>
                  <w:rFonts w:ascii="inherit" w:eastAsia="Times New Roman" w:hAnsi="inherit" w:cs="Times New Roman"/>
                  <w:sz w:val="24"/>
                  <w:szCs w:val="24"/>
                  <w:highlight w:val="yellow"/>
                  <w:lang w:eastAsia="en-GB"/>
                  <w:rPrChange w:id="95" w:author="Author">
                    <w:rPr>
                      <w:rFonts w:ascii="inherit" w:eastAsia="Times New Roman" w:hAnsi="inherit" w:cs="Times New Roman"/>
                      <w:sz w:val="24"/>
                      <w:szCs w:val="24"/>
                      <w:highlight w:val="cyan"/>
                      <w:lang w:eastAsia="en-GB"/>
                    </w:rPr>
                  </w:rPrChange>
                </w:rPr>
                <w:t>-</w:t>
              </w:r>
              <w:r w:rsidRPr="00927C91">
                <w:rPr>
                  <w:rFonts w:ascii="inherit" w:eastAsia="Times New Roman" w:hAnsi="inherit" w:cs="Times New Roman"/>
                  <w:sz w:val="24"/>
                  <w:szCs w:val="24"/>
                  <w:highlight w:val="yellow"/>
                  <w:lang w:eastAsia="en-GB"/>
                  <w:rPrChange w:id="96" w:author="Author">
                    <w:rPr>
                      <w:rFonts w:ascii="inherit" w:eastAsia="Times New Roman" w:hAnsi="inherit" w:cs="Times New Roman"/>
                      <w:sz w:val="24"/>
                      <w:szCs w:val="24"/>
                      <w:lang w:eastAsia="en-GB"/>
                    </w:rPr>
                  </w:rPrChange>
                </w:rPr>
                <w:t xml:space="preserve">generating facility </w:t>
              </w:r>
              <w:r w:rsidR="004A355D" w:rsidRPr="00927C91">
                <w:rPr>
                  <w:rFonts w:ascii="inherit" w:eastAsia="Times New Roman" w:hAnsi="inherit" w:cs="Times New Roman"/>
                  <w:sz w:val="24"/>
                  <w:szCs w:val="24"/>
                  <w:highlight w:val="yellow"/>
                  <w:lang w:eastAsia="en-GB"/>
                  <w:rPrChange w:id="97" w:author="Author">
                    <w:rPr>
                      <w:rFonts w:ascii="inherit" w:eastAsia="Times New Roman" w:hAnsi="inherit" w:cs="Times New Roman"/>
                      <w:sz w:val="24"/>
                      <w:szCs w:val="24"/>
                      <w:highlight w:val="cyan"/>
                      <w:lang w:eastAsia="en-GB"/>
                    </w:rPr>
                  </w:rPrChange>
                </w:rPr>
                <w:t xml:space="preserve">for a limited time period to be </w:t>
              </w:r>
              <w:r w:rsidRPr="00927C91">
                <w:rPr>
                  <w:rFonts w:ascii="inherit" w:eastAsia="Times New Roman" w:hAnsi="inherit" w:cs="Times New Roman"/>
                  <w:sz w:val="24"/>
                  <w:szCs w:val="24"/>
                  <w:highlight w:val="yellow"/>
                  <w:lang w:eastAsia="en-GB"/>
                  <w:rPrChange w:id="98" w:author="Author">
                    <w:rPr>
                      <w:rFonts w:ascii="inherit" w:eastAsia="Times New Roman" w:hAnsi="inherit" w:cs="Times New Roman"/>
                      <w:sz w:val="24"/>
                      <w:szCs w:val="24"/>
                      <w:lang w:eastAsia="en-GB"/>
                    </w:rPr>
                  </w:rPrChange>
                </w:rPr>
                <w:t>agreed between the power generating facility owner and the relevant system operator;</w:t>
              </w:r>
            </w:ins>
          </w:p>
        </w:tc>
      </w:tr>
      <w:tr w:rsidR="008A610F" w:rsidRPr="003B7AE9" w14:paraId="43296951" w14:textId="77777777" w:rsidTr="003B7AE9">
        <w:trPr>
          <w:ins w:id="99" w:author="Author"/>
        </w:trPr>
        <w:tc>
          <w:tcPr>
            <w:tcW w:w="0" w:type="auto"/>
            <w:shd w:val="clear" w:color="auto" w:fill="auto"/>
          </w:tcPr>
          <w:p w14:paraId="3A878013" w14:textId="16DB65FD" w:rsidR="008A610F" w:rsidRPr="001219AF" w:rsidRDefault="00EA6A8E" w:rsidP="003B7AE9">
            <w:pPr>
              <w:spacing w:before="120" w:after="0" w:line="240" w:lineRule="auto"/>
              <w:jc w:val="both"/>
              <w:rPr>
                <w:ins w:id="100" w:author="Author"/>
                <w:rFonts w:ascii="inherit" w:eastAsia="Times New Roman" w:hAnsi="inherit" w:cs="Times New Roman"/>
                <w:sz w:val="24"/>
                <w:szCs w:val="24"/>
                <w:highlight w:val="yellow"/>
                <w:lang w:eastAsia="en-GB"/>
              </w:rPr>
            </w:pPr>
            <w:ins w:id="101" w:author="Author">
              <w:r w:rsidRPr="001219AF">
                <w:rPr>
                  <w:rFonts w:ascii="inherit" w:eastAsia="Times New Roman" w:hAnsi="inherit" w:cs="Times New Roman"/>
                  <w:sz w:val="24"/>
                  <w:szCs w:val="24"/>
                  <w:highlight w:val="yellow"/>
                  <w:lang w:eastAsia="en-GB"/>
                </w:rPr>
                <w:t>(iii)</w:t>
              </w:r>
            </w:ins>
          </w:p>
        </w:tc>
        <w:tc>
          <w:tcPr>
            <w:tcW w:w="0" w:type="auto"/>
            <w:shd w:val="clear" w:color="auto" w:fill="auto"/>
          </w:tcPr>
          <w:p w14:paraId="7B493955" w14:textId="72B9B493" w:rsidR="008A610F" w:rsidRPr="00927C91" w:rsidRDefault="00886881" w:rsidP="003B7AE9">
            <w:pPr>
              <w:spacing w:before="120" w:after="0" w:line="240" w:lineRule="auto"/>
              <w:jc w:val="both"/>
              <w:rPr>
                <w:ins w:id="102" w:author="Author"/>
                <w:rFonts w:ascii="inherit" w:eastAsia="Times New Roman" w:hAnsi="inherit" w:cs="Times New Roman"/>
                <w:sz w:val="24"/>
                <w:szCs w:val="24"/>
                <w:highlight w:val="yellow"/>
                <w:lang w:eastAsia="en-GB"/>
                <w:rPrChange w:id="103" w:author="Author">
                  <w:rPr>
                    <w:ins w:id="104" w:author="Author"/>
                    <w:rFonts w:ascii="inherit" w:eastAsia="Times New Roman" w:hAnsi="inherit" w:cs="Times New Roman"/>
                    <w:sz w:val="24"/>
                    <w:szCs w:val="24"/>
                    <w:lang w:eastAsia="en-GB"/>
                  </w:rPr>
                </w:rPrChange>
              </w:rPr>
            </w:pPr>
            <w:ins w:id="105" w:author="Author">
              <w:r w:rsidRPr="00927C91">
                <w:rPr>
                  <w:rFonts w:ascii="inherit" w:eastAsia="Times New Roman" w:hAnsi="inherit" w:cs="Times New Roman"/>
                  <w:sz w:val="24"/>
                  <w:szCs w:val="24"/>
                  <w:highlight w:val="yellow"/>
                  <w:lang w:eastAsia="en-GB"/>
                  <w:rPrChange w:id="106" w:author="Author">
                    <w:rPr>
                      <w:rFonts w:ascii="inherit" w:eastAsia="Times New Roman" w:hAnsi="inherit" w:cs="Times New Roman"/>
                      <w:sz w:val="24"/>
                      <w:szCs w:val="24"/>
                      <w:highlight w:val="cyan"/>
                      <w:lang w:eastAsia="en-GB"/>
                    </w:rPr>
                  </w:rPrChange>
                </w:rPr>
                <w:t>include</w:t>
              </w:r>
              <w:r w:rsidR="00D27A4F" w:rsidRPr="00927C91">
                <w:rPr>
                  <w:rFonts w:ascii="inherit" w:eastAsia="Times New Roman" w:hAnsi="inherit" w:cs="Times New Roman"/>
                  <w:sz w:val="24"/>
                  <w:szCs w:val="24"/>
                  <w:highlight w:val="yellow"/>
                  <w:lang w:eastAsia="en-GB"/>
                  <w:rPrChange w:id="107" w:author="Author">
                    <w:rPr>
                      <w:rFonts w:ascii="inherit" w:eastAsia="Times New Roman" w:hAnsi="inherit" w:cs="Times New Roman"/>
                      <w:sz w:val="24"/>
                      <w:szCs w:val="24"/>
                      <w:lang w:eastAsia="en-GB"/>
                    </w:rPr>
                  </w:rPrChange>
                </w:rPr>
                <w:t xml:space="preserve"> a protection device at the connection point interface for rapid disconnection of the power generating facility from the relevant system operator network. The required protection features and settings are agreed between the power generating facility owner and the relevant system operator.</w:t>
              </w:r>
            </w:ins>
          </w:p>
        </w:tc>
      </w:tr>
      <w:tr w:rsidR="0034111F" w:rsidRPr="003B7AE9" w14:paraId="2B11B501" w14:textId="77777777" w:rsidTr="003B7AE9">
        <w:trPr>
          <w:ins w:id="108" w:author="Author"/>
        </w:trPr>
        <w:tc>
          <w:tcPr>
            <w:tcW w:w="0" w:type="auto"/>
            <w:shd w:val="clear" w:color="auto" w:fill="auto"/>
          </w:tcPr>
          <w:p w14:paraId="285CCF4B" w14:textId="49AF2C93" w:rsidR="0034111F" w:rsidRPr="00927C91" w:rsidRDefault="0034111F" w:rsidP="003B7AE9">
            <w:pPr>
              <w:spacing w:before="120" w:after="0" w:line="240" w:lineRule="auto"/>
              <w:jc w:val="both"/>
              <w:rPr>
                <w:ins w:id="109" w:author="Author"/>
                <w:rFonts w:ascii="inherit" w:eastAsia="Times New Roman" w:hAnsi="inherit" w:cs="Times New Roman"/>
                <w:sz w:val="24"/>
                <w:szCs w:val="24"/>
                <w:highlight w:val="yellow"/>
                <w:lang w:eastAsia="en-GB"/>
                <w:rPrChange w:id="110" w:author="Author">
                  <w:rPr>
                    <w:ins w:id="111" w:author="Author"/>
                    <w:rFonts w:ascii="inherit" w:eastAsia="Times New Roman" w:hAnsi="inherit" w:cs="Times New Roman"/>
                    <w:sz w:val="24"/>
                    <w:szCs w:val="24"/>
                    <w:lang w:eastAsia="en-GB"/>
                  </w:rPr>
                </w:rPrChange>
              </w:rPr>
            </w:pPr>
            <w:commentRangeStart w:id="112"/>
            <w:ins w:id="113" w:author="Author">
              <w:r w:rsidRPr="00927C91">
                <w:rPr>
                  <w:rFonts w:ascii="inherit" w:eastAsia="Times New Roman" w:hAnsi="inherit" w:cs="Times New Roman"/>
                  <w:sz w:val="24"/>
                  <w:szCs w:val="24"/>
                  <w:highlight w:val="yellow"/>
                  <w:lang w:eastAsia="en-GB"/>
                  <w:rPrChange w:id="114" w:author="Author">
                    <w:rPr>
                      <w:rFonts w:ascii="inherit" w:eastAsia="Times New Roman" w:hAnsi="inherit" w:cs="Times New Roman"/>
                      <w:sz w:val="24"/>
                      <w:szCs w:val="24"/>
                      <w:lang w:eastAsia="en-GB"/>
                    </w:rPr>
                  </w:rPrChange>
                </w:rPr>
                <w:t>3</w:t>
              </w:r>
              <w:commentRangeEnd w:id="112"/>
              <w:r w:rsidR="00370F67" w:rsidRPr="00927C91">
                <w:rPr>
                  <w:rStyle w:val="CommentReference"/>
                  <w:highlight w:val="yellow"/>
                  <w:rPrChange w:id="115" w:author="Author">
                    <w:rPr>
                      <w:rStyle w:val="CommentReference"/>
                    </w:rPr>
                  </w:rPrChange>
                </w:rPr>
                <w:commentReference w:id="112"/>
              </w:r>
              <w:r w:rsidRPr="00927C91">
                <w:rPr>
                  <w:rFonts w:ascii="inherit" w:eastAsia="Times New Roman" w:hAnsi="inherit" w:cs="Times New Roman"/>
                  <w:sz w:val="24"/>
                  <w:szCs w:val="24"/>
                  <w:highlight w:val="yellow"/>
                  <w:lang w:eastAsia="en-GB"/>
                  <w:rPrChange w:id="116" w:author="Author">
                    <w:rPr>
                      <w:rFonts w:ascii="inherit" w:eastAsia="Times New Roman" w:hAnsi="inherit" w:cs="Times New Roman"/>
                      <w:sz w:val="24"/>
                      <w:szCs w:val="24"/>
                      <w:lang w:eastAsia="en-GB"/>
                    </w:rPr>
                  </w:rPrChange>
                </w:rPr>
                <w:t>.</w:t>
              </w:r>
            </w:ins>
          </w:p>
        </w:tc>
        <w:tc>
          <w:tcPr>
            <w:tcW w:w="0" w:type="auto"/>
            <w:shd w:val="clear" w:color="auto" w:fill="auto"/>
          </w:tcPr>
          <w:p w14:paraId="0B893DBA" w14:textId="0B9B8C2A" w:rsidR="0034111F" w:rsidRPr="00927C91" w:rsidRDefault="00F75030" w:rsidP="003B7AE9">
            <w:pPr>
              <w:spacing w:before="120" w:after="0" w:line="240" w:lineRule="auto"/>
              <w:jc w:val="both"/>
              <w:rPr>
                <w:ins w:id="117" w:author="Author"/>
                <w:rFonts w:ascii="inherit" w:eastAsia="Times New Roman" w:hAnsi="inherit" w:cs="Times New Roman"/>
                <w:sz w:val="24"/>
                <w:szCs w:val="24"/>
                <w:highlight w:val="yellow"/>
                <w:lang w:eastAsia="en-GB"/>
                <w:rPrChange w:id="118" w:author="Author">
                  <w:rPr>
                    <w:ins w:id="119" w:author="Author"/>
                    <w:rFonts w:ascii="inherit" w:eastAsia="Times New Roman" w:hAnsi="inherit" w:cs="Times New Roman"/>
                    <w:sz w:val="24"/>
                    <w:szCs w:val="24"/>
                    <w:lang w:eastAsia="en-GB"/>
                  </w:rPr>
                </w:rPrChange>
              </w:rPr>
            </w:pPr>
            <w:ins w:id="120" w:author="Author">
              <w:r w:rsidRPr="00927C91">
                <w:rPr>
                  <w:rFonts w:ascii="inherit" w:eastAsia="Times New Roman" w:hAnsi="inherit" w:cs="Times New Roman"/>
                  <w:sz w:val="24"/>
                  <w:szCs w:val="24"/>
                  <w:highlight w:val="yellow"/>
                  <w:lang w:eastAsia="en-GB"/>
                  <w:rPrChange w:id="121" w:author="Author">
                    <w:rPr>
                      <w:rFonts w:ascii="inherit" w:eastAsia="Times New Roman" w:hAnsi="inherit" w:cs="Times New Roman"/>
                      <w:sz w:val="24"/>
                      <w:szCs w:val="24"/>
                      <w:highlight w:val="cyan"/>
                      <w:lang w:eastAsia="en-GB"/>
                    </w:rPr>
                  </w:rPrChange>
                </w:rPr>
                <w:t xml:space="preserve">&lt;placeholder for </w:t>
              </w:r>
              <w:r w:rsidR="00B30356" w:rsidRPr="00927C91">
                <w:rPr>
                  <w:rFonts w:ascii="inherit" w:eastAsia="Times New Roman" w:hAnsi="inherit" w:cs="Times New Roman"/>
                  <w:sz w:val="24"/>
                  <w:szCs w:val="24"/>
                  <w:highlight w:val="yellow"/>
                  <w:lang w:eastAsia="en-GB"/>
                  <w:rPrChange w:id="122" w:author="Author">
                    <w:rPr>
                      <w:rFonts w:ascii="inherit" w:eastAsia="Times New Roman" w:hAnsi="inherit" w:cs="Times New Roman"/>
                      <w:strike/>
                      <w:color w:val="FF0000"/>
                      <w:sz w:val="24"/>
                      <w:szCs w:val="24"/>
                      <w:highlight w:val="yellow"/>
                      <w:lang w:eastAsia="en-GB"/>
                    </w:rPr>
                  </w:rPrChange>
                </w:rPr>
                <w:t xml:space="preserve">family definition </w:t>
              </w:r>
              <w:r w:rsidR="00F34E47" w:rsidRPr="00927C91">
                <w:rPr>
                  <w:rFonts w:ascii="inherit" w:eastAsia="Times New Roman" w:hAnsi="inherit" w:cs="Times New Roman"/>
                  <w:sz w:val="24"/>
                  <w:szCs w:val="24"/>
                  <w:highlight w:val="yellow"/>
                  <w:lang w:eastAsia="en-GB"/>
                  <w:rPrChange w:id="123" w:author="Author">
                    <w:rPr>
                      <w:rFonts w:ascii="inherit" w:eastAsia="Times New Roman" w:hAnsi="inherit" w:cs="Times New Roman"/>
                      <w:sz w:val="24"/>
                      <w:szCs w:val="24"/>
                      <w:highlight w:val="cyan"/>
                      <w:lang w:eastAsia="en-GB"/>
                    </w:rPr>
                  </w:rPrChange>
                </w:rPr>
                <w:t xml:space="preserve">scope of application </w:t>
              </w:r>
              <w:r w:rsidR="00B30356" w:rsidRPr="00927C91">
                <w:rPr>
                  <w:rFonts w:ascii="inherit" w:eastAsia="Times New Roman" w:hAnsi="inherit" w:cs="Times New Roman" w:hint="eastAsia"/>
                  <w:sz w:val="24"/>
                  <w:szCs w:val="24"/>
                  <w:highlight w:val="yellow"/>
                  <w:lang w:eastAsia="en-GB"/>
                  <w:rPrChange w:id="124" w:author="Author">
                    <w:rPr>
                      <w:rFonts w:ascii="inherit" w:eastAsia="Times New Roman" w:hAnsi="inherit" w:cs="Times New Roman" w:hint="eastAsia"/>
                      <w:strike/>
                      <w:color w:val="FF0000"/>
                      <w:sz w:val="24"/>
                      <w:szCs w:val="24"/>
                      <w:highlight w:val="yellow"/>
                      <w:lang w:eastAsia="en-GB"/>
                    </w:rPr>
                  </w:rPrChange>
                </w:rPr>
                <w:t>–</w:t>
              </w:r>
              <w:r w:rsidR="00B30356" w:rsidRPr="00927C91">
                <w:rPr>
                  <w:rFonts w:ascii="inherit" w:eastAsia="Times New Roman" w:hAnsi="inherit" w:cs="Times New Roman"/>
                  <w:sz w:val="24"/>
                  <w:szCs w:val="24"/>
                  <w:highlight w:val="yellow"/>
                  <w:lang w:eastAsia="en-GB"/>
                  <w:rPrChange w:id="125" w:author="Author">
                    <w:rPr>
                      <w:rFonts w:ascii="inherit" w:eastAsia="Times New Roman" w:hAnsi="inherit" w:cs="Times New Roman"/>
                      <w:strike/>
                      <w:color w:val="FF0000"/>
                      <w:sz w:val="24"/>
                      <w:szCs w:val="24"/>
                      <w:highlight w:val="yellow"/>
                      <w:lang w:eastAsia="en-GB"/>
                    </w:rPr>
                  </w:rPrChange>
                </w:rPr>
                <w:t xml:space="preserve"> refer to EG HCF recommendations</w:t>
              </w:r>
              <w:r w:rsidR="00F34E47" w:rsidRPr="00927C91">
                <w:rPr>
                  <w:rFonts w:ascii="inherit" w:eastAsia="Times New Roman" w:hAnsi="inherit" w:cs="Times New Roman"/>
                  <w:sz w:val="24"/>
                  <w:szCs w:val="24"/>
                  <w:highlight w:val="yellow"/>
                  <w:lang w:eastAsia="en-GB"/>
                  <w:rPrChange w:id="126" w:author="Author">
                    <w:rPr>
                      <w:rFonts w:ascii="inherit" w:eastAsia="Times New Roman" w:hAnsi="inherit" w:cs="Times New Roman"/>
                      <w:sz w:val="24"/>
                      <w:szCs w:val="24"/>
                      <w:highlight w:val="cyan"/>
                      <w:lang w:eastAsia="en-GB"/>
                    </w:rPr>
                  </w:rPrChange>
                </w:rPr>
                <w:t>&gt;</w:t>
              </w:r>
            </w:ins>
          </w:p>
        </w:tc>
      </w:tr>
      <w:tr w:rsidR="00E110FF" w:rsidRPr="003B7AE9" w14:paraId="39E6471B" w14:textId="77777777" w:rsidTr="003B7AE9">
        <w:trPr>
          <w:ins w:id="127" w:author="Author"/>
        </w:trPr>
        <w:tc>
          <w:tcPr>
            <w:tcW w:w="0" w:type="auto"/>
            <w:shd w:val="clear" w:color="auto" w:fill="auto"/>
          </w:tcPr>
          <w:p w14:paraId="299B092F" w14:textId="56705CA5" w:rsidR="00E110FF" w:rsidRDefault="0094251F" w:rsidP="003B7AE9">
            <w:pPr>
              <w:spacing w:before="120" w:after="0" w:line="240" w:lineRule="auto"/>
              <w:jc w:val="both"/>
              <w:rPr>
                <w:ins w:id="128" w:author="Author"/>
                <w:rFonts w:ascii="inherit" w:eastAsia="Times New Roman" w:hAnsi="inherit" w:cs="Times New Roman"/>
                <w:sz w:val="24"/>
                <w:szCs w:val="24"/>
                <w:highlight w:val="yellow"/>
                <w:lang w:eastAsia="en-GB"/>
              </w:rPr>
            </w:pPr>
            <w:ins w:id="129" w:author="Author">
              <w:r>
                <w:rPr>
                  <w:rFonts w:ascii="inherit" w:eastAsia="Times New Roman" w:hAnsi="inherit" w:cs="Times New Roman"/>
                  <w:sz w:val="24"/>
                  <w:szCs w:val="24"/>
                  <w:highlight w:val="yellow"/>
                  <w:lang w:eastAsia="en-GB"/>
                </w:rPr>
                <w:t>4</w:t>
              </w:r>
              <w:r w:rsidR="0071171E">
                <w:rPr>
                  <w:rFonts w:ascii="inherit" w:eastAsia="Times New Roman" w:hAnsi="inherit" w:cs="Times New Roman"/>
                  <w:sz w:val="24"/>
                  <w:szCs w:val="24"/>
                  <w:highlight w:val="yellow"/>
                  <w:lang w:eastAsia="en-GB"/>
                </w:rPr>
                <w:t>.</w:t>
              </w:r>
            </w:ins>
          </w:p>
        </w:tc>
        <w:tc>
          <w:tcPr>
            <w:tcW w:w="0" w:type="auto"/>
            <w:shd w:val="clear" w:color="auto" w:fill="auto"/>
          </w:tcPr>
          <w:p w14:paraId="3BBC17B5" w14:textId="4EDF7482" w:rsidR="00E110FF" w:rsidRPr="00E73B80" w:rsidRDefault="00A81D20" w:rsidP="00370F67">
            <w:pPr>
              <w:spacing w:before="120" w:after="0" w:line="240" w:lineRule="auto"/>
              <w:jc w:val="both"/>
              <w:rPr>
                <w:ins w:id="130" w:author="Author"/>
                <w:rFonts w:ascii="inherit" w:eastAsia="Times New Roman" w:hAnsi="inherit" w:cs="Times New Roman"/>
                <w:sz w:val="24"/>
                <w:szCs w:val="24"/>
                <w:highlight w:val="yellow"/>
                <w:lang w:eastAsia="en-GB"/>
              </w:rPr>
            </w:pPr>
            <w:ins w:id="131" w:author="Author">
              <w:r>
                <w:rPr>
                  <w:rFonts w:ascii="inherit" w:eastAsia="Times New Roman" w:hAnsi="inherit" w:cs="Times New Roman"/>
                  <w:sz w:val="24"/>
                  <w:szCs w:val="24"/>
                  <w:highlight w:val="yellow"/>
                  <w:lang w:eastAsia="en-GB"/>
                </w:rPr>
                <w:t xml:space="preserve">The documents defining the requirements and verification of compliance as defined by each Member State and system operators shall be made available in English within three months of </w:t>
              </w:r>
              <w:r w:rsidRPr="001219AF">
                <w:rPr>
                  <w:rFonts w:ascii="inherit" w:eastAsia="Times New Roman" w:hAnsi="inherit" w:cs="Times New Roman"/>
                  <w:sz w:val="24"/>
                  <w:szCs w:val="24"/>
                  <w:highlight w:val="yellow"/>
                  <w:lang w:eastAsia="en-GB"/>
                </w:rPr>
                <w:t>publication</w:t>
              </w:r>
              <w:r w:rsidR="007469D0" w:rsidRPr="001219AF">
                <w:rPr>
                  <w:rFonts w:ascii="inherit" w:eastAsia="Times New Roman" w:hAnsi="inherit" w:cs="Times New Roman"/>
                  <w:sz w:val="24"/>
                  <w:szCs w:val="24"/>
                  <w:highlight w:val="yellow"/>
                  <w:lang w:eastAsia="en-GB"/>
                </w:rPr>
                <w:t xml:space="preserve"> of the original document</w:t>
              </w:r>
              <w:r w:rsidRPr="001219AF">
                <w:rPr>
                  <w:rFonts w:ascii="inherit" w:eastAsia="Times New Roman" w:hAnsi="inherit" w:cs="Times New Roman"/>
                  <w:sz w:val="24"/>
                  <w:szCs w:val="24"/>
                  <w:highlight w:val="yellow"/>
                  <w:lang w:eastAsia="en-GB"/>
                </w:rPr>
                <w:t>.</w:t>
              </w:r>
              <w:r w:rsidR="000B552C" w:rsidRPr="001219AF">
                <w:rPr>
                  <w:rFonts w:ascii="inherit" w:eastAsia="Times New Roman" w:hAnsi="inherit" w:cs="Times New Roman"/>
                  <w:sz w:val="24"/>
                  <w:szCs w:val="24"/>
                  <w:highlight w:val="yellow"/>
                  <w:lang w:eastAsia="en-GB"/>
                </w:rPr>
                <w:t xml:space="preserve"> </w:t>
              </w:r>
              <w:r w:rsidR="000B552C">
                <w:rPr>
                  <w:rFonts w:ascii="inherit" w:eastAsia="Times New Roman" w:hAnsi="inherit" w:cs="Times New Roman"/>
                  <w:sz w:val="24"/>
                  <w:szCs w:val="24"/>
                  <w:highlight w:val="yellow"/>
                  <w:lang w:eastAsia="en-GB"/>
                </w:rPr>
                <w:t xml:space="preserve">Unless English is the official language of the Member State, the version translated into English shall bear the </w:t>
              </w:r>
              <w:r w:rsidR="00196562">
                <w:rPr>
                  <w:rFonts w:ascii="inherit" w:eastAsia="Times New Roman" w:hAnsi="inherit" w:cs="Times New Roman"/>
                  <w:sz w:val="24"/>
                  <w:szCs w:val="24"/>
                  <w:highlight w:val="yellow"/>
                  <w:lang w:eastAsia="en-GB"/>
                </w:rPr>
                <w:t>word</w:t>
              </w:r>
              <w:r w:rsidR="00BC5779">
                <w:rPr>
                  <w:rFonts w:ascii="inherit" w:eastAsia="Times New Roman" w:hAnsi="inherit" w:cs="Times New Roman"/>
                  <w:sz w:val="24"/>
                  <w:szCs w:val="24"/>
                  <w:highlight w:val="yellow"/>
                  <w:lang w:eastAsia="en-GB"/>
                </w:rPr>
                <w:t>s</w:t>
              </w:r>
              <w:r w:rsidR="00196562">
                <w:rPr>
                  <w:rFonts w:ascii="inherit" w:eastAsia="Times New Roman" w:hAnsi="inherit" w:cs="Times New Roman"/>
                  <w:sz w:val="24"/>
                  <w:szCs w:val="24"/>
                  <w:highlight w:val="yellow"/>
                  <w:lang w:eastAsia="en-GB"/>
                </w:rPr>
                <w:t xml:space="preserve"> “Translation of the original document”.</w:t>
              </w:r>
              <w:r>
                <w:rPr>
                  <w:rFonts w:ascii="inherit" w:eastAsia="Times New Roman" w:hAnsi="inherit" w:cs="Times New Roman"/>
                  <w:sz w:val="24"/>
                  <w:szCs w:val="24"/>
                  <w:highlight w:val="yellow"/>
                  <w:lang w:eastAsia="en-GB"/>
                </w:rPr>
                <w:t xml:space="preserve"> </w:t>
              </w:r>
            </w:ins>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25E5EDE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facility owner has concluded a final and binding contract for the purchase of the main generating </w:t>
            </w:r>
            <w:r w:rsidRPr="00E62458">
              <w:rPr>
                <w:rFonts w:ascii="inherit" w:eastAsia="Times New Roman" w:hAnsi="inherit" w:cs="Times New Roman"/>
                <w:sz w:val="24"/>
                <w:szCs w:val="24"/>
                <w:lang w:eastAsia="en-GB"/>
              </w:rPr>
              <w:t xml:space="preserve">plant </w:t>
            </w:r>
            <w:r w:rsidRPr="00927C91">
              <w:rPr>
                <w:rFonts w:ascii="inherit" w:eastAsia="Times New Roman" w:hAnsi="inherit" w:cs="Times New Roman"/>
                <w:strike/>
                <w:sz w:val="24"/>
                <w:szCs w:val="24"/>
                <w:highlight w:val="yellow"/>
                <w:lang w:eastAsia="en-GB"/>
                <w:rPrChange w:id="132" w:author="Author">
                  <w:rPr>
                    <w:rFonts w:ascii="inherit" w:eastAsia="Times New Roman" w:hAnsi="inherit" w:cs="Times New Roman"/>
                    <w:sz w:val="24"/>
                    <w:szCs w:val="24"/>
                    <w:lang w:eastAsia="en-GB"/>
                  </w:rPr>
                </w:rPrChange>
              </w:rPr>
              <w:t>by two years</w:t>
            </w:r>
            <w:r w:rsidRPr="00E62458">
              <w:rPr>
                <w:rFonts w:ascii="inherit" w:eastAsia="Times New Roman" w:hAnsi="inherit" w:cs="Times New Roman"/>
                <w:sz w:val="24"/>
                <w:szCs w:val="24"/>
                <w:lang w:eastAsia="en-GB"/>
              </w:rPr>
              <w:t xml:space="preserve"> after the entry into force of the Regulation</w:t>
            </w:r>
            <w:ins w:id="133" w:author="Author">
              <w:r w:rsidR="007B4FCD">
                <w:rPr>
                  <w:rFonts w:ascii="inherit" w:eastAsia="Times New Roman" w:hAnsi="inherit" w:cs="Times New Roman"/>
                  <w:sz w:val="24"/>
                  <w:szCs w:val="24"/>
                  <w:lang w:eastAsia="en-GB"/>
                </w:rPr>
                <w:t xml:space="preserve"> </w:t>
              </w:r>
              <w:r w:rsidR="007B4FCD" w:rsidRPr="00927C91">
                <w:rPr>
                  <w:rFonts w:ascii="inherit" w:eastAsia="Times New Roman" w:hAnsi="inherit" w:cs="Times New Roman"/>
                  <w:sz w:val="24"/>
                  <w:szCs w:val="24"/>
                  <w:highlight w:val="yellow"/>
                  <w:lang w:eastAsia="en-GB"/>
                  <w:rPrChange w:id="134" w:author="Author">
                    <w:rPr>
                      <w:rFonts w:ascii="inherit" w:eastAsia="Times New Roman" w:hAnsi="inherit" w:cs="Times New Roman"/>
                      <w:highlight w:val="yellow"/>
                      <w:lang w:eastAsia="en-GB"/>
                    </w:rPr>
                  </w:rPrChange>
                </w:rPr>
                <w:t>but before entry into force of the national implementation</w:t>
              </w:r>
            </w:ins>
            <w:r w:rsidR="00264A39" w:rsidRPr="00927C91">
              <w:rPr>
                <w:rFonts w:ascii="inherit" w:eastAsia="Times New Roman" w:hAnsi="inherit" w:cs="Times New Roman"/>
                <w:sz w:val="26"/>
                <w:szCs w:val="28"/>
                <w:lang w:eastAsia="en-GB"/>
                <w:rPrChange w:id="135" w:author="Author">
                  <w:rPr>
                    <w:rFonts w:ascii="inherit" w:eastAsia="Times New Roman" w:hAnsi="inherit" w:cs="Times New Roman"/>
                    <w:sz w:val="24"/>
                    <w:szCs w:val="24"/>
                    <w:lang w:eastAsia="en-GB"/>
                  </w:rPr>
                </w:rPrChange>
              </w:rPr>
              <w:t>.</w:t>
            </w:r>
            <w:r w:rsidRPr="00927C91">
              <w:rPr>
                <w:rFonts w:ascii="inherit" w:eastAsia="Times New Roman" w:hAnsi="inherit" w:cs="Times New Roman"/>
                <w:sz w:val="26"/>
                <w:szCs w:val="28"/>
                <w:lang w:eastAsia="en-GB"/>
                <w:rPrChange w:id="136" w:author="Author">
                  <w:rPr>
                    <w:rFonts w:ascii="inherit" w:eastAsia="Times New Roman" w:hAnsi="inherit" w:cs="Times New Roman"/>
                    <w:sz w:val="24"/>
                    <w:szCs w:val="24"/>
                    <w:lang w:eastAsia="en-GB"/>
                  </w:rPr>
                </w:rPrChange>
              </w:rPr>
              <w:t xml:space="preserve"> </w:t>
            </w:r>
            <w:r w:rsidRPr="00E62458">
              <w:rPr>
                <w:rFonts w:ascii="inherit" w:eastAsia="Times New Roman" w:hAnsi="inherit" w:cs="Times New Roman"/>
                <w:sz w:val="24"/>
                <w:szCs w:val="24"/>
                <w:lang w:eastAsia="en-GB"/>
              </w:rPr>
              <w:t xml:space="preserve">The power-generating facility owner must notify the relevant system operator and relevant TSO of conclusion of the contract </w:t>
            </w:r>
            <w:r w:rsidRPr="00927C91">
              <w:rPr>
                <w:rFonts w:ascii="inherit" w:eastAsia="Times New Roman" w:hAnsi="inherit" w:cs="Times New Roman"/>
                <w:strike/>
                <w:sz w:val="24"/>
                <w:szCs w:val="24"/>
                <w:highlight w:val="yellow"/>
                <w:lang w:eastAsia="en-GB"/>
                <w:rPrChange w:id="137" w:author="Author">
                  <w:rPr>
                    <w:rFonts w:ascii="inherit" w:eastAsia="Times New Roman" w:hAnsi="inherit" w:cs="Times New Roman"/>
                    <w:sz w:val="24"/>
                    <w:szCs w:val="24"/>
                    <w:lang w:eastAsia="en-GB"/>
                  </w:rPr>
                </w:rPrChange>
              </w:rPr>
              <w:t>within 30 months</w:t>
            </w:r>
            <w:r w:rsidRPr="00E62458">
              <w:rPr>
                <w:rFonts w:ascii="inherit" w:eastAsia="Times New Roman" w:hAnsi="inherit" w:cs="Times New Roman"/>
                <w:sz w:val="24"/>
                <w:szCs w:val="24"/>
                <w:lang w:eastAsia="en-GB"/>
              </w:rPr>
              <w:t xml:space="preserve">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56EA700" w14:textId="7A4A2DC5" w:rsidR="009A7680" w:rsidRDefault="003B7AE9" w:rsidP="003B7AE9">
      <w:pPr>
        <w:shd w:val="clear" w:color="auto" w:fill="FFFFFF"/>
        <w:spacing w:before="120" w:after="0" w:line="240" w:lineRule="auto"/>
        <w:jc w:val="both"/>
        <w:rPr>
          <w:ins w:id="138" w:author="Author"/>
          <w:rFonts w:ascii="inherit" w:eastAsia="Times New Roman" w:hAnsi="inherit" w:cs="Times New Roman"/>
          <w:color w:val="000000"/>
          <w:sz w:val="24"/>
          <w:szCs w:val="24"/>
          <w:highlight w:val="yellow"/>
          <w:lang w:eastAsia="en-GB"/>
        </w:rPr>
      </w:pPr>
      <w:r w:rsidRPr="003B7AE9">
        <w:rPr>
          <w:rFonts w:ascii="inherit" w:eastAsia="Times New Roman" w:hAnsi="inherit" w:cs="Times New Roman"/>
          <w:color w:val="000000"/>
          <w:sz w:val="24"/>
          <w:szCs w:val="24"/>
          <w:lang w:eastAsia="en-GB"/>
        </w:rPr>
        <w:t xml:space="preserve">1.   The power-generating modules shall comply with the requirements on the basis of </w:t>
      </w:r>
      <w:r w:rsidRPr="00927C91">
        <w:rPr>
          <w:rFonts w:ascii="inherit" w:eastAsia="Times New Roman" w:hAnsi="inherit" w:cs="Times New Roman"/>
          <w:strike/>
          <w:color w:val="000000"/>
          <w:sz w:val="24"/>
          <w:szCs w:val="24"/>
          <w:highlight w:val="yellow"/>
          <w:lang w:eastAsia="en-GB"/>
          <w:rPrChange w:id="139" w:author="Author">
            <w:rPr>
              <w:rFonts w:ascii="inherit" w:eastAsia="Times New Roman" w:hAnsi="inherit" w:cs="Times New Roman"/>
              <w:color w:val="000000"/>
              <w:sz w:val="24"/>
              <w:szCs w:val="24"/>
              <w:lang w:eastAsia="en-GB"/>
            </w:rPr>
          </w:rPrChange>
        </w:rPr>
        <w:t>the voltage level of their connection point and</w:t>
      </w:r>
      <w:r w:rsidRPr="003B7AE9">
        <w:rPr>
          <w:rFonts w:ascii="inherit" w:eastAsia="Times New Roman" w:hAnsi="inherit" w:cs="Times New Roman"/>
          <w:color w:val="000000"/>
          <w:sz w:val="24"/>
          <w:szCs w:val="24"/>
          <w:lang w:eastAsia="en-GB"/>
        </w:rPr>
        <w:t xml:space="preserve"> their maximum capacity according to the categories set out in paragraph 2.</w:t>
      </w:r>
      <w:ins w:id="140" w:author="Author">
        <w:r w:rsidR="00CA5FC9">
          <w:rPr>
            <w:rFonts w:ascii="inherit" w:eastAsia="Times New Roman" w:hAnsi="inherit" w:cs="Times New Roman"/>
            <w:color w:val="000000"/>
            <w:sz w:val="24"/>
            <w:szCs w:val="24"/>
            <w:lang w:eastAsia="en-GB"/>
          </w:rPr>
          <w:t xml:space="preserve"> </w:t>
        </w:r>
        <w:r w:rsidR="00CA5FC9" w:rsidRPr="00927C91">
          <w:rPr>
            <w:rFonts w:ascii="inherit" w:eastAsia="Times New Roman" w:hAnsi="inherit" w:cs="Times New Roman"/>
            <w:color w:val="000000"/>
            <w:sz w:val="24"/>
            <w:szCs w:val="24"/>
            <w:highlight w:val="yellow"/>
            <w:lang w:eastAsia="en-GB"/>
            <w:rPrChange w:id="141" w:author="Author">
              <w:rPr>
                <w:rFonts w:ascii="inherit" w:eastAsia="Times New Roman" w:hAnsi="inherit" w:cs="Times New Roman"/>
                <w:color w:val="000000"/>
                <w:sz w:val="24"/>
                <w:szCs w:val="24"/>
                <w:lang w:eastAsia="en-GB"/>
              </w:rPr>
            </w:rPrChange>
          </w:rPr>
          <w:t>The maximum capacity</w:t>
        </w:r>
        <w:r w:rsidR="009E70D9">
          <w:rPr>
            <w:rFonts w:ascii="inherit" w:eastAsia="Times New Roman" w:hAnsi="inherit" w:cs="Times New Roman"/>
            <w:color w:val="000000"/>
            <w:sz w:val="24"/>
            <w:szCs w:val="24"/>
            <w:highlight w:val="yellow"/>
            <w:lang w:eastAsia="en-GB"/>
          </w:rPr>
          <w:t xml:space="preserve"> sh</w:t>
        </w:r>
        <w:r w:rsidR="008655AD">
          <w:rPr>
            <w:rFonts w:ascii="inherit" w:eastAsia="Times New Roman" w:hAnsi="inherit" w:cs="Times New Roman"/>
            <w:color w:val="000000"/>
            <w:sz w:val="24"/>
            <w:szCs w:val="24"/>
            <w:highlight w:val="yellow"/>
            <w:lang w:eastAsia="en-GB"/>
          </w:rPr>
          <w:t>all</w:t>
        </w:r>
        <w:r w:rsidR="009E70D9">
          <w:rPr>
            <w:rFonts w:ascii="inherit" w:eastAsia="Times New Roman" w:hAnsi="inherit" w:cs="Times New Roman"/>
            <w:color w:val="000000"/>
            <w:sz w:val="24"/>
            <w:szCs w:val="24"/>
            <w:highlight w:val="yellow"/>
            <w:lang w:eastAsia="en-GB"/>
          </w:rPr>
          <w:t xml:space="preserve"> be considered as</w:t>
        </w:r>
        <w:r w:rsidR="009A7680">
          <w:rPr>
            <w:rFonts w:ascii="inherit" w:eastAsia="Times New Roman" w:hAnsi="inherit" w:cs="Times New Roman"/>
            <w:color w:val="000000"/>
            <w:sz w:val="24"/>
            <w:szCs w:val="24"/>
            <w:highlight w:val="yellow"/>
            <w:lang w:eastAsia="en-GB"/>
          </w:rPr>
          <w:t>:</w:t>
        </w:r>
      </w:ins>
    </w:p>
    <w:p w14:paraId="4E104B9E" w14:textId="30EEF0DF" w:rsidR="008655AD" w:rsidRDefault="009A7680" w:rsidP="009A7680">
      <w:pPr>
        <w:shd w:val="clear" w:color="auto" w:fill="FFFFFF"/>
        <w:spacing w:before="120" w:after="0" w:line="240" w:lineRule="auto"/>
        <w:ind w:left="360" w:hanging="360"/>
        <w:jc w:val="both"/>
        <w:rPr>
          <w:ins w:id="142" w:author="Author"/>
          <w:rFonts w:ascii="inherit" w:eastAsia="Times New Roman" w:hAnsi="inherit" w:cs="Times New Roman"/>
          <w:color w:val="000000"/>
          <w:sz w:val="24"/>
          <w:szCs w:val="24"/>
          <w:highlight w:val="yellow"/>
          <w:lang w:eastAsia="en-GB"/>
        </w:rPr>
      </w:pPr>
      <w:ins w:id="143" w:author="Author">
        <w:r>
          <w:rPr>
            <w:rFonts w:ascii="inherit" w:eastAsia="Times New Roman" w:hAnsi="inherit" w:cs="Times New Roman"/>
            <w:color w:val="000000"/>
            <w:sz w:val="24"/>
            <w:szCs w:val="24"/>
            <w:highlight w:val="yellow"/>
            <w:lang w:eastAsia="en-GB"/>
          </w:rPr>
          <w:t>(a)</w:t>
        </w:r>
        <w:r>
          <w:rPr>
            <w:rFonts w:ascii="inherit" w:eastAsia="Times New Roman" w:hAnsi="inherit" w:cs="Times New Roman"/>
            <w:color w:val="000000"/>
            <w:sz w:val="24"/>
            <w:szCs w:val="24"/>
            <w:highlight w:val="yellow"/>
            <w:lang w:eastAsia="en-GB"/>
          </w:rPr>
          <w:tab/>
        </w:r>
        <w:r w:rsidR="00CA5FC9" w:rsidRPr="00927C91">
          <w:rPr>
            <w:rFonts w:ascii="inherit" w:eastAsia="Times New Roman" w:hAnsi="inherit" w:cs="Times New Roman"/>
            <w:color w:val="000000"/>
            <w:sz w:val="24"/>
            <w:szCs w:val="24"/>
            <w:highlight w:val="yellow"/>
            <w:lang w:eastAsia="en-GB"/>
            <w:rPrChange w:id="144" w:author="Author">
              <w:rPr>
                <w:rFonts w:ascii="inherit" w:eastAsia="Times New Roman" w:hAnsi="inherit" w:cs="Times New Roman"/>
                <w:color w:val="000000"/>
                <w:sz w:val="24"/>
                <w:szCs w:val="24"/>
                <w:lang w:eastAsia="en-GB"/>
              </w:rPr>
            </w:rPrChange>
          </w:rPr>
          <w:t xml:space="preserve">for a synchronous power-generating module </w:t>
        </w:r>
        <w:r w:rsidR="00CD089E">
          <w:rPr>
            <w:rFonts w:ascii="inherit" w:eastAsia="Times New Roman" w:hAnsi="inherit" w:cs="Times New Roman"/>
            <w:color w:val="000000"/>
            <w:sz w:val="24"/>
            <w:szCs w:val="24"/>
            <w:highlight w:val="yellow"/>
            <w:lang w:eastAsia="en-GB"/>
          </w:rPr>
          <w:t>the</w:t>
        </w:r>
        <w:r w:rsidR="00CA5FC9" w:rsidRPr="00927C91">
          <w:rPr>
            <w:rFonts w:ascii="inherit" w:eastAsia="Times New Roman" w:hAnsi="inherit" w:cs="Times New Roman"/>
            <w:color w:val="000000"/>
            <w:sz w:val="24"/>
            <w:szCs w:val="24"/>
            <w:highlight w:val="yellow"/>
            <w:lang w:eastAsia="en-GB"/>
            <w:rPrChange w:id="145" w:author="Author">
              <w:rPr>
                <w:rFonts w:ascii="inherit" w:eastAsia="Times New Roman" w:hAnsi="inherit" w:cs="Times New Roman"/>
                <w:color w:val="000000"/>
                <w:sz w:val="24"/>
                <w:szCs w:val="24"/>
                <w:lang w:eastAsia="en-GB"/>
              </w:rPr>
            </w:rPrChange>
          </w:rPr>
          <w:t xml:space="preserve"> nominal rated capacity</w:t>
        </w:r>
        <w:r w:rsidR="00CD089E">
          <w:rPr>
            <w:rFonts w:ascii="inherit" w:eastAsia="Times New Roman" w:hAnsi="inherit" w:cs="Times New Roman"/>
            <w:color w:val="000000"/>
            <w:sz w:val="24"/>
            <w:szCs w:val="24"/>
            <w:highlight w:val="yellow"/>
            <w:lang w:eastAsia="en-GB"/>
          </w:rPr>
          <w:t xml:space="preserve"> of each unit individually</w:t>
        </w:r>
        <w:r w:rsidR="00C76B86">
          <w:rPr>
            <w:rFonts w:ascii="inherit" w:eastAsia="Times New Roman" w:hAnsi="inherit" w:cs="Times New Roman"/>
            <w:color w:val="000000"/>
            <w:sz w:val="24"/>
            <w:szCs w:val="24"/>
            <w:highlight w:val="yellow"/>
            <w:lang w:eastAsia="en-GB"/>
          </w:rPr>
          <w:t>;</w:t>
        </w:r>
      </w:ins>
    </w:p>
    <w:p w14:paraId="20F48CD1" w14:textId="1A927CBF" w:rsidR="002A01E0" w:rsidRPr="002A01E0" w:rsidRDefault="008655AD" w:rsidP="009A7680">
      <w:pPr>
        <w:shd w:val="clear" w:color="auto" w:fill="FFFFFF"/>
        <w:spacing w:before="120" w:after="0" w:line="240" w:lineRule="auto"/>
        <w:ind w:left="360" w:hanging="360"/>
        <w:jc w:val="both"/>
        <w:rPr>
          <w:ins w:id="146" w:author="Author"/>
          <w:rFonts w:ascii="inherit" w:eastAsia="Times New Roman" w:hAnsi="inherit" w:cs="Times New Roman"/>
          <w:color w:val="000000"/>
          <w:sz w:val="24"/>
          <w:szCs w:val="24"/>
          <w:highlight w:val="yellow"/>
          <w:lang w:eastAsia="en-GB"/>
        </w:rPr>
      </w:pPr>
      <w:ins w:id="147" w:author="Author">
        <w:r>
          <w:rPr>
            <w:rFonts w:ascii="inherit" w:eastAsia="Times New Roman" w:hAnsi="inherit" w:cs="Times New Roman"/>
            <w:color w:val="000000"/>
            <w:sz w:val="24"/>
            <w:szCs w:val="24"/>
            <w:highlight w:val="yellow"/>
            <w:lang w:eastAsia="en-GB"/>
          </w:rPr>
          <w:t xml:space="preserve">(b) </w:t>
        </w:r>
        <w:r w:rsidR="00CA5FC9" w:rsidRPr="00927C91">
          <w:rPr>
            <w:rFonts w:ascii="inherit" w:eastAsia="Times New Roman" w:hAnsi="inherit" w:cs="Times New Roman"/>
            <w:color w:val="000000"/>
            <w:sz w:val="24"/>
            <w:szCs w:val="24"/>
            <w:highlight w:val="yellow"/>
            <w:lang w:eastAsia="en-GB"/>
            <w:rPrChange w:id="148" w:author="Author">
              <w:rPr>
                <w:rFonts w:ascii="inherit" w:eastAsia="Times New Roman" w:hAnsi="inherit" w:cs="Times New Roman"/>
                <w:color w:val="000000"/>
                <w:sz w:val="24"/>
                <w:szCs w:val="24"/>
                <w:lang w:eastAsia="en-GB"/>
              </w:rPr>
            </w:rPrChange>
          </w:rPr>
          <w:t xml:space="preserve">for </w:t>
        </w:r>
        <w:r>
          <w:rPr>
            <w:rFonts w:ascii="inherit" w:eastAsia="Times New Roman" w:hAnsi="inherit" w:cs="Times New Roman"/>
            <w:color w:val="000000"/>
            <w:sz w:val="24"/>
            <w:szCs w:val="24"/>
            <w:highlight w:val="yellow"/>
            <w:lang w:eastAsia="en-GB"/>
          </w:rPr>
          <w:t xml:space="preserve">a </w:t>
        </w:r>
        <w:r w:rsidR="00CA5FC9" w:rsidRPr="00927C91">
          <w:rPr>
            <w:rFonts w:ascii="inherit" w:eastAsia="Times New Roman" w:hAnsi="inherit" w:cs="Times New Roman"/>
            <w:color w:val="000000"/>
            <w:sz w:val="24"/>
            <w:szCs w:val="24"/>
            <w:highlight w:val="yellow"/>
            <w:lang w:eastAsia="en-GB"/>
            <w:rPrChange w:id="149" w:author="Author">
              <w:rPr>
                <w:rFonts w:ascii="inherit" w:eastAsia="Times New Roman" w:hAnsi="inherit" w:cs="Times New Roman"/>
                <w:color w:val="000000"/>
                <w:sz w:val="24"/>
                <w:szCs w:val="24"/>
                <w:lang w:eastAsia="en-GB"/>
              </w:rPr>
            </w:rPrChange>
          </w:rPr>
          <w:t xml:space="preserve">power park module </w:t>
        </w:r>
        <w:r w:rsidR="002A01E0">
          <w:rPr>
            <w:rFonts w:ascii="inherit" w:eastAsia="Times New Roman" w:hAnsi="inherit" w:cs="Times New Roman"/>
            <w:color w:val="000000"/>
            <w:sz w:val="24"/>
            <w:szCs w:val="24"/>
            <w:highlight w:val="yellow"/>
            <w:lang w:eastAsia="en-GB"/>
          </w:rPr>
          <w:t xml:space="preserve">consisting of PV </w:t>
        </w:r>
        <w:r w:rsidR="00AF1D07">
          <w:rPr>
            <w:rFonts w:ascii="inherit" w:eastAsia="Times New Roman" w:hAnsi="inherit" w:cs="Times New Roman"/>
            <w:color w:val="000000"/>
            <w:sz w:val="24"/>
            <w:szCs w:val="24"/>
            <w:highlight w:val="yellow"/>
            <w:lang w:eastAsia="en-GB"/>
          </w:rPr>
          <w:t>and/</w:t>
        </w:r>
        <w:r w:rsidR="002A01E0">
          <w:rPr>
            <w:rFonts w:ascii="inherit" w:eastAsia="Times New Roman" w:hAnsi="inherit" w:cs="Times New Roman"/>
            <w:color w:val="000000"/>
            <w:sz w:val="24"/>
            <w:szCs w:val="24"/>
            <w:highlight w:val="yellow"/>
            <w:lang w:eastAsia="en-GB"/>
          </w:rPr>
          <w:t xml:space="preserve">or wind, </w:t>
        </w:r>
        <w:r w:rsidR="00CA5FC9" w:rsidRPr="00927C91">
          <w:rPr>
            <w:rFonts w:ascii="inherit" w:eastAsia="Times New Roman" w:hAnsi="inherit" w:cs="Times New Roman"/>
            <w:color w:val="000000"/>
            <w:sz w:val="24"/>
            <w:szCs w:val="24"/>
            <w:highlight w:val="yellow"/>
            <w:lang w:eastAsia="en-GB"/>
            <w:rPrChange w:id="150" w:author="Author">
              <w:rPr>
                <w:rFonts w:ascii="inherit" w:eastAsia="Times New Roman" w:hAnsi="inherit" w:cs="Times New Roman"/>
                <w:color w:val="000000"/>
                <w:sz w:val="24"/>
                <w:szCs w:val="24"/>
                <w:lang w:eastAsia="en-GB"/>
              </w:rPr>
            </w:rPrChange>
          </w:rPr>
          <w:t>the aggregated total capacity</w:t>
        </w:r>
        <w:r w:rsidR="00CD089E">
          <w:rPr>
            <w:rFonts w:ascii="inherit" w:eastAsia="Times New Roman" w:hAnsi="inherit" w:cs="Times New Roman"/>
            <w:color w:val="000000"/>
            <w:sz w:val="24"/>
            <w:szCs w:val="24"/>
            <w:highlight w:val="yellow"/>
            <w:lang w:eastAsia="en-GB"/>
          </w:rPr>
          <w:t xml:space="preserve"> of the </w:t>
        </w:r>
        <w:r w:rsidR="00107812">
          <w:rPr>
            <w:rFonts w:ascii="inherit" w:eastAsia="Times New Roman" w:hAnsi="inherit" w:cs="Times New Roman"/>
            <w:color w:val="000000"/>
            <w:sz w:val="24"/>
            <w:szCs w:val="24"/>
            <w:highlight w:val="yellow"/>
            <w:lang w:eastAsia="en-GB"/>
          </w:rPr>
          <w:t>individual units</w:t>
        </w:r>
        <w:r w:rsidR="00812EA4">
          <w:rPr>
            <w:rFonts w:ascii="inherit" w:eastAsia="Times New Roman" w:hAnsi="inherit" w:cs="Times New Roman"/>
            <w:color w:val="000000"/>
            <w:sz w:val="24"/>
            <w:szCs w:val="24"/>
            <w:highlight w:val="yellow"/>
            <w:lang w:eastAsia="en-GB"/>
          </w:rPr>
          <w:t xml:space="preserve"> sharing a</w:t>
        </w:r>
        <w:r w:rsidR="00184BD5">
          <w:rPr>
            <w:rFonts w:ascii="inherit" w:eastAsia="Times New Roman" w:hAnsi="inherit" w:cs="Times New Roman"/>
            <w:color w:val="000000"/>
            <w:sz w:val="24"/>
            <w:szCs w:val="24"/>
            <w:highlight w:val="yellow"/>
            <w:lang w:eastAsia="en-GB"/>
          </w:rPr>
          <w:t xml:space="preserve"> single connection point, exc</w:t>
        </w:r>
        <w:r w:rsidR="002A01E0">
          <w:rPr>
            <w:rFonts w:ascii="inherit" w:eastAsia="Times New Roman" w:hAnsi="inherit" w:cs="Times New Roman"/>
            <w:color w:val="000000"/>
            <w:sz w:val="24"/>
            <w:szCs w:val="24"/>
            <w:highlight w:val="yellow"/>
            <w:lang w:eastAsia="en-GB"/>
          </w:rPr>
          <w:t>luding energy storage</w:t>
        </w:r>
        <w:r w:rsidR="001271D8">
          <w:rPr>
            <w:rFonts w:ascii="inherit" w:eastAsia="Times New Roman" w:hAnsi="inherit" w:cs="Times New Roman"/>
            <w:color w:val="000000"/>
            <w:sz w:val="24"/>
            <w:szCs w:val="24"/>
            <w:highlight w:val="yellow"/>
            <w:lang w:eastAsia="en-GB"/>
          </w:rPr>
          <w:t xml:space="preserve"> units</w:t>
        </w:r>
        <w:r w:rsidR="00C76B86">
          <w:rPr>
            <w:rFonts w:ascii="inherit" w:eastAsia="Times New Roman" w:hAnsi="inherit" w:cs="Times New Roman"/>
            <w:color w:val="000000"/>
            <w:sz w:val="24"/>
            <w:szCs w:val="24"/>
            <w:highlight w:val="yellow"/>
            <w:lang w:eastAsia="en-GB"/>
          </w:rPr>
          <w:t>; and</w:t>
        </w:r>
      </w:ins>
    </w:p>
    <w:p w14:paraId="4654D109" w14:textId="1141CB55" w:rsidR="003B7AE9" w:rsidRPr="003B7AE9" w:rsidRDefault="002A01E0" w:rsidP="00927C91">
      <w:pPr>
        <w:shd w:val="clear" w:color="auto" w:fill="FFFFFF"/>
        <w:spacing w:before="120" w:after="0" w:line="240" w:lineRule="auto"/>
        <w:ind w:left="360" w:hanging="360"/>
        <w:jc w:val="both"/>
        <w:rPr>
          <w:rFonts w:ascii="inherit" w:eastAsia="Times New Roman" w:hAnsi="inherit" w:cs="Times New Roman"/>
          <w:color w:val="000000"/>
          <w:sz w:val="24"/>
          <w:szCs w:val="24"/>
          <w:lang w:eastAsia="en-GB"/>
        </w:rPr>
        <w:pPrChange w:id="151" w:author="Author">
          <w:pPr>
            <w:shd w:val="clear" w:color="auto" w:fill="FFFFFF"/>
            <w:spacing w:before="120" w:after="0" w:line="240" w:lineRule="auto"/>
            <w:jc w:val="both"/>
          </w:pPr>
        </w:pPrChange>
      </w:pPr>
      <w:ins w:id="152" w:author="Author">
        <w:r w:rsidRPr="002A01E0">
          <w:rPr>
            <w:rFonts w:ascii="inherit" w:eastAsia="Times New Roman" w:hAnsi="inherit" w:cs="Times New Roman"/>
            <w:color w:val="000000"/>
            <w:sz w:val="24"/>
            <w:szCs w:val="24"/>
            <w:highlight w:val="yellow"/>
            <w:lang w:eastAsia="en-GB"/>
          </w:rPr>
          <w:t>(c)</w:t>
        </w:r>
        <w:r w:rsidRPr="00927C91">
          <w:rPr>
            <w:rFonts w:ascii="inherit" w:eastAsia="Times New Roman" w:hAnsi="inherit" w:cs="Times New Roman"/>
            <w:color w:val="000000"/>
            <w:sz w:val="24"/>
            <w:szCs w:val="24"/>
            <w:highlight w:val="yellow"/>
            <w:lang w:eastAsia="en-GB"/>
            <w:rPrChange w:id="153" w:author="Author">
              <w:rPr>
                <w:rFonts w:ascii="inherit" w:eastAsia="Times New Roman" w:hAnsi="inherit" w:cs="Times New Roman"/>
                <w:color w:val="000000"/>
                <w:sz w:val="24"/>
                <w:szCs w:val="24"/>
                <w:lang w:eastAsia="en-GB"/>
              </w:rPr>
            </w:rPrChange>
          </w:rPr>
          <w:tab/>
          <w:t xml:space="preserve">for </w:t>
        </w:r>
        <w:r w:rsidR="00671430" w:rsidRPr="00927C91">
          <w:rPr>
            <w:rFonts w:ascii="inherit" w:eastAsia="Times New Roman" w:hAnsi="inherit" w:cs="Times New Roman"/>
            <w:color w:val="000000"/>
            <w:sz w:val="24"/>
            <w:szCs w:val="24"/>
            <w:highlight w:val="yellow"/>
            <w:lang w:eastAsia="en-GB"/>
            <w:rPrChange w:id="154" w:author="Author">
              <w:rPr>
                <w:rFonts w:ascii="inherit" w:eastAsia="Times New Roman" w:hAnsi="inherit" w:cs="Times New Roman"/>
                <w:color w:val="000000"/>
                <w:sz w:val="24"/>
                <w:szCs w:val="24"/>
                <w:highlight w:val="cyan"/>
                <w:lang w:eastAsia="en-GB"/>
              </w:rPr>
            </w:rPrChange>
          </w:rPr>
          <w:t>an</w:t>
        </w:r>
        <w:r w:rsidRPr="00927C91">
          <w:rPr>
            <w:rFonts w:ascii="inherit" w:eastAsia="Times New Roman" w:hAnsi="inherit" w:cs="Times New Roman"/>
            <w:color w:val="000000"/>
            <w:sz w:val="24"/>
            <w:szCs w:val="24"/>
            <w:highlight w:val="yellow"/>
            <w:lang w:eastAsia="en-GB"/>
            <w:rPrChange w:id="155" w:author="Author">
              <w:rPr>
                <w:rFonts w:ascii="inherit" w:eastAsia="Times New Roman" w:hAnsi="inherit" w:cs="Times New Roman"/>
                <w:color w:val="000000"/>
                <w:sz w:val="24"/>
                <w:szCs w:val="24"/>
                <w:lang w:eastAsia="en-GB"/>
              </w:rPr>
            </w:rPrChange>
          </w:rPr>
          <w:t xml:space="preserve"> energy storage unit, the maximum active power rating of each unit individually</w:t>
        </w:r>
        <w:r w:rsidR="00C76B86" w:rsidRPr="00927C91">
          <w:rPr>
            <w:rFonts w:ascii="inherit" w:eastAsia="Times New Roman" w:hAnsi="inherit" w:cs="Times New Roman"/>
            <w:color w:val="000000"/>
            <w:sz w:val="24"/>
            <w:szCs w:val="24"/>
            <w:highlight w:val="yellow"/>
            <w:lang w:eastAsia="en-GB"/>
            <w:rPrChange w:id="156" w:author="Author">
              <w:rPr>
                <w:rFonts w:ascii="inherit" w:eastAsia="Times New Roman" w:hAnsi="inherit" w:cs="Times New Roman"/>
                <w:color w:val="000000"/>
                <w:sz w:val="24"/>
                <w:szCs w:val="24"/>
                <w:lang w:eastAsia="en-GB"/>
              </w:rPr>
            </w:rPrChange>
          </w:rPr>
          <w:t>.</w:t>
        </w:r>
      </w:ins>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157"/>
      <w:r w:rsidRPr="003B7AE9">
        <w:rPr>
          <w:rFonts w:ascii="inherit" w:eastAsia="Times New Roman" w:hAnsi="inherit" w:cs="Times New Roman"/>
          <w:color w:val="000000"/>
          <w:sz w:val="24"/>
          <w:szCs w:val="24"/>
          <w:lang w:eastAsia="en-GB"/>
        </w:rPr>
        <w:t>2.   </w:t>
      </w:r>
      <w:commentRangeEnd w:id="157"/>
      <w:r w:rsidR="00B879AF">
        <w:rPr>
          <w:rStyle w:val="CommentReference"/>
        </w:rPr>
        <w:commentReference w:id="157"/>
      </w:r>
      <w:r w:rsidRPr="003B7AE9">
        <w:rPr>
          <w:rFonts w:ascii="inherit" w:eastAsia="Times New Roman" w:hAnsi="inherit" w:cs="Times New Roman"/>
          <w:color w:val="000000"/>
          <w:sz w:val="24"/>
          <w:szCs w:val="24"/>
          <w:lang w:eastAsia="en-GB"/>
        </w:rPr>
        <w:t>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356C8B34" w:rsidR="003B7AE9" w:rsidRPr="003B7AE9" w:rsidRDefault="00952BC4" w:rsidP="003B7AE9">
            <w:pPr>
              <w:spacing w:before="120" w:after="0" w:line="240" w:lineRule="auto"/>
              <w:jc w:val="both"/>
              <w:rPr>
                <w:rFonts w:ascii="inherit" w:eastAsia="Times New Roman" w:hAnsi="inherit" w:cs="Times New Roman"/>
                <w:sz w:val="24"/>
                <w:szCs w:val="24"/>
                <w:lang w:eastAsia="en-GB"/>
              </w:rPr>
            </w:pPr>
            <w:ins w:id="158" w:author="Author">
              <w:r w:rsidRPr="00E73B80">
                <w:rPr>
                  <w:rFonts w:ascii="inherit" w:eastAsia="Times New Roman" w:hAnsi="inherit" w:cs="Times New Roman"/>
                  <w:strike/>
                  <w:sz w:val="24"/>
                  <w:szCs w:val="24"/>
                  <w:highlight w:val="yellow"/>
                  <w:lang w:eastAsia="en-GB"/>
                </w:rPr>
                <w:t>connection point below 110 kV and</w:t>
              </w:r>
              <w:r w:rsidRPr="003B7AE9">
                <w:rPr>
                  <w:rFonts w:ascii="inherit" w:eastAsia="Times New Roman" w:hAnsi="inherit" w:cs="Times New Roman"/>
                  <w:sz w:val="24"/>
                  <w:szCs w:val="24"/>
                  <w:lang w:eastAsia="en-GB"/>
                </w:rPr>
                <w:t xml:space="preserve"> maximum capacity </w:t>
              </w:r>
              <w:r w:rsidRPr="00E73B80">
                <w:rPr>
                  <w:rFonts w:ascii="inherit" w:eastAsia="Times New Roman" w:hAnsi="inherit" w:cs="Times New Roman"/>
                  <w:strike/>
                  <w:sz w:val="24"/>
                  <w:szCs w:val="24"/>
                  <w:highlight w:val="yellow"/>
                  <w:lang w:eastAsia="en-GB"/>
                </w:rPr>
                <w:t>of</w:t>
              </w:r>
              <w:r w:rsidRPr="00E73B80">
                <w:rPr>
                  <w:rFonts w:ascii="inherit" w:eastAsia="Times New Roman" w:hAnsi="inherit" w:cs="Times New Roman"/>
                  <w:sz w:val="24"/>
                  <w:szCs w:val="24"/>
                  <w:highlight w:val="yellow"/>
                  <w:lang w:eastAsia="en-GB"/>
                </w:rPr>
                <w:t xml:space="preserve"> from </w:t>
              </w:r>
              <w:r w:rsidRPr="003B7AE9">
                <w:rPr>
                  <w:rFonts w:ascii="inherit" w:eastAsia="Times New Roman" w:hAnsi="inherit" w:cs="Times New Roman"/>
                  <w:sz w:val="24"/>
                  <w:szCs w:val="24"/>
                  <w:lang w:eastAsia="en-GB"/>
                </w:rPr>
                <w:t xml:space="preserve">0,8 kW </w:t>
              </w:r>
              <w:r w:rsidRPr="00E73B80">
                <w:rPr>
                  <w:rFonts w:ascii="inherit" w:eastAsia="Times New Roman" w:hAnsi="inherit" w:cs="Times New Roman"/>
                  <w:strike/>
                  <w:sz w:val="24"/>
                  <w:szCs w:val="24"/>
                  <w:highlight w:val="yellow"/>
                  <w:lang w:eastAsia="en-GB"/>
                </w:rPr>
                <w:t>or more</w:t>
              </w:r>
              <w:r w:rsidRPr="00E73B80">
                <w:rPr>
                  <w:rFonts w:ascii="inherit" w:eastAsia="Times New Roman" w:hAnsi="inherit" w:cs="Times New Roman"/>
                  <w:sz w:val="24"/>
                  <w:szCs w:val="24"/>
                  <w:highlight w:val="yellow"/>
                  <w:lang w:eastAsia="en-GB"/>
                </w:rPr>
                <w:t xml:space="preserve"> to 100 kW </w:t>
              </w:r>
              <w:r w:rsidRPr="003B7AE9">
                <w:rPr>
                  <w:rFonts w:ascii="inherit" w:eastAsia="Times New Roman" w:hAnsi="inherit" w:cs="Times New Roman"/>
                  <w:sz w:val="24"/>
                  <w:szCs w:val="24"/>
                  <w:lang w:eastAsia="en-GB"/>
                </w:rPr>
                <w:t>(type A);</w:t>
              </w:r>
            </w:ins>
            <w:del w:id="159" w:author="Author">
              <w:r w:rsidR="003B7AE9" w:rsidRPr="00927C91" w:rsidDel="00952BC4">
                <w:rPr>
                  <w:rFonts w:ascii="inherit" w:eastAsia="Times New Roman" w:hAnsi="inherit" w:cs="Times New Roman"/>
                  <w:strike/>
                  <w:sz w:val="24"/>
                  <w:szCs w:val="24"/>
                  <w:highlight w:val="yellow"/>
                  <w:lang w:eastAsia="en-GB"/>
                  <w:rPrChange w:id="160" w:author="Author">
                    <w:rPr>
                      <w:rFonts w:ascii="inherit" w:eastAsia="Times New Roman" w:hAnsi="inherit" w:cs="Times New Roman"/>
                      <w:sz w:val="24"/>
                      <w:szCs w:val="24"/>
                      <w:lang w:eastAsia="en-GB"/>
                    </w:rPr>
                  </w:rPrChange>
                </w:rPr>
                <w:delText>connection point below 110 kV</w:delText>
              </w:r>
              <w:r w:rsidR="003B7AE9" w:rsidRPr="00927C91" w:rsidDel="00952BC4">
                <w:rPr>
                  <w:rFonts w:ascii="inherit" w:eastAsia="Times New Roman" w:hAnsi="inherit" w:cs="Times New Roman"/>
                  <w:strike/>
                  <w:sz w:val="24"/>
                  <w:szCs w:val="24"/>
                  <w:lang w:eastAsia="en-GB"/>
                  <w:rPrChange w:id="161" w:author="Author">
                    <w:rPr>
                      <w:rFonts w:ascii="inherit" w:eastAsia="Times New Roman" w:hAnsi="inherit" w:cs="Times New Roman"/>
                      <w:sz w:val="24"/>
                      <w:szCs w:val="24"/>
                      <w:lang w:eastAsia="en-GB"/>
                    </w:rPr>
                  </w:rPrChange>
                </w:rPr>
                <w:delText xml:space="preserve"> </w:delText>
              </w:r>
              <w:r w:rsidR="003B7AE9" w:rsidRPr="00927C91" w:rsidDel="00952BC4">
                <w:rPr>
                  <w:rFonts w:ascii="inherit" w:eastAsia="Times New Roman" w:hAnsi="inherit" w:cs="Times New Roman"/>
                  <w:strike/>
                  <w:sz w:val="24"/>
                  <w:szCs w:val="24"/>
                  <w:highlight w:val="yellow"/>
                  <w:lang w:eastAsia="en-GB"/>
                  <w:rPrChange w:id="162" w:author="Author">
                    <w:rPr>
                      <w:rFonts w:ascii="inherit" w:eastAsia="Times New Roman" w:hAnsi="inherit" w:cs="Times New Roman"/>
                      <w:sz w:val="24"/>
                      <w:szCs w:val="24"/>
                      <w:lang w:eastAsia="en-GB"/>
                    </w:rPr>
                  </w:rPrChange>
                </w:rPr>
                <w:delText>and</w:delText>
              </w:r>
              <w:r w:rsidR="003B7AE9" w:rsidRPr="00927C91" w:rsidDel="00952BC4">
                <w:rPr>
                  <w:rFonts w:ascii="inherit" w:eastAsia="Times New Roman" w:hAnsi="inherit" w:cs="Times New Roman"/>
                  <w:strike/>
                  <w:sz w:val="24"/>
                  <w:szCs w:val="24"/>
                  <w:lang w:eastAsia="en-GB"/>
                  <w:rPrChange w:id="163" w:author="Author">
                    <w:rPr>
                      <w:rFonts w:ascii="inherit" w:eastAsia="Times New Roman" w:hAnsi="inherit" w:cs="Times New Roman"/>
                      <w:sz w:val="24"/>
                      <w:szCs w:val="24"/>
                      <w:lang w:eastAsia="en-GB"/>
                    </w:rPr>
                  </w:rPrChange>
                </w:rPr>
                <w:delText xml:space="preserve"> </w:delText>
              </w:r>
              <w:r w:rsidR="003B7AE9" w:rsidRPr="003B7AE9" w:rsidDel="00952BC4">
                <w:rPr>
                  <w:rFonts w:ascii="inherit" w:eastAsia="Times New Roman" w:hAnsi="inherit" w:cs="Times New Roman"/>
                  <w:sz w:val="24"/>
                  <w:szCs w:val="24"/>
                  <w:lang w:eastAsia="en-GB"/>
                </w:rPr>
                <w:delText>maximum capacity of 0,8 kW or more (type A);</w:delText>
              </w:r>
            </w:del>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927C91">
              <w:rPr>
                <w:rFonts w:ascii="inherit" w:eastAsia="Times New Roman" w:hAnsi="inherit" w:cs="Times New Roman"/>
                <w:strike/>
                <w:sz w:val="24"/>
                <w:szCs w:val="24"/>
                <w:highlight w:val="yellow"/>
                <w:lang w:eastAsia="en-GB"/>
                <w:rPrChange w:id="164" w:author="Author">
                  <w:rPr>
                    <w:rFonts w:ascii="inherit" w:eastAsia="Times New Roman" w:hAnsi="inherit" w:cs="Times New Roman"/>
                    <w:sz w:val="24"/>
                    <w:szCs w:val="24"/>
                    <w:lang w:eastAsia="en-GB"/>
                  </w:rPr>
                </w:rPrChange>
              </w:rPr>
              <w:t>connection point below 110 kV and</w:t>
            </w:r>
            <w:r w:rsidRPr="003B7AE9">
              <w:rPr>
                <w:rFonts w:ascii="inherit" w:eastAsia="Times New Roman" w:hAnsi="inherit" w:cs="Times New Roman"/>
                <w:sz w:val="24"/>
                <w:szCs w:val="24"/>
                <w:lang w:eastAsia="en-GB"/>
              </w:rPr>
              <w:t xml:space="preserve">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927C91">
              <w:rPr>
                <w:rFonts w:ascii="inherit" w:eastAsia="Times New Roman" w:hAnsi="inherit" w:cs="Times New Roman"/>
                <w:strike/>
                <w:sz w:val="24"/>
                <w:szCs w:val="24"/>
                <w:highlight w:val="yellow"/>
                <w:lang w:eastAsia="en-GB"/>
                <w:rPrChange w:id="165" w:author="Author">
                  <w:rPr>
                    <w:rFonts w:ascii="inherit" w:eastAsia="Times New Roman" w:hAnsi="inherit" w:cs="Times New Roman"/>
                    <w:sz w:val="24"/>
                    <w:szCs w:val="24"/>
                    <w:lang w:eastAsia="en-GB"/>
                  </w:rPr>
                </w:rPrChange>
              </w:rPr>
              <w:t>connection point below 110 kV and</w:t>
            </w:r>
            <w:r w:rsidRPr="003B7AE9">
              <w:rPr>
                <w:rFonts w:ascii="inherit" w:eastAsia="Times New Roman" w:hAnsi="inherit" w:cs="Times New Roman"/>
                <w:sz w:val="24"/>
                <w:szCs w:val="24"/>
                <w:lang w:eastAsia="en-GB"/>
              </w:rPr>
              <w:t xml:space="preserve">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68AF665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927C91">
              <w:rPr>
                <w:rFonts w:ascii="inherit" w:eastAsia="Times New Roman" w:hAnsi="inherit" w:cs="Times New Roman"/>
                <w:strike/>
                <w:sz w:val="24"/>
                <w:szCs w:val="24"/>
                <w:highlight w:val="yellow"/>
                <w:lang w:eastAsia="en-GB"/>
                <w:rPrChange w:id="166" w:author="Author">
                  <w:rPr>
                    <w:rFonts w:ascii="inherit" w:eastAsia="Times New Roman" w:hAnsi="inherit" w:cs="Times New Roman"/>
                    <w:sz w:val="24"/>
                    <w:szCs w:val="24"/>
                    <w:lang w:eastAsia="en-GB"/>
                  </w:rPr>
                </w:rPrChange>
              </w:rPr>
              <w:t>connection point at 110 kV or above (type D). A power-generating module is also of type D if its connection point is below 110 kV and its</w:t>
            </w:r>
            <w:r w:rsidRPr="003B7AE9">
              <w:rPr>
                <w:rFonts w:ascii="inherit" w:eastAsia="Times New Roman" w:hAnsi="inherit" w:cs="Times New Roman"/>
                <w:sz w:val="24"/>
                <w:szCs w:val="24"/>
                <w:lang w:eastAsia="en-GB"/>
              </w:rPr>
              <w:t xml:space="preserve"> maximum capacity </w:t>
            </w:r>
            <w:r w:rsidRPr="00927C91">
              <w:rPr>
                <w:rFonts w:ascii="inherit" w:eastAsia="Times New Roman" w:hAnsi="inherit" w:cs="Times New Roman"/>
                <w:strike/>
                <w:sz w:val="24"/>
                <w:szCs w:val="24"/>
                <w:highlight w:val="yellow"/>
                <w:lang w:eastAsia="en-GB"/>
                <w:rPrChange w:id="167" w:author="Author">
                  <w:rPr>
                    <w:rFonts w:ascii="inherit" w:eastAsia="Times New Roman" w:hAnsi="inherit" w:cs="Times New Roman"/>
                    <w:sz w:val="24"/>
                    <w:szCs w:val="24"/>
                    <w:lang w:eastAsia="en-GB"/>
                  </w:rPr>
                </w:rPrChange>
              </w:rPr>
              <w:t>is</w:t>
            </w:r>
            <w:r w:rsidRPr="003B7AE9">
              <w:rPr>
                <w:rFonts w:ascii="inherit" w:eastAsia="Times New Roman" w:hAnsi="inherit" w:cs="Times New Roman"/>
                <w:sz w:val="24"/>
                <w:szCs w:val="24"/>
                <w:lang w:eastAsia="en-GB"/>
              </w:rPr>
              <w:t xml:space="preserve"> at or above a threshold specified in accordance with paragraph 3</w:t>
            </w:r>
            <w:ins w:id="168" w:author="Author">
              <w:r w:rsidR="00EB257C">
                <w:rPr>
                  <w:rFonts w:ascii="inherit" w:eastAsia="Times New Roman" w:hAnsi="inherit" w:cs="Times New Roman"/>
                  <w:sz w:val="24"/>
                  <w:szCs w:val="24"/>
                  <w:lang w:eastAsia="en-GB"/>
                </w:rPr>
                <w:t xml:space="preserve"> </w:t>
              </w:r>
              <w:r w:rsidR="00EB257C" w:rsidRPr="00927C91">
                <w:rPr>
                  <w:rFonts w:ascii="inherit" w:eastAsia="Times New Roman" w:hAnsi="inherit" w:cs="Times New Roman"/>
                  <w:sz w:val="24"/>
                  <w:szCs w:val="24"/>
                  <w:highlight w:val="yellow"/>
                  <w:lang w:eastAsia="en-GB"/>
                  <w:rPrChange w:id="169" w:author="Author">
                    <w:rPr>
                      <w:rFonts w:ascii="inherit" w:eastAsia="Times New Roman" w:hAnsi="inherit" w:cs="Times New Roman"/>
                      <w:sz w:val="24"/>
                      <w:szCs w:val="24"/>
                      <w:lang w:eastAsia="en-GB"/>
                    </w:rPr>
                  </w:rPrChange>
                </w:rPr>
                <w:t>(type D)</w:t>
              </w:r>
            </w:ins>
            <w:r w:rsidRPr="003B7AE9">
              <w:rPr>
                <w:rFonts w:ascii="inherit" w:eastAsia="Times New Roman" w:hAnsi="inherit" w:cs="Times New Roman"/>
                <w:sz w:val="24"/>
                <w:szCs w:val="24"/>
                <w:lang w:eastAsia="en-GB"/>
              </w:rPr>
              <w:t>.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3DEA1EBB" w:rsidR="003B7AE9" w:rsidRPr="003B7AE9" w:rsidRDefault="00385DF6" w:rsidP="003B7AE9">
                  <w:pPr>
                    <w:spacing w:before="60" w:after="60" w:line="240" w:lineRule="auto"/>
                    <w:rPr>
                      <w:rFonts w:ascii="inherit" w:eastAsia="Times New Roman" w:hAnsi="inherit" w:cs="Times New Roman"/>
                      <w:lang w:eastAsia="en-GB"/>
                    </w:rPr>
                  </w:pPr>
                  <w:ins w:id="170" w:author="Author">
                    <w:r w:rsidRPr="00927C91">
                      <w:rPr>
                        <w:rFonts w:ascii="inherit" w:eastAsia="Times New Roman" w:hAnsi="inherit" w:cs="Times New Roman"/>
                        <w:highlight w:val="yellow"/>
                        <w:lang w:eastAsia="en-GB"/>
                        <w:rPrChange w:id="171" w:author="Author">
                          <w:rPr>
                            <w:rFonts w:ascii="inherit" w:eastAsia="Times New Roman" w:hAnsi="inherit" w:cs="Times New Roman"/>
                            <w:lang w:eastAsia="en-GB"/>
                          </w:rPr>
                        </w:rPrChange>
                      </w:rPr>
                      <w:t xml:space="preserve">0,1 </w:t>
                    </w:r>
                  </w:ins>
                  <w:r w:rsidR="003B7AE9" w:rsidRPr="00927C91">
                    <w:rPr>
                      <w:rFonts w:ascii="inherit" w:eastAsia="Times New Roman" w:hAnsi="inherit" w:cs="Times New Roman"/>
                      <w:strike/>
                      <w:highlight w:val="yellow"/>
                      <w:lang w:eastAsia="en-GB"/>
                      <w:rPrChange w:id="172" w:author="Author">
                        <w:rPr>
                          <w:rFonts w:ascii="inherit" w:eastAsia="Times New Roman" w:hAnsi="inherit" w:cs="Times New Roman"/>
                          <w:lang w:eastAsia="en-GB"/>
                        </w:rPr>
                      </w:rPrChange>
                    </w:rPr>
                    <w:t>1</w:t>
                  </w:r>
                  <w:r w:rsidR="003B7AE9" w:rsidRPr="003B7AE9">
                    <w:rPr>
                      <w:rFonts w:ascii="inherit" w:eastAsia="Times New Roman" w:hAnsi="inherit" w:cs="Times New Roman"/>
                      <w:lang w:eastAsia="en-GB"/>
                    </w:rPr>
                    <w:t xml:space="preserve">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12F6ADF5" w:rsidR="003B7AE9" w:rsidRPr="003B7AE9" w:rsidRDefault="004A4BA0" w:rsidP="003B7AE9">
                  <w:pPr>
                    <w:spacing w:before="60" w:after="60" w:line="240" w:lineRule="auto"/>
                    <w:rPr>
                      <w:rFonts w:ascii="inherit" w:eastAsia="Times New Roman" w:hAnsi="inherit" w:cs="Times New Roman"/>
                      <w:lang w:eastAsia="en-GB"/>
                    </w:rPr>
                  </w:pPr>
                  <w:ins w:id="173" w:author="Author">
                    <w:r w:rsidRPr="00927C91">
                      <w:rPr>
                        <w:rFonts w:ascii="inherit" w:eastAsia="Times New Roman" w:hAnsi="inherit" w:cs="Times New Roman"/>
                        <w:highlight w:val="yellow"/>
                        <w:lang w:eastAsia="en-GB"/>
                        <w:rPrChange w:id="174" w:author="Author">
                          <w:rPr>
                            <w:rFonts w:ascii="inherit" w:eastAsia="Times New Roman" w:hAnsi="inherit" w:cs="Times New Roman"/>
                            <w:lang w:eastAsia="en-GB"/>
                          </w:rPr>
                        </w:rPrChange>
                      </w:rPr>
                      <w:t xml:space="preserve">0,1 </w:t>
                    </w:r>
                  </w:ins>
                  <w:r w:rsidR="003B7AE9" w:rsidRPr="00927C91">
                    <w:rPr>
                      <w:rFonts w:ascii="inherit" w:eastAsia="Times New Roman" w:hAnsi="inherit" w:cs="Times New Roman"/>
                      <w:strike/>
                      <w:highlight w:val="yellow"/>
                      <w:lang w:eastAsia="en-GB"/>
                      <w:rPrChange w:id="175" w:author="Author">
                        <w:rPr>
                          <w:rFonts w:ascii="inherit" w:eastAsia="Times New Roman" w:hAnsi="inherit" w:cs="Times New Roman"/>
                          <w:lang w:eastAsia="en-GB"/>
                        </w:rPr>
                      </w:rPrChange>
                    </w:rPr>
                    <w:t>1</w:t>
                  </w:r>
                  <w:r w:rsidR="003B7AE9" w:rsidRPr="003B7AE9">
                    <w:rPr>
                      <w:rFonts w:ascii="inherit" w:eastAsia="Times New Roman" w:hAnsi="inherit" w:cs="Times New Roman"/>
                      <w:lang w:eastAsia="en-GB"/>
                    </w:rPr>
                    <w:t xml:space="preserve">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4B3613FD" w:rsidR="003B7AE9" w:rsidRPr="003B7AE9" w:rsidRDefault="004A4BA0" w:rsidP="003B7AE9">
                  <w:pPr>
                    <w:spacing w:before="60" w:after="60" w:line="240" w:lineRule="auto"/>
                    <w:rPr>
                      <w:rFonts w:ascii="inherit" w:eastAsia="Times New Roman" w:hAnsi="inherit" w:cs="Times New Roman"/>
                      <w:lang w:eastAsia="en-GB"/>
                    </w:rPr>
                  </w:pPr>
                  <w:ins w:id="176" w:author="Author">
                    <w:r w:rsidRPr="00927C91">
                      <w:rPr>
                        <w:rFonts w:ascii="inherit" w:eastAsia="Times New Roman" w:hAnsi="inherit" w:cs="Times New Roman"/>
                        <w:highlight w:val="yellow"/>
                        <w:lang w:eastAsia="en-GB"/>
                        <w:rPrChange w:id="177" w:author="Author">
                          <w:rPr>
                            <w:rFonts w:ascii="inherit" w:eastAsia="Times New Roman" w:hAnsi="inherit" w:cs="Times New Roman"/>
                            <w:lang w:eastAsia="en-GB"/>
                          </w:rPr>
                        </w:rPrChange>
                      </w:rPr>
                      <w:t xml:space="preserve">0,1 </w:t>
                    </w:r>
                  </w:ins>
                  <w:r w:rsidR="003B7AE9" w:rsidRPr="00927C91">
                    <w:rPr>
                      <w:rFonts w:ascii="inherit" w:eastAsia="Times New Roman" w:hAnsi="inherit" w:cs="Times New Roman"/>
                      <w:strike/>
                      <w:highlight w:val="yellow"/>
                      <w:lang w:eastAsia="en-GB"/>
                      <w:rPrChange w:id="178" w:author="Author">
                        <w:rPr>
                          <w:rFonts w:ascii="inherit" w:eastAsia="Times New Roman" w:hAnsi="inherit" w:cs="Times New Roman"/>
                          <w:lang w:eastAsia="en-GB"/>
                        </w:rPr>
                      </w:rPrChange>
                    </w:rPr>
                    <w:t>1,5</w:t>
                  </w:r>
                  <w:r w:rsidR="003B7AE9" w:rsidRPr="003B7AE9">
                    <w:rPr>
                      <w:rFonts w:ascii="inherit" w:eastAsia="Times New Roman" w:hAnsi="inherit" w:cs="Times New Roman"/>
                      <w:lang w:eastAsia="en-GB"/>
                    </w:rPr>
                    <w:t>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02292AC1" w:rsidR="003B7AE9" w:rsidRPr="003B7AE9" w:rsidRDefault="004A4BA0" w:rsidP="003B7AE9">
                  <w:pPr>
                    <w:spacing w:before="60" w:after="60" w:line="240" w:lineRule="auto"/>
                    <w:rPr>
                      <w:rFonts w:ascii="inherit" w:eastAsia="Times New Roman" w:hAnsi="inherit" w:cs="Times New Roman"/>
                      <w:lang w:eastAsia="en-GB"/>
                    </w:rPr>
                  </w:pPr>
                  <w:ins w:id="179" w:author="Author">
                    <w:r w:rsidRPr="00927C91">
                      <w:rPr>
                        <w:rFonts w:ascii="inherit" w:eastAsia="Times New Roman" w:hAnsi="inherit" w:cs="Times New Roman"/>
                        <w:highlight w:val="yellow"/>
                        <w:lang w:eastAsia="en-GB"/>
                        <w:rPrChange w:id="180" w:author="Author">
                          <w:rPr>
                            <w:rFonts w:ascii="inherit" w:eastAsia="Times New Roman" w:hAnsi="inherit" w:cs="Times New Roman"/>
                            <w:lang w:eastAsia="en-GB"/>
                          </w:rPr>
                        </w:rPrChange>
                      </w:rPr>
                      <w:t xml:space="preserve">0,1 </w:t>
                    </w:r>
                  </w:ins>
                  <w:r w:rsidR="003B7AE9" w:rsidRPr="00927C91">
                    <w:rPr>
                      <w:rFonts w:ascii="inherit" w:eastAsia="Times New Roman" w:hAnsi="inherit" w:cs="Times New Roman"/>
                      <w:strike/>
                      <w:highlight w:val="yellow"/>
                      <w:lang w:eastAsia="en-GB"/>
                      <w:rPrChange w:id="181" w:author="Author">
                        <w:rPr>
                          <w:rFonts w:ascii="inherit" w:eastAsia="Times New Roman" w:hAnsi="inherit" w:cs="Times New Roman"/>
                          <w:lang w:eastAsia="en-GB"/>
                        </w:rPr>
                      </w:rPrChange>
                    </w:rPr>
                    <w:t>0,5</w:t>
                  </w:r>
                  <w:r w:rsidR="003B7AE9" w:rsidRPr="003B7AE9">
                    <w:rPr>
                      <w:rFonts w:ascii="inherit" w:eastAsia="Times New Roman" w:hAnsi="inherit" w:cs="Times New Roman"/>
                      <w:lang w:eastAsia="en-GB"/>
                    </w:rPr>
                    <w:t>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Proposals for maximum capacity thresholds for types </w:t>
      </w:r>
      <w:r w:rsidRPr="00927C91">
        <w:rPr>
          <w:rFonts w:ascii="inherit" w:eastAsia="Times New Roman" w:hAnsi="inherit" w:cs="Times New Roman"/>
          <w:strike/>
          <w:color w:val="000000"/>
          <w:sz w:val="24"/>
          <w:szCs w:val="24"/>
          <w:highlight w:val="yellow"/>
          <w:lang w:eastAsia="en-GB"/>
          <w:rPrChange w:id="182" w:author="Author">
            <w:rPr>
              <w:rFonts w:ascii="inherit" w:eastAsia="Times New Roman" w:hAnsi="inherit" w:cs="Times New Roman"/>
              <w:color w:val="000000"/>
              <w:sz w:val="24"/>
              <w:szCs w:val="24"/>
              <w:lang w:eastAsia="en-GB"/>
            </w:rPr>
          </w:rPrChange>
        </w:rPr>
        <w:t>B</w:t>
      </w:r>
      <w:r w:rsidRPr="003B7AE9">
        <w:rPr>
          <w:rFonts w:ascii="inherit" w:eastAsia="Times New Roman" w:hAnsi="inherit" w:cs="Times New Roman"/>
          <w:color w:val="000000"/>
          <w:sz w:val="24"/>
          <w:szCs w:val="24"/>
          <w:lang w:eastAsia="en-GB"/>
        </w:rPr>
        <w:t>,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00E1A82B" w14:textId="51F4F6B0" w:rsidR="00453366" w:rsidRPr="00927C91" w:rsidRDefault="00453366" w:rsidP="00453366">
      <w:pPr>
        <w:shd w:val="clear" w:color="auto" w:fill="FFFFFF"/>
        <w:spacing w:before="360" w:after="120" w:line="240" w:lineRule="auto"/>
        <w:jc w:val="center"/>
        <w:rPr>
          <w:ins w:id="183" w:author="Author"/>
          <w:rFonts w:ascii="inherit" w:eastAsia="Times New Roman" w:hAnsi="inherit" w:cs="Times New Roman"/>
          <w:i/>
          <w:iCs/>
          <w:color w:val="000000"/>
          <w:sz w:val="24"/>
          <w:szCs w:val="24"/>
          <w:highlight w:val="yellow"/>
          <w:lang w:eastAsia="en-GB"/>
          <w:rPrChange w:id="184" w:author="Author">
            <w:rPr>
              <w:ins w:id="185" w:author="Author"/>
              <w:rFonts w:ascii="inherit" w:eastAsia="Times New Roman" w:hAnsi="inherit" w:cs="Times New Roman"/>
              <w:i/>
              <w:iCs/>
              <w:color w:val="000000"/>
              <w:sz w:val="24"/>
              <w:szCs w:val="24"/>
              <w:lang w:eastAsia="en-GB"/>
            </w:rPr>
          </w:rPrChange>
        </w:rPr>
      </w:pPr>
      <w:commentRangeStart w:id="186"/>
      <w:ins w:id="187" w:author="Author">
        <w:r w:rsidRPr="00927C91">
          <w:rPr>
            <w:rFonts w:ascii="inherit" w:eastAsia="Times New Roman" w:hAnsi="inherit" w:cs="Times New Roman"/>
            <w:i/>
            <w:iCs/>
            <w:color w:val="000000"/>
            <w:sz w:val="24"/>
            <w:szCs w:val="24"/>
            <w:highlight w:val="yellow"/>
            <w:lang w:eastAsia="en-GB"/>
            <w:rPrChange w:id="188" w:author="Author">
              <w:rPr>
                <w:rFonts w:ascii="inherit" w:eastAsia="Times New Roman" w:hAnsi="inherit" w:cs="Times New Roman"/>
                <w:i/>
                <w:iCs/>
                <w:color w:val="000000"/>
                <w:sz w:val="24"/>
                <w:szCs w:val="24"/>
                <w:lang w:eastAsia="en-GB"/>
              </w:rPr>
            </w:rPrChange>
          </w:rPr>
          <w:t xml:space="preserve">NEW Article </w:t>
        </w:r>
        <w:commentRangeEnd w:id="186"/>
        <w:r w:rsidR="008F0EED">
          <w:rPr>
            <w:rStyle w:val="CommentReference"/>
          </w:rPr>
          <w:commentReference w:id="186"/>
        </w:r>
      </w:ins>
    </w:p>
    <w:p w14:paraId="6BFD20BB" w14:textId="35E5EBB0" w:rsidR="00453366" w:rsidRPr="00927C91" w:rsidRDefault="00453366" w:rsidP="00453366">
      <w:pPr>
        <w:shd w:val="clear" w:color="auto" w:fill="FFFFFF"/>
        <w:spacing w:before="60" w:after="120" w:line="240" w:lineRule="auto"/>
        <w:jc w:val="center"/>
        <w:rPr>
          <w:ins w:id="189" w:author="Author"/>
          <w:rFonts w:ascii="inherit" w:eastAsia="Times New Roman" w:hAnsi="inherit" w:cs="Times New Roman"/>
          <w:b/>
          <w:bCs/>
          <w:color w:val="000000"/>
          <w:sz w:val="24"/>
          <w:szCs w:val="24"/>
          <w:highlight w:val="yellow"/>
          <w:lang w:eastAsia="en-GB"/>
          <w:rPrChange w:id="190" w:author="Author">
            <w:rPr>
              <w:ins w:id="191" w:author="Author"/>
              <w:rFonts w:ascii="inherit" w:eastAsia="Times New Roman" w:hAnsi="inherit" w:cs="Times New Roman"/>
              <w:b/>
              <w:bCs/>
              <w:color w:val="000000"/>
              <w:sz w:val="24"/>
              <w:szCs w:val="24"/>
              <w:lang w:eastAsia="en-GB"/>
            </w:rPr>
          </w:rPrChange>
        </w:rPr>
      </w:pPr>
      <w:ins w:id="192" w:author="Author">
        <w:r w:rsidRPr="00927C91">
          <w:rPr>
            <w:rFonts w:ascii="inherit" w:eastAsia="Times New Roman" w:hAnsi="inherit" w:cs="Times New Roman"/>
            <w:b/>
            <w:bCs/>
            <w:color w:val="000000"/>
            <w:sz w:val="24"/>
            <w:szCs w:val="24"/>
            <w:highlight w:val="yellow"/>
            <w:lang w:eastAsia="en-GB"/>
            <w:rPrChange w:id="193" w:author="Author">
              <w:rPr>
                <w:rFonts w:ascii="inherit" w:eastAsia="Times New Roman" w:hAnsi="inherit" w:cs="Times New Roman"/>
                <w:b/>
                <w:bCs/>
                <w:color w:val="000000"/>
                <w:sz w:val="24"/>
                <w:szCs w:val="24"/>
                <w:lang w:eastAsia="en-GB"/>
              </w:rPr>
            </w:rPrChange>
          </w:rPr>
          <w:t>General requirements for all power-generating modules</w:t>
        </w:r>
      </w:ins>
    </w:p>
    <w:p w14:paraId="05DC560B" w14:textId="28407EAC" w:rsidR="00453366" w:rsidRPr="00927C91" w:rsidRDefault="00453366" w:rsidP="00927C91">
      <w:pPr>
        <w:shd w:val="clear" w:color="auto" w:fill="FFFFFF"/>
        <w:spacing w:before="120" w:after="0" w:line="240" w:lineRule="auto"/>
        <w:jc w:val="both"/>
        <w:rPr>
          <w:ins w:id="194" w:author="Author"/>
          <w:rFonts w:ascii="inherit" w:eastAsia="Times New Roman" w:hAnsi="inherit" w:cs="Times New Roman"/>
          <w:color w:val="000000"/>
          <w:sz w:val="24"/>
          <w:szCs w:val="24"/>
          <w:lang w:eastAsia="en-GB"/>
          <w:rPrChange w:id="195" w:author="Author">
            <w:rPr>
              <w:ins w:id="196" w:author="Author"/>
              <w:rFonts w:ascii="inherit" w:eastAsia="Times New Roman" w:hAnsi="inherit" w:cs="Times New Roman"/>
              <w:b/>
              <w:bCs/>
              <w:color w:val="000000"/>
              <w:sz w:val="24"/>
              <w:szCs w:val="24"/>
              <w:lang w:eastAsia="en-GB"/>
            </w:rPr>
          </w:rPrChange>
        </w:rPr>
        <w:pPrChange w:id="197" w:author="Author">
          <w:pPr>
            <w:shd w:val="clear" w:color="auto" w:fill="FFFFFF"/>
            <w:spacing w:before="60" w:after="120" w:line="240" w:lineRule="auto"/>
            <w:jc w:val="center"/>
          </w:pPr>
        </w:pPrChange>
      </w:pPr>
      <w:ins w:id="198" w:author="Author">
        <w:r w:rsidRPr="00927C91">
          <w:rPr>
            <w:rFonts w:ascii="inherit" w:eastAsia="Times New Roman" w:hAnsi="inherit" w:cs="Times New Roman"/>
            <w:color w:val="000000"/>
            <w:sz w:val="24"/>
            <w:szCs w:val="24"/>
            <w:highlight w:val="yellow"/>
            <w:lang w:eastAsia="en-GB"/>
            <w:rPrChange w:id="199" w:author="Author">
              <w:rPr>
                <w:rFonts w:ascii="inherit" w:eastAsia="Times New Roman" w:hAnsi="inherit" w:cs="Times New Roman"/>
                <w:color w:val="000000"/>
                <w:sz w:val="24"/>
                <w:szCs w:val="24"/>
                <w:lang w:eastAsia="en-GB"/>
              </w:rPr>
            </w:rPrChange>
          </w:rPr>
          <w:t>1.</w:t>
        </w:r>
        <w:r w:rsidRPr="00927C91">
          <w:rPr>
            <w:rFonts w:ascii="inherit" w:eastAsia="Times New Roman" w:hAnsi="inherit" w:cs="Times New Roman" w:hint="eastAsia"/>
            <w:color w:val="000000"/>
            <w:sz w:val="24"/>
            <w:szCs w:val="24"/>
            <w:highlight w:val="yellow"/>
            <w:lang w:eastAsia="en-GB"/>
            <w:rPrChange w:id="200" w:author="Author">
              <w:rPr>
                <w:rFonts w:ascii="inherit" w:eastAsia="Times New Roman" w:hAnsi="inherit" w:cs="Times New Roman" w:hint="eastAsia"/>
                <w:color w:val="000000"/>
                <w:sz w:val="24"/>
                <w:szCs w:val="24"/>
                <w:lang w:eastAsia="en-GB"/>
              </w:rPr>
            </w:rPrChange>
          </w:rPr>
          <w:t>   </w:t>
        </w:r>
        <w:r w:rsidR="00CB2856">
          <w:rPr>
            <w:rFonts w:ascii="inherit" w:eastAsia="Times New Roman" w:hAnsi="inherit" w:cs="Times New Roman"/>
            <w:color w:val="000000"/>
            <w:sz w:val="24"/>
            <w:szCs w:val="24"/>
            <w:highlight w:val="yellow"/>
            <w:lang w:eastAsia="en-GB"/>
          </w:rPr>
          <w:t>&lt;</w:t>
        </w:r>
        <w:r w:rsidR="00140730" w:rsidRPr="00927C91">
          <w:rPr>
            <w:rFonts w:ascii="inherit" w:eastAsia="Times New Roman" w:hAnsi="inherit" w:cs="Times New Roman"/>
            <w:color w:val="000000"/>
            <w:sz w:val="24"/>
            <w:szCs w:val="24"/>
            <w:highlight w:val="yellow"/>
            <w:lang w:eastAsia="en-GB"/>
            <w:rPrChange w:id="201" w:author="Author">
              <w:rPr>
                <w:rFonts w:ascii="inherit" w:eastAsia="Times New Roman" w:hAnsi="inherit" w:cs="Times New Roman"/>
                <w:color w:val="000000"/>
                <w:sz w:val="24"/>
                <w:szCs w:val="24"/>
                <w:highlight w:val="lightGray"/>
                <w:lang w:eastAsia="en-GB"/>
              </w:rPr>
            </w:rPrChange>
          </w:rPr>
          <w:t xml:space="preserve">Placeholder for </w:t>
        </w:r>
        <w:r w:rsidR="00A460B9">
          <w:rPr>
            <w:rFonts w:ascii="inherit" w:eastAsia="Times New Roman" w:hAnsi="inherit" w:cs="Times New Roman"/>
            <w:color w:val="000000"/>
            <w:sz w:val="24"/>
            <w:szCs w:val="24"/>
            <w:highlight w:val="yellow"/>
            <w:lang w:eastAsia="en-GB"/>
          </w:rPr>
          <w:t xml:space="preserve">a new </w:t>
        </w:r>
        <w:r w:rsidR="00140730" w:rsidRPr="00927C91">
          <w:rPr>
            <w:rFonts w:ascii="inherit" w:eastAsia="Times New Roman" w:hAnsi="inherit" w:cs="Times New Roman"/>
            <w:color w:val="000000"/>
            <w:sz w:val="24"/>
            <w:szCs w:val="24"/>
            <w:highlight w:val="yellow"/>
            <w:lang w:eastAsia="en-GB"/>
            <w:rPrChange w:id="202" w:author="Author">
              <w:rPr>
                <w:rFonts w:ascii="inherit" w:eastAsia="Times New Roman" w:hAnsi="inherit" w:cs="Times New Roman"/>
                <w:color w:val="000000"/>
                <w:sz w:val="24"/>
                <w:szCs w:val="24"/>
                <w:highlight w:val="lightGray"/>
                <w:lang w:eastAsia="en-GB"/>
              </w:rPr>
            </w:rPrChange>
          </w:rPr>
          <w:t>article defining minimum c</w:t>
        </w:r>
        <w:r w:rsidRPr="00927C91">
          <w:rPr>
            <w:rFonts w:ascii="inherit" w:eastAsia="Times New Roman" w:hAnsi="inherit" w:cs="Times New Roman"/>
            <w:color w:val="000000"/>
            <w:sz w:val="24"/>
            <w:szCs w:val="24"/>
            <w:highlight w:val="yellow"/>
            <w:lang w:eastAsia="en-GB"/>
            <w:rPrChange w:id="203" w:author="Author">
              <w:rPr>
                <w:rFonts w:ascii="inherit" w:eastAsia="Times New Roman" w:hAnsi="inherit" w:cs="Times New Roman"/>
                <w:color w:val="000000"/>
                <w:sz w:val="24"/>
                <w:szCs w:val="24"/>
                <w:lang w:eastAsia="en-GB"/>
              </w:rPr>
            </w:rPrChange>
          </w:rPr>
          <w:t xml:space="preserve">yber security </w:t>
        </w:r>
        <w:r w:rsidR="00140730" w:rsidRPr="00927C91">
          <w:rPr>
            <w:rFonts w:ascii="inherit" w:eastAsia="Times New Roman" w:hAnsi="inherit" w:cs="Times New Roman"/>
            <w:color w:val="000000"/>
            <w:sz w:val="24"/>
            <w:szCs w:val="24"/>
            <w:highlight w:val="yellow"/>
            <w:lang w:eastAsia="en-GB"/>
            <w:rPrChange w:id="204" w:author="Author">
              <w:rPr>
                <w:rFonts w:ascii="inherit" w:eastAsia="Times New Roman" w:hAnsi="inherit" w:cs="Times New Roman"/>
                <w:color w:val="000000"/>
                <w:sz w:val="24"/>
                <w:szCs w:val="24"/>
                <w:highlight w:val="lightGray"/>
                <w:lang w:eastAsia="en-GB"/>
              </w:rPr>
            </w:rPrChange>
          </w:rPr>
          <w:t>requirements for PGMs</w:t>
        </w:r>
        <w:r w:rsidR="00F95CA5" w:rsidRPr="00927C91">
          <w:rPr>
            <w:rFonts w:ascii="inherit" w:eastAsia="Times New Roman" w:hAnsi="inherit" w:cs="Times New Roman"/>
            <w:color w:val="000000"/>
            <w:sz w:val="24"/>
            <w:szCs w:val="24"/>
            <w:highlight w:val="yellow"/>
            <w:lang w:eastAsia="en-GB"/>
            <w:rPrChange w:id="205" w:author="Author">
              <w:rPr>
                <w:rFonts w:ascii="inherit" w:eastAsia="Times New Roman" w:hAnsi="inherit" w:cs="Times New Roman"/>
                <w:color w:val="000000"/>
                <w:sz w:val="24"/>
                <w:szCs w:val="24"/>
                <w:lang w:eastAsia="en-GB"/>
              </w:rPr>
            </w:rPrChange>
          </w:rPr>
          <w:t>. EUROPGEN are currently working on a proposal and will forward this to ACER in due course.</w:t>
        </w:r>
        <w:r w:rsidR="00CB2856" w:rsidRPr="00927C91">
          <w:rPr>
            <w:rFonts w:ascii="inherit" w:eastAsia="Times New Roman" w:hAnsi="inherit" w:cs="Times New Roman"/>
            <w:color w:val="000000"/>
            <w:sz w:val="24"/>
            <w:szCs w:val="24"/>
            <w:highlight w:val="yellow"/>
            <w:lang w:eastAsia="en-GB"/>
            <w:rPrChange w:id="206" w:author="Author">
              <w:rPr>
                <w:rFonts w:ascii="inherit" w:eastAsia="Times New Roman" w:hAnsi="inherit" w:cs="Times New Roman"/>
                <w:color w:val="000000"/>
                <w:sz w:val="24"/>
                <w:szCs w:val="24"/>
                <w:lang w:eastAsia="en-GB"/>
              </w:rPr>
            </w:rPrChange>
          </w:rPr>
          <w:t>&gt;</w:t>
        </w:r>
      </w:ins>
    </w:p>
    <w:p w14:paraId="51BFA51D" w14:textId="7FA6B57D"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2E7BE81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rate of change of frequency withstand capability, a power-generating module shall be capable of staying connected to the network and operate at rates of change of frequency up to a value specified by the relevant TSO, </w:t>
            </w:r>
            <w:ins w:id="207" w:author="Author">
              <w:r w:rsidR="00386B94" w:rsidRPr="00927C91">
                <w:rPr>
                  <w:rFonts w:ascii="inherit" w:eastAsia="Times New Roman" w:hAnsi="inherit" w:cs="Times New Roman"/>
                  <w:sz w:val="24"/>
                  <w:szCs w:val="24"/>
                  <w:highlight w:val="yellow"/>
                  <w:lang w:eastAsia="en-GB"/>
                  <w:rPrChange w:id="208" w:author="Author">
                    <w:rPr>
                      <w:rFonts w:ascii="inherit" w:eastAsia="Times New Roman" w:hAnsi="inherit" w:cs="Times New Roman"/>
                      <w:sz w:val="24"/>
                      <w:szCs w:val="24"/>
                      <w:lang w:eastAsia="en-GB"/>
                    </w:rPr>
                  </w:rPrChange>
                </w:rPr>
                <w:t xml:space="preserve">not to exceed </w:t>
              </w:r>
              <w:commentRangeStart w:id="209"/>
              <w:r w:rsidR="004B0E9B" w:rsidRPr="00927C91">
                <w:rPr>
                  <w:rFonts w:ascii="inherit" w:eastAsia="Times New Roman" w:hAnsi="inherit" w:cs="Times New Roman"/>
                  <w:sz w:val="24"/>
                  <w:szCs w:val="24"/>
                  <w:highlight w:val="yellow"/>
                  <w:lang w:eastAsia="en-GB"/>
                  <w:rPrChange w:id="210" w:author="Author">
                    <w:rPr>
                      <w:rFonts w:ascii="inherit" w:eastAsia="Times New Roman" w:hAnsi="inherit" w:cs="Times New Roman"/>
                      <w:sz w:val="24"/>
                      <w:szCs w:val="24"/>
                      <w:lang w:eastAsia="en-GB"/>
                    </w:rPr>
                  </w:rPrChange>
                </w:rPr>
                <w:t>2.0 Hz/s</w:t>
              </w:r>
              <w:commentRangeEnd w:id="209"/>
              <w:r w:rsidR="00E61539" w:rsidRPr="00927C91">
                <w:rPr>
                  <w:rStyle w:val="CommentReference"/>
                  <w:highlight w:val="yellow"/>
                  <w:rPrChange w:id="211" w:author="Author">
                    <w:rPr>
                      <w:rStyle w:val="CommentReference"/>
                    </w:rPr>
                  </w:rPrChange>
                </w:rPr>
                <w:commentReference w:id="209"/>
              </w:r>
              <w:r w:rsidR="004B0E9B" w:rsidRPr="00927C91">
                <w:rPr>
                  <w:rFonts w:ascii="inherit" w:eastAsia="Times New Roman" w:hAnsi="inherit" w:cs="Times New Roman"/>
                  <w:sz w:val="24"/>
                  <w:szCs w:val="24"/>
                  <w:highlight w:val="yellow"/>
                  <w:lang w:eastAsia="en-GB"/>
                  <w:rPrChange w:id="212" w:author="Author">
                    <w:rPr>
                      <w:rFonts w:ascii="inherit" w:eastAsia="Times New Roman" w:hAnsi="inherit" w:cs="Times New Roman"/>
                      <w:sz w:val="24"/>
                      <w:szCs w:val="24"/>
                      <w:lang w:eastAsia="en-GB"/>
                    </w:rPr>
                  </w:rPrChange>
                </w:rPr>
                <w:t xml:space="preserve"> measured over a moving window of 500ms,</w:t>
              </w:r>
              <w:r w:rsidR="004B0E9B">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04F338D1"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ins w:id="213" w:author="Author">
                    <w:r w:rsidR="00603DBD">
                      <w:rPr>
                        <w:rFonts w:ascii="inherit" w:eastAsia="Times New Roman" w:hAnsi="inherit" w:cs="Times New Roman"/>
                        <w:lang w:eastAsia="en-GB"/>
                      </w:rPr>
                      <w:t xml:space="preserve"> </w:t>
                    </w:r>
                    <w:r w:rsidR="00603DBD" w:rsidRPr="00927C91">
                      <w:rPr>
                        <w:rFonts w:ascii="inherit" w:eastAsia="Times New Roman" w:hAnsi="inherit" w:cs="Times New Roman"/>
                        <w:highlight w:val="yellow"/>
                        <w:lang w:eastAsia="en-GB"/>
                        <w:rPrChange w:id="214" w:author="Author">
                          <w:rPr>
                            <w:rFonts w:ascii="inherit" w:eastAsia="Times New Roman" w:hAnsi="inherit" w:cs="Times New Roman"/>
                            <w:lang w:eastAsia="en-GB"/>
                          </w:rPr>
                        </w:rPrChange>
                      </w:rPr>
                      <w:t xml:space="preserve">and not more than </w:t>
                    </w:r>
                    <w:r w:rsidR="005E3226" w:rsidRPr="00927C91">
                      <w:rPr>
                        <w:rFonts w:ascii="inherit" w:eastAsia="Times New Roman" w:hAnsi="inherit" w:cs="Times New Roman"/>
                        <w:highlight w:val="yellow"/>
                        <w:lang w:eastAsia="en-GB"/>
                        <w:rPrChange w:id="215" w:author="Author">
                          <w:rPr>
                            <w:rFonts w:ascii="inherit" w:eastAsia="Times New Roman" w:hAnsi="inherit" w:cs="Times New Roman"/>
                            <w:highlight w:val="cyan"/>
                            <w:lang w:eastAsia="en-GB"/>
                          </w:rPr>
                        </w:rPrChange>
                      </w:rPr>
                      <w:t>9</w:t>
                    </w:r>
                    <w:r w:rsidR="00603DBD" w:rsidRPr="00927C91">
                      <w:rPr>
                        <w:rFonts w:ascii="inherit" w:eastAsia="Times New Roman" w:hAnsi="inherit" w:cs="Times New Roman"/>
                        <w:highlight w:val="yellow"/>
                        <w:lang w:eastAsia="en-GB"/>
                        <w:rPrChange w:id="216" w:author="Author">
                          <w:rPr>
                            <w:rFonts w:ascii="inherit" w:eastAsia="Times New Roman" w:hAnsi="inherit" w:cs="Times New Roman"/>
                            <w:lang w:eastAsia="en-GB"/>
                          </w:rPr>
                        </w:rPrChange>
                      </w:rPr>
                      <w:t>0 minutes</w:t>
                    </w:r>
                  </w:ins>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4C579D8C"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ins w:id="217" w:author="Author">
                    <w:r w:rsidR="00603DBD">
                      <w:rPr>
                        <w:rFonts w:ascii="inherit" w:eastAsia="Times New Roman" w:hAnsi="inherit" w:cs="Times New Roman"/>
                        <w:lang w:eastAsia="en-GB"/>
                      </w:rPr>
                      <w:t xml:space="preserve"> </w:t>
                    </w:r>
                    <w:r w:rsidR="00603DBD" w:rsidRPr="00927C91">
                      <w:rPr>
                        <w:rFonts w:ascii="inherit" w:eastAsia="Times New Roman" w:hAnsi="inherit" w:cs="Times New Roman"/>
                        <w:highlight w:val="yellow"/>
                        <w:lang w:eastAsia="en-GB"/>
                        <w:rPrChange w:id="218" w:author="Author">
                          <w:rPr>
                            <w:rFonts w:ascii="inherit" w:eastAsia="Times New Roman" w:hAnsi="inherit" w:cs="Times New Roman"/>
                            <w:highlight w:val="cyan"/>
                            <w:lang w:eastAsia="en-GB"/>
                          </w:rPr>
                        </w:rPrChange>
                      </w:rPr>
                      <w:t xml:space="preserve">and not more than </w:t>
                    </w:r>
                    <w:r w:rsidR="0079260F" w:rsidRPr="00927C91">
                      <w:rPr>
                        <w:rFonts w:ascii="inherit" w:eastAsia="Times New Roman" w:hAnsi="inherit" w:cs="Times New Roman"/>
                        <w:highlight w:val="yellow"/>
                        <w:lang w:eastAsia="en-GB"/>
                        <w:rPrChange w:id="219" w:author="Author">
                          <w:rPr>
                            <w:rFonts w:ascii="inherit" w:eastAsia="Times New Roman" w:hAnsi="inherit" w:cs="Times New Roman"/>
                            <w:highlight w:val="cyan"/>
                            <w:lang w:eastAsia="en-GB"/>
                          </w:rPr>
                        </w:rPrChange>
                      </w:rPr>
                      <w:t>9</w:t>
                    </w:r>
                    <w:r w:rsidR="00603DBD" w:rsidRPr="00927C91">
                      <w:rPr>
                        <w:rFonts w:ascii="inherit" w:eastAsia="Times New Roman" w:hAnsi="inherit" w:cs="Times New Roman"/>
                        <w:highlight w:val="yellow"/>
                        <w:lang w:eastAsia="en-GB"/>
                        <w:rPrChange w:id="220" w:author="Author">
                          <w:rPr>
                            <w:rFonts w:ascii="inherit" w:eastAsia="Times New Roman" w:hAnsi="inherit" w:cs="Times New Roman"/>
                            <w:highlight w:val="cyan"/>
                            <w:lang w:eastAsia="en-GB"/>
                          </w:rPr>
                        </w:rPrChange>
                      </w:rPr>
                      <w:t>0 minutes</w:t>
                    </w:r>
                  </w:ins>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0120702C"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ins w:id="221" w:author="Author">
                    <w:r w:rsidR="007B6252">
                      <w:rPr>
                        <w:rFonts w:ascii="inherit" w:eastAsia="Times New Roman" w:hAnsi="inherit" w:cs="Times New Roman"/>
                        <w:lang w:eastAsia="en-GB"/>
                      </w:rPr>
                      <w:t xml:space="preserve"> </w:t>
                    </w:r>
                    <w:r w:rsidR="007B6252" w:rsidRPr="00927C91">
                      <w:rPr>
                        <w:rFonts w:ascii="inherit" w:eastAsia="Times New Roman" w:hAnsi="inherit" w:cs="Times New Roman"/>
                        <w:highlight w:val="yellow"/>
                        <w:lang w:eastAsia="en-GB"/>
                        <w:rPrChange w:id="222" w:author="Author">
                          <w:rPr>
                            <w:rFonts w:ascii="inherit" w:eastAsia="Times New Roman" w:hAnsi="inherit" w:cs="Times New Roman"/>
                            <w:highlight w:val="cyan"/>
                            <w:lang w:eastAsia="en-GB"/>
                          </w:rPr>
                        </w:rPrChange>
                      </w:rPr>
                      <w:t>and not more than 120 minutes</w:t>
                    </w:r>
                    <w:r w:rsidR="007B6252">
                      <w:rPr>
                        <w:rStyle w:val="CommentReference"/>
                      </w:rPr>
                      <w:t xml:space="preserve"> </w:t>
                    </w:r>
                  </w:ins>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05F6F1"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ins w:id="223" w:author="Author">
                    <w:r w:rsidR="007B6252" w:rsidRPr="00927C91">
                      <w:rPr>
                        <w:rFonts w:ascii="inherit" w:eastAsia="Times New Roman" w:hAnsi="inherit" w:cs="Times New Roman"/>
                        <w:lang w:eastAsia="en-GB"/>
                        <w:rPrChange w:id="224" w:author="Author">
                          <w:rPr>
                            <w:rFonts w:ascii="inherit" w:eastAsia="Times New Roman" w:hAnsi="inherit" w:cs="Times New Roman"/>
                            <w:highlight w:val="cyan"/>
                            <w:lang w:eastAsia="en-GB"/>
                          </w:rPr>
                        </w:rPrChange>
                      </w:rPr>
                      <w:t xml:space="preserve"> </w:t>
                    </w:r>
                    <w:r w:rsidR="007B6252" w:rsidRPr="00927C91">
                      <w:rPr>
                        <w:rFonts w:ascii="inherit" w:eastAsia="Times New Roman" w:hAnsi="inherit" w:cs="Times New Roman"/>
                        <w:highlight w:val="yellow"/>
                        <w:lang w:eastAsia="en-GB"/>
                        <w:rPrChange w:id="225" w:author="Author">
                          <w:rPr>
                            <w:rFonts w:ascii="inherit" w:eastAsia="Times New Roman" w:hAnsi="inherit" w:cs="Times New Roman"/>
                            <w:highlight w:val="cyan"/>
                            <w:lang w:eastAsia="en-GB"/>
                          </w:rPr>
                        </w:rPrChange>
                      </w:rPr>
                      <w:t>and not more than 120 minutes</w:t>
                    </w:r>
                  </w:ins>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46138D06"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ins w:id="226" w:author="Author">
                    <w:r w:rsidR="007B6252" w:rsidRPr="00927C91">
                      <w:rPr>
                        <w:rFonts w:ascii="inherit" w:eastAsia="Times New Roman" w:hAnsi="inherit" w:cs="Times New Roman"/>
                        <w:lang w:eastAsia="en-GB"/>
                        <w:rPrChange w:id="227" w:author="Author">
                          <w:rPr>
                            <w:rFonts w:ascii="inherit" w:eastAsia="Times New Roman" w:hAnsi="inherit" w:cs="Times New Roman"/>
                            <w:highlight w:val="cyan"/>
                            <w:lang w:eastAsia="en-GB"/>
                          </w:rPr>
                        </w:rPrChange>
                      </w:rPr>
                      <w:t xml:space="preserve"> </w:t>
                    </w:r>
                    <w:r w:rsidR="007B6252" w:rsidRPr="00927C91">
                      <w:rPr>
                        <w:rFonts w:ascii="inherit" w:eastAsia="Times New Roman" w:hAnsi="inherit" w:cs="Times New Roman"/>
                        <w:highlight w:val="yellow"/>
                        <w:lang w:eastAsia="en-GB"/>
                        <w:rPrChange w:id="228" w:author="Author">
                          <w:rPr>
                            <w:rFonts w:ascii="inherit" w:eastAsia="Times New Roman" w:hAnsi="inherit" w:cs="Times New Roman"/>
                            <w:highlight w:val="cyan"/>
                            <w:lang w:eastAsia="en-GB"/>
                          </w:rPr>
                        </w:rPrChange>
                      </w:rPr>
                      <w:t xml:space="preserve">and not more than </w:t>
                    </w:r>
                    <w:r w:rsidR="00777244" w:rsidRPr="00927C91">
                      <w:rPr>
                        <w:rFonts w:ascii="inherit" w:eastAsia="Times New Roman" w:hAnsi="inherit" w:cs="Times New Roman"/>
                        <w:highlight w:val="yellow"/>
                        <w:lang w:eastAsia="en-GB"/>
                        <w:rPrChange w:id="229" w:author="Author">
                          <w:rPr>
                            <w:rFonts w:ascii="inherit" w:eastAsia="Times New Roman" w:hAnsi="inherit" w:cs="Times New Roman"/>
                            <w:highlight w:val="cyan"/>
                            <w:lang w:eastAsia="en-GB"/>
                          </w:rPr>
                        </w:rPrChange>
                      </w:rPr>
                      <w:t>9</w:t>
                    </w:r>
                    <w:r w:rsidR="007B6252" w:rsidRPr="00927C91">
                      <w:rPr>
                        <w:rFonts w:ascii="inherit" w:eastAsia="Times New Roman" w:hAnsi="inherit" w:cs="Times New Roman"/>
                        <w:highlight w:val="yellow"/>
                        <w:lang w:eastAsia="en-GB"/>
                        <w:rPrChange w:id="230" w:author="Author">
                          <w:rPr>
                            <w:rFonts w:ascii="inherit" w:eastAsia="Times New Roman" w:hAnsi="inherit" w:cs="Times New Roman"/>
                            <w:highlight w:val="cyan"/>
                            <w:lang w:eastAsia="en-GB"/>
                          </w:rPr>
                        </w:rPrChange>
                      </w:rPr>
                      <w:t>0 minutes</w:t>
                    </w:r>
                  </w:ins>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23E784FF"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ins w:id="231" w:author="Author">
                    <w:r w:rsidR="007B6252">
                      <w:rPr>
                        <w:rFonts w:ascii="inherit" w:eastAsia="Times New Roman" w:hAnsi="inherit" w:cs="Times New Roman"/>
                        <w:lang w:eastAsia="en-GB"/>
                      </w:rPr>
                      <w:t xml:space="preserve"> </w:t>
                    </w:r>
                    <w:r w:rsidR="007B6252" w:rsidRPr="00927C91">
                      <w:rPr>
                        <w:rFonts w:ascii="inherit" w:eastAsia="Times New Roman" w:hAnsi="inherit" w:cs="Times New Roman"/>
                        <w:highlight w:val="yellow"/>
                        <w:lang w:eastAsia="en-GB"/>
                        <w:rPrChange w:id="232" w:author="Author">
                          <w:rPr>
                            <w:rFonts w:ascii="inherit" w:eastAsia="Times New Roman" w:hAnsi="inherit" w:cs="Times New Roman"/>
                            <w:highlight w:val="cyan"/>
                            <w:lang w:eastAsia="en-GB"/>
                          </w:rPr>
                        </w:rPrChange>
                      </w:rPr>
                      <w:t xml:space="preserve">and not more than </w:t>
                    </w:r>
                    <w:r w:rsidR="00777244" w:rsidRPr="00927C91">
                      <w:rPr>
                        <w:rFonts w:ascii="inherit" w:eastAsia="Times New Roman" w:hAnsi="inherit" w:cs="Times New Roman"/>
                        <w:highlight w:val="yellow"/>
                        <w:lang w:eastAsia="en-GB"/>
                        <w:rPrChange w:id="233" w:author="Author">
                          <w:rPr>
                            <w:rFonts w:ascii="inherit" w:eastAsia="Times New Roman" w:hAnsi="inherit" w:cs="Times New Roman"/>
                            <w:highlight w:val="cyan"/>
                            <w:lang w:eastAsia="en-GB"/>
                          </w:rPr>
                        </w:rPrChange>
                      </w:rPr>
                      <w:t>9</w:t>
                    </w:r>
                    <w:r w:rsidR="007B6252" w:rsidRPr="00927C91">
                      <w:rPr>
                        <w:rFonts w:ascii="inherit" w:eastAsia="Times New Roman" w:hAnsi="inherit" w:cs="Times New Roman"/>
                        <w:highlight w:val="yellow"/>
                        <w:lang w:eastAsia="en-GB"/>
                        <w:rPrChange w:id="234" w:author="Author">
                          <w:rPr>
                            <w:rFonts w:ascii="inherit" w:eastAsia="Times New Roman" w:hAnsi="inherit" w:cs="Times New Roman"/>
                            <w:highlight w:val="cyan"/>
                            <w:lang w:eastAsia="en-GB"/>
                          </w:rPr>
                        </w:rPrChange>
                      </w:rPr>
                      <w:t>0 minutes</w:t>
                    </w:r>
                  </w:ins>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64"/>
        <w:gridCol w:w="8362"/>
      </w:tblGrid>
      <w:tr w:rsidR="003B7AE9" w:rsidRPr="003B7AE9" w14:paraId="31E5EA51" w14:textId="77777777" w:rsidTr="003B7AE9">
        <w:tc>
          <w:tcPr>
            <w:tcW w:w="0" w:type="auto"/>
            <w:shd w:val="clear" w:color="auto" w:fill="auto"/>
            <w:hideMark/>
          </w:tcPr>
          <w:p w14:paraId="27724BB6" w14:textId="527EBB34" w:rsidR="007E17F9" w:rsidRPr="003B7AE9" w:rsidRDefault="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2A897F25" w14:textId="586A58BD" w:rsidR="00E74129" w:rsidRPr="00927C91" w:rsidRDefault="003B7AE9" w:rsidP="009613BA">
            <w:pPr>
              <w:spacing w:before="120" w:after="0" w:line="240" w:lineRule="auto"/>
              <w:jc w:val="both"/>
              <w:rPr>
                <w:ins w:id="235" w:author="Author"/>
                <w:rFonts w:ascii="inherit" w:eastAsia="Times New Roman" w:hAnsi="inherit" w:cs="Times New Roman"/>
                <w:sz w:val="24"/>
                <w:szCs w:val="24"/>
                <w:lang w:eastAsia="en-GB"/>
                <w:rPrChange w:id="236" w:author="Author">
                  <w:rPr>
                    <w:ins w:id="237" w:author="Author"/>
                    <w:rFonts w:ascii="inherit" w:hAnsi="inherit"/>
                    <w:sz w:val="24"/>
                    <w:szCs w:val="24"/>
                    <w:highlight w:val="yellow"/>
                  </w:rPr>
                </w:rPrChange>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del w:id="238" w:author="Author">
              <w:r w:rsidRPr="003B7AE9" w:rsidDel="00E87CBE">
                <w:rPr>
                  <w:rFonts w:ascii="inherit" w:eastAsia="Times New Roman" w:hAnsi="inherit" w:cs="Times New Roman"/>
                  <w:sz w:val="24"/>
                  <w:szCs w:val="24"/>
                  <w:lang w:eastAsia="en-GB"/>
                </w:rPr>
                <w:delText>.</w:delText>
              </w:r>
            </w:del>
          </w:p>
          <w:p w14:paraId="784875BB" w14:textId="03B7AE85" w:rsidR="003C77F4" w:rsidRPr="00927C91" w:rsidDel="00DB4477" w:rsidRDefault="003C77F4" w:rsidP="009613BA">
            <w:pPr>
              <w:spacing w:before="120" w:after="0" w:line="240" w:lineRule="auto"/>
              <w:jc w:val="both"/>
              <w:rPr>
                <w:del w:id="239" w:author="Author"/>
                <w:rFonts w:ascii="inherit" w:eastAsia="Times New Roman" w:hAnsi="inherit" w:cs="Times New Roman"/>
                <w:strike/>
                <w:sz w:val="24"/>
                <w:szCs w:val="24"/>
                <w:lang w:eastAsia="en-GB"/>
                <w:rPrChange w:id="240" w:author="Author">
                  <w:rPr>
                    <w:del w:id="241" w:author="Author"/>
                    <w:rFonts w:ascii="inherit" w:eastAsia="Times New Roman" w:hAnsi="inherit" w:cs="Times New Roman"/>
                    <w:sz w:val="24"/>
                    <w:szCs w:val="24"/>
                    <w:lang w:eastAsia="en-GB"/>
                  </w:rPr>
                </w:rPrChange>
              </w:rPr>
            </w:pP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r w:rsidR="00A236FC" w:rsidRPr="003B7AE9" w14:paraId="32721FEB" w14:textId="77777777" w:rsidTr="003B7AE9">
        <w:trPr>
          <w:ins w:id="242" w:author="Author"/>
        </w:trPr>
        <w:tc>
          <w:tcPr>
            <w:tcW w:w="0" w:type="auto"/>
            <w:shd w:val="clear" w:color="auto" w:fill="auto"/>
          </w:tcPr>
          <w:p w14:paraId="11EDE82F" w14:textId="24CDC807" w:rsidR="00A236FC" w:rsidRPr="00927C91" w:rsidRDefault="003B6F6E" w:rsidP="003B7AE9">
            <w:pPr>
              <w:spacing w:before="120" w:after="0" w:line="240" w:lineRule="auto"/>
              <w:jc w:val="both"/>
              <w:rPr>
                <w:ins w:id="243" w:author="Author"/>
                <w:rFonts w:ascii="inherit" w:eastAsia="Times New Roman" w:hAnsi="inherit" w:cs="Times New Roman"/>
                <w:sz w:val="24"/>
                <w:szCs w:val="24"/>
                <w:highlight w:val="yellow"/>
                <w:lang w:eastAsia="en-GB"/>
                <w:rPrChange w:id="244" w:author="Author">
                  <w:rPr>
                    <w:ins w:id="245" w:author="Author"/>
                    <w:rFonts w:ascii="inherit" w:eastAsia="Times New Roman" w:hAnsi="inherit" w:cs="Times New Roman"/>
                    <w:sz w:val="24"/>
                    <w:szCs w:val="24"/>
                    <w:lang w:eastAsia="en-GB"/>
                  </w:rPr>
                </w:rPrChange>
              </w:rPr>
            </w:pPr>
            <w:commentRangeStart w:id="246"/>
            <w:ins w:id="247" w:author="Author">
              <w:r w:rsidRPr="00927C91">
                <w:rPr>
                  <w:rFonts w:ascii="inherit" w:eastAsia="Times New Roman" w:hAnsi="inherit" w:cs="Times New Roman"/>
                  <w:sz w:val="24"/>
                  <w:szCs w:val="24"/>
                  <w:highlight w:val="yellow"/>
                  <w:lang w:eastAsia="en-GB"/>
                  <w:rPrChange w:id="248" w:author="Author">
                    <w:rPr>
                      <w:rFonts w:ascii="inherit" w:eastAsia="Times New Roman" w:hAnsi="inherit" w:cs="Times New Roman"/>
                      <w:sz w:val="24"/>
                      <w:szCs w:val="24"/>
                      <w:lang w:eastAsia="en-GB"/>
                    </w:rPr>
                  </w:rPrChange>
                </w:rPr>
                <w:t>(h)</w:t>
              </w:r>
              <w:commentRangeEnd w:id="246"/>
              <w:r w:rsidR="00AE77A5" w:rsidRPr="00927C91">
                <w:rPr>
                  <w:rStyle w:val="CommentReference"/>
                  <w:highlight w:val="yellow"/>
                  <w:rPrChange w:id="249" w:author="Author">
                    <w:rPr>
                      <w:rStyle w:val="CommentReference"/>
                    </w:rPr>
                  </w:rPrChange>
                </w:rPr>
                <w:commentReference w:id="246"/>
              </w:r>
            </w:ins>
          </w:p>
        </w:tc>
        <w:tc>
          <w:tcPr>
            <w:tcW w:w="0" w:type="auto"/>
            <w:shd w:val="clear" w:color="auto" w:fill="auto"/>
          </w:tcPr>
          <w:p w14:paraId="6EF119A7" w14:textId="35EC349F" w:rsidR="00A236FC" w:rsidRPr="00927C91" w:rsidRDefault="00F75DB0" w:rsidP="00927C91">
            <w:pPr>
              <w:spacing w:before="120"/>
              <w:jc w:val="both"/>
              <w:rPr>
                <w:ins w:id="250" w:author="Author"/>
                <w:rFonts w:ascii="inherit" w:hAnsi="inherit"/>
                <w:sz w:val="24"/>
                <w:szCs w:val="24"/>
                <w:highlight w:val="yellow"/>
                <w:rPrChange w:id="251" w:author="Author">
                  <w:rPr>
                    <w:ins w:id="252" w:author="Author"/>
                    <w:rFonts w:ascii="inherit" w:eastAsia="Times New Roman" w:hAnsi="inherit" w:cs="Times New Roman"/>
                    <w:sz w:val="24"/>
                    <w:szCs w:val="24"/>
                    <w:lang w:eastAsia="en-GB"/>
                  </w:rPr>
                </w:rPrChange>
              </w:rPr>
              <w:pPrChange w:id="253" w:author="Author">
                <w:pPr>
                  <w:spacing w:before="120" w:after="0" w:line="240" w:lineRule="auto"/>
                  <w:jc w:val="both"/>
                </w:pPr>
              </w:pPrChange>
            </w:pPr>
            <w:ins w:id="254" w:author="Author">
              <w:r w:rsidRPr="00927C91">
                <w:rPr>
                  <w:rFonts w:ascii="inherit" w:hAnsi="inherit"/>
                  <w:sz w:val="24"/>
                  <w:szCs w:val="24"/>
                  <w:highlight w:val="yellow"/>
                  <w:rPrChange w:id="255" w:author="Author">
                    <w:rPr>
                      <w:rFonts w:ascii="inherit" w:hAnsi="inherit"/>
                      <w:sz w:val="24"/>
                      <w:szCs w:val="24"/>
                      <w:highlight w:val="cyan"/>
                    </w:rPr>
                  </w:rPrChange>
                </w:rPr>
                <w:t>Power-generating modules shall be capable of activating this provision with a power decrease response time as specified by the relevant system operator, in coordination with the relevant TSO, but always limited by the capabilities inherent to the PGM technology.</w:t>
              </w:r>
            </w:ins>
          </w:p>
        </w:tc>
      </w:tr>
      <w:tr w:rsidR="00E07648" w:rsidRPr="003B7AE9" w14:paraId="7688092A" w14:textId="77777777" w:rsidTr="003B7AE9">
        <w:trPr>
          <w:ins w:id="256" w:author="Author"/>
        </w:trPr>
        <w:tc>
          <w:tcPr>
            <w:tcW w:w="0" w:type="auto"/>
            <w:shd w:val="clear" w:color="auto" w:fill="auto"/>
          </w:tcPr>
          <w:p w14:paraId="52254175" w14:textId="634789D1" w:rsidR="00E07648" w:rsidRPr="00927C91" w:rsidRDefault="00F75DB0" w:rsidP="003B7AE9">
            <w:pPr>
              <w:spacing w:before="120" w:after="0" w:line="240" w:lineRule="auto"/>
              <w:jc w:val="both"/>
              <w:rPr>
                <w:ins w:id="257" w:author="Author"/>
                <w:rFonts w:ascii="inherit" w:eastAsia="Times New Roman" w:hAnsi="inherit" w:cs="Times New Roman"/>
                <w:sz w:val="24"/>
                <w:szCs w:val="24"/>
                <w:highlight w:val="yellow"/>
                <w:lang w:eastAsia="en-GB"/>
                <w:rPrChange w:id="258" w:author="Author">
                  <w:rPr>
                    <w:ins w:id="259" w:author="Author"/>
                    <w:rFonts w:ascii="inherit" w:eastAsia="Times New Roman" w:hAnsi="inherit" w:cs="Times New Roman"/>
                    <w:sz w:val="24"/>
                    <w:szCs w:val="24"/>
                    <w:lang w:eastAsia="en-GB"/>
                  </w:rPr>
                </w:rPrChange>
              </w:rPr>
            </w:pPr>
            <w:ins w:id="260" w:author="Author">
              <w:r w:rsidRPr="00927C91">
                <w:rPr>
                  <w:rFonts w:ascii="inherit" w:eastAsia="Times New Roman" w:hAnsi="inherit" w:cs="Times New Roman"/>
                  <w:sz w:val="24"/>
                  <w:szCs w:val="24"/>
                  <w:highlight w:val="yellow"/>
                  <w:lang w:eastAsia="en-GB"/>
                  <w:rPrChange w:id="261" w:author="Author">
                    <w:rPr>
                      <w:rFonts w:ascii="inherit" w:eastAsia="Times New Roman" w:hAnsi="inherit" w:cs="Times New Roman"/>
                      <w:sz w:val="24"/>
                      <w:szCs w:val="24"/>
                      <w:lang w:eastAsia="en-GB"/>
                    </w:rPr>
                  </w:rPrChange>
                </w:rPr>
                <w:t>(i)</w:t>
              </w:r>
            </w:ins>
          </w:p>
        </w:tc>
        <w:tc>
          <w:tcPr>
            <w:tcW w:w="0" w:type="auto"/>
            <w:shd w:val="clear" w:color="auto" w:fill="auto"/>
          </w:tcPr>
          <w:p w14:paraId="1ED0204E" w14:textId="77777777" w:rsidR="00F75DB0" w:rsidRPr="00927C91" w:rsidRDefault="00F75DB0" w:rsidP="00F75DB0">
            <w:pPr>
              <w:spacing w:before="120"/>
              <w:jc w:val="both"/>
              <w:rPr>
                <w:ins w:id="262" w:author="Author"/>
                <w:rFonts w:ascii="inherit" w:hAnsi="inherit"/>
                <w:sz w:val="24"/>
                <w:szCs w:val="24"/>
                <w:highlight w:val="yellow"/>
                <w:rPrChange w:id="263" w:author="Author">
                  <w:rPr>
                    <w:ins w:id="264" w:author="Author"/>
                    <w:rFonts w:ascii="inherit" w:hAnsi="inherit"/>
                    <w:sz w:val="24"/>
                    <w:szCs w:val="24"/>
                    <w:highlight w:val="cyan"/>
                  </w:rPr>
                </w:rPrChange>
              </w:rPr>
            </w:pPr>
            <w:ins w:id="265" w:author="Author">
              <w:r w:rsidRPr="00927C91">
                <w:rPr>
                  <w:rFonts w:ascii="inherit" w:hAnsi="inherit"/>
                  <w:sz w:val="24"/>
                  <w:szCs w:val="24"/>
                  <w:highlight w:val="yellow"/>
                  <w:rPrChange w:id="266" w:author="Author">
                    <w:rPr>
                      <w:rFonts w:ascii="inherit" w:hAnsi="inherit"/>
                      <w:sz w:val="24"/>
                      <w:szCs w:val="24"/>
                      <w:highlight w:val="cyan"/>
                    </w:rPr>
                  </w:rPrChange>
                </w:rPr>
                <w:t>The increasing and decreasing active power ramp rate shall consider the technical constraints of power generating module technologies as defined in Table Y. If the technology is capable of achieving a faster response than defined in Table Y this shall be permitted in agreement with the relevant system operator; however, the relevant system operator shall not define such a requirement that exceeds the maximum value given in Table Y.</w:t>
              </w:r>
            </w:ins>
          </w:p>
          <w:p w14:paraId="31741618" w14:textId="77777777" w:rsidR="00F75DB0" w:rsidRPr="00927C91" w:rsidRDefault="00F75DB0" w:rsidP="00F75DB0">
            <w:pPr>
              <w:spacing w:before="120" w:after="120"/>
              <w:jc w:val="center"/>
              <w:rPr>
                <w:ins w:id="267" w:author="Author"/>
                <w:rFonts w:ascii="inherit" w:hAnsi="inherit"/>
                <w:b/>
                <w:bCs/>
                <w:i/>
                <w:iCs/>
                <w:sz w:val="24"/>
                <w:szCs w:val="24"/>
                <w:highlight w:val="yellow"/>
                <w:rPrChange w:id="268" w:author="Author">
                  <w:rPr>
                    <w:ins w:id="269" w:author="Author"/>
                    <w:rFonts w:ascii="inherit" w:hAnsi="inherit"/>
                    <w:b/>
                    <w:bCs/>
                    <w:i/>
                    <w:iCs/>
                    <w:sz w:val="24"/>
                    <w:szCs w:val="24"/>
                  </w:rPr>
                </w:rPrChange>
              </w:rPr>
            </w:pPr>
            <w:commentRangeStart w:id="270"/>
            <w:ins w:id="271" w:author="Author">
              <w:r w:rsidRPr="00927C91">
                <w:rPr>
                  <w:rFonts w:ascii="inherit" w:hAnsi="inherit"/>
                  <w:b/>
                  <w:bCs/>
                  <w:i/>
                  <w:iCs/>
                  <w:sz w:val="24"/>
                  <w:szCs w:val="24"/>
                  <w:highlight w:val="yellow"/>
                  <w:rPrChange w:id="272" w:author="Author">
                    <w:rPr>
                      <w:rFonts w:ascii="inherit" w:hAnsi="inherit"/>
                      <w:b/>
                      <w:bCs/>
                      <w:i/>
                      <w:iCs/>
                      <w:sz w:val="24"/>
                      <w:szCs w:val="24"/>
                      <w:highlight w:val="cyan"/>
                    </w:rPr>
                  </w:rPrChange>
                </w:rPr>
                <w:t>Table Y</w:t>
              </w:r>
              <w:commentRangeEnd w:id="270"/>
              <w:r w:rsidR="00303144" w:rsidRPr="00927C91">
                <w:rPr>
                  <w:rStyle w:val="CommentReference"/>
                  <w:highlight w:val="yellow"/>
                  <w:rPrChange w:id="273" w:author="Author">
                    <w:rPr>
                      <w:rStyle w:val="CommentReference"/>
                    </w:rPr>
                  </w:rPrChange>
                </w:rPr>
                <w:commentReference w:id="270"/>
              </w:r>
            </w:ins>
          </w:p>
          <w:p w14:paraId="4D8074AE" w14:textId="77777777" w:rsidR="00F75DB0" w:rsidRPr="00927C91" w:rsidRDefault="00F75DB0" w:rsidP="00F75DB0">
            <w:pPr>
              <w:spacing w:before="240" w:after="120"/>
              <w:jc w:val="center"/>
              <w:rPr>
                <w:ins w:id="274" w:author="Author"/>
                <w:rFonts w:ascii="inherit" w:hAnsi="inherit"/>
                <w:b/>
                <w:bCs/>
                <w:i/>
                <w:iCs/>
                <w:sz w:val="24"/>
                <w:szCs w:val="24"/>
                <w:highlight w:val="yellow"/>
                <w:rPrChange w:id="275" w:author="Author">
                  <w:rPr>
                    <w:ins w:id="276" w:author="Author"/>
                    <w:rFonts w:ascii="inherit" w:hAnsi="inherit"/>
                    <w:b/>
                    <w:bCs/>
                    <w:i/>
                    <w:iCs/>
                    <w:sz w:val="24"/>
                    <w:szCs w:val="24"/>
                  </w:rPr>
                </w:rPrChange>
              </w:rPr>
            </w:pPr>
            <w:ins w:id="277" w:author="Author">
              <w:r w:rsidRPr="00927C91">
                <w:rPr>
                  <w:rFonts w:ascii="inherit" w:hAnsi="inherit"/>
                  <w:b/>
                  <w:i/>
                  <w:sz w:val="24"/>
                  <w:szCs w:val="24"/>
                  <w:highlight w:val="yellow"/>
                  <w:rPrChange w:id="278" w:author="Author">
                    <w:rPr>
                      <w:rFonts w:ascii="inherit" w:hAnsi="inherit"/>
                      <w:b/>
                      <w:i/>
                      <w:sz w:val="24"/>
                      <w:szCs w:val="24"/>
                      <w:highlight w:val="cyan"/>
                    </w:rPr>
                  </w:rPrChange>
                </w:rPr>
                <w:t xml:space="preserve">Maximum </w:t>
              </w:r>
              <w:r w:rsidRPr="00927C91">
                <w:rPr>
                  <w:rFonts w:ascii="inherit" w:hAnsi="inherit"/>
                  <w:b/>
                  <w:bCs/>
                  <w:i/>
                  <w:iCs/>
                  <w:sz w:val="24"/>
                  <w:szCs w:val="24"/>
                  <w:highlight w:val="yellow"/>
                  <w:rPrChange w:id="279" w:author="Author">
                    <w:rPr>
                      <w:rFonts w:ascii="inherit" w:hAnsi="inherit"/>
                      <w:b/>
                      <w:bCs/>
                      <w:i/>
                      <w:iCs/>
                      <w:sz w:val="24"/>
                      <w:szCs w:val="24"/>
                      <w:highlight w:val="cyan"/>
                    </w:rPr>
                  </w:rPrChange>
                </w:rPr>
                <w:t>active power ramp rate for various technologies</w:t>
              </w:r>
            </w:ins>
          </w:p>
          <w:tbl>
            <w:tblPr>
              <w:tblW w:w="0" w:type="auto"/>
              <w:tblCellMar>
                <w:left w:w="0" w:type="dxa"/>
                <w:right w:w="0" w:type="dxa"/>
              </w:tblCellMar>
              <w:tblLook w:val="04A0" w:firstRow="1" w:lastRow="0" w:firstColumn="1" w:lastColumn="0" w:noHBand="0" w:noVBand="1"/>
            </w:tblPr>
            <w:tblGrid>
              <w:gridCol w:w="2730"/>
              <w:gridCol w:w="2679"/>
              <w:gridCol w:w="2933"/>
            </w:tblGrid>
            <w:tr w:rsidR="00F75DB0" w:rsidRPr="00E71AC9" w14:paraId="416801D0" w14:textId="77777777" w:rsidTr="00553D7E">
              <w:trPr>
                <w:ins w:id="280" w:author="Author"/>
              </w:trPr>
              <w:tc>
                <w:tcPr>
                  <w:tcW w:w="28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090882" w14:textId="77777777" w:rsidR="00F75DB0" w:rsidRPr="00927C91" w:rsidRDefault="00F75DB0" w:rsidP="00F75DB0">
                  <w:pPr>
                    <w:spacing w:before="120"/>
                    <w:jc w:val="center"/>
                    <w:rPr>
                      <w:ins w:id="281" w:author="Author"/>
                      <w:rFonts w:ascii="inherit" w:hAnsi="inherit"/>
                      <w:sz w:val="24"/>
                      <w:szCs w:val="24"/>
                      <w:highlight w:val="yellow"/>
                      <w:rPrChange w:id="282" w:author="Author">
                        <w:rPr>
                          <w:ins w:id="283" w:author="Author"/>
                          <w:rFonts w:ascii="inherit" w:hAnsi="inherit"/>
                          <w:sz w:val="24"/>
                          <w:szCs w:val="24"/>
                          <w:highlight w:val="cyan"/>
                        </w:rPr>
                      </w:rPrChange>
                    </w:rPr>
                  </w:pPr>
                  <w:ins w:id="284" w:author="Author">
                    <w:r w:rsidRPr="00927C91">
                      <w:rPr>
                        <w:rFonts w:ascii="inherit" w:hAnsi="inherit"/>
                        <w:sz w:val="24"/>
                        <w:szCs w:val="24"/>
                        <w:highlight w:val="yellow"/>
                        <w:rPrChange w:id="285" w:author="Author">
                          <w:rPr>
                            <w:rFonts w:ascii="inherit" w:hAnsi="inherit"/>
                            <w:sz w:val="24"/>
                            <w:szCs w:val="24"/>
                            <w:highlight w:val="cyan"/>
                          </w:rPr>
                        </w:rPrChange>
                      </w:rPr>
                      <w:t>Technology</w:t>
                    </w:r>
                  </w:ins>
                </w:p>
              </w:tc>
              <w:tc>
                <w:tcPr>
                  <w:tcW w:w="27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984022" w14:textId="77777777" w:rsidR="00F75DB0" w:rsidRPr="00927C91" w:rsidRDefault="00F75DB0" w:rsidP="00F75DB0">
                  <w:pPr>
                    <w:spacing w:before="120"/>
                    <w:jc w:val="center"/>
                    <w:rPr>
                      <w:ins w:id="286" w:author="Author"/>
                      <w:rFonts w:ascii="inherit" w:hAnsi="inherit"/>
                      <w:sz w:val="24"/>
                      <w:szCs w:val="24"/>
                      <w:highlight w:val="yellow"/>
                      <w:rPrChange w:id="287" w:author="Author">
                        <w:rPr>
                          <w:ins w:id="288" w:author="Author"/>
                          <w:rFonts w:ascii="inherit" w:hAnsi="inherit"/>
                          <w:sz w:val="24"/>
                          <w:szCs w:val="24"/>
                          <w:highlight w:val="cyan"/>
                        </w:rPr>
                      </w:rPrChange>
                    </w:rPr>
                  </w:pPr>
                  <w:ins w:id="289" w:author="Author">
                    <w:r w:rsidRPr="00927C91">
                      <w:rPr>
                        <w:rFonts w:ascii="inherit" w:hAnsi="inherit"/>
                        <w:sz w:val="24"/>
                        <w:szCs w:val="24"/>
                        <w:highlight w:val="yellow"/>
                        <w:rPrChange w:id="290" w:author="Author">
                          <w:rPr>
                            <w:rFonts w:ascii="inherit" w:hAnsi="inherit"/>
                            <w:sz w:val="24"/>
                            <w:szCs w:val="24"/>
                            <w:highlight w:val="cyan"/>
                          </w:rPr>
                        </w:rPrChange>
                      </w:rPr>
                      <w:t>Maximum Decreasing</w:t>
                    </w:r>
                    <w:r w:rsidRPr="00927C91">
                      <w:rPr>
                        <w:rFonts w:ascii="inherit" w:hAnsi="inherit"/>
                        <w:sz w:val="24"/>
                        <w:szCs w:val="24"/>
                        <w:highlight w:val="yellow"/>
                        <w:rPrChange w:id="291" w:author="Author">
                          <w:rPr>
                            <w:rFonts w:ascii="inherit" w:hAnsi="inherit"/>
                            <w:sz w:val="24"/>
                            <w:szCs w:val="24"/>
                            <w:highlight w:val="cyan"/>
                          </w:rPr>
                        </w:rPrChange>
                      </w:rPr>
                      <w:br/>
                      <w:t>Active Power Ramp Rate</w:t>
                    </w:r>
                  </w:ins>
                </w:p>
              </w:tc>
              <w:tc>
                <w:tcPr>
                  <w:tcW w:w="3060" w:type="dxa"/>
                  <w:tcBorders>
                    <w:top w:val="single" w:sz="8" w:space="0" w:color="auto"/>
                    <w:left w:val="nil"/>
                    <w:bottom w:val="single" w:sz="8" w:space="0" w:color="auto"/>
                    <w:right w:val="single" w:sz="8" w:space="0" w:color="auto"/>
                  </w:tcBorders>
                </w:tcPr>
                <w:p w14:paraId="60E1618B" w14:textId="77777777" w:rsidR="00F75DB0" w:rsidRPr="00927C91" w:rsidRDefault="00F75DB0" w:rsidP="00F75DB0">
                  <w:pPr>
                    <w:spacing w:before="120"/>
                    <w:jc w:val="center"/>
                    <w:rPr>
                      <w:ins w:id="292" w:author="Author"/>
                      <w:rFonts w:ascii="inherit" w:hAnsi="inherit"/>
                      <w:strike/>
                      <w:sz w:val="24"/>
                      <w:szCs w:val="24"/>
                      <w:highlight w:val="yellow"/>
                      <w:rPrChange w:id="293" w:author="Author">
                        <w:rPr>
                          <w:ins w:id="294" w:author="Author"/>
                          <w:rFonts w:ascii="inherit" w:hAnsi="inherit"/>
                          <w:strike/>
                          <w:sz w:val="24"/>
                          <w:szCs w:val="24"/>
                          <w:highlight w:val="cyan"/>
                        </w:rPr>
                      </w:rPrChange>
                    </w:rPr>
                  </w:pPr>
                  <w:ins w:id="295" w:author="Author">
                    <w:r w:rsidRPr="00927C91">
                      <w:rPr>
                        <w:rFonts w:ascii="inherit" w:hAnsi="inherit"/>
                        <w:sz w:val="24"/>
                        <w:szCs w:val="24"/>
                        <w:highlight w:val="yellow"/>
                        <w:rPrChange w:id="296" w:author="Author">
                          <w:rPr>
                            <w:rFonts w:ascii="inherit" w:hAnsi="inherit"/>
                            <w:sz w:val="24"/>
                            <w:szCs w:val="24"/>
                            <w:highlight w:val="cyan"/>
                          </w:rPr>
                        </w:rPrChange>
                      </w:rPr>
                      <w:t>Maximum Increasing</w:t>
                    </w:r>
                    <w:r w:rsidRPr="00927C91">
                      <w:rPr>
                        <w:rFonts w:ascii="inherit" w:hAnsi="inherit"/>
                        <w:sz w:val="24"/>
                        <w:szCs w:val="24"/>
                        <w:highlight w:val="yellow"/>
                        <w:rPrChange w:id="297" w:author="Author">
                          <w:rPr>
                            <w:rFonts w:ascii="inherit" w:hAnsi="inherit"/>
                            <w:sz w:val="24"/>
                            <w:szCs w:val="24"/>
                            <w:highlight w:val="cyan"/>
                          </w:rPr>
                        </w:rPrChange>
                      </w:rPr>
                      <w:br/>
                      <w:t>Active Power Ramp Rate</w:t>
                    </w:r>
                  </w:ins>
                </w:p>
              </w:tc>
            </w:tr>
            <w:tr w:rsidR="00F75DB0" w:rsidRPr="00E71AC9" w14:paraId="40176C9C" w14:textId="77777777" w:rsidTr="00553D7E">
              <w:trPr>
                <w:ins w:id="298"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1A6D1E" w14:textId="77777777" w:rsidR="00F75DB0" w:rsidRPr="00927C91" w:rsidRDefault="00F75DB0" w:rsidP="00F75DB0">
                  <w:pPr>
                    <w:spacing w:before="120"/>
                    <w:rPr>
                      <w:ins w:id="299" w:author="Author"/>
                      <w:rFonts w:ascii="inherit" w:hAnsi="inherit"/>
                      <w:sz w:val="24"/>
                      <w:szCs w:val="24"/>
                      <w:highlight w:val="yellow"/>
                      <w:rPrChange w:id="300" w:author="Author">
                        <w:rPr>
                          <w:ins w:id="301" w:author="Author"/>
                          <w:rFonts w:ascii="inherit" w:hAnsi="inherit"/>
                          <w:sz w:val="24"/>
                          <w:szCs w:val="24"/>
                          <w:highlight w:val="cyan"/>
                        </w:rPr>
                      </w:rPrChange>
                    </w:rPr>
                  </w:pPr>
                  <w:ins w:id="302" w:author="Author">
                    <w:r w:rsidRPr="00927C91">
                      <w:rPr>
                        <w:rFonts w:ascii="inherit" w:hAnsi="inherit"/>
                        <w:sz w:val="24"/>
                        <w:szCs w:val="24"/>
                        <w:highlight w:val="yellow"/>
                        <w:rPrChange w:id="303" w:author="Author">
                          <w:rPr>
                            <w:rFonts w:ascii="inherit" w:hAnsi="inherit"/>
                            <w:sz w:val="24"/>
                            <w:szCs w:val="24"/>
                            <w:highlight w:val="cyan"/>
                          </w:rPr>
                        </w:rPrChange>
                      </w:rPr>
                      <w:t>Synchronous power generating units excluding gas reciprocating engine-driven synchronous generating units.</w:t>
                    </w:r>
                  </w:ins>
                </w:p>
              </w:tc>
              <w:tc>
                <w:tcPr>
                  <w:tcW w:w="2790" w:type="dxa"/>
                  <w:tcBorders>
                    <w:top w:val="nil"/>
                    <w:left w:val="nil"/>
                    <w:bottom w:val="single" w:sz="8" w:space="0" w:color="auto"/>
                    <w:right w:val="single" w:sz="8" w:space="0" w:color="auto"/>
                  </w:tcBorders>
                  <w:tcMar>
                    <w:top w:w="0" w:type="dxa"/>
                    <w:left w:w="108" w:type="dxa"/>
                    <w:bottom w:w="0" w:type="dxa"/>
                    <w:right w:w="108" w:type="dxa"/>
                  </w:tcMar>
                </w:tcPr>
                <w:p w14:paraId="66D8E898" w14:textId="31DDC5A8" w:rsidR="006E72DE" w:rsidRPr="00927C91" w:rsidRDefault="00F75DB0" w:rsidP="00F75DB0">
                  <w:pPr>
                    <w:spacing w:before="120"/>
                    <w:rPr>
                      <w:ins w:id="304" w:author="Author"/>
                      <w:rFonts w:ascii="inherit" w:hAnsi="inherit"/>
                      <w:sz w:val="24"/>
                      <w:szCs w:val="24"/>
                      <w:highlight w:val="yellow"/>
                      <w:rPrChange w:id="305" w:author="Author">
                        <w:rPr>
                          <w:ins w:id="306" w:author="Author"/>
                          <w:rFonts w:ascii="inherit" w:hAnsi="inherit"/>
                          <w:sz w:val="24"/>
                          <w:szCs w:val="24"/>
                          <w:highlight w:val="cyan"/>
                        </w:rPr>
                      </w:rPrChange>
                    </w:rPr>
                  </w:pPr>
                  <w:ins w:id="307" w:author="Author">
                    <w:r w:rsidRPr="00927C91">
                      <w:rPr>
                        <w:rFonts w:ascii="inherit" w:hAnsi="inherit"/>
                        <w:sz w:val="24"/>
                        <w:szCs w:val="24"/>
                        <w:highlight w:val="yellow"/>
                        <w:rPrChange w:id="308" w:author="Author">
                          <w:rPr>
                            <w:rFonts w:ascii="inherit" w:hAnsi="inherit"/>
                            <w:sz w:val="24"/>
                            <w:szCs w:val="24"/>
                            <w:highlight w:val="cyan"/>
                          </w:rPr>
                        </w:rPrChange>
                      </w:rPr>
                      <w:t>5.625% of maximum power per second</w:t>
                    </w:r>
                    <w:r w:rsidR="006E72DE" w:rsidRPr="00927C91">
                      <w:rPr>
                        <w:rFonts w:ascii="inherit" w:hAnsi="inherit"/>
                        <w:sz w:val="24"/>
                        <w:szCs w:val="24"/>
                        <w:highlight w:val="yellow"/>
                        <w:rPrChange w:id="309" w:author="Author">
                          <w:rPr>
                            <w:rFonts w:ascii="inherit" w:hAnsi="inherit"/>
                            <w:sz w:val="24"/>
                            <w:szCs w:val="24"/>
                            <w:highlight w:val="cyan"/>
                          </w:rPr>
                        </w:rPrChange>
                      </w:rPr>
                      <w:t xml:space="preserve"> (45% P</w:t>
                    </w:r>
                    <w:r w:rsidR="006E72DE" w:rsidRPr="00927C91">
                      <w:rPr>
                        <w:rFonts w:ascii="inherit" w:hAnsi="inherit"/>
                        <w:sz w:val="24"/>
                        <w:szCs w:val="24"/>
                        <w:highlight w:val="yellow"/>
                        <w:vertAlign w:val="subscript"/>
                        <w:rPrChange w:id="310" w:author="Author">
                          <w:rPr>
                            <w:rFonts w:ascii="inherit" w:hAnsi="inherit"/>
                            <w:sz w:val="24"/>
                            <w:szCs w:val="24"/>
                            <w:highlight w:val="cyan"/>
                            <w:vertAlign w:val="subscript"/>
                          </w:rPr>
                        </w:rPrChange>
                      </w:rPr>
                      <w:t>max</w:t>
                    </w:r>
                    <w:r w:rsidR="006E72DE" w:rsidRPr="00927C91">
                      <w:rPr>
                        <w:rFonts w:ascii="inherit" w:hAnsi="inherit"/>
                        <w:sz w:val="24"/>
                        <w:szCs w:val="24"/>
                        <w:highlight w:val="yellow"/>
                        <w:rPrChange w:id="311" w:author="Author">
                          <w:rPr>
                            <w:rFonts w:ascii="inherit" w:hAnsi="inherit"/>
                            <w:sz w:val="24"/>
                            <w:szCs w:val="24"/>
                            <w:highlight w:val="cyan"/>
                          </w:rPr>
                        </w:rPrChange>
                      </w:rPr>
                      <w:t xml:space="preserve"> </w:t>
                    </w:r>
                    <w:r w:rsidR="00E225AB" w:rsidRPr="00927C91">
                      <w:rPr>
                        <w:rFonts w:ascii="inherit" w:hAnsi="inherit"/>
                        <w:sz w:val="24"/>
                        <w:szCs w:val="24"/>
                        <w:highlight w:val="yellow"/>
                        <w:rPrChange w:id="312" w:author="Author">
                          <w:rPr>
                            <w:rFonts w:ascii="inherit" w:hAnsi="inherit"/>
                            <w:sz w:val="24"/>
                            <w:szCs w:val="24"/>
                            <w:highlight w:val="cyan"/>
                          </w:rPr>
                        </w:rPrChange>
                      </w:rPr>
                      <w:t>per</w:t>
                    </w:r>
                    <w:r w:rsidR="006E72DE" w:rsidRPr="00927C91">
                      <w:rPr>
                        <w:rFonts w:ascii="inherit" w:hAnsi="inherit"/>
                        <w:sz w:val="24"/>
                        <w:szCs w:val="24"/>
                        <w:highlight w:val="yellow"/>
                        <w:rPrChange w:id="313" w:author="Author">
                          <w:rPr>
                            <w:rFonts w:ascii="inherit" w:hAnsi="inherit"/>
                            <w:sz w:val="24"/>
                            <w:szCs w:val="24"/>
                            <w:highlight w:val="cyan"/>
                          </w:rPr>
                        </w:rPrChange>
                      </w:rPr>
                      <w:t xml:space="preserve"> 8 s)</w:t>
                    </w:r>
                  </w:ins>
                </w:p>
              </w:tc>
              <w:tc>
                <w:tcPr>
                  <w:tcW w:w="3060" w:type="dxa"/>
                  <w:tcBorders>
                    <w:top w:val="nil"/>
                    <w:left w:val="nil"/>
                    <w:bottom w:val="single" w:sz="8" w:space="0" w:color="auto"/>
                    <w:right w:val="single" w:sz="8" w:space="0" w:color="auto"/>
                  </w:tcBorders>
                </w:tcPr>
                <w:p w14:paraId="2A60011D" w14:textId="528533F4" w:rsidR="00F75DB0" w:rsidRPr="00927C91" w:rsidRDefault="00F17069" w:rsidP="00F75DB0">
                  <w:pPr>
                    <w:spacing w:before="120"/>
                    <w:ind w:left="91"/>
                    <w:rPr>
                      <w:ins w:id="314" w:author="Author"/>
                      <w:rFonts w:ascii="inherit" w:hAnsi="inherit"/>
                      <w:strike/>
                      <w:sz w:val="24"/>
                      <w:szCs w:val="24"/>
                      <w:highlight w:val="yellow"/>
                      <w:rPrChange w:id="315" w:author="Author">
                        <w:rPr>
                          <w:ins w:id="316" w:author="Author"/>
                          <w:rFonts w:ascii="inherit" w:hAnsi="inherit"/>
                          <w:strike/>
                          <w:sz w:val="24"/>
                          <w:szCs w:val="24"/>
                          <w:highlight w:val="cyan"/>
                        </w:rPr>
                      </w:rPrChange>
                    </w:rPr>
                  </w:pPr>
                  <w:ins w:id="317" w:author="Author">
                    <w:r w:rsidRPr="00927C91">
                      <w:rPr>
                        <w:rFonts w:ascii="inherit" w:hAnsi="inherit"/>
                        <w:sz w:val="24"/>
                        <w:szCs w:val="24"/>
                        <w:highlight w:val="yellow"/>
                        <w:rPrChange w:id="318" w:author="Author">
                          <w:rPr>
                            <w:rFonts w:ascii="inherit" w:hAnsi="inherit"/>
                            <w:sz w:val="24"/>
                            <w:szCs w:val="24"/>
                            <w:highlight w:val="cyan"/>
                          </w:rPr>
                        </w:rPrChange>
                      </w:rPr>
                      <w:t>0.067</w:t>
                    </w:r>
                    <w:r w:rsidR="00F75DB0" w:rsidRPr="00927C91">
                      <w:rPr>
                        <w:rFonts w:ascii="inherit" w:hAnsi="inherit"/>
                        <w:sz w:val="24"/>
                        <w:szCs w:val="24"/>
                        <w:highlight w:val="yellow"/>
                        <w:rPrChange w:id="319" w:author="Author">
                          <w:rPr>
                            <w:rFonts w:ascii="inherit" w:hAnsi="inherit"/>
                            <w:sz w:val="24"/>
                            <w:szCs w:val="24"/>
                            <w:highlight w:val="cyan"/>
                          </w:rPr>
                        </w:rPrChange>
                      </w:rPr>
                      <w:t>% of maximum power per second</w:t>
                    </w:r>
                    <w:r w:rsidR="002235E5" w:rsidRPr="00927C91">
                      <w:rPr>
                        <w:rFonts w:ascii="inherit" w:hAnsi="inherit"/>
                        <w:sz w:val="24"/>
                        <w:szCs w:val="24"/>
                        <w:highlight w:val="yellow"/>
                        <w:rPrChange w:id="320" w:author="Author">
                          <w:rPr>
                            <w:rFonts w:ascii="inherit" w:hAnsi="inherit"/>
                            <w:sz w:val="24"/>
                            <w:szCs w:val="24"/>
                            <w:highlight w:val="cyan"/>
                          </w:rPr>
                        </w:rPrChange>
                      </w:rPr>
                      <w:t xml:space="preserve"> (20%</w:t>
                    </w:r>
                    <w:r w:rsidR="006E72DE" w:rsidRPr="00927C91">
                      <w:rPr>
                        <w:rFonts w:ascii="inherit" w:hAnsi="inherit"/>
                        <w:sz w:val="24"/>
                        <w:szCs w:val="24"/>
                        <w:highlight w:val="yellow"/>
                        <w:rPrChange w:id="321" w:author="Author">
                          <w:rPr>
                            <w:rFonts w:ascii="inherit" w:hAnsi="inherit"/>
                            <w:sz w:val="24"/>
                            <w:szCs w:val="24"/>
                            <w:highlight w:val="cyan"/>
                          </w:rPr>
                        </w:rPrChange>
                      </w:rPr>
                      <w:t xml:space="preserve"> P</w:t>
                    </w:r>
                    <w:r w:rsidR="006E72DE" w:rsidRPr="00927C91">
                      <w:rPr>
                        <w:rFonts w:ascii="inherit" w:hAnsi="inherit"/>
                        <w:sz w:val="24"/>
                        <w:szCs w:val="24"/>
                        <w:highlight w:val="yellow"/>
                        <w:vertAlign w:val="subscript"/>
                        <w:rPrChange w:id="322" w:author="Author">
                          <w:rPr>
                            <w:rFonts w:ascii="inherit" w:hAnsi="inherit"/>
                            <w:sz w:val="24"/>
                            <w:szCs w:val="24"/>
                            <w:highlight w:val="cyan"/>
                          </w:rPr>
                        </w:rPrChange>
                      </w:rPr>
                      <w:t>max</w:t>
                    </w:r>
                    <w:r w:rsidR="002235E5" w:rsidRPr="00927C91">
                      <w:rPr>
                        <w:rFonts w:ascii="inherit" w:hAnsi="inherit"/>
                        <w:sz w:val="24"/>
                        <w:szCs w:val="24"/>
                        <w:highlight w:val="yellow"/>
                        <w:rPrChange w:id="323" w:author="Author">
                          <w:rPr>
                            <w:rFonts w:ascii="inherit" w:hAnsi="inherit"/>
                            <w:sz w:val="24"/>
                            <w:szCs w:val="24"/>
                            <w:highlight w:val="cyan"/>
                          </w:rPr>
                        </w:rPrChange>
                      </w:rPr>
                      <w:t xml:space="preserve"> </w:t>
                    </w:r>
                    <w:r w:rsidR="00E225AB" w:rsidRPr="00927C91">
                      <w:rPr>
                        <w:rFonts w:ascii="inherit" w:hAnsi="inherit"/>
                        <w:sz w:val="24"/>
                        <w:szCs w:val="24"/>
                        <w:highlight w:val="yellow"/>
                        <w:rPrChange w:id="324" w:author="Author">
                          <w:rPr>
                            <w:rFonts w:ascii="inherit" w:hAnsi="inherit"/>
                            <w:sz w:val="24"/>
                            <w:szCs w:val="24"/>
                            <w:highlight w:val="cyan"/>
                          </w:rPr>
                        </w:rPrChange>
                      </w:rPr>
                      <w:t>per</w:t>
                    </w:r>
                    <w:r w:rsidR="002235E5" w:rsidRPr="00927C91">
                      <w:rPr>
                        <w:rFonts w:ascii="inherit" w:hAnsi="inherit"/>
                        <w:sz w:val="24"/>
                        <w:szCs w:val="24"/>
                        <w:highlight w:val="yellow"/>
                        <w:rPrChange w:id="325" w:author="Author">
                          <w:rPr>
                            <w:rFonts w:ascii="inherit" w:hAnsi="inherit"/>
                            <w:sz w:val="24"/>
                            <w:szCs w:val="24"/>
                            <w:highlight w:val="cyan"/>
                          </w:rPr>
                        </w:rPrChange>
                      </w:rPr>
                      <w:t xml:space="preserve"> 5 min</w:t>
                    </w:r>
                    <w:r w:rsidR="006E72DE" w:rsidRPr="00927C91">
                      <w:rPr>
                        <w:rFonts w:ascii="inherit" w:hAnsi="inherit"/>
                        <w:sz w:val="24"/>
                        <w:szCs w:val="24"/>
                        <w:highlight w:val="yellow"/>
                        <w:rPrChange w:id="326" w:author="Author">
                          <w:rPr>
                            <w:rFonts w:ascii="inherit" w:hAnsi="inherit"/>
                            <w:sz w:val="24"/>
                            <w:szCs w:val="24"/>
                            <w:highlight w:val="cyan"/>
                          </w:rPr>
                        </w:rPrChange>
                      </w:rPr>
                      <w:t>)</w:t>
                    </w:r>
                  </w:ins>
                </w:p>
              </w:tc>
            </w:tr>
            <w:tr w:rsidR="00F75DB0" w:rsidRPr="00E71AC9" w14:paraId="06B9A0DD" w14:textId="77777777" w:rsidTr="00553D7E">
              <w:trPr>
                <w:ins w:id="327"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AE638D" w14:textId="77777777" w:rsidR="00F75DB0" w:rsidRPr="00927C91" w:rsidRDefault="00F75DB0" w:rsidP="00F75DB0">
                  <w:pPr>
                    <w:spacing w:before="120"/>
                    <w:rPr>
                      <w:ins w:id="328" w:author="Author"/>
                      <w:rFonts w:ascii="inherit" w:hAnsi="inherit"/>
                      <w:sz w:val="24"/>
                      <w:szCs w:val="24"/>
                      <w:highlight w:val="yellow"/>
                      <w:rPrChange w:id="329" w:author="Author">
                        <w:rPr>
                          <w:ins w:id="330" w:author="Author"/>
                          <w:rFonts w:ascii="inherit" w:hAnsi="inherit"/>
                          <w:sz w:val="24"/>
                          <w:szCs w:val="24"/>
                          <w:highlight w:val="cyan"/>
                        </w:rPr>
                      </w:rPrChange>
                    </w:rPr>
                  </w:pPr>
                  <w:ins w:id="331" w:author="Author">
                    <w:r w:rsidRPr="00927C91">
                      <w:rPr>
                        <w:rFonts w:ascii="inherit" w:hAnsi="inherit"/>
                        <w:sz w:val="24"/>
                        <w:szCs w:val="24"/>
                        <w:highlight w:val="yellow"/>
                        <w:rPrChange w:id="332" w:author="Author">
                          <w:rPr>
                            <w:rFonts w:ascii="inherit" w:hAnsi="inherit"/>
                            <w:sz w:val="24"/>
                            <w:szCs w:val="24"/>
                            <w:highlight w:val="cyan"/>
                          </w:rPr>
                        </w:rPrChange>
                      </w:rPr>
                      <w:t>Gas reciprocating engine-driven synchronous generating units.</w:t>
                    </w:r>
                  </w:ins>
                </w:p>
              </w:tc>
              <w:tc>
                <w:tcPr>
                  <w:tcW w:w="2790" w:type="dxa"/>
                  <w:tcBorders>
                    <w:top w:val="nil"/>
                    <w:left w:val="nil"/>
                    <w:bottom w:val="single" w:sz="8" w:space="0" w:color="auto"/>
                    <w:right w:val="single" w:sz="8" w:space="0" w:color="auto"/>
                  </w:tcBorders>
                  <w:tcMar>
                    <w:top w:w="0" w:type="dxa"/>
                    <w:left w:w="108" w:type="dxa"/>
                    <w:bottom w:w="0" w:type="dxa"/>
                    <w:right w:w="108" w:type="dxa"/>
                  </w:tcMar>
                </w:tcPr>
                <w:p w14:paraId="062E11FC" w14:textId="286CD973" w:rsidR="00F75DB0" w:rsidRPr="00927C91" w:rsidRDefault="00F75DB0" w:rsidP="00F75DB0">
                  <w:pPr>
                    <w:spacing w:before="120"/>
                    <w:rPr>
                      <w:ins w:id="333" w:author="Author"/>
                      <w:rFonts w:ascii="inherit" w:hAnsi="inherit"/>
                      <w:sz w:val="24"/>
                      <w:szCs w:val="24"/>
                      <w:highlight w:val="yellow"/>
                      <w:rPrChange w:id="334" w:author="Author">
                        <w:rPr>
                          <w:ins w:id="335" w:author="Author"/>
                          <w:rFonts w:ascii="inherit" w:hAnsi="inherit"/>
                          <w:sz w:val="24"/>
                          <w:szCs w:val="24"/>
                          <w:highlight w:val="cyan"/>
                        </w:rPr>
                      </w:rPrChange>
                    </w:rPr>
                  </w:pPr>
                  <w:ins w:id="336" w:author="Author">
                    <w:r w:rsidRPr="00927C91">
                      <w:rPr>
                        <w:rFonts w:ascii="inherit" w:hAnsi="inherit"/>
                        <w:sz w:val="24"/>
                        <w:szCs w:val="24"/>
                        <w:highlight w:val="yellow"/>
                        <w:rPrChange w:id="337" w:author="Author">
                          <w:rPr>
                            <w:rFonts w:ascii="inherit" w:hAnsi="inherit"/>
                            <w:sz w:val="24"/>
                            <w:szCs w:val="24"/>
                            <w:highlight w:val="cyan"/>
                          </w:rPr>
                        </w:rPrChange>
                      </w:rPr>
                      <w:t xml:space="preserve">0.33% of maximum power per second </w:t>
                    </w:r>
                    <w:r w:rsidR="00505162" w:rsidRPr="00927C91">
                      <w:rPr>
                        <w:rFonts w:ascii="inherit" w:hAnsi="inherit"/>
                        <w:sz w:val="24"/>
                        <w:szCs w:val="24"/>
                        <w:highlight w:val="yellow"/>
                        <w:rPrChange w:id="338" w:author="Author">
                          <w:rPr>
                            <w:rFonts w:ascii="inherit" w:hAnsi="inherit"/>
                            <w:sz w:val="24"/>
                            <w:szCs w:val="24"/>
                            <w:highlight w:val="cyan"/>
                          </w:rPr>
                        </w:rPrChange>
                      </w:rPr>
                      <w:t xml:space="preserve">(20% </w:t>
                    </w:r>
                    <w:r w:rsidR="007E72ED" w:rsidRPr="00927C91">
                      <w:rPr>
                        <w:rFonts w:ascii="inherit" w:hAnsi="inherit"/>
                        <w:sz w:val="24"/>
                        <w:szCs w:val="24"/>
                        <w:highlight w:val="yellow"/>
                        <w:rPrChange w:id="339" w:author="Author">
                          <w:rPr>
                            <w:rFonts w:ascii="inherit" w:hAnsi="inherit"/>
                            <w:sz w:val="24"/>
                            <w:szCs w:val="24"/>
                            <w:highlight w:val="magenta"/>
                          </w:rPr>
                        </w:rPrChange>
                      </w:rPr>
                      <w:t>P</w:t>
                    </w:r>
                    <w:r w:rsidR="007E72ED" w:rsidRPr="00927C91">
                      <w:rPr>
                        <w:rFonts w:ascii="inherit" w:hAnsi="inherit"/>
                        <w:sz w:val="24"/>
                        <w:szCs w:val="24"/>
                        <w:highlight w:val="yellow"/>
                        <w:vertAlign w:val="subscript"/>
                        <w:rPrChange w:id="340" w:author="Author">
                          <w:rPr>
                            <w:rFonts w:ascii="inherit" w:hAnsi="inherit"/>
                            <w:sz w:val="24"/>
                            <w:szCs w:val="24"/>
                            <w:highlight w:val="magenta"/>
                            <w:vertAlign w:val="subscript"/>
                          </w:rPr>
                        </w:rPrChange>
                      </w:rPr>
                      <w:t>max</w:t>
                    </w:r>
                    <w:r w:rsidR="00505162" w:rsidRPr="00927C91">
                      <w:rPr>
                        <w:rFonts w:ascii="inherit" w:hAnsi="inherit"/>
                        <w:sz w:val="24"/>
                        <w:szCs w:val="24"/>
                        <w:highlight w:val="yellow"/>
                        <w:rPrChange w:id="341" w:author="Author">
                          <w:rPr>
                            <w:rFonts w:ascii="inherit" w:hAnsi="inherit"/>
                            <w:sz w:val="24"/>
                            <w:szCs w:val="24"/>
                            <w:highlight w:val="cyan"/>
                          </w:rPr>
                        </w:rPrChange>
                      </w:rPr>
                      <w:t xml:space="preserve"> </w:t>
                    </w:r>
                    <w:r w:rsidR="00E225AB" w:rsidRPr="00927C91">
                      <w:rPr>
                        <w:rFonts w:ascii="inherit" w:hAnsi="inherit"/>
                        <w:sz w:val="24"/>
                        <w:szCs w:val="24"/>
                        <w:highlight w:val="yellow"/>
                        <w:rPrChange w:id="342" w:author="Author">
                          <w:rPr>
                            <w:rFonts w:ascii="inherit" w:hAnsi="inherit"/>
                            <w:sz w:val="24"/>
                            <w:szCs w:val="24"/>
                            <w:highlight w:val="cyan"/>
                          </w:rPr>
                        </w:rPrChange>
                      </w:rPr>
                      <w:t xml:space="preserve">per 1 min) </w:t>
                    </w:r>
                    <w:r w:rsidRPr="00927C91">
                      <w:rPr>
                        <w:rFonts w:ascii="inherit" w:hAnsi="inherit"/>
                        <w:sz w:val="24"/>
                        <w:szCs w:val="24"/>
                        <w:highlight w:val="yellow"/>
                        <w:rPrChange w:id="343" w:author="Author">
                          <w:rPr>
                            <w:rFonts w:ascii="inherit" w:hAnsi="inherit"/>
                            <w:sz w:val="24"/>
                            <w:szCs w:val="24"/>
                            <w:highlight w:val="cyan"/>
                          </w:rPr>
                        </w:rPrChange>
                      </w:rPr>
                      <w:t xml:space="preserve">for units larger than 2MW, and 1.11% of maximum power per second </w:t>
                    </w:r>
                    <w:r w:rsidR="00E225AB" w:rsidRPr="00927C91">
                      <w:rPr>
                        <w:rFonts w:ascii="inherit" w:hAnsi="inherit"/>
                        <w:sz w:val="24"/>
                        <w:szCs w:val="24"/>
                        <w:highlight w:val="yellow"/>
                        <w:rPrChange w:id="344" w:author="Author">
                          <w:rPr>
                            <w:rFonts w:ascii="inherit" w:hAnsi="inherit"/>
                            <w:sz w:val="24"/>
                            <w:szCs w:val="24"/>
                            <w:highlight w:val="cyan"/>
                          </w:rPr>
                        </w:rPrChange>
                      </w:rPr>
                      <w:t>(</w:t>
                    </w:r>
                    <w:r w:rsidR="005E206A" w:rsidRPr="00927C91">
                      <w:rPr>
                        <w:rFonts w:ascii="inherit" w:hAnsi="inherit"/>
                        <w:sz w:val="24"/>
                        <w:szCs w:val="24"/>
                        <w:highlight w:val="yellow"/>
                        <w:rPrChange w:id="345" w:author="Author">
                          <w:rPr>
                            <w:rFonts w:ascii="inherit" w:hAnsi="inherit"/>
                            <w:sz w:val="24"/>
                            <w:szCs w:val="24"/>
                            <w:highlight w:val="cyan"/>
                          </w:rPr>
                        </w:rPrChange>
                      </w:rPr>
                      <w:t xml:space="preserve">66% </w:t>
                    </w:r>
                    <w:r w:rsidR="007E72ED" w:rsidRPr="00927C91">
                      <w:rPr>
                        <w:rFonts w:ascii="inherit" w:hAnsi="inherit"/>
                        <w:sz w:val="24"/>
                        <w:szCs w:val="24"/>
                        <w:highlight w:val="yellow"/>
                        <w:rPrChange w:id="346" w:author="Author">
                          <w:rPr>
                            <w:rFonts w:ascii="inherit" w:hAnsi="inherit"/>
                            <w:sz w:val="24"/>
                            <w:szCs w:val="24"/>
                            <w:highlight w:val="magenta"/>
                          </w:rPr>
                        </w:rPrChange>
                      </w:rPr>
                      <w:t>P</w:t>
                    </w:r>
                    <w:r w:rsidR="007E72ED" w:rsidRPr="00927C91">
                      <w:rPr>
                        <w:rFonts w:ascii="inherit" w:hAnsi="inherit"/>
                        <w:sz w:val="24"/>
                        <w:szCs w:val="24"/>
                        <w:highlight w:val="yellow"/>
                        <w:vertAlign w:val="subscript"/>
                        <w:rPrChange w:id="347" w:author="Author">
                          <w:rPr>
                            <w:rFonts w:ascii="inherit" w:hAnsi="inherit"/>
                            <w:sz w:val="24"/>
                            <w:szCs w:val="24"/>
                            <w:highlight w:val="magenta"/>
                            <w:vertAlign w:val="subscript"/>
                          </w:rPr>
                        </w:rPrChange>
                      </w:rPr>
                      <w:t>max</w:t>
                    </w:r>
                    <w:r w:rsidR="007E72ED" w:rsidRPr="00927C91">
                      <w:rPr>
                        <w:rFonts w:ascii="inherit" w:hAnsi="inherit"/>
                        <w:sz w:val="24"/>
                        <w:szCs w:val="24"/>
                        <w:highlight w:val="yellow"/>
                        <w:rPrChange w:id="348" w:author="Author">
                          <w:rPr>
                            <w:rFonts w:ascii="inherit" w:hAnsi="inherit"/>
                            <w:sz w:val="24"/>
                            <w:szCs w:val="24"/>
                            <w:highlight w:val="magenta"/>
                          </w:rPr>
                        </w:rPrChange>
                      </w:rPr>
                      <w:t xml:space="preserve"> </w:t>
                    </w:r>
                    <w:r w:rsidR="0089616F" w:rsidRPr="00927C91">
                      <w:rPr>
                        <w:rFonts w:ascii="inherit" w:hAnsi="inherit"/>
                        <w:sz w:val="24"/>
                        <w:szCs w:val="24"/>
                        <w:highlight w:val="yellow"/>
                        <w:rPrChange w:id="349" w:author="Author">
                          <w:rPr>
                            <w:rFonts w:ascii="inherit" w:hAnsi="inherit"/>
                            <w:sz w:val="24"/>
                            <w:szCs w:val="24"/>
                            <w:highlight w:val="cyan"/>
                          </w:rPr>
                        </w:rPrChange>
                      </w:rPr>
                      <w:t xml:space="preserve">per 1 min) </w:t>
                    </w:r>
                    <w:r w:rsidRPr="00927C91">
                      <w:rPr>
                        <w:rFonts w:ascii="inherit" w:hAnsi="inherit"/>
                        <w:sz w:val="24"/>
                        <w:szCs w:val="24"/>
                        <w:highlight w:val="yellow"/>
                        <w:rPrChange w:id="350" w:author="Author">
                          <w:rPr>
                            <w:rFonts w:ascii="inherit" w:hAnsi="inherit"/>
                            <w:sz w:val="24"/>
                            <w:szCs w:val="24"/>
                            <w:highlight w:val="cyan"/>
                          </w:rPr>
                        </w:rPrChange>
                      </w:rPr>
                      <w:t>for units not exceeding 2MW</w:t>
                    </w:r>
                  </w:ins>
                </w:p>
              </w:tc>
              <w:tc>
                <w:tcPr>
                  <w:tcW w:w="3060" w:type="dxa"/>
                  <w:tcBorders>
                    <w:top w:val="nil"/>
                    <w:left w:val="nil"/>
                    <w:bottom w:val="single" w:sz="8" w:space="0" w:color="auto"/>
                    <w:right w:val="single" w:sz="8" w:space="0" w:color="auto"/>
                  </w:tcBorders>
                </w:tcPr>
                <w:p w14:paraId="3074AA65" w14:textId="4AD02E15" w:rsidR="00F75DB0" w:rsidRPr="00927C91" w:rsidRDefault="0089616F" w:rsidP="00F75DB0">
                  <w:pPr>
                    <w:spacing w:before="120"/>
                    <w:ind w:left="91"/>
                    <w:rPr>
                      <w:ins w:id="351" w:author="Author"/>
                      <w:rFonts w:ascii="inherit" w:hAnsi="inherit"/>
                      <w:strike/>
                      <w:sz w:val="24"/>
                      <w:szCs w:val="24"/>
                      <w:highlight w:val="yellow"/>
                      <w:rPrChange w:id="352" w:author="Author">
                        <w:rPr>
                          <w:ins w:id="353" w:author="Author"/>
                          <w:rFonts w:ascii="inherit" w:hAnsi="inherit"/>
                          <w:strike/>
                          <w:sz w:val="24"/>
                          <w:szCs w:val="24"/>
                          <w:highlight w:val="cyan"/>
                        </w:rPr>
                      </w:rPrChange>
                    </w:rPr>
                  </w:pPr>
                  <w:ins w:id="354" w:author="Author">
                    <w:r w:rsidRPr="00927C91">
                      <w:rPr>
                        <w:rFonts w:ascii="inherit" w:hAnsi="inherit"/>
                        <w:sz w:val="24"/>
                        <w:szCs w:val="24"/>
                        <w:highlight w:val="yellow"/>
                        <w:rPrChange w:id="355" w:author="Author">
                          <w:rPr>
                            <w:rFonts w:ascii="inherit" w:hAnsi="inherit"/>
                            <w:sz w:val="24"/>
                            <w:szCs w:val="24"/>
                            <w:highlight w:val="cyan"/>
                          </w:rPr>
                        </w:rPrChange>
                      </w:rPr>
                      <w:t>0.067% of maximum power per second (20% P</w:t>
                    </w:r>
                    <w:r w:rsidRPr="00927C91">
                      <w:rPr>
                        <w:rFonts w:ascii="inherit" w:hAnsi="inherit"/>
                        <w:sz w:val="24"/>
                        <w:szCs w:val="24"/>
                        <w:highlight w:val="yellow"/>
                        <w:vertAlign w:val="subscript"/>
                        <w:rPrChange w:id="356" w:author="Author">
                          <w:rPr>
                            <w:rFonts w:ascii="inherit" w:hAnsi="inherit"/>
                            <w:sz w:val="24"/>
                            <w:szCs w:val="24"/>
                            <w:highlight w:val="cyan"/>
                            <w:vertAlign w:val="subscript"/>
                          </w:rPr>
                        </w:rPrChange>
                      </w:rPr>
                      <w:t>max</w:t>
                    </w:r>
                    <w:r w:rsidRPr="00927C91">
                      <w:rPr>
                        <w:rFonts w:ascii="inherit" w:hAnsi="inherit"/>
                        <w:sz w:val="24"/>
                        <w:szCs w:val="24"/>
                        <w:highlight w:val="yellow"/>
                        <w:rPrChange w:id="357" w:author="Author">
                          <w:rPr>
                            <w:rFonts w:ascii="inherit" w:hAnsi="inherit"/>
                            <w:sz w:val="24"/>
                            <w:szCs w:val="24"/>
                            <w:highlight w:val="cyan"/>
                          </w:rPr>
                        </w:rPrChange>
                      </w:rPr>
                      <w:t xml:space="preserve"> per 5 min)</w:t>
                    </w:r>
                  </w:ins>
                </w:p>
              </w:tc>
            </w:tr>
            <w:tr w:rsidR="00F75DB0" w:rsidRPr="00E71AC9" w14:paraId="6DD46D9B" w14:textId="77777777" w:rsidTr="00553D7E">
              <w:trPr>
                <w:ins w:id="358" w:author="Author"/>
              </w:trPr>
              <w:tc>
                <w:tcPr>
                  <w:tcW w:w="28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A5CEC4B" w14:textId="77777777" w:rsidR="00F75DB0" w:rsidRPr="00927C91" w:rsidRDefault="00F75DB0" w:rsidP="00F75DB0">
                  <w:pPr>
                    <w:spacing w:before="120"/>
                    <w:rPr>
                      <w:ins w:id="359" w:author="Author"/>
                      <w:rFonts w:ascii="inherit" w:hAnsi="inherit"/>
                      <w:sz w:val="24"/>
                      <w:szCs w:val="24"/>
                      <w:highlight w:val="yellow"/>
                      <w:rPrChange w:id="360" w:author="Author">
                        <w:rPr>
                          <w:ins w:id="361" w:author="Author"/>
                          <w:rFonts w:ascii="inherit" w:hAnsi="inherit"/>
                          <w:sz w:val="24"/>
                          <w:szCs w:val="24"/>
                          <w:highlight w:val="cyan"/>
                        </w:rPr>
                      </w:rPrChange>
                    </w:rPr>
                  </w:pPr>
                  <w:ins w:id="362" w:author="Author">
                    <w:r w:rsidRPr="00927C91">
                      <w:rPr>
                        <w:rFonts w:ascii="inherit" w:hAnsi="inherit"/>
                        <w:sz w:val="24"/>
                        <w:szCs w:val="24"/>
                        <w:highlight w:val="yellow"/>
                        <w:rPrChange w:id="363" w:author="Author">
                          <w:rPr>
                            <w:rFonts w:ascii="inherit" w:hAnsi="inherit"/>
                            <w:sz w:val="24"/>
                            <w:szCs w:val="24"/>
                            <w:highlight w:val="cyan"/>
                          </w:rPr>
                        </w:rPrChange>
                      </w:rPr>
                      <w:t>Power park modules, excluding wind generators</w:t>
                    </w:r>
                  </w:ins>
                </w:p>
              </w:tc>
              <w:tc>
                <w:tcPr>
                  <w:tcW w:w="2790" w:type="dxa"/>
                  <w:tcBorders>
                    <w:top w:val="nil"/>
                    <w:left w:val="nil"/>
                    <w:bottom w:val="single" w:sz="4" w:space="0" w:color="auto"/>
                    <w:right w:val="single" w:sz="8" w:space="0" w:color="auto"/>
                  </w:tcBorders>
                  <w:tcMar>
                    <w:top w:w="0" w:type="dxa"/>
                    <w:left w:w="108" w:type="dxa"/>
                    <w:bottom w:w="0" w:type="dxa"/>
                    <w:right w:w="108" w:type="dxa"/>
                  </w:tcMar>
                </w:tcPr>
                <w:p w14:paraId="79E1C0F3" w14:textId="7E98F649" w:rsidR="00F75DB0" w:rsidRPr="00927C91" w:rsidRDefault="00F75DB0" w:rsidP="00F75DB0">
                  <w:pPr>
                    <w:spacing w:before="120"/>
                    <w:rPr>
                      <w:ins w:id="364" w:author="Author"/>
                      <w:rFonts w:ascii="inherit" w:hAnsi="inherit"/>
                      <w:sz w:val="24"/>
                      <w:szCs w:val="24"/>
                      <w:highlight w:val="yellow"/>
                      <w:rPrChange w:id="365" w:author="Author">
                        <w:rPr>
                          <w:ins w:id="366" w:author="Author"/>
                          <w:rFonts w:ascii="inherit" w:hAnsi="inherit"/>
                          <w:sz w:val="24"/>
                          <w:szCs w:val="24"/>
                          <w:highlight w:val="cyan"/>
                        </w:rPr>
                      </w:rPrChange>
                    </w:rPr>
                  </w:pPr>
                  <w:ins w:id="367" w:author="Author">
                    <w:r w:rsidRPr="00927C91">
                      <w:rPr>
                        <w:rFonts w:ascii="inherit" w:hAnsi="inherit"/>
                        <w:sz w:val="24"/>
                        <w:szCs w:val="24"/>
                        <w:highlight w:val="yellow"/>
                        <w:rPrChange w:id="368" w:author="Author">
                          <w:rPr>
                            <w:rFonts w:ascii="inherit" w:hAnsi="inherit"/>
                            <w:sz w:val="24"/>
                            <w:szCs w:val="24"/>
                            <w:highlight w:val="cyan"/>
                          </w:rPr>
                        </w:rPrChange>
                      </w:rPr>
                      <w:t>25% of maximum power per second</w:t>
                    </w:r>
                    <w:r w:rsidR="00F06766" w:rsidRPr="00927C91">
                      <w:rPr>
                        <w:rFonts w:ascii="inherit" w:hAnsi="inherit"/>
                        <w:sz w:val="24"/>
                        <w:szCs w:val="24"/>
                        <w:highlight w:val="yellow"/>
                        <w:rPrChange w:id="369" w:author="Author">
                          <w:rPr>
                            <w:rFonts w:ascii="inherit" w:hAnsi="inherit"/>
                            <w:sz w:val="24"/>
                            <w:szCs w:val="24"/>
                            <w:highlight w:val="cyan"/>
                          </w:rPr>
                        </w:rPrChange>
                      </w:rPr>
                      <w:t xml:space="preserve"> (50% P</w:t>
                    </w:r>
                    <w:r w:rsidR="00F06766" w:rsidRPr="00927C91">
                      <w:rPr>
                        <w:rFonts w:ascii="inherit" w:hAnsi="inherit"/>
                        <w:sz w:val="24"/>
                        <w:szCs w:val="24"/>
                        <w:highlight w:val="yellow"/>
                        <w:vertAlign w:val="subscript"/>
                        <w:rPrChange w:id="370" w:author="Author">
                          <w:rPr>
                            <w:rFonts w:ascii="inherit" w:hAnsi="inherit"/>
                            <w:sz w:val="24"/>
                            <w:szCs w:val="24"/>
                            <w:highlight w:val="cyan"/>
                          </w:rPr>
                        </w:rPrChange>
                      </w:rPr>
                      <w:t>max</w:t>
                    </w:r>
                    <w:r w:rsidR="00F06766" w:rsidRPr="00927C91">
                      <w:rPr>
                        <w:rFonts w:ascii="inherit" w:hAnsi="inherit"/>
                        <w:sz w:val="24"/>
                        <w:szCs w:val="24"/>
                        <w:highlight w:val="yellow"/>
                        <w:rPrChange w:id="371" w:author="Author">
                          <w:rPr>
                            <w:rFonts w:ascii="inherit" w:hAnsi="inherit"/>
                            <w:sz w:val="24"/>
                            <w:szCs w:val="24"/>
                            <w:highlight w:val="cyan"/>
                          </w:rPr>
                        </w:rPrChange>
                      </w:rPr>
                      <w:t xml:space="preserve"> per 2 s)</w:t>
                    </w:r>
                  </w:ins>
                </w:p>
              </w:tc>
              <w:tc>
                <w:tcPr>
                  <w:tcW w:w="3060" w:type="dxa"/>
                  <w:tcBorders>
                    <w:top w:val="nil"/>
                    <w:left w:val="nil"/>
                    <w:bottom w:val="single" w:sz="4" w:space="0" w:color="auto"/>
                    <w:right w:val="single" w:sz="8" w:space="0" w:color="auto"/>
                  </w:tcBorders>
                </w:tcPr>
                <w:p w14:paraId="64B423F5" w14:textId="6031E01B" w:rsidR="00F75DB0" w:rsidRPr="00927C91" w:rsidRDefault="00F75DB0" w:rsidP="00F75DB0">
                  <w:pPr>
                    <w:spacing w:before="120"/>
                    <w:ind w:left="91"/>
                    <w:rPr>
                      <w:ins w:id="372" w:author="Author"/>
                      <w:rFonts w:ascii="inherit" w:hAnsi="inherit"/>
                      <w:strike/>
                      <w:sz w:val="24"/>
                      <w:szCs w:val="24"/>
                      <w:highlight w:val="yellow"/>
                      <w:rPrChange w:id="373" w:author="Author">
                        <w:rPr>
                          <w:ins w:id="374" w:author="Author"/>
                          <w:rFonts w:ascii="inherit" w:hAnsi="inherit"/>
                          <w:strike/>
                          <w:sz w:val="24"/>
                          <w:szCs w:val="24"/>
                          <w:highlight w:val="cyan"/>
                        </w:rPr>
                      </w:rPrChange>
                    </w:rPr>
                  </w:pPr>
                  <w:ins w:id="375" w:author="Author">
                    <w:r w:rsidRPr="00927C91">
                      <w:rPr>
                        <w:rFonts w:ascii="inherit" w:hAnsi="inherit"/>
                        <w:sz w:val="24"/>
                        <w:szCs w:val="24"/>
                        <w:highlight w:val="yellow"/>
                        <w:rPrChange w:id="376" w:author="Author">
                          <w:rPr>
                            <w:rFonts w:ascii="inherit" w:hAnsi="inherit"/>
                            <w:sz w:val="24"/>
                            <w:szCs w:val="24"/>
                            <w:highlight w:val="cyan"/>
                          </w:rPr>
                        </w:rPrChange>
                      </w:rPr>
                      <w:t>5% of maximum power per second</w:t>
                    </w:r>
                    <w:r w:rsidR="007E72ED" w:rsidRPr="00927C91">
                      <w:rPr>
                        <w:rFonts w:ascii="inherit" w:hAnsi="inherit"/>
                        <w:sz w:val="24"/>
                        <w:szCs w:val="24"/>
                        <w:highlight w:val="yellow"/>
                        <w:rPrChange w:id="377" w:author="Author">
                          <w:rPr>
                            <w:rFonts w:ascii="inherit" w:hAnsi="inherit"/>
                            <w:sz w:val="24"/>
                            <w:szCs w:val="24"/>
                            <w:highlight w:val="cyan"/>
                          </w:rPr>
                        </w:rPrChange>
                      </w:rPr>
                      <w:t xml:space="preserve"> </w:t>
                    </w:r>
                    <w:r w:rsidR="007E72ED" w:rsidRPr="00927C91">
                      <w:rPr>
                        <w:rFonts w:ascii="inherit" w:hAnsi="inherit"/>
                        <w:sz w:val="24"/>
                        <w:szCs w:val="24"/>
                        <w:highlight w:val="yellow"/>
                        <w:rPrChange w:id="378" w:author="Author">
                          <w:rPr>
                            <w:rFonts w:ascii="inherit" w:hAnsi="inherit"/>
                            <w:sz w:val="24"/>
                            <w:szCs w:val="24"/>
                            <w:highlight w:val="magenta"/>
                          </w:rPr>
                        </w:rPrChange>
                      </w:rPr>
                      <w:t>(</w:t>
                    </w:r>
                    <w:r w:rsidR="001111D9" w:rsidRPr="00927C91">
                      <w:rPr>
                        <w:rFonts w:ascii="inherit" w:hAnsi="inherit"/>
                        <w:sz w:val="24"/>
                        <w:szCs w:val="24"/>
                        <w:highlight w:val="yellow"/>
                        <w:rPrChange w:id="379" w:author="Author">
                          <w:rPr>
                            <w:rFonts w:ascii="inherit" w:hAnsi="inherit"/>
                            <w:sz w:val="24"/>
                            <w:szCs w:val="24"/>
                            <w:highlight w:val="magenta"/>
                          </w:rPr>
                        </w:rPrChange>
                      </w:rPr>
                      <w:t>5</w:t>
                    </w:r>
                    <w:r w:rsidR="007E72ED" w:rsidRPr="00927C91">
                      <w:rPr>
                        <w:rFonts w:ascii="inherit" w:hAnsi="inherit"/>
                        <w:sz w:val="24"/>
                        <w:szCs w:val="24"/>
                        <w:highlight w:val="yellow"/>
                        <w:rPrChange w:id="380" w:author="Author">
                          <w:rPr>
                            <w:rFonts w:ascii="inherit" w:hAnsi="inherit"/>
                            <w:sz w:val="24"/>
                            <w:szCs w:val="24"/>
                            <w:highlight w:val="magenta"/>
                          </w:rPr>
                        </w:rPrChange>
                      </w:rPr>
                      <w:t>0% P</w:t>
                    </w:r>
                    <w:r w:rsidR="007E72ED" w:rsidRPr="00927C91">
                      <w:rPr>
                        <w:rFonts w:ascii="inherit" w:hAnsi="inherit"/>
                        <w:sz w:val="24"/>
                        <w:szCs w:val="24"/>
                        <w:highlight w:val="yellow"/>
                        <w:vertAlign w:val="subscript"/>
                        <w:rPrChange w:id="381" w:author="Author">
                          <w:rPr>
                            <w:rFonts w:ascii="inherit" w:hAnsi="inherit"/>
                            <w:sz w:val="24"/>
                            <w:szCs w:val="24"/>
                            <w:highlight w:val="magenta"/>
                            <w:vertAlign w:val="subscript"/>
                          </w:rPr>
                        </w:rPrChange>
                      </w:rPr>
                      <w:t>max</w:t>
                    </w:r>
                    <w:r w:rsidR="007E72ED" w:rsidRPr="00927C91">
                      <w:rPr>
                        <w:rFonts w:ascii="inherit" w:hAnsi="inherit"/>
                        <w:sz w:val="24"/>
                        <w:szCs w:val="24"/>
                        <w:highlight w:val="yellow"/>
                        <w:rPrChange w:id="382" w:author="Author">
                          <w:rPr>
                            <w:rFonts w:ascii="inherit" w:hAnsi="inherit"/>
                            <w:sz w:val="24"/>
                            <w:szCs w:val="24"/>
                            <w:highlight w:val="magenta"/>
                          </w:rPr>
                        </w:rPrChange>
                      </w:rPr>
                      <w:t xml:space="preserve"> per </w:t>
                    </w:r>
                    <w:r w:rsidR="001111D9" w:rsidRPr="00927C91">
                      <w:rPr>
                        <w:rFonts w:ascii="inherit" w:hAnsi="inherit"/>
                        <w:sz w:val="24"/>
                        <w:szCs w:val="24"/>
                        <w:highlight w:val="yellow"/>
                        <w:rPrChange w:id="383" w:author="Author">
                          <w:rPr>
                            <w:rFonts w:ascii="inherit" w:hAnsi="inherit"/>
                            <w:sz w:val="24"/>
                            <w:szCs w:val="24"/>
                            <w:highlight w:val="magenta"/>
                          </w:rPr>
                        </w:rPrChange>
                      </w:rPr>
                      <w:t>10</w:t>
                    </w:r>
                    <w:r w:rsidR="007E72ED" w:rsidRPr="00927C91">
                      <w:rPr>
                        <w:rFonts w:ascii="inherit" w:hAnsi="inherit"/>
                        <w:sz w:val="24"/>
                        <w:szCs w:val="24"/>
                        <w:highlight w:val="yellow"/>
                        <w:rPrChange w:id="384" w:author="Author">
                          <w:rPr>
                            <w:rFonts w:ascii="inherit" w:hAnsi="inherit"/>
                            <w:sz w:val="24"/>
                            <w:szCs w:val="24"/>
                            <w:highlight w:val="magenta"/>
                          </w:rPr>
                        </w:rPrChange>
                      </w:rPr>
                      <w:t xml:space="preserve"> s)</w:t>
                    </w:r>
                  </w:ins>
                </w:p>
              </w:tc>
            </w:tr>
            <w:tr w:rsidR="00F75DB0" w:rsidRPr="00E71AC9" w14:paraId="43BFB3CC" w14:textId="77777777" w:rsidTr="00553D7E">
              <w:trPr>
                <w:ins w:id="385" w:author="Author"/>
              </w:trPr>
              <w:tc>
                <w:tcPr>
                  <w:tcW w:w="282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97DB9F7" w14:textId="77777777" w:rsidR="00F75DB0" w:rsidRPr="00927C91" w:rsidRDefault="00F75DB0" w:rsidP="00F75DB0">
                  <w:pPr>
                    <w:spacing w:before="120"/>
                    <w:rPr>
                      <w:ins w:id="386" w:author="Author"/>
                      <w:rFonts w:ascii="inherit" w:hAnsi="inherit"/>
                      <w:sz w:val="24"/>
                      <w:szCs w:val="24"/>
                      <w:highlight w:val="yellow"/>
                      <w:rPrChange w:id="387" w:author="Author">
                        <w:rPr>
                          <w:ins w:id="388" w:author="Author"/>
                          <w:rFonts w:ascii="inherit" w:hAnsi="inherit"/>
                          <w:sz w:val="24"/>
                          <w:szCs w:val="24"/>
                          <w:highlight w:val="cyan"/>
                        </w:rPr>
                      </w:rPrChange>
                    </w:rPr>
                  </w:pPr>
                  <w:ins w:id="389" w:author="Author">
                    <w:r w:rsidRPr="00927C91">
                      <w:rPr>
                        <w:rFonts w:ascii="inherit" w:hAnsi="inherit"/>
                        <w:sz w:val="24"/>
                        <w:szCs w:val="24"/>
                        <w:highlight w:val="yellow"/>
                        <w:rPrChange w:id="390" w:author="Author">
                          <w:rPr>
                            <w:rFonts w:ascii="inherit" w:hAnsi="inherit"/>
                            <w:sz w:val="24"/>
                            <w:szCs w:val="24"/>
                            <w:highlight w:val="cyan"/>
                          </w:rPr>
                        </w:rPrChange>
                      </w:rPr>
                      <w:t>Wind generators</w:t>
                    </w:r>
                  </w:ins>
                </w:p>
              </w:tc>
              <w:tc>
                <w:tcPr>
                  <w:tcW w:w="279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753E683" w14:textId="6768E2CA" w:rsidR="00F75DB0" w:rsidRPr="00927C91" w:rsidRDefault="00F75DB0" w:rsidP="00F75DB0">
                  <w:pPr>
                    <w:spacing w:before="120"/>
                    <w:rPr>
                      <w:ins w:id="391" w:author="Author"/>
                      <w:rFonts w:ascii="inherit" w:hAnsi="inherit"/>
                      <w:sz w:val="24"/>
                      <w:szCs w:val="24"/>
                      <w:highlight w:val="yellow"/>
                      <w:rPrChange w:id="392" w:author="Author">
                        <w:rPr>
                          <w:ins w:id="393" w:author="Author"/>
                          <w:rFonts w:ascii="inherit" w:hAnsi="inherit"/>
                          <w:sz w:val="24"/>
                          <w:szCs w:val="24"/>
                          <w:highlight w:val="cyan"/>
                        </w:rPr>
                      </w:rPrChange>
                    </w:rPr>
                  </w:pPr>
                  <w:ins w:id="394" w:author="Author">
                    <w:r w:rsidRPr="00927C91">
                      <w:rPr>
                        <w:rFonts w:ascii="inherit" w:hAnsi="inherit"/>
                        <w:sz w:val="24"/>
                        <w:szCs w:val="24"/>
                        <w:highlight w:val="yellow"/>
                        <w:rPrChange w:id="395" w:author="Author">
                          <w:rPr>
                            <w:rFonts w:ascii="inherit" w:hAnsi="inherit"/>
                            <w:sz w:val="24"/>
                            <w:szCs w:val="24"/>
                            <w:highlight w:val="cyan"/>
                          </w:rPr>
                        </w:rPrChange>
                      </w:rPr>
                      <w:t>25% of maximum power per second</w:t>
                    </w:r>
                    <w:r w:rsidR="00F06766" w:rsidRPr="00927C91">
                      <w:rPr>
                        <w:rFonts w:ascii="inherit" w:hAnsi="inherit"/>
                        <w:sz w:val="24"/>
                        <w:szCs w:val="24"/>
                        <w:highlight w:val="yellow"/>
                        <w:rPrChange w:id="396" w:author="Author">
                          <w:rPr>
                            <w:rFonts w:ascii="inherit" w:hAnsi="inherit"/>
                            <w:sz w:val="24"/>
                            <w:szCs w:val="24"/>
                            <w:highlight w:val="cyan"/>
                          </w:rPr>
                        </w:rPrChange>
                      </w:rPr>
                      <w:t xml:space="preserve"> </w:t>
                    </w:r>
                    <w:r w:rsidR="00F06766" w:rsidRPr="00927C91">
                      <w:rPr>
                        <w:rFonts w:ascii="inherit" w:hAnsi="inherit"/>
                        <w:sz w:val="24"/>
                        <w:szCs w:val="24"/>
                        <w:highlight w:val="yellow"/>
                        <w:rPrChange w:id="397" w:author="Author">
                          <w:rPr>
                            <w:rFonts w:ascii="inherit" w:hAnsi="inherit"/>
                            <w:sz w:val="24"/>
                            <w:szCs w:val="24"/>
                            <w:highlight w:val="magenta"/>
                          </w:rPr>
                        </w:rPrChange>
                      </w:rPr>
                      <w:t>(50% P</w:t>
                    </w:r>
                    <w:r w:rsidR="00F06766" w:rsidRPr="00927C91">
                      <w:rPr>
                        <w:rFonts w:ascii="inherit" w:hAnsi="inherit"/>
                        <w:sz w:val="24"/>
                        <w:szCs w:val="24"/>
                        <w:highlight w:val="yellow"/>
                        <w:vertAlign w:val="subscript"/>
                        <w:rPrChange w:id="398" w:author="Author">
                          <w:rPr>
                            <w:rFonts w:ascii="inherit" w:hAnsi="inherit"/>
                            <w:sz w:val="24"/>
                            <w:szCs w:val="24"/>
                            <w:highlight w:val="magenta"/>
                            <w:vertAlign w:val="subscript"/>
                          </w:rPr>
                        </w:rPrChange>
                      </w:rPr>
                      <w:t>max</w:t>
                    </w:r>
                    <w:r w:rsidR="00F06766" w:rsidRPr="00927C91">
                      <w:rPr>
                        <w:rFonts w:ascii="inherit" w:hAnsi="inherit"/>
                        <w:sz w:val="24"/>
                        <w:szCs w:val="24"/>
                        <w:highlight w:val="yellow"/>
                        <w:rPrChange w:id="399" w:author="Author">
                          <w:rPr>
                            <w:rFonts w:ascii="inherit" w:hAnsi="inherit"/>
                            <w:sz w:val="24"/>
                            <w:szCs w:val="24"/>
                            <w:highlight w:val="magenta"/>
                          </w:rPr>
                        </w:rPrChange>
                      </w:rPr>
                      <w:t xml:space="preserve"> per 2 s)</w:t>
                    </w:r>
                  </w:ins>
                </w:p>
              </w:tc>
              <w:tc>
                <w:tcPr>
                  <w:tcW w:w="3060" w:type="dxa"/>
                  <w:tcBorders>
                    <w:top w:val="single" w:sz="4" w:space="0" w:color="auto"/>
                    <w:left w:val="nil"/>
                    <w:bottom w:val="single" w:sz="8" w:space="0" w:color="auto"/>
                    <w:right w:val="single" w:sz="8" w:space="0" w:color="auto"/>
                  </w:tcBorders>
                </w:tcPr>
                <w:p w14:paraId="28BF08C2" w14:textId="457311F3" w:rsidR="00F75DB0" w:rsidRPr="00927C91" w:rsidRDefault="00F75DB0" w:rsidP="00F75DB0">
                  <w:pPr>
                    <w:spacing w:before="120"/>
                    <w:ind w:left="91"/>
                    <w:rPr>
                      <w:ins w:id="400" w:author="Author"/>
                      <w:rFonts w:ascii="inherit" w:hAnsi="inherit"/>
                      <w:sz w:val="24"/>
                      <w:szCs w:val="24"/>
                      <w:highlight w:val="yellow"/>
                      <w:rPrChange w:id="401" w:author="Author">
                        <w:rPr>
                          <w:ins w:id="402" w:author="Author"/>
                          <w:rFonts w:ascii="inherit" w:hAnsi="inherit"/>
                          <w:sz w:val="24"/>
                          <w:szCs w:val="24"/>
                          <w:highlight w:val="cyan"/>
                        </w:rPr>
                      </w:rPrChange>
                    </w:rPr>
                  </w:pPr>
                  <w:ins w:id="403" w:author="Author">
                    <w:r w:rsidRPr="00927C91">
                      <w:rPr>
                        <w:rFonts w:ascii="inherit" w:hAnsi="inherit"/>
                        <w:sz w:val="24"/>
                        <w:szCs w:val="24"/>
                        <w:highlight w:val="yellow"/>
                        <w:rPrChange w:id="404" w:author="Author">
                          <w:rPr>
                            <w:rFonts w:ascii="inherit" w:hAnsi="inherit"/>
                            <w:sz w:val="24"/>
                            <w:szCs w:val="24"/>
                            <w:highlight w:val="cyan"/>
                          </w:rPr>
                        </w:rPrChange>
                      </w:rPr>
                      <w:t>4% of maximum power per second</w:t>
                    </w:r>
                    <w:r w:rsidR="007E72ED" w:rsidRPr="00927C91">
                      <w:rPr>
                        <w:rFonts w:ascii="inherit" w:hAnsi="inherit"/>
                        <w:sz w:val="24"/>
                        <w:szCs w:val="24"/>
                        <w:highlight w:val="yellow"/>
                        <w:rPrChange w:id="405" w:author="Author">
                          <w:rPr>
                            <w:rFonts w:ascii="inherit" w:hAnsi="inherit"/>
                            <w:sz w:val="24"/>
                            <w:szCs w:val="24"/>
                            <w:highlight w:val="cyan"/>
                          </w:rPr>
                        </w:rPrChange>
                      </w:rPr>
                      <w:t xml:space="preserve"> (20% P</w:t>
                    </w:r>
                    <w:r w:rsidR="007E72ED" w:rsidRPr="00927C91">
                      <w:rPr>
                        <w:rFonts w:ascii="inherit" w:hAnsi="inherit"/>
                        <w:sz w:val="24"/>
                        <w:szCs w:val="24"/>
                        <w:highlight w:val="yellow"/>
                        <w:vertAlign w:val="subscript"/>
                        <w:rPrChange w:id="406" w:author="Author">
                          <w:rPr>
                            <w:rFonts w:ascii="inherit" w:hAnsi="inherit"/>
                            <w:sz w:val="24"/>
                            <w:szCs w:val="24"/>
                            <w:highlight w:val="cyan"/>
                          </w:rPr>
                        </w:rPrChange>
                      </w:rPr>
                      <w:t>max</w:t>
                    </w:r>
                    <w:r w:rsidR="007E72ED" w:rsidRPr="00927C91">
                      <w:rPr>
                        <w:rFonts w:ascii="inherit" w:hAnsi="inherit"/>
                        <w:sz w:val="24"/>
                        <w:szCs w:val="24"/>
                        <w:highlight w:val="yellow"/>
                        <w:rPrChange w:id="407" w:author="Author">
                          <w:rPr>
                            <w:rFonts w:ascii="inherit" w:hAnsi="inherit"/>
                            <w:sz w:val="24"/>
                            <w:szCs w:val="24"/>
                            <w:highlight w:val="cyan"/>
                          </w:rPr>
                        </w:rPrChange>
                      </w:rPr>
                      <w:t xml:space="preserve"> per 5 s)</w:t>
                    </w:r>
                    <w:r w:rsidRPr="00927C91">
                      <w:rPr>
                        <w:rFonts w:ascii="inherit" w:hAnsi="inherit"/>
                        <w:sz w:val="24"/>
                        <w:szCs w:val="24"/>
                        <w:highlight w:val="yellow"/>
                        <w:rPrChange w:id="408" w:author="Author">
                          <w:rPr>
                            <w:rFonts w:ascii="inherit" w:hAnsi="inherit"/>
                            <w:sz w:val="24"/>
                            <w:szCs w:val="24"/>
                            <w:highlight w:val="cyan"/>
                          </w:rPr>
                        </w:rPrChange>
                      </w:rPr>
                      <w:t xml:space="preserve"> if the current active power is above 50% of maximum power. At operating points below 50% of maximum power a slower reaction may apply, because the wind generator response is limited by the kinetic energy of rotating masses. Nonetheless, the response time shall be as fast as technically feasible and justified to the relevant network operator</w:t>
                    </w:r>
                  </w:ins>
                </w:p>
              </w:tc>
            </w:tr>
          </w:tbl>
          <w:p w14:paraId="4096A9A4" w14:textId="77777777" w:rsidR="00E07648" w:rsidRPr="00927C91" w:rsidRDefault="00E07648" w:rsidP="003B7AE9">
            <w:pPr>
              <w:spacing w:before="120" w:after="0" w:line="240" w:lineRule="auto"/>
              <w:jc w:val="both"/>
              <w:rPr>
                <w:ins w:id="409" w:author="Author"/>
                <w:rFonts w:ascii="inherit" w:eastAsia="Times New Roman" w:hAnsi="inherit" w:cs="Times New Roman"/>
                <w:sz w:val="24"/>
                <w:szCs w:val="24"/>
                <w:highlight w:val="yellow"/>
                <w:lang w:eastAsia="en-GB"/>
                <w:rPrChange w:id="410" w:author="Author">
                  <w:rPr>
                    <w:ins w:id="411" w:author="Author"/>
                    <w:rFonts w:ascii="inherit" w:eastAsia="Times New Roman" w:hAnsi="inherit" w:cs="Times New Roman"/>
                    <w:sz w:val="24"/>
                    <w:szCs w:val="24"/>
                    <w:lang w:eastAsia="en-GB"/>
                  </w:rPr>
                </w:rPrChange>
              </w:rPr>
            </w:pPr>
          </w:p>
          <w:p w14:paraId="7A4CFCB8" w14:textId="0D8EF697" w:rsidR="00E87CBE" w:rsidRPr="00927C91" w:rsidRDefault="00E87CBE" w:rsidP="003B7AE9">
            <w:pPr>
              <w:spacing w:before="120" w:after="0" w:line="240" w:lineRule="auto"/>
              <w:jc w:val="both"/>
              <w:rPr>
                <w:ins w:id="412" w:author="Author"/>
                <w:rFonts w:ascii="inherit" w:eastAsia="Times New Roman" w:hAnsi="inherit" w:cs="Times New Roman"/>
                <w:sz w:val="24"/>
                <w:szCs w:val="24"/>
                <w:highlight w:val="yellow"/>
                <w:lang w:eastAsia="en-GB"/>
                <w:rPrChange w:id="413" w:author="Author">
                  <w:rPr>
                    <w:ins w:id="414" w:author="Author"/>
                    <w:rFonts w:ascii="inherit" w:eastAsia="Times New Roman" w:hAnsi="inherit" w:cs="Times New Roman"/>
                    <w:sz w:val="24"/>
                    <w:szCs w:val="24"/>
                    <w:lang w:eastAsia="en-GB"/>
                  </w:rPr>
                </w:rPrChange>
              </w:rPr>
            </w:pP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6AB605A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shall have the right to specify the requirements for further equipment to allow active power output to be remotely </w:t>
            </w:r>
            <w:r w:rsidRPr="00927C91">
              <w:rPr>
                <w:rFonts w:ascii="inherit" w:eastAsia="Times New Roman" w:hAnsi="inherit" w:cs="Times New Roman"/>
                <w:strike/>
                <w:sz w:val="24"/>
                <w:szCs w:val="24"/>
                <w:highlight w:val="yellow"/>
                <w:lang w:eastAsia="en-GB"/>
                <w:rPrChange w:id="415" w:author="Author">
                  <w:rPr>
                    <w:rFonts w:ascii="inherit" w:eastAsia="Times New Roman" w:hAnsi="inherit" w:cs="Times New Roman"/>
                    <w:sz w:val="24"/>
                    <w:szCs w:val="24"/>
                    <w:lang w:eastAsia="en-GB"/>
                  </w:rPr>
                </w:rPrChange>
              </w:rPr>
              <w:t>operated</w:t>
            </w:r>
            <w:ins w:id="416" w:author="Author">
              <w:r w:rsidR="00DA16F2" w:rsidRPr="00927C91">
                <w:rPr>
                  <w:rFonts w:ascii="inherit" w:eastAsia="Times New Roman" w:hAnsi="inherit" w:cs="Times New Roman"/>
                  <w:sz w:val="24"/>
                  <w:szCs w:val="24"/>
                  <w:highlight w:val="yellow"/>
                  <w:lang w:eastAsia="en-GB"/>
                  <w:rPrChange w:id="417" w:author="Author">
                    <w:rPr>
                      <w:rFonts w:ascii="inherit" w:eastAsia="Times New Roman" w:hAnsi="inherit" w:cs="Times New Roman"/>
                      <w:sz w:val="24"/>
                      <w:szCs w:val="24"/>
                      <w:lang w:eastAsia="en-GB"/>
                    </w:rPr>
                  </w:rPrChange>
                </w:rPr>
                <w:t xml:space="preserve"> reduced</w:t>
              </w:r>
            </w:ins>
            <w:commentRangeStart w:id="418"/>
            <w:r w:rsidRPr="003B7AE9">
              <w:rPr>
                <w:rFonts w:ascii="inherit" w:eastAsia="Times New Roman" w:hAnsi="inherit" w:cs="Times New Roman"/>
                <w:sz w:val="24"/>
                <w:szCs w:val="24"/>
                <w:lang w:eastAsia="en-GB"/>
              </w:rPr>
              <w:t>.</w:t>
            </w:r>
            <w:commentRangeEnd w:id="418"/>
            <w:r w:rsidR="00CC213B">
              <w:rPr>
                <w:rStyle w:val="CommentReference"/>
              </w:rPr>
              <w:commentReference w:id="418"/>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927C91">
                          <w:rPr>
                            <w:rFonts w:ascii="inherit" w:eastAsia="Times New Roman" w:hAnsi="inherit" w:cs="Times New Roman"/>
                            <w:strike/>
                            <w:sz w:val="24"/>
                            <w:szCs w:val="24"/>
                            <w:highlight w:val="yellow"/>
                            <w:lang w:eastAsia="en-GB"/>
                            <w:rPrChange w:id="419" w:author="Author">
                              <w:rPr>
                                <w:rFonts w:ascii="inherit" w:eastAsia="Times New Roman" w:hAnsi="inherit" w:cs="Times New Roman"/>
                                <w:sz w:val="24"/>
                                <w:szCs w:val="24"/>
                                <w:lang w:eastAsia="en-GB"/>
                              </w:rPr>
                            </w:rPrChange>
                          </w:rPr>
                          <w:t>pre-fault active and reactive power operating point of the power-generating module at the connection point and</w:t>
                        </w:r>
                        <w:r w:rsidRPr="00927C91">
                          <w:rPr>
                            <w:rFonts w:ascii="inherit" w:eastAsia="Times New Roman" w:hAnsi="inherit" w:cs="Times New Roman"/>
                            <w:strike/>
                            <w:sz w:val="24"/>
                            <w:szCs w:val="24"/>
                            <w:lang w:eastAsia="en-GB"/>
                            <w:rPrChange w:id="420" w:author="Author">
                              <w:rPr>
                                <w:rFonts w:ascii="inherit" w:eastAsia="Times New Roman" w:hAnsi="inherit" w:cs="Times New Roman"/>
                                <w:sz w:val="24"/>
                                <w:szCs w:val="24"/>
                                <w:lang w:eastAsia="en-GB"/>
                              </w:rPr>
                            </w:rPrChange>
                          </w:rPr>
                          <w:t xml:space="preserve"> </w:t>
                        </w:r>
                        <w:r w:rsidRPr="003B7AE9">
                          <w:rPr>
                            <w:rFonts w:ascii="inherit" w:eastAsia="Times New Roman" w:hAnsi="inherit" w:cs="Times New Roman"/>
                            <w:sz w:val="24"/>
                            <w:szCs w:val="24"/>
                            <w:lang w:eastAsia="en-GB"/>
                          </w:rPr>
                          <w:t>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45"/>
              <w:gridCol w:w="7880"/>
            </w:tblGrid>
            <w:tr w:rsidR="00EA429B" w:rsidRPr="002011A6" w14:paraId="5AC0E0ED" w14:textId="77777777">
              <w:trPr>
                <w:ins w:id="421" w:author="Author"/>
              </w:trPr>
              <w:tc>
                <w:tcPr>
                  <w:tcW w:w="0" w:type="auto"/>
                  <w:shd w:val="clear" w:color="auto" w:fill="auto"/>
                </w:tcPr>
                <w:p w14:paraId="3DF32E2D" w14:textId="5DB57718" w:rsidR="00EA429B" w:rsidRPr="00927C91" w:rsidRDefault="00EA429B" w:rsidP="003B7AE9">
                  <w:pPr>
                    <w:spacing w:before="120" w:after="0" w:line="240" w:lineRule="auto"/>
                    <w:jc w:val="both"/>
                    <w:rPr>
                      <w:ins w:id="422" w:author="Author"/>
                      <w:rFonts w:ascii="inherit" w:eastAsia="Times New Roman" w:hAnsi="inherit" w:cs="Times New Roman"/>
                      <w:sz w:val="24"/>
                      <w:szCs w:val="24"/>
                      <w:highlight w:val="yellow"/>
                      <w:lang w:eastAsia="en-GB"/>
                      <w:rPrChange w:id="423" w:author="Author">
                        <w:rPr>
                          <w:ins w:id="424" w:author="Author"/>
                          <w:rFonts w:ascii="inherit" w:eastAsia="Times New Roman" w:hAnsi="inherit" w:cs="Times New Roman"/>
                          <w:sz w:val="24"/>
                          <w:szCs w:val="24"/>
                          <w:lang w:eastAsia="en-GB"/>
                        </w:rPr>
                      </w:rPrChange>
                    </w:rPr>
                  </w:pPr>
                  <w:ins w:id="425" w:author="Author">
                    <w:r w:rsidRPr="00927C91">
                      <w:rPr>
                        <w:rFonts w:ascii="inherit" w:eastAsia="Times New Roman" w:hAnsi="inherit" w:cs="Times New Roman"/>
                        <w:sz w:val="24"/>
                        <w:szCs w:val="24"/>
                        <w:highlight w:val="yellow"/>
                        <w:lang w:eastAsia="en-GB"/>
                        <w:rPrChange w:id="426" w:author="Author">
                          <w:rPr>
                            <w:rFonts w:ascii="inherit" w:eastAsia="Times New Roman" w:hAnsi="inherit" w:cs="Times New Roman"/>
                            <w:sz w:val="24"/>
                            <w:szCs w:val="24"/>
                            <w:lang w:eastAsia="en-GB"/>
                          </w:rPr>
                        </w:rPrChange>
                      </w:rPr>
                      <w:t>(</w:t>
                    </w:r>
                    <w:commentRangeStart w:id="427"/>
                    <w:r w:rsidRPr="00927C91">
                      <w:rPr>
                        <w:rFonts w:ascii="inherit" w:eastAsia="Times New Roman" w:hAnsi="inherit" w:cs="Times New Roman"/>
                        <w:sz w:val="24"/>
                        <w:szCs w:val="24"/>
                        <w:highlight w:val="yellow"/>
                        <w:lang w:eastAsia="en-GB"/>
                        <w:rPrChange w:id="428" w:author="Author">
                          <w:rPr>
                            <w:rFonts w:ascii="inherit" w:eastAsia="Times New Roman" w:hAnsi="inherit" w:cs="Times New Roman"/>
                            <w:sz w:val="24"/>
                            <w:szCs w:val="24"/>
                            <w:lang w:eastAsia="en-GB"/>
                          </w:rPr>
                        </w:rPrChange>
                      </w:rPr>
                      <w:t>xx</w:t>
                    </w:r>
                    <w:commentRangeEnd w:id="427"/>
                    <w:r w:rsidR="00891507" w:rsidRPr="00927C91">
                      <w:rPr>
                        <w:rStyle w:val="CommentReference"/>
                        <w:highlight w:val="yellow"/>
                        <w:rPrChange w:id="429" w:author="Author">
                          <w:rPr>
                            <w:rStyle w:val="CommentReference"/>
                          </w:rPr>
                        </w:rPrChange>
                      </w:rPr>
                      <w:commentReference w:id="427"/>
                    </w:r>
                    <w:r w:rsidRPr="00927C91">
                      <w:rPr>
                        <w:rFonts w:ascii="inherit" w:eastAsia="Times New Roman" w:hAnsi="inherit" w:cs="Times New Roman"/>
                        <w:sz w:val="24"/>
                        <w:szCs w:val="24"/>
                        <w:highlight w:val="yellow"/>
                        <w:lang w:eastAsia="en-GB"/>
                        <w:rPrChange w:id="430" w:author="Author">
                          <w:rPr>
                            <w:rFonts w:ascii="inherit" w:eastAsia="Times New Roman" w:hAnsi="inherit" w:cs="Times New Roman"/>
                            <w:sz w:val="24"/>
                            <w:szCs w:val="24"/>
                            <w:lang w:eastAsia="en-GB"/>
                          </w:rPr>
                        </w:rPrChange>
                      </w:rPr>
                      <w:t>)</w:t>
                    </w:r>
                  </w:ins>
                </w:p>
              </w:tc>
              <w:tc>
                <w:tcPr>
                  <w:tcW w:w="0" w:type="auto"/>
                  <w:shd w:val="clear" w:color="auto" w:fill="auto"/>
                </w:tcPr>
                <w:p w14:paraId="353F5C33" w14:textId="06D1FB48" w:rsidR="00955583" w:rsidRPr="00927C91" w:rsidRDefault="00EA429B" w:rsidP="003B7AE9">
                  <w:pPr>
                    <w:spacing w:before="120" w:after="0" w:line="240" w:lineRule="auto"/>
                    <w:jc w:val="both"/>
                    <w:rPr>
                      <w:ins w:id="431" w:author="Author"/>
                      <w:rFonts w:ascii="inherit" w:eastAsia="Times New Roman" w:hAnsi="inherit" w:cs="Times New Roman"/>
                      <w:sz w:val="24"/>
                      <w:szCs w:val="24"/>
                      <w:highlight w:val="yellow"/>
                      <w:lang w:eastAsia="en-GB"/>
                      <w:rPrChange w:id="432" w:author="Author">
                        <w:rPr>
                          <w:ins w:id="433" w:author="Author"/>
                          <w:rFonts w:ascii="inherit" w:eastAsia="Times New Roman" w:hAnsi="inherit" w:cs="Times New Roman"/>
                          <w:sz w:val="24"/>
                          <w:szCs w:val="24"/>
                          <w:lang w:eastAsia="en-GB"/>
                        </w:rPr>
                      </w:rPrChange>
                    </w:rPr>
                  </w:pPr>
                  <w:ins w:id="434" w:author="Author">
                    <w:r w:rsidRPr="00927C91">
                      <w:rPr>
                        <w:rFonts w:ascii="inherit" w:eastAsia="Times New Roman" w:hAnsi="inherit" w:cs="Times New Roman"/>
                        <w:sz w:val="24"/>
                        <w:szCs w:val="24"/>
                        <w:highlight w:val="yellow"/>
                        <w:lang w:eastAsia="en-GB"/>
                        <w:rPrChange w:id="435" w:author="Author">
                          <w:rPr>
                            <w:rFonts w:ascii="inherit" w:eastAsia="Times New Roman" w:hAnsi="inherit" w:cs="Times New Roman"/>
                            <w:sz w:val="24"/>
                            <w:szCs w:val="24"/>
                            <w:lang w:eastAsia="en-GB"/>
                          </w:rPr>
                        </w:rPrChange>
                      </w:rPr>
                      <w:t xml:space="preserve">each TSO shall specify and make publicly available the pre-fault </w:t>
                    </w:r>
                    <w:r w:rsidR="005F2FEC" w:rsidRPr="00927C91">
                      <w:rPr>
                        <w:rFonts w:ascii="inherit" w:eastAsia="Times New Roman" w:hAnsi="inherit" w:cs="Times New Roman"/>
                        <w:sz w:val="24"/>
                        <w:szCs w:val="24"/>
                        <w:highlight w:val="yellow"/>
                        <w:lang w:eastAsia="en-GB"/>
                        <w:rPrChange w:id="436" w:author="Author">
                          <w:rPr>
                            <w:rFonts w:ascii="inherit" w:eastAsia="Times New Roman" w:hAnsi="inherit" w:cs="Times New Roman"/>
                            <w:sz w:val="24"/>
                            <w:szCs w:val="24"/>
                            <w:lang w:eastAsia="en-GB"/>
                          </w:rPr>
                        </w:rPrChange>
                      </w:rPr>
                      <w:t xml:space="preserve">active and reactive power operating point of the power-generating module at the connection point, which shall not exceed the </w:t>
                    </w:r>
                    <w:r w:rsidR="00820E66" w:rsidRPr="00927C91">
                      <w:rPr>
                        <w:rFonts w:ascii="inherit" w:eastAsia="Times New Roman" w:hAnsi="inherit" w:cs="Times New Roman"/>
                        <w:sz w:val="24"/>
                        <w:szCs w:val="24"/>
                        <w:highlight w:val="yellow"/>
                        <w:lang w:eastAsia="en-GB"/>
                        <w:rPrChange w:id="437" w:author="Author">
                          <w:rPr>
                            <w:rFonts w:ascii="inherit" w:eastAsia="Times New Roman" w:hAnsi="inherit" w:cs="Times New Roman"/>
                            <w:sz w:val="24"/>
                            <w:szCs w:val="24"/>
                            <w:highlight w:val="cyan"/>
                            <w:lang w:eastAsia="en-GB"/>
                          </w:rPr>
                        </w:rPrChange>
                      </w:rPr>
                      <w:t xml:space="preserve">reactive power </w:t>
                    </w:r>
                    <w:r w:rsidR="00891507" w:rsidRPr="00927C91">
                      <w:rPr>
                        <w:rFonts w:ascii="inherit" w:eastAsia="Times New Roman" w:hAnsi="inherit" w:cs="Times New Roman"/>
                        <w:sz w:val="24"/>
                        <w:szCs w:val="24"/>
                        <w:highlight w:val="yellow"/>
                        <w:rPrChange w:id="438" w:author="Author">
                          <w:rPr>
                            <w:rFonts w:ascii="inherit" w:eastAsia="Times New Roman" w:hAnsi="inherit" w:cs="Times New Roman"/>
                            <w:sz w:val="24"/>
                            <w:szCs w:val="24"/>
                            <w:highlight w:val="cyan"/>
                          </w:rPr>
                        </w:rPrChange>
                      </w:rPr>
                      <w:t>limits of 0.</w:t>
                    </w:r>
                    <w:r w:rsidR="001E34AE" w:rsidRPr="00927C91">
                      <w:rPr>
                        <w:rFonts w:ascii="inherit" w:eastAsia="Times New Roman" w:hAnsi="inherit" w:cs="Times New Roman"/>
                        <w:sz w:val="24"/>
                        <w:szCs w:val="24"/>
                        <w:highlight w:val="yellow"/>
                        <w:rPrChange w:id="439" w:author="Author">
                          <w:rPr>
                            <w:rFonts w:ascii="inherit" w:eastAsia="Times New Roman" w:hAnsi="inherit" w:cs="Times New Roman"/>
                            <w:sz w:val="24"/>
                            <w:szCs w:val="24"/>
                            <w:highlight w:val="cyan"/>
                          </w:rPr>
                        </w:rPrChange>
                      </w:rPr>
                      <w:t>48</w:t>
                    </w:r>
                    <w:r w:rsidR="002B2011" w:rsidRPr="00927C91">
                      <w:rPr>
                        <w:rFonts w:ascii="inherit" w:eastAsia="Times New Roman" w:hAnsi="inherit" w:cs="Times New Roman"/>
                        <w:sz w:val="24"/>
                        <w:szCs w:val="24"/>
                        <w:highlight w:val="yellow"/>
                        <w:rPrChange w:id="440" w:author="Author">
                          <w:rPr>
                            <w:rFonts w:ascii="inherit" w:eastAsia="Times New Roman" w:hAnsi="inherit" w:cs="Times New Roman"/>
                            <w:sz w:val="24"/>
                            <w:szCs w:val="24"/>
                            <w:highlight w:val="cyan"/>
                          </w:rPr>
                        </w:rPrChange>
                      </w:rPr>
                      <w:t>4</w:t>
                    </w:r>
                    <w:r w:rsidR="001E34AE" w:rsidRPr="00927C91">
                      <w:rPr>
                        <w:rFonts w:ascii="inherit" w:eastAsia="Times New Roman" w:hAnsi="inherit" w:cs="Times New Roman" w:hint="eastAsia"/>
                        <w:sz w:val="24"/>
                        <w:szCs w:val="24"/>
                        <w:highlight w:val="yellow"/>
                        <w:rPrChange w:id="441" w:author="Author">
                          <w:rPr>
                            <w:rFonts w:ascii="inherit" w:eastAsia="Times New Roman" w:hAnsi="inherit" w:cs="Times New Roman" w:hint="eastAsia"/>
                            <w:sz w:val="24"/>
                            <w:szCs w:val="24"/>
                            <w:highlight w:val="cyan"/>
                          </w:rPr>
                        </w:rPrChange>
                      </w:rPr>
                      <w:t> </w:t>
                    </w:r>
                    <w:r w:rsidR="00891507" w:rsidRPr="00927C91">
                      <w:rPr>
                        <w:rFonts w:ascii="inherit" w:eastAsia="Times New Roman" w:hAnsi="inherit" w:cs="Times New Roman"/>
                        <w:sz w:val="24"/>
                        <w:szCs w:val="24"/>
                        <w:highlight w:val="yellow"/>
                        <w:rPrChange w:id="442" w:author="Author">
                          <w:rPr>
                            <w:rFonts w:ascii="inherit" w:eastAsia="Times New Roman" w:hAnsi="inherit" w:cs="Times New Roman"/>
                            <w:sz w:val="24"/>
                            <w:szCs w:val="24"/>
                            <w:highlight w:val="cyan"/>
                          </w:rPr>
                        </w:rPrChange>
                      </w:rPr>
                      <w:t>P</w:t>
                    </w:r>
                    <w:r w:rsidR="00891507" w:rsidRPr="00927C91">
                      <w:rPr>
                        <w:rFonts w:ascii="inherit" w:eastAsia="Times New Roman" w:hAnsi="inherit" w:cs="Times New Roman"/>
                        <w:sz w:val="24"/>
                        <w:szCs w:val="24"/>
                        <w:highlight w:val="yellow"/>
                        <w:vertAlign w:val="subscript"/>
                        <w:rPrChange w:id="443" w:author="Author">
                          <w:rPr>
                            <w:rFonts w:ascii="inherit" w:eastAsia="Times New Roman" w:hAnsi="inherit" w:cs="Times New Roman"/>
                            <w:sz w:val="24"/>
                            <w:szCs w:val="24"/>
                            <w:highlight w:val="cyan"/>
                          </w:rPr>
                        </w:rPrChange>
                      </w:rPr>
                      <w:t>max</w:t>
                    </w:r>
                    <w:r w:rsidR="00891507" w:rsidRPr="00927C91">
                      <w:rPr>
                        <w:rFonts w:ascii="inherit" w:eastAsia="Times New Roman" w:hAnsi="inherit" w:cs="Times New Roman"/>
                        <w:sz w:val="24"/>
                        <w:szCs w:val="24"/>
                        <w:highlight w:val="yellow"/>
                        <w:rPrChange w:id="444" w:author="Author">
                          <w:rPr>
                            <w:rFonts w:ascii="inherit" w:eastAsia="Times New Roman" w:hAnsi="inherit" w:cs="Times New Roman"/>
                            <w:sz w:val="24"/>
                            <w:szCs w:val="24"/>
                            <w:highlight w:val="cyan"/>
                          </w:rPr>
                        </w:rPrChange>
                      </w:rPr>
                      <w:t xml:space="preserve"> in over-excited operation and </w:t>
                    </w:r>
                    <w:r w:rsidR="002B2011" w:rsidRPr="00927C91">
                      <w:rPr>
                        <w:rFonts w:ascii="inherit" w:eastAsia="Times New Roman" w:hAnsi="inherit" w:cs="Times New Roman"/>
                        <w:sz w:val="24"/>
                        <w:szCs w:val="24"/>
                        <w:highlight w:val="yellow"/>
                        <w:rPrChange w:id="445" w:author="Author">
                          <w:rPr>
                            <w:rFonts w:ascii="inherit" w:eastAsia="Times New Roman" w:hAnsi="inherit" w:cs="Times New Roman"/>
                            <w:sz w:val="24"/>
                            <w:szCs w:val="24"/>
                            <w:highlight w:val="cyan"/>
                          </w:rPr>
                        </w:rPrChange>
                      </w:rPr>
                      <w:t>0.484</w:t>
                    </w:r>
                    <w:r w:rsidR="002B2011" w:rsidRPr="00927C91">
                      <w:rPr>
                        <w:rFonts w:ascii="inherit" w:eastAsia="Times New Roman" w:hAnsi="inherit" w:cs="Times New Roman" w:hint="eastAsia"/>
                        <w:sz w:val="24"/>
                        <w:szCs w:val="24"/>
                        <w:highlight w:val="yellow"/>
                        <w:rPrChange w:id="446" w:author="Author">
                          <w:rPr>
                            <w:rFonts w:ascii="inherit" w:eastAsia="Times New Roman" w:hAnsi="inherit" w:cs="Times New Roman" w:hint="eastAsia"/>
                            <w:sz w:val="24"/>
                            <w:szCs w:val="24"/>
                            <w:highlight w:val="cyan"/>
                          </w:rPr>
                        </w:rPrChange>
                      </w:rPr>
                      <w:t> </w:t>
                    </w:r>
                    <w:r w:rsidR="002B2011" w:rsidRPr="00927C91">
                      <w:rPr>
                        <w:rFonts w:ascii="inherit" w:eastAsia="Times New Roman" w:hAnsi="inherit" w:cs="Times New Roman"/>
                        <w:sz w:val="24"/>
                        <w:szCs w:val="24"/>
                        <w:highlight w:val="yellow"/>
                        <w:rPrChange w:id="447" w:author="Author">
                          <w:rPr>
                            <w:rFonts w:ascii="inherit" w:eastAsia="Times New Roman" w:hAnsi="inherit" w:cs="Times New Roman"/>
                            <w:sz w:val="24"/>
                            <w:szCs w:val="24"/>
                            <w:highlight w:val="cyan"/>
                          </w:rPr>
                        </w:rPrChange>
                      </w:rPr>
                      <w:t>P</w:t>
                    </w:r>
                    <w:r w:rsidR="002B2011" w:rsidRPr="00927C91">
                      <w:rPr>
                        <w:rFonts w:ascii="inherit" w:eastAsia="Times New Roman" w:hAnsi="inherit" w:cs="Times New Roman"/>
                        <w:sz w:val="24"/>
                        <w:szCs w:val="24"/>
                        <w:highlight w:val="yellow"/>
                        <w:vertAlign w:val="subscript"/>
                        <w:rPrChange w:id="448" w:author="Author">
                          <w:rPr>
                            <w:rFonts w:ascii="inherit" w:eastAsia="Times New Roman" w:hAnsi="inherit" w:cs="Times New Roman"/>
                            <w:sz w:val="24"/>
                            <w:szCs w:val="24"/>
                            <w:highlight w:val="cyan"/>
                          </w:rPr>
                        </w:rPrChange>
                      </w:rPr>
                      <w:t>max</w:t>
                    </w:r>
                    <w:r w:rsidR="00891507" w:rsidRPr="00927C91">
                      <w:rPr>
                        <w:rFonts w:ascii="inherit" w:eastAsia="Times New Roman" w:hAnsi="inherit" w:cs="Times New Roman"/>
                        <w:sz w:val="24"/>
                        <w:szCs w:val="24"/>
                        <w:highlight w:val="yellow"/>
                        <w:rPrChange w:id="449" w:author="Author">
                          <w:rPr>
                            <w:rFonts w:ascii="inherit" w:eastAsia="Times New Roman" w:hAnsi="inherit" w:cs="Times New Roman"/>
                            <w:sz w:val="24"/>
                            <w:szCs w:val="24"/>
                            <w:highlight w:val="cyan"/>
                          </w:rPr>
                        </w:rPrChange>
                      </w:rPr>
                      <w:t xml:space="preserve"> in under-excited operation</w:t>
                    </w:r>
                    <w:r w:rsidR="00F84E4C" w:rsidRPr="00927C91">
                      <w:rPr>
                        <w:rFonts w:ascii="inherit" w:eastAsia="Times New Roman" w:hAnsi="inherit" w:cs="Times New Roman"/>
                        <w:sz w:val="24"/>
                        <w:szCs w:val="24"/>
                        <w:highlight w:val="yellow"/>
                        <w:lang w:eastAsia="en-GB"/>
                        <w:rPrChange w:id="450" w:author="Author">
                          <w:rPr>
                            <w:rFonts w:ascii="inherit" w:eastAsia="Times New Roman" w:hAnsi="inherit" w:cs="Times New Roman"/>
                            <w:sz w:val="24"/>
                            <w:szCs w:val="24"/>
                            <w:lang w:eastAsia="en-GB"/>
                          </w:rPr>
                        </w:rPrChange>
                      </w:rPr>
                      <w:t>;</w:t>
                    </w:r>
                  </w:ins>
                </w:p>
              </w:tc>
            </w:tr>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764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64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64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308"/>
                    <w:gridCol w:w="724"/>
                    <w:gridCol w:w="608"/>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41"/>
                    <w:gridCol w:w="1348"/>
                    <w:gridCol w:w="695"/>
                    <w:gridCol w:w="2480"/>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5BC04DB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ins w:id="451" w:author="Author">
              <w:r w:rsidR="00F46772">
                <w:rPr>
                  <w:rFonts w:ascii="inherit" w:eastAsia="Times New Roman" w:hAnsi="inherit" w:cs="Times New Roman"/>
                  <w:sz w:val="24"/>
                  <w:szCs w:val="24"/>
                  <w:lang w:eastAsia="en-GB"/>
                </w:rPr>
                <w:t xml:space="preserve"> </w:t>
              </w:r>
              <w:r w:rsidR="00F46772" w:rsidRPr="00E73B80">
                <w:rPr>
                  <w:rFonts w:ascii="inherit" w:eastAsia="Times New Roman" w:hAnsi="inherit" w:cs="Times New Roman"/>
                  <w:sz w:val="24"/>
                  <w:szCs w:val="24"/>
                  <w:highlight w:val="yellow"/>
                  <w:lang w:eastAsia="en-GB"/>
                </w:rPr>
                <w:t xml:space="preserve">but </w:t>
              </w:r>
              <w:r w:rsidR="00CC213B" w:rsidRPr="005C26C8">
                <w:rPr>
                  <w:rFonts w:ascii="inherit" w:eastAsia="Times New Roman" w:hAnsi="inherit" w:cs="Times New Roman"/>
                  <w:sz w:val="24"/>
                  <w:szCs w:val="24"/>
                  <w:highlight w:val="yellow"/>
                  <w:lang w:eastAsia="en-GB"/>
                </w:rPr>
                <w:t>shall</w:t>
              </w:r>
              <w:r w:rsidR="00F46772" w:rsidRPr="005C26C8">
                <w:rPr>
                  <w:rFonts w:ascii="inherit" w:eastAsia="Times New Roman" w:hAnsi="inherit" w:cs="Times New Roman"/>
                  <w:sz w:val="24"/>
                  <w:szCs w:val="24"/>
                  <w:highlight w:val="yellow"/>
                  <w:lang w:eastAsia="en-GB"/>
                </w:rPr>
                <w:t xml:space="preserve"> </w:t>
              </w:r>
              <w:r w:rsidR="00F46772" w:rsidRPr="00E73B80">
                <w:rPr>
                  <w:rFonts w:ascii="inherit" w:eastAsia="Times New Roman" w:hAnsi="inherit" w:cs="Times New Roman"/>
                  <w:sz w:val="24"/>
                  <w:szCs w:val="24"/>
                  <w:highlight w:val="yellow"/>
                  <w:lang w:eastAsia="en-GB"/>
                </w:rPr>
                <w:t xml:space="preserve">not exceed the limits imposed under </w:t>
              </w:r>
              <w:r w:rsidR="00244E11">
                <w:rPr>
                  <w:rFonts w:ascii="inherit" w:eastAsia="Times New Roman" w:hAnsi="inherit" w:cs="Times New Roman"/>
                  <w:sz w:val="24"/>
                  <w:szCs w:val="24"/>
                  <w:highlight w:val="yellow"/>
                  <w:lang w:eastAsia="en-GB"/>
                </w:rPr>
                <w:t>Article 14(3)</w:t>
              </w:r>
              <w:r w:rsidR="00F46772" w:rsidRPr="00E73B80">
                <w:rPr>
                  <w:rFonts w:ascii="inherit" w:eastAsia="Times New Roman" w:hAnsi="inherit" w:cs="Times New Roman"/>
                  <w:sz w:val="24"/>
                  <w:szCs w:val="24"/>
                  <w:highlight w:val="yellow"/>
                  <w:lang w:eastAsia="en-GB"/>
                </w:rPr>
                <w:t>(a) for symmetrical faults</w:t>
              </w:r>
            </w:ins>
            <w:r w:rsidRPr="003B7AE9">
              <w:rPr>
                <w:rFonts w:ascii="inherit" w:eastAsia="Times New Roman" w:hAnsi="inherit" w:cs="Times New Roman"/>
                <w:sz w:val="24"/>
                <w:szCs w:val="24"/>
                <w:lang w:eastAsia="en-GB"/>
              </w:rPr>
              <w:t>.</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37A6290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ins w:id="452" w:author="Author">
              <w:r w:rsidR="009A2629">
                <w:rPr>
                  <w:rFonts w:ascii="inherit" w:eastAsia="Times New Roman" w:hAnsi="inherit" w:cs="Times New Roman"/>
                  <w:sz w:val="24"/>
                  <w:szCs w:val="24"/>
                  <w:lang w:eastAsia="en-GB"/>
                </w:rPr>
                <w:t xml:space="preserve"> </w:t>
              </w:r>
              <w:r w:rsidR="009A2629" w:rsidRPr="00927C91">
                <w:rPr>
                  <w:rFonts w:ascii="inherit" w:eastAsia="Times New Roman" w:hAnsi="inherit" w:cs="Times New Roman"/>
                  <w:sz w:val="24"/>
                  <w:szCs w:val="24"/>
                  <w:highlight w:val="yellow"/>
                  <w:lang w:eastAsia="en-GB"/>
                  <w:rPrChange w:id="453" w:author="Author">
                    <w:rPr>
                      <w:rFonts w:ascii="inherit" w:eastAsia="Times New Roman" w:hAnsi="inherit" w:cs="Times New Roman"/>
                      <w:sz w:val="24"/>
                      <w:szCs w:val="24"/>
                      <w:lang w:eastAsia="en-GB"/>
                    </w:rPr>
                  </w:rPrChange>
                </w:rPr>
                <w:t xml:space="preserve">at the connection </w:t>
              </w:r>
              <w:commentRangeStart w:id="454"/>
              <w:r w:rsidR="009A2629" w:rsidRPr="00927C91">
                <w:rPr>
                  <w:rFonts w:ascii="inherit" w:eastAsia="Times New Roman" w:hAnsi="inherit" w:cs="Times New Roman"/>
                  <w:sz w:val="24"/>
                  <w:szCs w:val="24"/>
                  <w:highlight w:val="yellow"/>
                  <w:lang w:eastAsia="en-GB"/>
                  <w:rPrChange w:id="455" w:author="Author">
                    <w:rPr>
                      <w:rFonts w:ascii="inherit" w:eastAsia="Times New Roman" w:hAnsi="inherit" w:cs="Times New Roman"/>
                      <w:sz w:val="24"/>
                      <w:szCs w:val="24"/>
                      <w:lang w:eastAsia="en-GB"/>
                    </w:rPr>
                  </w:rPrChange>
                </w:rPr>
                <w:t>point</w:t>
              </w:r>
              <w:commentRangeEnd w:id="454"/>
              <w:r w:rsidR="009A2629" w:rsidRPr="00927C91">
                <w:rPr>
                  <w:rStyle w:val="CommentReference"/>
                  <w:highlight w:val="yellow"/>
                  <w:rPrChange w:id="456" w:author="Author">
                    <w:rPr>
                      <w:rStyle w:val="CommentReference"/>
                    </w:rPr>
                  </w:rPrChange>
                </w:rPr>
                <w:commentReference w:id="454"/>
              </w:r>
            </w:ins>
            <w:r w:rsidRPr="003B7AE9">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1F3B43" w:rsidRDefault="003B7AE9" w:rsidP="003B7AE9">
            <w:pPr>
              <w:spacing w:before="120" w:after="0" w:line="240" w:lineRule="auto"/>
              <w:jc w:val="both"/>
              <w:rPr>
                <w:rFonts w:ascii="inherit" w:eastAsia="Times New Roman" w:hAnsi="inherit" w:cs="Times New Roman"/>
                <w:sz w:val="24"/>
                <w:szCs w:val="24"/>
                <w:lang w:eastAsia="en-GB"/>
              </w:rPr>
            </w:pPr>
            <w:r w:rsidRPr="001F3B43">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1F3B43" w14:paraId="513F661E" w14:textId="77777777">
              <w:tc>
                <w:tcPr>
                  <w:tcW w:w="0" w:type="auto"/>
                  <w:shd w:val="clear" w:color="auto" w:fill="auto"/>
                  <w:hideMark/>
                </w:tcPr>
                <w:p w14:paraId="1FCA1DFD" w14:textId="77777777" w:rsidR="003B7AE9" w:rsidRPr="001F3B43" w:rsidRDefault="003B7AE9" w:rsidP="003B7AE9">
                  <w:pPr>
                    <w:spacing w:before="120" w:after="0" w:line="240" w:lineRule="auto"/>
                    <w:jc w:val="both"/>
                    <w:rPr>
                      <w:rFonts w:ascii="inherit" w:eastAsia="Times New Roman" w:hAnsi="inherit" w:cs="Times New Roman"/>
                      <w:sz w:val="24"/>
                      <w:szCs w:val="24"/>
                      <w:lang w:eastAsia="en-GB"/>
                    </w:rPr>
                  </w:pPr>
                  <w:r w:rsidRPr="001F3B43">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1F3B43" w:rsidRDefault="003B7AE9" w:rsidP="003B7AE9">
                  <w:pPr>
                    <w:spacing w:before="120" w:after="0" w:line="240" w:lineRule="auto"/>
                    <w:jc w:val="both"/>
                    <w:rPr>
                      <w:rFonts w:ascii="inherit" w:eastAsia="Times New Roman" w:hAnsi="inherit" w:cs="Times New Roman"/>
                      <w:sz w:val="24"/>
                      <w:szCs w:val="24"/>
                      <w:lang w:eastAsia="en-GB"/>
                    </w:rPr>
                  </w:pPr>
                  <w:r w:rsidRPr="001F3B43">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1F3B43"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Change w:id="457" w:author="Author">
                <w:tblPr>
                  <w:tblW w:w="5000" w:type="pct"/>
                  <w:tblCellMar>
                    <w:left w:w="0" w:type="dxa"/>
                    <w:right w:w="0" w:type="dxa"/>
                  </w:tblCellMar>
                  <w:tblLook w:val="04A0" w:firstRow="1" w:lastRow="0" w:firstColumn="1" w:lastColumn="0" w:noHBand="0" w:noVBand="1"/>
                </w:tblPr>
              </w:tblPrChange>
            </w:tblPr>
            <w:tblGrid>
              <w:gridCol w:w="317"/>
              <w:gridCol w:w="8392"/>
              <w:tblGridChange w:id="458">
                <w:tblGrid>
                  <w:gridCol w:w="317"/>
                  <w:gridCol w:w="8392"/>
                </w:tblGrid>
              </w:tblGridChange>
            </w:tblGrid>
            <w:tr w:rsidR="003B7AE9" w:rsidRPr="001F3B43" w14:paraId="26528F6F" w14:textId="77777777" w:rsidTr="00927C91">
              <w:tc>
                <w:tcPr>
                  <w:tcW w:w="0" w:type="auto"/>
                  <w:shd w:val="clear" w:color="auto" w:fill="auto"/>
                  <w:hideMark/>
                  <w:tcPrChange w:id="459" w:author="Author">
                    <w:tcPr>
                      <w:tcW w:w="0" w:type="auto"/>
                      <w:shd w:val="clear" w:color="auto" w:fill="auto"/>
                      <w:hideMark/>
                    </w:tcPr>
                  </w:tcPrChange>
                </w:tcPr>
                <w:p w14:paraId="372AEBDE" w14:textId="77777777" w:rsidR="003B7AE9" w:rsidRPr="001F3B43" w:rsidRDefault="003B7AE9" w:rsidP="003B7AE9">
                  <w:pPr>
                    <w:spacing w:before="120" w:after="0" w:line="240" w:lineRule="auto"/>
                    <w:jc w:val="both"/>
                    <w:rPr>
                      <w:rFonts w:ascii="inherit" w:eastAsia="Times New Roman" w:hAnsi="inherit" w:cs="Times New Roman"/>
                      <w:sz w:val="24"/>
                      <w:szCs w:val="24"/>
                      <w:lang w:eastAsia="en-GB"/>
                    </w:rPr>
                  </w:pPr>
                  <w:r w:rsidRPr="001F3B43">
                    <w:rPr>
                      <w:rFonts w:ascii="inherit" w:eastAsia="Times New Roman" w:hAnsi="inherit" w:cs="Times New Roman"/>
                      <w:sz w:val="24"/>
                      <w:szCs w:val="24"/>
                      <w:lang w:eastAsia="en-GB"/>
                    </w:rPr>
                    <w:t>(ii)</w:t>
                  </w:r>
                </w:p>
              </w:tc>
              <w:tc>
                <w:tcPr>
                  <w:tcW w:w="0" w:type="auto"/>
                  <w:shd w:val="clear" w:color="auto" w:fill="auto"/>
                  <w:hideMark/>
                  <w:tcPrChange w:id="460" w:author="Author">
                    <w:tcPr>
                      <w:tcW w:w="0" w:type="auto"/>
                      <w:shd w:val="clear" w:color="auto" w:fill="auto"/>
                      <w:hideMark/>
                    </w:tcPr>
                  </w:tcPrChange>
                </w:tcPr>
                <w:p w14:paraId="3CEA3FE0" w14:textId="77777777" w:rsidR="003B7AE9" w:rsidRPr="001F3B43" w:rsidRDefault="003B7AE9" w:rsidP="003B7AE9">
                  <w:pPr>
                    <w:spacing w:before="120" w:after="0" w:line="240" w:lineRule="auto"/>
                    <w:jc w:val="both"/>
                    <w:rPr>
                      <w:ins w:id="461" w:author="Author"/>
                      <w:rFonts w:ascii="inherit" w:eastAsia="Times New Roman" w:hAnsi="inherit" w:cs="Times New Roman"/>
                      <w:sz w:val="24"/>
                      <w:szCs w:val="24"/>
                      <w:lang w:eastAsia="en-GB"/>
                    </w:rPr>
                  </w:pPr>
                  <w:r w:rsidRPr="001F3B43">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p w14:paraId="04A76ECE" w14:textId="6EE75D11" w:rsidR="000321D9" w:rsidRPr="001F3B43" w:rsidRDefault="000321D9">
                  <w:pPr>
                    <w:spacing w:before="120" w:after="0" w:line="240" w:lineRule="auto"/>
                    <w:jc w:val="both"/>
                    <w:rPr>
                      <w:rFonts w:ascii="inherit" w:eastAsia="Times New Roman" w:hAnsi="inherit" w:cs="Times New Roman"/>
                      <w:sz w:val="24"/>
                      <w:szCs w:val="24"/>
                      <w:lang w:eastAsia="en-GB"/>
                    </w:rPr>
                  </w:pPr>
                </w:p>
              </w:tc>
            </w:tr>
          </w:tbl>
          <w:p w14:paraId="48554A73" w14:textId="11F101C3" w:rsidR="003B7AE9" w:rsidRPr="001F3B43"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0"/>
              <w:gridCol w:w="7936"/>
            </w:tblGrid>
            <w:tr w:rsidR="003B7AE9" w:rsidRPr="003B7AE9" w14:paraId="583DFF42" w14:textId="77777777">
              <w:tc>
                <w:tcPr>
                  <w:tcW w:w="0" w:type="auto"/>
                  <w:shd w:val="clear" w:color="auto" w:fill="auto"/>
                  <w:hideMark/>
                </w:tcPr>
                <w:p w14:paraId="22016120" w14:textId="3ECACECC" w:rsidR="00E62EEF" w:rsidRPr="003B7AE9" w:rsidRDefault="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98E65AC" w14:textId="207CD4E8" w:rsidR="00DB32F0" w:rsidRPr="00927C91" w:rsidRDefault="003B7AE9" w:rsidP="00927C91">
                  <w:pPr>
                    <w:spacing w:before="120" w:after="0" w:line="240" w:lineRule="auto"/>
                    <w:jc w:val="both"/>
                    <w:rPr>
                      <w:ins w:id="462" w:author="Author"/>
                      <w:rFonts w:ascii="inherit" w:eastAsia="Times New Roman" w:hAnsi="inherit" w:cs="Times New Roman"/>
                      <w:sz w:val="24"/>
                      <w:szCs w:val="24"/>
                      <w:lang w:eastAsia="en-GB"/>
                      <w:rPrChange w:id="463" w:author="Author">
                        <w:rPr>
                          <w:ins w:id="464" w:author="Author"/>
                          <w:rFonts w:ascii="inherit" w:hAnsi="inherit"/>
                          <w:sz w:val="24"/>
                          <w:szCs w:val="24"/>
                          <w:highlight w:val="yellow"/>
                        </w:rPr>
                      </w:rPrChange>
                    </w:rPr>
                    <w:pPrChange w:id="465" w:author="Author">
                      <w:pPr>
                        <w:spacing w:before="120"/>
                        <w:jc w:val="both"/>
                      </w:pPr>
                    </w:pPrChange>
                  </w:pPr>
                  <w:r w:rsidRPr="003B7AE9">
                    <w:rPr>
                      <w:rFonts w:ascii="inherit" w:eastAsia="Times New Roman" w:hAnsi="inherit" w:cs="Times New Roman"/>
                      <w:sz w:val="24"/>
                      <w:szCs w:val="24"/>
                      <w:lang w:eastAsia="en-GB"/>
                    </w:rPr>
                    <w:t>stable operation of the power-generating module during LFSM-U operation shall be ensured;</w:t>
                  </w:r>
                </w:p>
                <w:p w14:paraId="6D24878D" w14:textId="77777777" w:rsidR="00DB32F0" w:rsidRPr="003B7AE9" w:rsidRDefault="00DB32F0" w:rsidP="003B7AE9">
                  <w:pPr>
                    <w:spacing w:before="120" w:after="0" w:line="240" w:lineRule="auto"/>
                    <w:jc w:val="both"/>
                    <w:rPr>
                      <w:rFonts w:ascii="inherit" w:eastAsia="Times New Roman" w:hAnsi="inherit" w:cs="Times New Roman"/>
                      <w:sz w:val="24"/>
                      <w:szCs w:val="24"/>
                      <w:lang w:eastAsia="en-GB"/>
                    </w:rPr>
                  </w:pPr>
                </w:p>
                <w:p w14:paraId="2181D167" w14:textId="3C3E3D72" w:rsidR="003B7AE9" w:rsidRPr="003B7AE9" w:rsidDel="00403A76" w:rsidRDefault="003B7AE9" w:rsidP="003B7AE9">
                  <w:pPr>
                    <w:spacing w:before="240" w:after="120" w:line="240" w:lineRule="auto"/>
                    <w:jc w:val="both"/>
                    <w:rPr>
                      <w:del w:id="466" w:author="Author"/>
                      <w:rFonts w:ascii="inherit" w:eastAsia="Times New Roman" w:hAnsi="inherit" w:cs="Times New Roman"/>
                      <w:b/>
                      <w:bCs/>
                      <w:sz w:val="24"/>
                      <w:szCs w:val="24"/>
                      <w:lang w:eastAsia="en-GB"/>
                    </w:rPr>
                  </w:pPr>
                  <w:del w:id="467" w:author="Author">
                    <w:r w:rsidRPr="003B7AE9" w:rsidDel="00403A76">
                      <w:rPr>
                        <w:rFonts w:ascii="inherit" w:eastAsia="Times New Roman" w:hAnsi="inherit" w:cs="Times New Roman"/>
                        <w:b/>
                        <w:bCs/>
                        <w:i/>
                        <w:iCs/>
                        <w:sz w:val="24"/>
                        <w:szCs w:val="24"/>
                        <w:lang w:eastAsia="en-GB"/>
                      </w:rPr>
                      <w:delText>Figure 4</w:delText>
                    </w:r>
                  </w:del>
                </w:p>
                <w:p w14:paraId="0C4B1A50" w14:textId="25F04E79" w:rsidR="003B7AE9" w:rsidRPr="003B7AE9" w:rsidDel="00403A76" w:rsidRDefault="003B7AE9" w:rsidP="003B7AE9">
                  <w:pPr>
                    <w:spacing w:before="240" w:after="120" w:line="240" w:lineRule="auto"/>
                    <w:jc w:val="both"/>
                    <w:rPr>
                      <w:del w:id="468" w:author="Author"/>
                      <w:rFonts w:ascii="inherit" w:eastAsia="Times New Roman" w:hAnsi="inherit" w:cs="Times New Roman"/>
                      <w:b/>
                      <w:bCs/>
                      <w:sz w:val="24"/>
                      <w:szCs w:val="24"/>
                      <w:lang w:eastAsia="en-GB"/>
                    </w:rPr>
                  </w:pPr>
                  <w:del w:id="469" w:author="Author">
                    <w:r w:rsidRPr="003B7AE9" w:rsidDel="00403A76">
                      <w:rPr>
                        <w:rFonts w:ascii="inherit" w:eastAsia="Times New Roman" w:hAnsi="inherit" w:cs="Times New Roman"/>
                        <w:b/>
                        <w:bCs/>
                        <w:sz w:val="24"/>
                        <w:szCs w:val="24"/>
                        <w:lang w:eastAsia="en-GB"/>
                      </w:rPr>
                      <w:delText>Active power frequency response capability of power-generating modules in LFSM-U</w:delText>
                    </w:r>
                  </w:del>
                </w:p>
                <w:p w14:paraId="383D23E3" w14:textId="1DC88E0A" w:rsidR="003B7AE9" w:rsidRPr="003B7AE9" w:rsidDel="00403A76" w:rsidRDefault="003B7AE9" w:rsidP="003B7AE9">
                  <w:pPr>
                    <w:spacing w:after="0" w:line="240" w:lineRule="auto"/>
                    <w:rPr>
                      <w:del w:id="470" w:author="Author"/>
                      <w:rFonts w:ascii="inherit" w:eastAsia="Times New Roman" w:hAnsi="inherit" w:cs="Times New Roman"/>
                      <w:sz w:val="24"/>
                      <w:szCs w:val="24"/>
                      <w:lang w:eastAsia="en-GB"/>
                    </w:rPr>
                  </w:pPr>
                  <w:del w:id="471" w:author="Author">
                    <w:r w:rsidRPr="003B7AE9" w:rsidDel="00403A76">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del>
                </w:p>
                <w:p w14:paraId="1C96977B" w14:textId="3402F33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472" w:author="Author">
                    <w:r w:rsidRPr="003B7AE9" w:rsidDel="00403A76">
                      <w:rPr>
                        <w:rFonts w:ascii="inherit" w:eastAsia="Times New Roman" w:hAnsi="inherit" w:cs="Times New Roman"/>
                        <w:sz w:val="24"/>
                        <w:szCs w:val="24"/>
                        <w:lang w:eastAsia="en-GB"/>
                      </w:rPr>
                      <w:delText>P</w:delText>
                    </w:r>
                    <w:r w:rsidRPr="003B7AE9" w:rsidDel="00403A76">
                      <w:rPr>
                        <w:rFonts w:ascii="inherit" w:eastAsia="Times New Roman" w:hAnsi="inherit" w:cs="Times New Roman"/>
                        <w:sz w:val="17"/>
                        <w:szCs w:val="17"/>
                        <w:vertAlign w:val="subscript"/>
                        <w:lang w:eastAsia="en-GB"/>
                      </w:rPr>
                      <w:delText>ref</w:delText>
                    </w:r>
                    <w:r w:rsidRPr="003B7AE9" w:rsidDel="00403A76">
                      <w:rPr>
                        <w:rFonts w:ascii="inherit" w:eastAsia="Times New Roman" w:hAnsi="inherit" w:cs="Times New Roman"/>
                        <w:sz w:val="24"/>
                        <w:szCs w:val="24"/>
                        <w:lang w:eastAsia="en-GB"/>
                      </w:rPr>
                      <w:delText> is the reference active power to which ΔΡ is related and may be specified differently for synchronous power-generating modules and power park modules. ΔΡ is the change in active power output from the power-generating module. f</w:delText>
                    </w:r>
                    <w:r w:rsidRPr="003B7AE9" w:rsidDel="00403A76">
                      <w:rPr>
                        <w:rFonts w:ascii="inherit" w:eastAsia="Times New Roman" w:hAnsi="inherit" w:cs="Times New Roman"/>
                        <w:sz w:val="17"/>
                        <w:szCs w:val="17"/>
                        <w:vertAlign w:val="subscript"/>
                        <w:lang w:eastAsia="en-GB"/>
                      </w:rPr>
                      <w:delText>n</w:delText>
                    </w:r>
                    <w:r w:rsidRPr="003B7AE9" w:rsidDel="00403A76">
                      <w:rPr>
                        <w:rFonts w:ascii="inherit" w:eastAsia="Times New Roman" w:hAnsi="inherit" w:cs="Times New Roman"/>
                        <w:sz w:val="24"/>
                        <w:szCs w:val="24"/>
                        <w:lang w:eastAsia="en-GB"/>
                      </w:rPr>
                      <w:delText> is the nominal frequency (50 Hz) in the network and Δf is the frequency deviation in the network. At underfrequencies where Δf is below Δf</w:delText>
                    </w:r>
                    <w:r w:rsidRPr="003B7AE9" w:rsidDel="00403A76">
                      <w:rPr>
                        <w:rFonts w:ascii="inherit" w:eastAsia="Times New Roman" w:hAnsi="inherit" w:cs="Times New Roman"/>
                        <w:sz w:val="17"/>
                        <w:szCs w:val="17"/>
                        <w:vertAlign w:val="subscript"/>
                        <w:lang w:eastAsia="en-GB"/>
                      </w:rPr>
                      <w:delText>1</w:delText>
                    </w:r>
                    <w:r w:rsidRPr="003B7AE9" w:rsidDel="00403A76">
                      <w:rPr>
                        <w:rFonts w:ascii="inherit" w:eastAsia="Times New Roman" w:hAnsi="inherit" w:cs="Times New Roman"/>
                        <w:sz w:val="24"/>
                        <w:szCs w:val="24"/>
                        <w:lang w:eastAsia="en-GB"/>
                      </w:rPr>
                      <w:delText> the power-generating module has to provide a positive active power output change according to the droop S</w:delText>
                    </w:r>
                    <w:r w:rsidRPr="003B7AE9" w:rsidDel="00403A76">
                      <w:rPr>
                        <w:rFonts w:ascii="inherit" w:eastAsia="Times New Roman" w:hAnsi="inherit" w:cs="Times New Roman"/>
                        <w:sz w:val="17"/>
                        <w:szCs w:val="17"/>
                        <w:vertAlign w:val="subscript"/>
                        <w:lang w:eastAsia="en-GB"/>
                      </w:rPr>
                      <w:delText>2</w:delText>
                    </w:r>
                    <w:r w:rsidRPr="003B7AE9" w:rsidDel="00403A76">
                      <w:rPr>
                        <w:rFonts w:ascii="inherit" w:eastAsia="Times New Roman" w:hAnsi="inherit" w:cs="Times New Roman"/>
                        <w:sz w:val="24"/>
                        <w:szCs w:val="24"/>
                        <w:lang w:eastAsia="en-GB"/>
                      </w:rPr>
                      <w:delText>.</w:delText>
                    </w:r>
                  </w:del>
                </w:p>
              </w:tc>
            </w:tr>
            <w:tr w:rsidR="000577A0" w:rsidRPr="003B7AE9" w14:paraId="57E6B804" w14:textId="77777777">
              <w:trPr>
                <w:ins w:id="473" w:author="Author"/>
              </w:trPr>
              <w:tc>
                <w:tcPr>
                  <w:tcW w:w="0" w:type="auto"/>
                  <w:shd w:val="clear" w:color="auto" w:fill="auto"/>
                </w:tcPr>
                <w:p w14:paraId="7E3D3611" w14:textId="6EAE559C" w:rsidR="000577A0" w:rsidRPr="00927C91" w:rsidRDefault="000577A0" w:rsidP="003B7AE9">
                  <w:pPr>
                    <w:spacing w:before="120" w:after="0" w:line="240" w:lineRule="auto"/>
                    <w:jc w:val="both"/>
                    <w:rPr>
                      <w:ins w:id="474" w:author="Author"/>
                      <w:rFonts w:ascii="inherit" w:eastAsia="Times New Roman" w:hAnsi="inherit" w:cs="Times New Roman"/>
                      <w:sz w:val="24"/>
                      <w:szCs w:val="24"/>
                      <w:highlight w:val="yellow"/>
                      <w:lang w:eastAsia="en-GB"/>
                      <w:rPrChange w:id="475" w:author="Author">
                        <w:rPr>
                          <w:ins w:id="476" w:author="Author"/>
                          <w:rFonts w:ascii="inherit" w:eastAsia="Times New Roman" w:hAnsi="inherit" w:cs="Times New Roman"/>
                          <w:sz w:val="24"/>
                          <w:szCs w:val="24"/>
                          <w:lang w:eastAsia="en-GB"/>
                        </w:rPr>
                      </w:rPrChange>
                    </w:rPr>
                  </w:pPr>
                  <w:ins w:id="477" w:author="Author">
                    <w:r w:rsidRPr="00927C91">
                      <w:rPr>
                        <w:rFonts w:ascii="inherit" w:eastAsia="Times New Roman" w:hAnsi="inherit" w:cs="Times New Roman"/>
                        <w:sz w:val="24"/>
                        <w:szCs w:val="24"/>
                        <w:highlight w:val="yellow"/>
                        <w:lang w:eastAsia="en-GB"/>
                        <w:rPrChange w:id="478" w:author="Author">
                          <w:rPr>
                            <w:rFonts w:ascii="inherit" w:eastAsia="Times New Roman" w:hAnsi="inherit" w:cs="Times New Roman"/>
                            <w:sz w:val="24"/>
                            <w:szCs w:val="24"/>
                            <w:lang w:eastAsia="en-GB"/>
                          </w:rPr>
                        </w:rPrChange>
                      </w:rPr>
                      <w:t>(</w:t>
                    </w:r>
                    <w:commentRangeStart w:id="479"/>
                    <w:r w:rsidRPr="00927C91">
                      <w:rPr>
                        <w:rFonts w:ascii="inherit" w:eastAsia="Times New Roman" w:hAnsi="inherit" w:cs="Times New Roman"/>
                        <w:sz w:val="24"/>
                        <w:szCs w:val="24"/>
                        <w:highlight w:val="yellow"/>
                        <w:lang w:eastAsia="en-GB"/>
                        <w:rPrChange w:id="480" w:author="Author">
                          <w:rPr>
                            <w:rFonts w:ascii="inherit" w:eastAsia="Times New Roman" w:hAnsi="inherit" w:cs="Times New Roman"/>
                            <w:sz w:val="24"/>
                            <w:szCs w:val="24"/>
                            <w:lang w:eastAsia="en-GB"/>
                          </w:rPr>
                        </w:rPrChange>
                      </w:rPr>
                      <w:t>vi</w:t>
                    </w:r>
                    <w:commentRangeEnd w:id="479"/>
                    <w:r w:rsidR="00403A76" w:rsidRPr="00927C91">
                      <w:rPr>
                        <w:rStyle w:val="CommentReference"/>
                        <w:highlight w:val="yellow"/>
                        <w:rPrChange w:id="481" w:author="Author">
                          <w:rPr>
                            <w:rStyle w:val="CommentReference"/>
                          </w:rPr>
                        </w:rPrChange>
                      </w:rPr>
                      <w:commentReference w:id="479"/>
                    </w:r>
                    <w:r w:rsidRPr="00927C91">
                      <w:rPr>
                        <w:rFonts w:ascii="inherit" w:eastAsia="Times New Roman" w:hAnsi="inherit" w:cs="Times New Roman"/>
                        <w:sz w:val="24"/>
                        <w:szCs w:val="24"/>
                        <w:highlight w:val="yellow"/>
                        <w:lang w:eastAsia="en-GB"/>
                        <w:rPrChange w:id="482" w:author="Author">
                          <w:rPr>
                            <w:rFonts w:ascii="inherit" w:eastAsia="Times New Roman" w:hAnsi="inherit" w:cs="Times New Roman"/>
                            <w:sz w:val="24"/>
                            <w:szCs w:val="24"/>
                            <w:lang w:eastAsia="en-GB"/>
                          </w:rPr>
                        </w:rPrChange>
                      </w:rPr>
                      <w:t>)</w:t>
                    </w:r>
                  </w:ins>
                </w:p>
              </w:tc>
              <w:tc>
                <w:tcPr>
                  <w:tcW w:w="0" w:type="auto"/>
                  <w:shd w:val="clear" w:color="auto" w:fill="auto"/>
                </w:tcPr>
                <w:p w14:paraId="68CC5EBA" w14:textId="77777777" w:rsidR="000577A0" w:rsidRPr="00927C91" w:rsidRDefault="000577A0" w:rsidP="000577A0">
                  <w:pPr>
                    <w:spacing w:before="120"/>
                    <w:jc w:val="both"/>
                    <w:rPr>
                      <w:ins w:id="483" w:author="Author"/>
                      <w:rFonts w:ascii="inherit" w:hAnsi="inherit"/>
                      <w:sz w:val="24"/>
                      <w:szCs w:val="24"/>
                      <w:highlight w:val="yellow"/>
                      <w:rPrChange w:id="484" w:author="Author">
                        <w:rPr>
                          <w:ins w:id="485" w:author="Author"/>
                          <w:rFonts w:ascii="inherit" w:hAnsi="inherit"/>
                          <w:sz w:val="24"/>
                          <w:szCs w:val="24"/>
                          <w:highlight w:val="cyan"/>
                        </w:rPr>
                      </w:rPrChange>
                    </w:rPr>
                  </w:pPr>
                  <w:ins w:id="486" w:author="Author">
                    <w:r w:rsidRPr="00927C91">
                      <w:rPr>
                        <w:rFonts w:ascii="inherit" w:hAnsi="inherit"/>
                        <w:sz w:val="24"/>
                        <w:szCs w:val="24"/>
                        <w:highlight w:val="yellow"/>
                        <w:rPrChange w:id="487" w:author="Author">
                          <w:rPr>
                            <w:rFonts w:ascii="inherit" w:hAnsi="inherit"/>
                            <w:sz w:val="24"/>
                            <w:szCs w:val="24"/>
                            <w:highlight w:val="cyan"/>
                          </w:rPr>
                        </w:rPrChange>
                      </w:rPr>
                      <w:t>Power-generating modules shall be capable of activating this provision with a power increase response time as specified by the relevant system operator, in coordination with the relevant TSO, but always limited by the capabilities inherent to the PGM technology. The increasing and decreasing active power ramp rate shall consider the technical constraints of power generating module technologies as defined in Table Y, Article 13(2)(h).</w:t>
                    </w:r>
                  </w:ins>
                </w:p>
                <w:p w14:paraId="0D502D4E" w14:textId="035AFF55" w:rsidR="000577A0" w:rsidRPr="00927C91" w:rsidRDefault="000577A0" w:rsidP="000577A0">
                  <w:pPr>
                    <w:spacing w:before="120" w:after="0" w:line="240" w:lineRule="auto"/>
                    <w:jc w:val="both"/>
                    <w:rPr>
                      <w:ins w:id="488" w:author="Author"/>
                      <w:rFonts w:ascii="inherit" w:eastAsia="Times New Roman" w:hAnsi="inherit" w:cs="Times New Roman"/>
                      <w:sz w:val="24"/>
                      <w:szCs w:val="24"/>
                      <w:highlight w:val="yellow"/>
                      <w:lang w:eastAsia="en-GB"/>
                      <w:rPrChange w:id="489" w:author="Author">
                        <w:rPr>
                          <w:ins w:id="490" w:author="Author"/>
                          <w:rFonts w:ascii="inherit" w:eastAsia="Times New Roman" w:hAnsi="inherit" w:cs="Times New Roman"/>
                          <w:sz w:val="24"/>
                          <w:szCs w:val="24"/>
                          <w:lang w:eastAsia="en-GB"/>
                        </w:rPr>
                      </w:rPrChange>
                    </w:rPr>
                  </w:pPr>
                  <w:ins w:id="491" w:author="Author">
                    <w:r w:rsidRPr="00927C91">
                      <w:rPr>
                        <w:rFonts w:ascii="inherit" w:hAnsi="inherit"/>
                        <w:sz w:val="24"/>
                        <w:szCs w:val="24"/>
                        <w:highlight w:val="yellow"/>
                        <w:rPrChange w:id="492" w:author="Author">
                          <w:rPr>
                            <w:rFonts w:ascii="inherit" w:hAnsi="inherit"/>
                            <w:sz w:val="24"/>
                            <w:szCs w:val="24"/>
                            <w:highlight w:val="cyan"/>
                          </w:rPr>
                        </w:rPrChange>
                      </w:rPr>
                      <w:t>If the technology is capable of achieving a faster response than defined in Table Y this shall be permitted in agreement with the relevant system operator; however, the relevant system operator shall not define such a requirement that exceeds the maximum value given in Table Y.</w:t>
                    </w:r>
                  </w:ins>
                </w:p>
              </w:tc>
            </w:tr>
            <w:tr w:rsidR="000577A0" w:rsidRPr="003B7AE9" w14:paraId="3C70C78E" w14:textId="77777777">
              <w:trPr>
                <w:ins w:id="493" w:author="Author"/>
              </w:trPr>
              <w:tc>
                <w:tcPr>
                  <w:tcW w:w="0" w:type="auto"/>
                  <w:shd w:val="clear" w:color="auto" w:fill="auto"/>
                </w:tcPr>
                <w:p w14:paraId="5D8D5EAF" w14:textId="77777777" w:rsidR="000577A0" w:rsidRPr="003B7AE9" w:rsidRDefault="000577A0" w:rsidP="003B7AE9">
                  <w:pPr>
                    <w:spacing w:before="120" w:after="0" w:line="240" w:lineRule="auto"/>
                    <w:jc w:val="both"/>
                    <w:rPr>
                      <w:ins w:id="494" w:author="Author"/>
                      <w:rFonts w:ascii="inherit" w:eastAsia="Times New Roman" w:hAnsi="inherit" w:cs="Times New Roman"/>
                      <w:sz w:val="24"/>
                      <w:szCs w:val="24"/>
                      <w:lang w:eastAsia="en-GB"/>
                    </w:rPr>
                  </w:pPr>
                </w:p>
              </w:tc>
              <w:tc>
                <w:tcPr>
                  <w:tcW w:w="0" w:type="auto"/>
                  <w:shd w:val="clear" w:color="auto" w:fill="auto"/>
                </w:tcPr>
                <w:p w14:paraId="7038FAB6" w14:textId="77777777" w:rsidR="00403A76" w:rsidRPr="003B7AE9" w:rsidRDefault="00403A76" w:rsidP="00403A76">
                  <w:pPr>
                    <w:spacing w:before="240" w:after="120" w:line="240" w:lineRule="auto"/>
                    <w:jc w:val="both"/>
                    <w:rPr>
                      <w:ins w:id="495" w:author="Author"/>
                      <w:rFonts w:ascii="inherit" w:eastAsia="Times New Roman" w:hAnsi="inherit" w:cs="Times New Roman"/>
                      <w:b/>
                      <w:bCs/>
                      <w:sz w:val="24"/>
                      <w:szCs w:val="24"/>
                      <w:lang w:eastAsia="en-GB"/>
                    </w:rPr>
                  </w:pPr>
                  <w:ins w:id="496" w:author="Author">
                    <w:r w:rsidRPr="003B7AE9">
                      <w:rPr>
                        <w:rFonts w:ascii="inherit" w:eastAsia="Times New Roman" w:hAnsi="inherit" w:cs="Times New Roman"/>
                        <w:b/>
                        <w:bCs/>
                        <w:i/>
                        <w:iCs/>
                        <w:sz w:val="24"/>
                        <w:szCs w:val="24"/>
                        <w:lang w:eastAsia="en-GB"/>
                      </w:rPr>
                      <w:t>Figure 4</w:t>
                    </w:r>
                  </w:ins>
                </w:p>
                <w:p w14:paraId="54F71CBD" w14:textId="77777777" w:rsidR="00403A76" w:rsidRPr="003B7AE9" w:rsidRDefault="00403A76" w:rsidP="00403A76">
                  <w:pPr>
                    <w:spacing w:before="240" w:after="120" w:line="240" w:lineRule="auto"/>
                    <w:jc w:val="both"/>
                    <w:rPr>
                      <w:ins w:id="497" w:author="Author"/>
                      <w:rFonts w:ascii="inherit" w:eastAsia="Times New Roman" w:hAnsi="inherit" w:cs="Times New Roman"/>
                      <w:b/>
                      <w:bCs/>
                      <w:sz w:val="24"/>
                      <w:szCs w:val="24"/>
                      <w:lang w:eastAsia="en-GB"/>
                    </w:rPr>
                  </w:pPr>
                  <w:ins w:id="498" w:author="Author">
                    <w:r w:rsidRPr="003B7AE9">
                      <w:rPr>
                        <w:rFonts w:ascii="inherit" w:eastAsia="Times New Roman" w:hAnsi="inherit" w:cs="Times New Roman"/>
                        <w:b/>
                        <w:bCs/>
                        <w:sz w:val="24"/>
                        <w:szCs w:val="24"/>
                        <w:lang w:eastAsia="en-GB"/>
                      </w:rPr>
                      <w:t>Active power frequency response capability of power-generating modules in LFSM-U</w:t>
                    </w:r>
                  </w:ins>
                </w:p>
                <w:p w14:paraId="27166BFB" w14:textId="77777777" w:rsidR="00403A76" w:rsidRPr="003B7AE9" w:rsidRDefault="00403A76" w:rsidP="00403A76">
                  <w:pPr>
                    <w:spacing w:after="0" w:line="240" w:lineRule="auto"/>
                    <w:rPr>
                      <w:ins w:id="499" w:author="Author"/>
                      <w:rFonts w:ascii="inherit" w:eastAsia="Times New Roman" w:hAnsi="inherit" w:cs="Times New Roman"/>
                      <w:sz w:val="24"/>
                      <w:szCs w:val="24"/>
                      <w:lang w:eastAsia="en-GB"/>
                    </w:rPr>
                  </w:pPr>
                  <w:ins w:id="500" w:author="Author">
                    <w:r w:rsidRPr="003B7AE9">
                      <w:rPr>
                        <w:rFonts w:ascii="inherit" w:eastAsia="Times New Roman" w:hAnsi="inherit" w:cs="Times New Roman"/>
                        <w:noProof/>
                        <w:sz w:val="24"/>
                        <w:szCs w:val="24"/>
                        <w:lang w:eastAsia="en-GB"/>
                      </w:rPr>
                      <w:drawing>
                        <wp:inline distT="0" distB="0" distL="0" distR="0" wp14:anchorId="0CBA14F3" wp14:editId="59C26AD1">
                          <wp:extent cx="4762500" cy="2838450"/>
                          <wp:effectExtent l="0" t="0" r="0"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ins>
                </w:p>
                <w:p w14:paraId="13764CE6" w14:textId="2239568D" w:rsidR="000577A0" w:rsidRPr="003B7AE9" w:rsidRDefault="00403A76" w:rsidP="00403A76">
                  <w:pPr>
                    <w:spacing w:before="120" w:after="0" w:line="240" w:lineRule="auto"/>
                    <w:jc w:val="both"/>
                    <w:rPr>
                      <w:ins w:id="501" w:author="Author"/>
                      <w:rFonts w:ascii="inherit" w:eastAsia="Times New Roman" w:hAnsi="inherit" w:cs="Times New Roman"/>
                      <w:sz w:val="24"/>
                      <w:szCs w:val="24"/>
                      <w:lang w:eastAsia="en-GB"/>
                    </w:rPr>
                  </w:pPr>
                  <w:ins w:id="502" w:author="Autho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ins>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at the request of the relevant system operator or the relevant TSO, the power-generating facility owner shall provide simulation models which properly reflect the behaviour of the power-generating module in both steady-state and dynamic simulations (50 Hz component) </w:t>
                  </w:r>
                  <w:r w:rsidRPr="00927C91">
                    <w:rPr>
                      <w:rFonts w:ascii="inherit" w:eastAsia="Times New Roman" w:hAnsi="inherit" w:cs="Times New Roman"/>
                      <w:strike/>
                      <w:sz w:val="24"/>
                      <w:szCs w:val="24"/>
                      <w:highlight w:val="yellow"/>
                      <w:lang w:eastAsia="en-GB"/>
                      <w:rPrChange w:id="503" w:author="Author">
                        <w:rPr>
                          <w:rFonts w:ascii="inherit" w:eastAsia="Times New Roman" w:hAnsi="inherit" w:cs="Times New Roman"/>
                          <w:sz w:val="24"/>
                          <w:szCs w:val="24"/>
                          <w:lang w:eastAsia="en-GB"/>
                        </w:rPr>
                      </w:rPrChange>
                    </w:rPr>
                    <w:t xml:space="preserve">or in electromagnetic transient </w:t>
                  </w:r>
                  <w:commentRangeStart w:id="504"/>
                  <w:r w:rsidRPr="00927C91">
                    <w:rPr>
                      <w:rFonts w:ascii="inherit" w:eastAsia="Times New Roman" w:hAnsi="inherit" w:cs="Times New Roman"/>
                      <w:strike/>
                      <w:sz w:val="24"/>
                      <w:szCs w:val="24"/>
                      <w:highlight w:val="yellow"/>
                      <w:lang w:eastAsia="en-GB"/>
                      <w:rPrChange w:id="505" w:author="Author">
                        <w:rPr>
                          <w:rFonts w:ascii="inherit" w:eastAsia="Times New Roman" w:hAnsi="inherit" w:cs="Times New Roman"/>
                          <w:sz w:val="24"/>
                          <w:szCs w:val="24"/>
                          <w:lang w:eastAsia="en-GB"/>
                        </w:rPr>
                      </w:rPrChange>
                    </w:rPr>
                    <w:t>simulations</w:t>
                  </w:r>
                  <w:commentRangeEnd w:id="504"/>
                  <w:r w:rsidR="008D520B" w:rsidRPr="00927C91">
                    <w:rPr>
                      <w:rStyle w:val="CommentReference"/>
                      <w:highlight w:val="yellow"/>
                      <w:rPrChange w:id="506" w:author="Author">
                        <w:rPr>
                          <w:rStyle w:val="CommentReference"/>
                        </w:rPr>
                      </w:rPrChange>
                    </w:rPr>
                    <w:commentReference w:id="504"/>
                  </w:r>
                  <w:r w:rsidRPr="00927C91">
                    <w:rPr>
                      <w:rFonts w:ascii="inherit" w:eastAsia="Times New Roman" w:hAnsi="inherit" w:cs="Times New Roman"/>
                      <w:sz w:val="24"/>
                      <w:szCs w:val="24"/>
                      <w:highlight w:val="yellow"/>
                      <w:lang w:eastAsia="en-GB"/>
                      <w:rPrChange w:id="507" w:author="Author">
                        <w:rPr>
                          <w:rFonts w:ascii="inherit" w:eastAsia="Times New Roman" w:hAnsi="inherit" w:cs="Times New Roman"/>
                          <w:sz w:val="24"/>
                          <w:szCs w:val="24"/>
                          <w:lang w:eastAsia="en-GB"/>
                        </w:rPr>
                      </w:rPrChange>
                    </w:rPr>
                    <w:t>.</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6F3668A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ins w:id="508" w:author="Author">
              <w:r w:rsidR="001F4F79">
                <w:rPr>
                  <w:rFonts w:ascii="inherit" w:eastAsia="Times New Roman" w:hAnsi="inherit" w:cs="Times New Roman"/>
                  <w:sz w:val="24"/>
                  <w:szCs w:val="24"/>
                  <w:lang w:eastAsia="en-GB"/>
                </w:rPr>
                <w:t xml:space="preserve"> </w:t>
              </w:r>
              <w:commentRangeStart w:id="509"/>
              <w:r w:rsidR="001F4F79" w:rsidRPr="00927C91">
                <w:rPr>
                  <w:rFonts w:ascii="inherit" w:eastAsia="Times New Roman" w:hAnsi="inherit" w:cs="Times New Roman"/>
                  <w:sz w:val="24"/>
                  <w:szCs w:val="24"/>
                  <w:highlight w:val="yellow"/>
                  <w:lang w:eastAsia="en-GB"/>
                  <w:rPrChange w:id="510" w:author="Author">
                    <w:rPr>
                      <w:rFonts w:ascii="inherit" w:eastAsia="Times New Roman" w:hAnsi="inherit" w:cs="Times New Roman"/>
                      <w:sz w:val="24"/>
                      <w:szCs w:val="24"/>
                      <w:lang w:eastAsia="en-GB"/>
                    </w:rPr>
                  </w:rPrChange>
                </w:rPr>
                <w:t>within</w:t>
              </w:r>
              <w:commentRangeEnd w:id="509"/>
              <w:r w:rsidR="004C183E" w:rsidRPr="00927C91">
                <w:rPr>
                  <w:rStyle w:val="CommentReference"/>
                  <w:highlight w:val="yellow"/>
                  <w:rPrChange w:id="511" w:author="Author">
                    <w:rPr>
                      <w:rStyle w:val="CommentReference"/>
                    </w:rPr>
                  </w:rPrChange>
                </w:rPr>
                <w:commentReference w:id="509"/>
              </w:r>
              <w:r w:rsidR="001F4F79" w:rsidRPr="00927C91">
                <w:rPr>
                  <w:rFonts w:ascii="inherit" w:eastAsia="Times New Roman" w:hAnsi="inherit" w:cs="Times New Roman"/>
                  <w:sz w:val="24"/>
                  <w:szCs w:val="24"/>
                  <w:highlight w:val="yellow"/>
                  <w:lang w:eastAsia="en-GB"/>
                  <w:rPrChange w:id="512" w:author="Author">
                    <w:rPr>
                      <w:rFonts w:ascii="inherit" w:eastAsia="Times New Roman" w:hAnsi="inherit" w:cs="Times New Roman"/>
                      <w:sz w:val="24"/>
                      <w:szCs w:val="24"/>
                      <w:lang w:eastAsia="en-GB"/>
                    </w:rPr>
                  </w:rPrChange>
                </w:rPr>
                <w:t xml:space="preserve"> the limits of </w:t>
              </w:r>
              <w:r w:rsidR="00663358" w:rsidRPr="00927C91">
                <w:rPr>
                  <w:rFonts w:ascii="inherit" w:eastAsia="Times New Roman" w:hAnsi="inherit" w:cs="Times New Roman"/>
                  <w:sz w:val="24"/>
                  <w:szCs w:val="24"/>
                  <w:highlight w:val="yellow"/>
                  <w:lang w:eastAsia="en-GB"/>
                  <w:rPrChange w:id="513" w:author="Author">
                    <w:rPr>
                      <w:rFonts w:ascii="inherit" w:eastAsia="Times New Roman" w:hAnsi="inherit" w:cs="Times New Roman"/>
                      <w:sz w:val="24"/>
                      <w:szCs w:val="24"/>
                      <w:highlight w:val="cyan"/>
                      <w:lang w:eastAsia="en-GB"/>
                    </w:rPr>
                  </w:rPrChange>
                </w:rPr>
                <w:t>0.484 P</w:t>
              </w:r>
              <w:r w:rsidR="00663358" w:rsidRPr="00927C91">
                <w:rPr>
                  <w:rFonts w:ascii="inherit" w:eastAsia="Times New Roman" w:hAnsi="inherit" w:cs="Times New Roman"/>
                  <w:sz w:val="24"/>
                  <w:szCs w:val="24"/>
                  <w:highlight w:val="yellow"/>
                  <w:vertAlign w:val="subscript"/>
                  <w:lang w:eastAsia="en-GB"/>
                  <w:rPrChange w:id="514" w:author="Author">
                    <w:rPr>
                      <w:rFonts w:ascii="inherit" w:eastAsia="Times New Roman" w:hAnsi="inherit" w:cs="Times New Roman"/>
                      <w:sz w:val="24"/>
                      <w:szCs w:val="24"/>
                      <w:highlight w:val="cyan"/>
                      <w:lang w:eastAsia="en-GB"/>
                    </w:rPr>
                  </w:rPrChange>
                </w:rPr>
                <w:t>max</w:t>
              </w:r>
              <w:r w:rsidR="00663358" w:rsidRPr="00927C91">
                <w:rPr>
                  <w:rFonts w:ascii="inherit" w:eastAsia="Times New Roman" w:hAnsi="inherit" w:cs="Times New Roman"/>
                  <w:sz w:val="24"/>
                  <w:szCs w:val="24"/>
                  <w:highlight w:val="yellow"/>
                  <w:lang w:eastAsia="en-GB"/>
                  <w:rPrChange w:id="515" w:author="Author">
                    <w:rPr>
                      <w:rFonts w:ascii="inherit" w:eastAsia="Times New Roman" w:hAnsi="inherit" w:cs="Times New Roman"/>
                      <w:sz w:val="24"/>
                      <w:szCs w:val="24"/>
                      <w:highlight w:val="cyan"/>
                      <w:lang w:eastAsia="en-GB"/>
                    </w:rPr>
                  </w:rPrChange>
                </w:rPr>
                <w:t xml:space="preserve"> </w:t>
              </w:r>
              <w:r w:rsidR="001F4F79" w:rsidRPr="00927C91">
                <w:rPr>
                  <w:rFonts w:ascii="inherit" w:eastAsia="Times New Roman" w:hAnsi="inherit" w:cs="Times New Roman"/>
                  <w:sz w:val="24"/>
                  <w:szCs w:val="24"/>
                  <w:highlight w:val="yellow"/>
                  <w:lang w:eastAsia="en-GB"/>
                  <w:rPrChange w:id="516" w:author="Author">
                    <w:rPr>
                      <w:rFonts w:ascii="inherit" w:eastAsia="Times New Roman" w:hAnsi="inherit" w:cs="Times New Roman"/>
                      <w:sz w:val="24"/>
                      <w:szCs w:val="24"/>
                      <w:lang w:eastAsia="en-GB"/>
                    </w:rPr>
                  </w:rPrChange>
                </w:rPr>
                <w:t>in over</w:t>
              </w:r>
              <w:r w:rsidR="000542EB" w:rsidRPr="00927C91">
                <w:rPr>
                  <w:rFonts w:ascii="inherit" w:eastAsia="Times New Roman" w:hAnsi="inherit" w:cs="Times New Roman"/>
                  <w:sz w:val="24"/>
                  <w:szCs w:val="24"/>
                  <w:highlight w:val="yellow"/>
                  <w:lang w:eastAsia="en-GB"/>
                  <w:rPrChange w:id="517" w:author="Author">
                    <w:rPr>
                      <w:rFonts w:ascii="inherit" w:eastAsia="Times New Roman" w:hAnsi="inherit" w:cs="Times New Roman"/>
                      <w:sz w:val="24"/>
                      <w:szCs w:val="24"/>
                      <w:highlight w:val="cyan"/>
                      <w:lang w:eastAsia="en-GB"/>
                    </w:rPr>
                  </w:rPrChange>
                </w:rPr>
                <w:t>-</w:t>
              </w:r>
              <w:r w:rsidR="001F4F79" w:rsidRPr="00927C91">
                <w:rPr>
                  <w:rFonts w:ascii="inherit" w:eastAsia="Times New Roman" w:hAnsi="inherit" w:cs="Times New Roman"/>
                  <w:sz w:val="24"/>
                  <w:szCs w:val="24"/>
                  <w:highlight w:val="yellow"/>
                  <w:lang w:eastAsia="en-GB"/>
                  <w:rPrChange w:id="518" w:author="Author">
                    <w:rPr>
                      <w:rFonts w:ascii="inherit" w:eastAsia="Times New Roman" w:hAnsi="inherit" w:cs="Times New Roman"/>
                      <w:sz w:val="24"/>
                      <w:szCs w:val="24"/>
                      <w:lang w:eastAsia="en-GB"/>
                    </w:rPr>
                  </w:rPrChange>
                </w:rPr>
                <w:t xml:space="preserve">excited operation and </w:t>
              </w:r>
              <w:r w:rsidR="00743A56" w:rsidRPr="00927C91">
                <w:rPr>
                  <w:rFonts w:ascii="inherit" w:eastAsia="Times New Roman" w:hAnsi="inherit" w:cs="Times New Roman"/>
                  <w:sz w:val="24"/>
                  <w:szCs w:val="24"/>
                  <w:highlight w:val="yellow"/>
                  <w:lang w:eastAsia="en-GB"/>
                  <w:rPrChange w:id="519" w:author="Author">
                    <w:rPr>
                      <w:rFonts w:ascii="inherit" w:eastAsia="Times New Roman" w:hAnsi="inherit" w:cs="Times New Roman"/>
                      <w:sz w:val="24"/>
                      <w:szCs w:val="24"/>
                      <w:highlight w:val="magenta"/>
                      <w:lang w:eastAsia="en-GB"/>
                    </w:rPr>
                  </w:rPrChange>
                </w:rPr>
                <w:t>0.484</w:t>
              </w:r>
              <w:r w:rsidR="00B57354" w:rsidRPr="00927C91">
                <w:rPr>
                  <w:rFonts w:ascii="inherit" w:eastAsia="Times New Roman" w:hAnsi="inherit" w:cs="Times New Roman" w:hint="eastAsia"/>
                  <w:sz w:val="24"/>
                  <w:szCs w:val="24"/>
                  <w:highlight w:val="yellow"/>
                  <w:lang w:eastAsia="en-GB"/>
                  <w:rPrChange w:id="520" w:author="Author">
                    <w:rPr>
                      <w:rFonts w:ascii="inherit" w:eastAsia="Times New Roman" w:hAnsi="inherit" w:cs="Times New Roman" w:hint="eastAsia"/>
                      <w:sz w:val="24"/>
                      <w:szCs w:val="24"/>
                      <w:highlight w:val="magenta"/>
                      <w:lang w:eastAsia="en-GB"/>
                    </w:rPr>
                  </w:rPrChange>
                </w:rPr>
                <w:t> </w:t>
              </w:r>
              <w:r w:rsidR="00743A56" w:rsidRPr="00927C91">
                <w:rPr>
                  <w:rFonts w:ascii="inherit" w:eastAsia="Times New Roman" w:hAnsi="inherit" w:cs="Times New Roman"/>
                  <w:sz w:val="24"/>
                  <w:szCs w:val="24"/>
                  <w:highlight w:val="yellow"/>
                  <w:lang w:eastAsia="en-GB"/>
                  <w:rPrChange w:id="521" w:author="Author">
                    <w:rPr>
                      <w:rFonts w:ascii="inherit" w:eastAsia="Times New Roman" w:hAnsi="inherit" w:cs="Times New Roman"/>
                      <w:sz w:val="24"/>
                      <w:szCs w:val="24"/>
                      <w:highlight w:val="magenta"/>
                      <w:lang w:eastAsia="en-GB"/>
                    </w:rPr>
                  </w:rPrChange>
                </w:rPr>
                <w:t>P</w:t>
              </w:r>
              <w:r w:rsidR="00743A56" w:rsidRPr="00927C91">
                <w:rPr>
                  <w:rFonts w:ascii="inherit" w:eastAsia="Times New Roman" w:hAnsi="inherit" w:cs="Times New Roman"/>
                  <w:sz w:val="24"/>
                  <w:szCs w:val="24"/>
                  <w:highlight w:val="yellow"/>
                  <w:vertAlign w:val="subscript"/>
                  <w:lang w:eastAsia="en-GB"/>
                  <w:rPrChange w:id="522" w:author="Author">
                    <w:rPr>
                      <w:rFonts w:ascii="inherit" w:eastAsia="Times New Roman" w:hAnsi="inherit" w:cs="Times New Roman"/>
                      <w:sz w:val="24"/>
                      <w:szCs w:val="24"/>
                      <w:highlight w:val="magenta"/>
                      <w:vertAlign w:val="subscript"/>
                      <w:lang w:eastAsia="en-GB"/>
                    </w:rPr>
                  </w:rPrChange>
                </w:rPr>
                <w:t>max</w:t>
              </w:r>
              <w:r w:rsidR="00743A56" w:rsidRPr="00927C91">
                <w:rPr>
                  <w:rFonts w:ascii="inherit" w:eastAsia="Times New Roman" w:hAnsi="inherit" w:cs="Times New Roman"/>
                  <w:sz w:val="24"/>
                  <w:szCs w:val="24"/>
                  <w:highlight w:val="yellow"/>
                  <w:lang w:eastAsia="en-GB"/>
                  <w:rPrChange w:id="523" w:author="Author">
                    <w:rPr>
                      <w:rFonts w:ascii="inherit" w:eastAsia="Times New Roman" w:hAnsi="inherit" w:cs="Times New Roman"/>
                      <w:sz w:val="24"/>
                      <w:szCs w:val="24"/>
                      <w:highlight w:val="cyan"/>
                      <w:lang w:eastAsia="en-GB"/>
                    </w:rPr>
                  </w:rPrChange>
                </w:rPr>
                <w:t xml:space="preserve"> </w:t>
              </w:r>
              <w:r w:rsidR="001F4F79" w:rsidRPr="00927C91">
                <w:rPr>
                  <w:rFonts w:ascii="inherit" w:eastAsia="Times New Roman" w:hAnsi="inherit" w:cs="Times New Roman"/>
                  <w:sz w:val="24"/>
                  <w:szCs w:val="24"/>
                  <w:highlight w:val="yellow"/>
                  <w:lang w:eastAsia="en-GB"/>
                  <w:rPrChange w:id="524" w:author="Author">
                    <w:rPr>
                      <w:rFonts w:ascii="inherit" w:eastAsia="Times New Roman" w:hAnsi="inherit" w:cs="Times New Roman"/>
                      <w:sz w:val="24"/>
                      <w:szCs w:val="24"/>
                      <w:lang w:eastAsia="en-GB"/>
                    </w:rPr>
                  </w:rPrChange>
                </w:rPr>
                <w:t>in under</w:t>
              </w:r>
              <w:r w:rsidR="000542EB" w:rsidRPr="00927C91">
                <w:rPr>
                  <w:rFonts w:ascii="inherit" w:eastAsia="Times New Roman" w:hAnsi="inherit" w:cs="Times New Roman"/>
                  <w:sz w:val="24"/>
                  <w:szCs w:val="24"/>
                  <w:highlight w:val="yellow"/>
                  <w:lang w:eastAsia="en-GB"/>
                  <w:rPrChange w:id="525" w:author="Author">
                    <w:rPr>
                      <w:rFonts w:ascii="inherit" w:eastAsia="Times New Roman" w:hAnsi="inherit" w:cs="Times New Roman"/>
                      <w:sz w:val="24"/>
                      <w:szCs w:val="24"/>
                      <w:highlight w:val="cyan"/>
                      <w:lang w:eastAsia="en-GB"/>
                    </w:rPr>
                  </w:rPrChange>
                </w:rPr>
                <w:t>-</w:t>
              </w:r>
              <w:r w:rsidR="001F4F79" w:rsidRPr="00927C91">
                <w:rPr>
                  <w:rFonts w:ascii="inherit" w:eastAsia="Times New Roman" w:hAnsi="inherit" w:cs="Times New Roman"/>
                  <w:sz w:val="24"/>
                  <w:szCs w:val="24"/>
                  <w:highlight w:val="yellow"/>
                  <w:lang w:eastAsia="en-GB"/>
                  <w:rPrChange w:id="526" w:author="Author">
                    <w:rPr>
                      <w:rFonts w:ascii="inherit" w:eastAsia="Times New Roman" w:hAnsi="inherit" w:cs="Times New Roman"/>
                      <w:sz w:val="24"/>
                      <w:szCs w:val="24"/>
                      <w:lang w:eastAsia="en-GB"/>
                    </w:rPr>
                  </w:rPrChange>
                </w:rPr>
                <w:t>excited operation</w:t>
              </w:r>
            </w:ins>
            <w:r w:rsidRPr="003B7AE9">
              <w:rPr>
                <w:rFonts w:ascii="inherit" w:eastAsia="Times New Roman" w:hAnsi="inherit" w:cs="Times New Roman"/>
                <w:sz w:val="24"/>
                <w:szCs w:val="24"/>
                <w:lang w:eastAsia="en-GB"/>
              </w:rPr>
              <w:t>;</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413E5C7C"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106EE1C8" w:rsidR="003B7AE9" w:rsidRDefault="00CB29B5" w:rsidP="003B7AE9">
                  <w:pPr>
                    <w:spacing w:after="0" w:line="240" w:lineRule="auto"/>
                    <w:rPr>
                      <w:ins w:id="527" w:author="Author"/>
                      <w:rFonts w:ascii="inherit" w:eastAsia="Times New Roman" w:hAnsi="inherit" w:cs="Times New Roman"/>
                      <w:sz w:val="24"/>
                      <w:szCs w:val="24"/>
                      <w:lang w:eastAsia="en-GB"/>
                    </w:rPr>
                  </w:pPr>
                  <w:ins w:id="528" w:author="Author">
                    <w:r>
                      <w:rPr>
                        <w:rFonts w:ascii="inherit" w:eastAsia="Times New Roman" w:hAnsi="inherit" w:cs="Times New Roman"/>
                        <w:b/>
                        <w:bCs/>
                        <w:noProof/>
                        <w:sz w:val="24"/>
                        <w:szCs w:val="24"/>
                        <w:lang w:eastAsia="en-GB"/>
                      </w:rPr>
                      <mc:AlternateContent>
                        <mc:Choice Requires="wps">
                          <w:drawing>
                            <wp:anchor distT="0" distB="0" distL="114300" distR="114300" simplePos="0" relativeHeight="251658240" behindDoc="0" locked="0" layoutInCell="1" allowOverlap="1" wp14:anchorId="58359AA9" wp14:editId="626CA1FB">
                              <wp:simplePos x="0" y="0"/>
                              <wp:positionH relativeFrom="column">
                                <wp:posOffset>4445</wp:posOffset>
                              </wp:positionH>
                              <wp:positionV relativeFrom="paragraph">
                                <wp:posOffset>6985</wp:posOffset>
                              </wp:positionV>
                              <wp:extent cx="5334000" cy="4295775"/>
                              <wp:effectExtent l="19050" t="19050" r="19050" b="28575"/>
                              <wp:wrapNone/>
                              <wp:docPr id="6" name="Straight Connector 6"/>
                              <wp:cNvGraphicFramePr/>
                              <a:graphic xmlns:a="http://schemas.openxmlformats.org/drawingml/2006/main">
                                <a:graphicData uri="http://schemas.microsoft.com/office/word/2010/wordprocessingShape">
                                  <wps:wsp>
                                    <wps:cNvCnPr/>
                                    <wps:spPr>
                                      <a:xfrm flipV="1">
                                        <a:off x="0" y="0"/>
                                        <a:ext cx="5334000" cy="429577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BC3E93" id="Straight Connector 6"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55pt" to="420.35pt,3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" strokecolor="red" strokeweight="2.25pt">
                              <v:stroke joinstyle="miter"/>
                            </v:line>
                          </w:pict>
                        </mc:Fallback>
                      </mc:AlternateContent>
                    </w:r>
                  </w:ins>
                  <w:r w:rsidR="003B7AE9"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161EBF83" w14:textId="77777777" w:rsidR="00BF348A" w:rsidRDefault="00BF348A" w:rsidP="003B7AE9">
                  <w:pPr>
                    <w:spacing w:after="0" w:line="240" w:lineRule="auto"/>
                    <w:rPr>
                      <w:ins w:id="529" w:author="Author"/>
                      <w:rFonts w:ascii="inherit" w:eastAsia="Times New Roman" w:hAnsi="inherit" w:cs="Times New Roman"/>
                      <w:sz w:val="24"/>
                      <w:szCs w:val="24"/>
                      <w:lang w:eastAsia="en-GB"/>
                    </w:rPr>
                  </w:pPr>
                </w:p>
                <w:p w14:paraId="57A6D269" w14:textId="4E79C052" w:rsidR="00BF348A" w:rsidRPr="003B7AE9" w:rsidRDefault="00BF348A" w:rsidP="003B7AE9">
                  <w:pPr>
                    <w:spacing w:after="0" w:line="240" w:lineRule="auto"/>
                    <w:rPr>
                      <w:rFonts w:ascii="inherit" w:eastAsia="Times New Roman" w:hAnsi="inherit" w:cs="Times New Roman"/>
                      <w:sz w:val="24"/>
                      <w:szCs w:val="24"/>
                      <w:lang w:eastAsia="en-GB"/>
                    </w:rPr>
                  </w:pPr>
                  <w:ins w:id="530" w:author="Author">
                    <w:r w:rsidRPr="00927C91">
                      <w:rPr>
                        <w:noProof/>
                        <w:highlight w:val="yellow"/>
                        <w:lang w:eastAsia="en-GB"/>
                        <w:rPrChange w:id="531" w:author="Author">
                          <w:rPr>
                            <w:noProof/>
                            <w:lang w:eastAsia="en-GB"/>
                          </w:rPr>
                        </w:rPrChange>
                      </w:rPr>
                      <w:drawing>
                        <wp:inline distT="0" distB="0" distL="0" distR="0" wp14:anchorId="6FE41AF0" wp14:editId="38046FB6">
                          <wp:extent cx="5238750" cy="35388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rotWithShape="1">
                                  <a:blip r:embed="rId29" r:link="rId30" cstate="print">
                                    <a:extLst>
                                      <a:ext uri="{28A0092B-C50C-407E-A947-70E740481C1C}">
                                        <a14:useLocalDpi xmlns:a14="http://schemas.microsoft.com/office/drawing/2010/main" val="0"/>
                                      </a:ext>
                                    </a:extLst>
                                  </a:blip>
                                  <a:srcRect l="998" t="7374" r="1580" b="1352"/>
                                  <a:stretch/>
                                </pic:blipFill>
                                <pic:spPr bwMode="auto">
                                  <a:xfrm>
                                    <a:off x="0" y="0"/>
                                    <a:ext cx="5245459" cy="3543387"/>
                                  </a:xfrm>
                                  <a:prstGeom prst="rect">
                                    <a:avLst/>
                                  </a:prstGeom>
                                  <a:noFill/>
                                  <a:ln>
                                    <a:noFill/>
                                  </a:ln>
                                  <a:extLst>
                                    <a:ext uri="{53640926-AAD7-44D8-BBD7-CCE9431645EC}">
                                      <a14:shadowObscured xmlns:a14="http://schemas.microsoft.com/office/drawing/2010/main"/>
                                    </a:ext>
                                  </a:extLst>
                                </pic:spPr>
                              </pic:pic>
                            </a:graphicData>
                          </a:graphic>
                        </wp:inline>
                      </w:drawing>
                    </w:r>
                  </w:ins>
                </w:p>
                <w:p w14:paraId="0CD89C5A" w14:textId="66487CC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532"/>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w:t>
                  </w:r>
                  <w:commentRangeEnd w:id="532"/>
                  <w:r w:rsidR="003B5C30">
                    <w:rPr>
                      <w:rStyle w:val="CommentReference"/>
                    </w:rPr>
                    <w:commentReference w:id="532"/>
                  </w:r>
                  <w:r w:rsidRPr="003B7AE9">
                    <w:rPr>
                      <w:rFonts w:ascii="inherit" w:eastAsia="Times New Roman" w:hAnsi="inherit" w:cs="Times New Roman"/>
                      <w:sz w:val="24"/>
                      <w:szCs w:val="24"/>
                      <w:lang w:eastAsia="en-GB"/>
                    </w:rPr>
                    <w: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BB2F6F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profile </w:t>
                  </w:r>
                  <w:r w:rsidRPr="00927C91">
                    <w:rPr>
                      <w:rFonts w:ascii="inherit" w:eastAsia="Times New Roman" w:hAnsi="inherit" w:cs="Times New Roman"/>
                      <w:strike/>
                      <w:sz w:val="24"/>
                      <w:szCs w:val="24"/>
                      <w:highlight w:val="yellow"/>
                      <w:lang w:eastAsia="en-GB"/>
                      <w:rPrChange w:id="533" w:author="Author">
                        <w:rPr>
                          <w:rFonts w:ascii="inherit" w:eastAsia="Times New Roman" w:hAnsi="inherit" w:cs="Times New Roman"/>
                          <w:sz w:val="24"/>
                          <w:szCs w:val="24"/>
                          <w:lang w:eastAsia="en-GB"/>
                        </w:rPr>
                      </w:rPrChange>
                    </w:rPr>
                    <w:t>in appropriate timescales</w:t>
                  </w:r>
                  <w:r w:rsidRPr="003B7AE9">
                    <w:rPr>
                      <w:rFonts w:ascii="inherit" w:eastAsia="Times New Roman" w:hAnsi="inherit" w:cs="Times New Roman"/>
                      <w:sz w:val="24"/>
                      <w:szCs w:val="24"/>
                      <w:lang w:eastAsia="en-GB"/>
                    </w:rPr>
                    <w:t xml:space="preserve"> to </w:t>
                  </w:r>
                  <w:ins w:id="534" w:author="Author">
                    <w:r w:rsidR="00DB39EB" w:rsidRPr="00927C91">
                      <w:rPr>
                        <w:rFonts w:ascii="inherit" w:eastAsia="Times New Roman" w:hAnsi="inherit" w:cs="Times New Roman"/>
                        <w:sz w:val="24"/>
                        <w:szCs w:val="24"/>
                        <w:highlight w:val="yellow"/>
                        <w:lang w:eastAsia="en-GB"/>
                        <w:rPrChange w:id="535" w:author="Author">
                          <w:rPr>
                            <w:rFonts w:ascii="inherit" w:eastAsia="Times New Roman" w:hAnsi="inherit" w:cs="Times New Roman"/>
                            <w:sz w:val="24"/>
                            <w:szCs w:val="24"/>
                            <w:lang w:eastAsia="en-GB"/>
                          </w:rPr>
                        </w:rPrChange>
                      </w:rPr>
                      <w:t>a</w:t>
                    </w:r>
                    <w:r w:rsidR="00DB39EB">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target value</w:t>
                  </w:r>
                  <w:r w:rsidRPr="00927C91">
                    <w:rPr>
                      <w:rFonts w:ascii="inherit" w:eastAsia="Times New Roman" w:hAnsi="inherit" w:cs="Times New Roman"/>
                      <w:strike/>
                      <w:sz w:val="24"/>
                      <w:szCs w:val="24"/>
                      <w:highlight w:val="yellow"/>
                      <w:lang w:eastAsia="en-GB"/>
                      <w:rPrChange w:id="536" w:author="Author">
                        <w:rPr>
                          <w:rFonts w:ascii="inherit" w:eastAsia="Times New Roman" w:hAnsi="inherit" w:cs="Times New Roman"/>
                          <w:sz w:val="24"/>
                          <w:szCs w:val="24"/>
                          <w:lang w:eastAsia="en-GB"/>
                        </w:rPr>
                      </w:rPrChange>
                    </w:rPr>
                    <w:t>s</w:t>
                  </w:r>
                  <w:r w:rsidRPr="003B7AE9">
                    <w:rPr>
                      <w:rFonts w:ascii="inherit" w:eastAsia="Times New Roman" w:hAnsi="inherit" w:cs="Times New Roman"/>
                      <w:sz w:val="24"/>
                      <w:szCs w:val="24"/>
                      <w:lang w:eastAsia="en-GB"/>
                    </w:rPr>
                    <w:t xml:space="preserve"> requested by the relevant system operator</w:t>
                  </w:r>
                  <w:ins w:id="537" w:author="Author">
                    <w:r w:rsidR="005465B4" w:rsidRPr="00927C91">
                      <w:rPr>
                        <w:rFonts w:ascii="inherit" w:eastAsia="Times New Roman" w:hAnsi="inherit" w:cs="Times New Roman"/>
                        <w:sz w:val="24"/>
                        <w:szCs w:val="24"/>
                        <w:highlight w:val="yellow"/>
                        <w:lang w:eastAsia="en-GB"/>
                        <w:rPrChange w:id="538" w:author="Author">
                          <w:rPr>
                            <w:rFonts w:ascii="inherit" w:eastAsia="Times New Roman" w:hAnsi="inherit" w:cs="Times New Roman"/>
                            <w:sz w:val="24"/>
                            <w:szCs w:val="24"/>
                            <w:lang w:eastAsia="en-GB"/>
                          </w:rPr>
                        </w:rPrChange>
                      </w:rPr>
                      <w:t>.</w:t>
                    </w:r>
                    <w:r w:rsidR="001A0386" w:rsidRPr="00927C91">
                      <w:rPr>
                        <w:rFonts w:ascii="inherit" w:eastAsia="Times New Roman" w:hAnsi="inherit" w:cs="Times New Roman"/>
                        <w:sz w:val="24"/>
                        <w:szCs w:val="24"/>
                        <w:highlight w:val="yellow"/>
                        <w:lang w:eastAsia="en-GB"/>
                        <w:rPrChange w:id="539" w:author="Author">
                          <w:rPr>
                            <w:rFonts w:ascii="inherit" w:eastAsia="Times New Roman" w:hAnsi="inherit" w:cs="Times New Roman"/>
                            <w:sz w:val="24"/>
                            <w:szCs w:val="24"/>
                            <w:lang w:eastAsia="en-GB"/>
                          </w:rPr>
                        </w:rPrChange>
                      </w:rPr>
                      <w:t xml:space="preserve"> </w:t>
                    </w:r>
                    <w:commentRangeStart w:id="540"/>
                    <w:r w:rsidR="005465B4" w:rsidRPr="00927C91">
                      <w:rPr>
                        <w:rFonts w:ascii="inherit" w:eastAsia="Times New Roman" w:hAnsi="inherit" w:cs="Times New Roman"/>
                        <w:sz w:val="24"/>
                        <w:szCs w:val="24"/>
                        <w:highlight w:val="yellow"/>
                        <w:lang w:eastAsia="en-GB"/>
                        <w:rPrChange w:id="541" w:author="Author">
                          <w:rPr>
                            <w:rFonts w:ascii="inherit" w:eastAsia="Times New Roman" w:hAnsi="inherit" w:cs="Times New Roman"/>
                            <w:sz w:val="24"/>
                            <w:szCs w:val="24"/>
                            <w:lang w:eastAsia="en-GB"/>
                          </w:rPr>
                        </w:rPrChange>
                      </w:rPr>
                      <w:t>The</w:t>
                    </w:r>
                    <w:commentRangeEnd w:id="540"/>
                    <w:r w:rsidR="003F0B0F" w:rsidRPr="00927C91">
                      <w:rPr>
                        <w:rStyle w:val="CommentReference"/>
                        <w:highlight w:val="yellow"/>
                        <w:rPrChange w:id="542" w:author="Author">
                          <w:rPr>
                            <w:rStyle w:val="CommentReference"/>
                          </w:rPr>
                        </w:rPrChange>
                      </w:rPr>
                      <w:commentReference w:id="540"/>
                    </w:r>
                    <w:r w:rsidR="00A45C85" w:rsidRPr="00927C91">
                      <w:rPr>
                        <w:rFonts w:ascii="inherit" w:eastAsia="Times New Roman" w:hAnsi="inherit" w:cs="Times New Roman"/>
                        <w:sz w:val="24"/>
                        <w:szCs w:val="24"/>
                        <w:highlight w:val="yellow"/>
                        <w:lang w:eastAsia="en-GB"/>
                        <w:rPrChange w:id="543" w:author="Author">
                          <w:rPr>
                            <w:rFonts w:ascii="inherit" w:eastAsia="Times New Roman" w:hAnsi="inherit" w:cs="Times New Roman"/>
                            <w:sz w:val="24"/>
                            <w:szCs w:val="24"/>
                            <w:lang w:eastAsia="en-GB"/>
                          </w:rPr>
                        </w:rPrChange>
                      </w:rPr>
                      <w:t xml:space="preserve"> </w:t>
                    </w:r>
                    <w:r w:rsidR="6FC19375" w:rsidRPr="00927C91">
                      <w:rPr>
                        <w:rFonts w:ascii="inherit" w:eastAsia="Times New Roman" w:hAnsi="inherit" w:cs="Times New Roman"/>
                        <w:sz w:val="24"/>
                        <w:szCs w:val="24"/>
                        <w:highlight w:val="yellow"/>
                        <w:lang w:eastAsia="en-GB"/>
                        <w:rPrChange w:id="544" w:author="Author">
                          <w:rPr>
                            <w:rFonts w:ascii="inherit" w:eastAsia="Times New Roman" w:hAnsi="inherit" w:cs="Times New Roman"/>
                            <w:sz w:val="24"/>
                            <w:szCs w:val="24"/>
                            <w:highlight w:val="cyan"/>
                            <w:lang w:eastAsia="en-GB"/>
                          </w:rPr>
                        </w:rPrChange>
                      </w:rPr>
                      <w:t xml:space="preserve">response </w:t>
                    </w:r>
                    <w:r w:rsidR="00A45C85" w:rsidRPr="00927C91">
                      <w:rPr>
                        <w:rFonts w:ascii="inherit" w:eastAsia="Times New Roman" w:hAnsi="inherit" w:cs="Times New Roman"/>
                        <w:sz w:val="24"/>
                        <w:szCs w:val="24"/>
                        <w:highlight w:val="yellow"/>
                        <w:lang w:eastAsia="en-GB"/>
                        <w:rPrChange w:id="545" w:author="Author">
                          <w:rPr>
                            <w:rFonts w:ascii="inherit" w:eastAsia="Times New Roman" w:hAnsi="inherit" w:cs="Times New Roman"/>
                            <w:sz w:val="24"/>
                            <w:szCs w:val="24"/>
                            <w:lang w:eastAsia="en-GB"/>
                          </w:rPr>
                        </w:rPrChange>
                      </w:rPr>
                      <w:t>time</w:t>
                    </w:r>
                    <w:r w:rsidR="75589602" w:rsidRPr="00927C91">
                      <w:rPr>
                        <w:rFonts w:ascii="inherit" w:eastAsia="Times New Roman" w:hAnsi="inherit" w:cs="Times New Roman"/>
                        <w:sz w:val="24"/>
                        <w:szCs w:val="24"/>
                        <w:highlight w:val="yellow"/>
                        <w:lang w:eastAsia="en-GB"/>
                        <w:rPrChange w:id="546" w:author="Author">
                          <w:rPr>
                            <w:rFonts w:ascii="inherit" w:eastAsia="Times New Roman" w:hAnsi="inherit" w:cs="Times New Roman"/>
                            <w:sz w:val="24"/>
                            <w:szCs w:val="24"/>
                            <w:highlight w:val="cyan"/>
                            <w:lang w:eastAsia="en-GB"/>
                          </w:rPr>
                        </w:rPrChange>
                      </w:rPr>
                      <w:t xml:space="preserve"> to reach 90</w:t>
                    </w:r>
                    <w:del w:id="547" w:author="Author">
                      <w:r w:rsidR="75589602" w:rsidRPr="00927C91" w:rsidDel="002E5200">
                        <w:rPr>
                          <w:rFonts w:ascii="inherit" w:eastAsia="Times New Roman" w:hAnsi="inherit" w:cs="Times New Roman"/>
                          <w:sz w:val="24"/>
                          <w:szCs w:val="24"/>
                          <w:highlight w:val="yellow"/>
                          <w:lang w:eastAsia="en-GB"/>
                          <w:rPrChange w:id="548" w:author="Author">
                            <w:rPr>
                              <w:rFonts w:ascii="inherit" w:eastAsia="Times New Roman" w:hAnsi="inherit" w:cs="Times New Roman"/>
                              <w:sz w:val="24"/>
                              <w:szCs w:val="24"/>
                              <w:highlight w:val="cyan"/>
                              <w:lang w:eastAsia="en-GB"/>
                            </w:rPr>
                          </w:rPrChange>
                        </w:rPr>
                        <w:delText xml:space="preserve"> </w:delText>
                      </w:r>
                    </w:del>
                    <w:r w:rsidR="75589602" w:rsidRPr="00927C91">
                      <w:rPr>
                        <w:rFonts w:ascii="inherit" w:eastAsia="Times New Roman" w:hAnsi="inherit" w:cs="Times New Roman"/>
                        <w:sz w:val="24"/>
                        <w:szCs w:val="24"/>
                        <w:highlight w:val="yellow"/>
                        <w:lang w:eastAsia="en-GB"/>
                        <w:rPrChange w:id="549" w:author="Author">
                          <w:rPr>
                            <w:rFonts w:ascii="inherit" w:eastAsia="Times New Roman" w:hAnsi="inherit" w:cs="Times New Roman"/>
                            <w:sz w:val="24"/>
                            <w:szCs w:val="24"/>
                            <w:highlight w:val="cyan"/>
                            <w:lang w:eastAsia="en-GB"/>
                          </w:rPr>
                        </w:rPrChange>
                      </w:rPr>
                      <w:t xml:space="preserve">% </w:t>
                    </w:r>
                    <w:r w:rsidR="048E7106" w:rsidRPr="00927C91">
                      <w:rPr>
                        <w:rFonts w:ascii="inherit" w:eastAsia="Times New Roman" w:hAnsi="inherit" w:cs="Times New Roman"/>
                        <w:sz w:val="24"/>
                        <w:szCs w:val="24"/>
                        <w:highlight w:val="yellow"/>
                        <w:lang w:eastAsia="en-GB"/>
                        <w:rPrChange w:id="550" w:author="Author">
                          <w:rPr>
                            <w:rFonts w:ascii="inherit" w:eastAsia="Times New Roman" w:hAnsi="inherit" w:cs="Times New Roman"/>
                            <w:sz w:val="24"/>
                            <w:szCs w:val="24"/>
                            <w:highlight w:val="cyan"/>
                            <w:lang w:eastAsia="en-GB"/>
                          </w:rPr>
                        </w:rPrChange>
                      </w:rPr>
                      <w:t xml:space="preserve">of the </w:t>
                    </w:r>
                    <w:r w:rsidR="008958AF" w:rsidRPr="00927C91">
                      <w:rPr>
                        <w:rFonts w:ascii="inherit" w:eastAsia="Times New Roman" w:hAnsi="inherit" w:cs="Times New Roman"/>
                        <w:sz w:val="24"/>
                        <w:szCs w:val="24"/>
                        <w:highlight w:val="yellow"/>
                        <w:lang w:eastAsia="en-GB"/>
                        <w:rPrChange w:id="551" w:author="Author">
                          <w:rPr>
                            <w:rFonts w:ascii="inherit" w:eastAsia="Times New Roman" w:hAnsi="inherit" w:cs="Times New Roman"/>
                            <w:sz w:val="24"/>
                            <w:szCs w:val="24"/>
                            <w:highlight w:val="cyan"/>
                            <w:lang w:eastAsia="en-GB"/>
                          </w:rPr>
                        </w:rPrChange>
                      </w:rPr>
                      <w:t xml:space="preserve">target </w:t>
                    </w:r>
                    <w:r w:rsidR="048E7106" w:rsidRPr="00927C91">
                      <w:rPr>
                        <w:rFonts w:ascii="inherit" w:eastAsia="Times New Roman" w:hAnsi="inherit" w:cs="Times New Roman"/>
                        <w:sz w:val="24"/>
                        <w:szCs w:val="24"/>
                        <w:highlight w:val="yellow"/>
                        <w:lang w:eastAsia="en-GB"/>
                        <w:rPrChange w:id="552" w:author="Author">
                          <w:rPr>
                            <w:rFonts w:ascii="inherit" w:eastAsia="Times New Roman" w:hAnsi="inherit" w:cs="Times New Roman"/>
                            <w:sz w:val="24"/>
                            <w:szCs w:val="24"/>
                            <w:highlight w:val="cyan"/>
                            <w:lang w:eastAsia="en-GB"/>
                          </w:rPr>
                        </w:rPrChange>
                      </w:rPr>
                      <w:t xml:space="preserve">value for a 0.5 </w:t>
                    </w:r>
                    <w:del w:id="553" w:author="Author">
                      <w:r w:rsidR="048E7106" w:rsidRPr="00927C91" w:rsidDel="00463E95">
                        <w:rPr>
                          <w:rFonts w:ascii="inherit" w:eastAsia="Times New Roman" w:hAnsi="inherit" w:cs="Times New Roman"/>
                          <w:sz w:val="24"/>
                          <w:szCs w:val="24"/>
                          <w:highlight w:val="yellow"/>
                          <w:lang w:eastAsia="en-GB"/>
                          <w:rPrChange w:id="554" w:author="Author">
                            <w:rPr>
                              <w:rFonts w:ascii="inherit" w:eastAsia="Times New Roman" w:hAnsi="inherit" w:cs="Times New Roman"/>
                              <w:sz w:val="24"/>
                              <w:szCs w:val="24"/>
                              <w:highlight w:val="cyan"/>
                              <w:lang w:eastAsia="en-GB"/>
                            </w:rPr>
                          </w:rPrChange>
                        </w:rPr>
                        <w:delText>Q/</w:delText>
                      </w:r>
                    </w:del>
                    <w:r w:rsidR="048E7106" w:rsidRPr="00927C91">
                      <w:rPr>
                        <w:rFonts w:ascii="inherit" w:eastAsia="Times New Roman" w:hAnsi="inherit" w:cs="Times New Roman"/>
                        <w:sz w:val="24"/>
                        <w:szCs w:val="24"/>
                        <w:highlight w:val="yellow"/>
                        <w:lang w:eastAsia="en-GB"/>
                        <w:rPrChange w:id="555" w:author="Author">
                          <w:rPr>
                            <w:rFonts w:ascii="inherit" w:eastAsia="Times New Roman" w:hAnsi="inherit" w:cs="Times New Roman"/>
                            <w:sz w:val="24"/>
                            <w:szCs w:val="24"/>
                            <w:highlight w:val="cyan"/>
                            <w:lang w:eastAsia="en-GB"/>
                          </w:rPr>
                        </w:rPrChange>
                      </w:rPr>
                      <w:t>P</w:t>
                    </w:r>
                    <w:r w:rsidR="048E7106" w:rsidRPr="00927C91">
                      <w:rPr>
                        <w:rFonts w:ascii="inherit" w:eastAsia="Times New Roman" w:hAnsi="inherit" w:cs="Times New Roman"/>
                        <w:sz w:val="24"/>
                        <w:szCs w:val="24"/>
                        <w:highlight w:val="yellow"/>
                        <w:vertAlign w:val="subscript"/>
                        <w:lang w:eastAsia="en-GB"/>
                        <w:rPrChange w:id="556" w:author="Author">
                          <w:rPr>
                            <w:rFonts w:ascii="inherit" w:eastAsia="Times New Roman" w:hAnsi="inherit" w:cs="Times New Roman"/>
                            <w:sz w:val="24"/>
                            <w:szCs w:val="24"/>
                            <w:highlight w:val="cyan"/>
                            <w:lang w:eastAsia="en-GB"/>
                          </w:rPr>
                        </w:rPrChange>
                      </w:rPr>
                      <w:t>max</w:t>
                    </w:r>
                    <w:r w:rsidR="048E7106" w:rsidRPr="00927C91">
                      <w:rPr>
                        <w:rFonts w:ascii="inherit" w:eastAsia="Times New Roman" w:hAnsi="inherit" w:cs="Times New Roman"/>
                        <w:sz w:val="24"/>
                        <w:szCs w:val="24"/>
                        <w:highlight w:val="yellow"/>
                        <w:lang w:eastAsia="en-GB"/>
                        <w:rPrChange w:id="557" w:author="Author">
                          <w:rPr>
                            <w:rFonts w:ascii="inherit" w:eastAsia="Times New Roman" w:hAnsi="inherit" w:cs="Times New Roman"/>
                            <w:sz w:val="24"/>
                            <w:szCs w:val="24"/>
                            <w:highlight w:val="cyan"/>
                            <w:lang w:eastAsia="en-GB"/>
                          </w:rPr>
                        </w:rPrChange>
                      </w:rPr>
                      <w:t xml:space="preserve"> </w:t>
                    </w:r>
                    <w:r w:rsidR="00463E95">
                      <w:rPr>
                        <w:rFonts w:ascii="inherit" w:eastAsia="Times New Roman" w:hAnsi="inherit" w:cs="Times New Roman"/>
                        <w:sz w:val="24"/>
                        <w:szCs w:val="24"/>
                        <w:highlight w:val="yellow"/>
                        <w:lang w:eastAsia="en-GB"/>
                      </w:rPr>
                      <w:t xml:space="preserve">reactive power </w:t>
                    </w:r>
                    <w:r w:rsidR="048E7106" w:rsidRPr="00927C91">
                      <w:rPr>
                        <w:rFonts w:ascii="inherit" w:eastAsia="Times New Roman" w:hAnsi="inherit" w:cs="Times New Roman"/>
                        <w:sz w:val="24"/>
                        <w:szCs w:val="24"/>
                        <w:highlight w:val="yellow"/>
                        <w:lang w:eastAsia="en-GB"/>
                        <w:rPrChange w:id="558" w:author="Author">
                          <w:rPr>
                            <w:rFonts w:ascii="inherit" w:eastAsia="Times New Roman" w:hAnsi="inherit" w:cs="Times New Roman"/>
                            <w:sz w:val="24"/>
                            <w:szCs w:val="24"/>
                            <w:highlight w:val="cyan"/>
                            <w:lang w:eastAsia="en-GB"/>
                          </w:rPr>
                        </w:rPrChange>
                      </w:rPr>
                      <w:t>chan</w:t>
                    </w:r>
                  </w:ins>
                  <w:r w:rsidR="048E7106" w:rsidRPr="00927C91">
                    <w:rPr>
                      <w:rFonts w:ascii="inherit" w:eastAsia="Times New Roman" w:hAnsi="inherit" w:cs="Times New Roman"/>
                      <w:sz w:val="24"/>
                      <w:szCs w:val="24"/>
                      <w:highlight w:val="yellow"/>
                      <w:lang w:eastAsia="en-GB"/>
                      <w:rPrChange w:id="559" w:author="Author">
                        <w:rPr>
                          <w:rFonts w:ascii="inherit" w:eastAsia="Times New Roman" w:hAnsi="inherit" w:cs="Times New Roman"/>
                          <w:sz w:val="24"/>
                          <w:szCs w:val="24"/>
                          <w:highlight w:val="cyan"/>
                          <w:lang w:eastAsia="en-GB"/>
                        </w:rPr>
                      </w:rPrChange>
                    </w:rPr>
                    <w:t>ge</w:t>
                  </w:r>
                  <w:r w:rsidR="00A45C85" w:rsidRPr="00927C91">
                    <w:rPr>
                      <w:rFonts w:ascii="inherit" w:eastAsia="Times New Roman" w:hAnsi="inherit" w:cs="Times New Roman"/>
                      <w:sz w:val="24"/>
                      <w:szCs w:val="24"/>
                      <w:highlight w:val="yellow"/>
                      <w:lang w:eastAsia="en-GB"/>
                      <w:rPrChange w:id="560" w:author="Author">
                        <w:rPr>
                          <w:rFonts w:ascii="inherit" w:eastAsia="Times New Roman" w:hAnsi="inherit" w:cs="Times New Roman"/>
                          <w:sz w:val="24"/>
                          <w:szCs w:val="24"/>
                          <w:highlight w:val="cyan"/>
                          <w:lang w:eastAsia="en-GB"/>
                        </w:rPr>
                      </w:rPrChange>
                    </w:rPr>
                    <w:t xml:space="preserve"> </w:t>
                  </w:r>
                  <w:r w:rsidR="005465B4" w:rsidRPr="00927C91">
                    <w:rPr>
                      <w:rFonts w:ascii="inherit" w:eastAsia="Times New Roman" w:hAnsi="inherit" w:cs="Times New Roman"/>
                      <w:sz w:val="24"/>
                      <w:szCs w:val="24"/>
                      <w:highlight w:val="yellow"/>
                      <w:lang w:eastAsia="en-GB"/>
                      <w:rPrChange w:id="561" w:author="Author">
                        <w:rPr>
                          <w:rFonts w:ascii="inherit" w:eastAsia="Times New Roman" w:hAnsi="inherit" w:cs="Times New Roman"/>
                          <w:sz w:val="24"/>
                          <w:szCs w:val="24"/>
                          <w:highlight w:val="cyan"/>
                          <w:lang w:eastAsia="en-GB"/>
                        </w:rPr>
                      </w:rPrChange>
                    </w:rPr>
                    <w:t xml:space="preserve">shall be </w:t>
                  </w:r>
                  <w:r w:rsidR="002D7BCC" w:rsidRPr="00927C91">
                    <w:rPr>
                      <w:rFonts w:ascii="inherit" w:eastAsia="Times New Roman" w:hAnsi="inherit" w:cs="Times New Roman"/>
                      <w:sz w:val="24"/>
                      <w:szCs w:val="24"/>
                      <w:highlight w:val="yellow"/>
                      <w:lang w:eastAsia="en-GB"/>
                      <w:rPrChange w:id="562" w:author="Author">
                        <w:rPr>
                          <w:rFonts w:ascii="inherit" w:eastAsia="Times New Roman" w:hAnsi="inherit" w:cs="Times New Roman"/>
                          <w:sz w:val="24"/>
                          <w:szCs w:val="24"/>
                          <w:highlight w:val="cyan"/>
                          <w:lang w:eastAsia="en-GB"/>
                        </w:rPr>
                      </w:rPrChange>
                    </w:rPr>
                    <w:t xml:space="preserve">at least </w:t>
                  </w:r>
                  <w:ins w:id="563" w:author="Author">
                    <w:r w:rsidR="5AD36024" w:rsidRPr="00927C91">
                      <w:rPr>
                        <w:rFonts w:ascii="inherit" w:eastAsia="Times New Roman" w:hAnsi="inherit" w:cs="Times New Roman"/>
                        <w:sz w:val="24"/>
                        <w:szCs w:val="24"/>
                        <w:highlight w:val="yellow"/>
                        <w:lang w:eastAsia="en-GB"/>
                        <w:rPrChange w:id="564" w:author="Author">
                          <w:rPr>
                            <w:rFonts w:ascii="inherit" w:eastAsia="Times New Roman" w:hAnsi="inherit" w:cs="Times New Roman"/>
                            <w:sz w:val="24"/>
                            <w:szCs w:val="24"/>
                            <w:highlight w:val="cyan"/>
                            <w:lang w:eastAsia="en-GB"/>
                          </w:rPr>
                        </w:rPrChange>
                      </w:rPr>
                      <w:t>10</w:t>
                    </w:r>
                    <w:r w:rsidR="00463E95">
                      <w:rPr>
                        <w:rFonts w:ascii="inherit" w:eastAsia="Times New Roman" w:hAnsi="inherit" w:cs="Times New Roman" w:hint="eastAsia"/>
                        <w:sz w:val="24"/>
                        <w:szCs w:val="24"/>
                        <w:highlight w:val="yellow"/>
                        <w:lang w:eastAsia="en-GB"/>
                      </w:rPr>
                      <w:t> </w:t>
                    </w:r>
                  </w:ins>
                  <w:del w:id="565" w:author="Author">
                    <w:r w:rsidR="00A45C85" w:rsidRPr="00927C91" w:rsidDel="00463E95">
                      <w:rPr>
                        <w:rFonts w:ascii="inherit" w:eastAsia="Times New Roman" w:hAnsi="inherit" w:cs="Times New Roman"/>
                        <w:sz w:val="24"/>
                        <w:szCs w:val="24"/>
                        <w:highlight w:val="yellow"/>
                        <w:lang w:eastAsia="en-GB"/>
                        <w:rPrChange w:id="566" w:author="Author">
                          <w:rPr>
                            <w:rFonts w:ascii="inherit" w:eastAsia="Times New Roman" w:hAnsi="inherit" w:cs="Times New Roman"/>
                            <w:sz w:val="24"/>
                            <w:szCs w:val="24"/>
                            <w:lang w:eastAsia="en-GB"/>
                          </w:rPr>
                        </w:rPrChange>
                      </w:rPr>
                      <w:delText xml:space="preserve"> </w:delText>
                    </w:r>
                  </w:del>
                  <w:r w:rsidR="00A45C85" w:rsidRPr="00927C91">
                    <w:rPr>
                      <w:rFonts w:ascii="inherit" w:eastAsia="Times New Roman" w:hAnsi="inherit" w:cs="Times New Roman"/>
                      <w:sz w:val="24"/>
                      <w:szCs w:val="24"/>
                      <w:highlight w:val="yellow"/>
                      <w:lang w:eastAsia="en-GB"/>
                      <w:rPrChange w:id="567" w:author="Author">
                        <w:rPr>
                          <w:rFonts w:ascii="inherit" w:eastAsia="Times New Roman" w:hAnsi="inherit" w:cs="Times New Roman"/>
                          <w:sz w:val="24"/>
                          <w:szCs w:val="24"/>
                          <w:lang w:eastAsia="en-GB"/>
                        </w:rPr>
                      </w:rPrChange>
                    </w:rPr>
                    <w:t>seconds</w:t>
                  </w:r>
                  <w:r w:rsidR="5C73B88C" w:rsidRPr="00927C91">
                    <w:rPr>
                      <w:rFonts w:ascii="inherit" w:eastAsia="Times New Roman" w:hAnsi="inherit" w:cs="Times New Roman"/>
                      <w:sz w:val="24"/>
                      <w:szCs w:val="24"/>
                      <w:highlight w:val="yellow"/>
                      <w:lang w:eastAsia="en-GB"/>
                      <w:rPrChange w:id="568" w:author="Author">
                        <w:rPr>
                          <w:rFonts w:ascii="inherit" w:eastAsia="Times New Roman" w:hAnsi="inherit" w:cs="Times New Roman"/>
                          <w:sz w:val="24"/>
                          <w:szCs w:val="24"/>
                          <w:highlight w:val="cyan"/>
                          <w:lang w:eastAsia="en-GB"/>
                        </w:rPr>
                      </w:rPrChange>
                    </w:rPr>
                    <w:t xml:space="preserve">. </w:t>
                  </w:r>
                  <w:ins w:id="569" w:author="Author">
                    <w:r w:rsidR="00DB3E33" w:rsidRPr="00927C91">
                      <w:rPr>
                        <w:rFonts w:ascii="inherit" w:eastAsia="Times New Roman" w:hAnsi="inherit" w:cs="Times New Roman"/>
                        <w:sz w:val="24"/>
                        <w:szCs w:val="24"/>
                        <w:highlight w:val="yellow"/>
                        <w:lang w:eastAsia="en-GB"/>
                        <w:rPrChange w:id="570" w:author="Author">
                          <w:rPr>
                            <w:rFonts w:ascii="inherit" w:eastAsia="Times New Roman" w:hAnsi="inherit" w:cs="Times New Roman"/>
                            <w:sz w:val="24"/>
                            <w:szCs w:val="24"/>
                            <w:highlight w:val="cyan"/>
                            <w:lang w:eastAsia="en-GB"/>
                          </w:rPr>
                        </w:rPrChange>
                      </w:rPr>
                      <w:t xml:space="preserve">A </w:t>
                    </w:r>
                  </w:ins>
                  <w:del w:id="571" w:author="Author">
                    <w:r w:rsidR="5C73B88C" w:rsidRPr="00927C91" w:rsidDel="009E5EDA">
                      <w:rPr>
                        <w:rFonts w:ascii="inherit" w:eastAsia="Times New Roman" w:hAnsi="inherit" w:cs="Times New Roman"/>
                        <w:strike/>
                        <w:sz w:val="24"/>
                        <w:szCs w:val="24"/>
                        <w:highlight w:val="yellow"/>
                        <w:lang w:eastAsia="en-GB"/>
                        <w:rPrChange w:id="572" w:author="Author">
                          <w:rPr>
                            <w:rFonts w:ascii="inherit" w:eastAsia="Times New Roman" w:hAnsi="inherit" w:cs="Times New Roman"/>
                            <w:sz w:val="24"/>
                            <w:szCs w:val="24"/>
                            <w:highlight w:val="cyan"/>
                            <w:lang w:eastAsia="en-GB"/>
                          </w:rPr>
                        </w:rPrChange>
                      </w:rPr>
                      <w:delText>Faster</w:delText>
                    </w:r>
                    <w:r w:rsidR="5C73B88C" w:rsidRPr="00927C91" w:rsidDel="009E5EDA">
                      <w:rPr>
                        <w:rFonts w:ascii="inherit" w:eastAsia="Times New Roman" w:hAnsi="inherit" w:cs="Times New Roman"/>
                        <w:sz w:val="24"/>
                        <w:szCs w:val="24"/>
                        <w:highlight w:val="yellow"/>
                        <w:lang w:eastAsia="en-GB"/>
                        <w:rPrChange w:id="573" w:author="Author">
                          <w:rPr>
                            <w:rFonts w:ascii="inherit" w:eastAsia="Times New Roman" w:hAnsi="inherit" w:cs="Times New Roman"/>
                            <w:sz w:val="24"/>
                            <w:szCs w:val="24"/>
                            <w:highlight w:val="cyan"/>
                            <w:lang w:eastAsia="en-GB"/>
                          </w:rPr>
                        </w:rPrChange>
                      </w:rPr>
                      <w:delText xml:space="preserve"> </w:delText>
                    </w:r>
                  </w:del>
                  <w:ins w:id="574" w:author="Author">
                    <w:r w:rsidR="00DB3E33" w:rsidRPr="00927C91">
                      <w:rPr>
                        <w:rFonts w:ascii="inherit" w:eastAsia="Times New Roman" w:hAnsi="inherit" w:cs="Times New Roman"/>
                        <w:sz w:val="24"/>
                        <w:szCs w:val="24"/>
                        <w:highlight w:val="yellow"/>
                        <w:lang w:eastAsia="en-GB"/>
                        <w:rPrChange w:id="575" w:author="Author">
                          <w:rPr>
                            <w:rFonts w:ascii="inherit" w:eastAsia="Times New Roman" w:hAnsi="inherit" w:cs="Times New Roman"/>
                            <w:sz w:val="24"/>
                            <w:szCs w:val="24"/>
                            <w:highlight w:val="cyan"/>
                            <w:lang w:eastAsia="en-GB"/>
                          </w:rPr>
                        </w:rPrChange>
                      </w:rPr>
                      <w:t xml:space="preserve">shorter </w:t>
                    </w:r>
                  </w:ins>
                  <w:r w:rsidR="5C73B88C" w:rsidRPr="00927C91">
                    <w:rPr>
                      <w:rFonts w:ascii="inherit" w:eastAsia="Times New Roman" w:hAnsi="inherit" w:cs="Times New Roman"/>
                      <w:sz w:val="24"/>
                      <w:szCs w:val="24"/>
                      <w:highlight w:val="yellow"/>
                      <w:lang w:eastAsia="en-GB"/>
                      <w:rPrChange w:id="576" w:author="Author">
                        <w:rPr>
                          <w:rFonts w:ascii="inherit" w:eastAsia="Times New Roman" w:hAnsi="inherit" w:cs="Times New Roman"/>
                          <w:sz w:val="24"/>
                          <w:szCs w:val="24"/>
                          <w:highlight w:val="cyan"/>
                          <w:lang w:eastAsia="en-GB"/>
                        </w:rPr>
                      </w:rPrChange>
                    </w:rPr>
                    <w:t>response time</w:t>
                  </w:r>
                  <w:del w:id="577" w:author="Author">
                    <w:r w:rsidR="5C73B88C" w:rsidRPr="00927C91" w:rsidDel="009E5EDA">
                      <w:rPr>
                        <w:rFonts w:ascii="inherit" w:eastAsia="Times New Roman" w:hAnsi="inherit" w:cs="Times New Roman"/>
                        <w:strike/>
                        <w:sz w:val="24"/>
                        <w:szCs w:val="24"/>
                        <w:highlight w:val="yellow"/>
                        <w:lang w:eastAsia="en-GB"/>
                        <w:rPrChange w:id="578" w:author="Author">
                          <w:rPr>
                            <w:rFonts w:ascii="inherit" w:eastAsia="Times New Roman" w:hAnsi="inherit" w:cs="Times New Roman"/>
                            <w:sz w:val="24"/>
                            <w:szCs w:val="24"/>
                            <w:highlight w:val="cyan"/>
                            <w:lang w:eastAsia="en-GB"/>
                          </w:rPr>
                        </w:rPrChange>
                      </w:rPr>
                      <w:delText>s</w:delText>
                    </w:r>
                  </w:del>
                  <w:r w:rsidR="5C73B88C" w:rsidRPr="00927C91">
                    <w:rPr>
                      <w:rFonts w:ascii="inherit" w:eastAsia="Times New Roman" w:hAnsi="inherit" w:cs="Times New Roman"/>
                      <w:sz w:val="24"/>
                      <w:szCs w:val="24"/>
                      <w:highlight w:val="yellow"/>
                      <w:lang w:eastAsia="en-GB"/>
                      <w:rPrChange w:id="579" w:author="Author">
                        <w:rPr>
                          <w:rFonts w:ascii="inherit" w:eastAsia="Times New Roman" w:hAnsi="inherit" w:cs="Times New Roman"/>
                          <w:sz w:val="24"/>
                          <w:szCs w:val="24"/>
                          <w:highlight w:val="cyan"/>
                          <w:lang w:eastAsia="en-GB"/>
                        </w:rPr>
                      </w:rPrChange>
                    </w:rPr>
                    <w:t xml:space="preserve"> </w:t>
                  </w:r>
                  <w:ins w:id="580" w:author="Author">
                    <w:r w:rsidR="00DB3E33" w:rsidRPr="00927C91">
                      <w:rPr>
                        <w:rFonts w:ascii="inherit" w:eastAsia="Times New Roman" w:hAnsi="inherit" w:cs="Times New Roman"/>
                        <w:sz w:val="24"/>
                        <w:szCs w:val="24"/>
                        <w:highlight w:val="yellow"/>
                        <w:lang w:eastAsia="en-GB"/>
                        <w:rPrChange w:id="581" w:author="Author">
                          <w:rPr>
                            <w:rFonts w:ascii="inherit" w:eastAsia="Times New Roman" w:hAnsi="inherit" w:cs="Times New Roman"/>
                            <w:sz w:val="24"/>
                            <w:szCs w:val="24"/>
                            <w:highlight w:val="cyan"/>
                            <w:lang w:eastAsia="en-GB"/>
                          </w:rPr>
                        </w:rPrChange>
                      </w:rPr>
                      <w:t xml:space="preserve">for smaller </w:t>
                    </w:r>
                    <w:r w:rsidR="00463E95">
                      <w:rPr>
                        <w:rFonts w:ascii="inherit" w:eastAsia="Times New Roman" w:hAnsi="inherit" w:cs="Times New Roman"/>
                        <w:sz w:val="24"/>
                        <w:szCs w:val="24"/>
                        <w:highlight w:val="yellow"/>
                        <w:lang w:eastAsia="en-GB"/>
                      </w:rPr>
                      <w:t xml:space="preserve">reactive power </w:t>
                    </w:r>
                    <w:r w:rsidR="00DB3E33" w:rsidRPr="00927C91">
                      <w:rPr>
                        <w:rFonts w:ascii="inherit" w:eastAsia="Times New Roman" w:hAnsi="inherit" w:cs="Times New Roman"/>
                        <w:sz w:val="24"/>
                        <w:szCs w:val="24"/>
                        <w:highlight w:val="yellow"/>
                        <w:lang w:eastAsia="en-GB"/>
                        <w:rPrChange w:id="582" w:author="Author">
                          <w:rPr>
                            <w:rFonts w:ascii="inherit" w:eastAsia="Times New Roman" w:hAnsi="inherit" w:cs="Times New Roman"/>
                            <w:sz w:val="24"/>
                            <w:szCs w:val="24"/>
                            <w:highlight w:val="cyan"/>
                            <w:lang w:eastAsia="en-GB"/>
                          </w:rPr>
                        </w:rPrChange>
                      </w:rPr>
                      <w:t xml:space="preserve">changes </w:t>
                    </w:r>
                  </w:ins>
                  <w:del w:id="583" w:author="Author">
                    <w:r w:rsidR="5C73B88C" w:rsidRPr="00927C91" w:rsidDel="008958AF">
                      <w:rPr>
                        <w:rFonts w:ascii="inherit" w:eastAsia="Times New Roman" w:hAnsi="inherit" w:cs="Times New Roman"/>
                        <w:sz w:val="24"/>
                        <w:szCs w:val="24"/>
                        <w:highlight w:val="yellow"/>
                        <w:lang w:eastAsia="en-GB"/>
                        <w:rPrChange w:id="584" w:author="Author">
                          <w:rPr>
                            <w:rFonts w:ascii="inherit" w:eastAsia="Times New Roman" w:hAnsi="inherit" w:cs="Times New Roman"/>
                            <w:sz w:val="24"/>
                            <w:szCs w:val="24"/>
                            <w:highlight w:val="cyan"/>
                            <w:lang w:eastAsia="en-GB"/>
                          </w:rPr>
                        </w:rPrChange>
                      </w:rPr>
                      <w:delText xml:space="preserve">can </w:delText>
                    </w:r>
                  </w:del>
                  <w:ins w:id="585" w:author="Author">
                    <w:r w:rsidR="008958AF" w:rsidRPr="00927C91">
                      <w:rPr>
                        <w:rFonts w:ascii="inherit" w:eastAsia="Times New Roman" w:hAnsi="inherit" w:cs="Times New Roman"/>
                        <w:sz w:val="24"/>
                        <w:szCs w:val="24"/>
                        <w:highlight w:val="yellow"/>
                        <w:lang w:eastAsia="en-GB"/>
                        <w:rPrChange w:id="586" w:author="Author">
                          <w:rPr>
                            <w:rFonts w:ascii="inherit" w:eastAsia="Times New Roman" w:hAnsi="inherit" w:cs="Times New Roman"/>
                            <w:sz w:val="24"/>
                            <w:szCs w:val="24"/>
                            <w:highlight w:val="cyan"/>
                            <w:lang w:eastAsia="en-GB"/>
                          </w:rPr>
                        </w:rPrChange>
                      </w:rPr>
                      <w:t xml:space="preserve">may </w:t>
                    </w:r>
                  </w:ins>
                  <w:r w:rsidR="5C73B88C" w:rsidRPr="00927C91">
                    <w:rPr>
                      <w:rFonts w:ascii="inherit" w:eastAsia="Times New Roman" w:hAnsi="inherit" w:cs="Times New Roman"/>
                      <w:sz w:val="24"/>
                      <w:szCs w:val="24"/>
                      <w:highlight w:val="yellow"/>
                      <w:lang w:eastAsia="en-GB"/>
                      <w:rPrChange w:id="587" w:author="Author">
                        <w:rPr>
                          <w:rFonts w:ascii="inherit" w:eastAsia="Times New Roman" w:hAnsi="inherit" w:cs="Times New Roman"/>
                          <w:sz w:val="24"/>
                          <w:szCs w:val="24"/>
                          <w:highlight w:val="cyan"/>
                          <w:lang w:eastAsia="en-GB"/>
                        </w:rPr>
                      </w:rPrChange>
                    </w:rPr>
                    <w:t xml:space="preserve">be </w:t>
                  </w:r>
                  <w:r w:rsidR="7C9FC1F7" w:rsidRPr="00927C91">
                    <w:rPr>
                      <w:rFonts w:ascii="inherit" w:eastAsia="Times New Roman" w:hAnsi="inherit" w:cs="Times New Roman"/>
                      <w:sz w:val="24"/>
                      <w:szCs w:val="24"/>
                      <w:highlight w:val="yellow"/>
                      <w:lang w:eastAsia="en-GB"/>
                      <w:rPrChange w:id="588" w:author="Author">
                        <w:rPr>
                          <w:rFonts w:ascii="inherit" w:eastAsia="Times New Roman" w:hAnsi="inherit" w:cs="Times New Roman"/>
                          <w:sz w:val="24"/>
                          <w:szCs w:val="24"/>
                          <w:highlight w:val="cyan"/>
                          <w:lang w:eastAsia="en-GB"/>
                        </w:rPr>
                      </w:rPrChange>
                    </w:rPr>
                    <w:t>specified</w:t>
                  </w:r>
                  <w:r w:rsidR="5C73B88C" w:rsidRPr="00927C91">
                    <w:rPr>
                      <w:rFonts w:ascii="inherit" w:eastAsia="Times New Roman" w:hAnsi="inherit" w:cs="Times New Roman"/>
                      <w:sz w:val="24"/>
                      <w:szCs w:val="24"/>
                      <w:highlight w:val="yellow"/>
                      <w:lang w:eastAsia="en-GB"/>
                      <w:rPrChange w:id="589" w:author="Author">
                        <w:rPr>
                          <w:rFonts w:ascii="inherit" w:eastAsia="Times New Roman" w:hAnsi="inherit" w:cs="Times New Roman"/>
                          <w:sz w:val="24"/>
                          <w:szCs w:val="24"/>
                          <w:highlight w:val="cyan"/>
                          <w:lang w:eastAsia="en-GB"/>
                        </w:rPr>
                      </w:rPrChange>
                    </w:rPr>
                    <w:t xml:space="preserve"> by the relevant system operator considering network conditions</w:t>
                  </w:r>
                  <w:r w:rsidRPr="00927C91">
                    <w:rPr>
                      <w:rFonts w:ascii="inherit" w:eastAsia="Times New Roman" w:hAnsi="inherit" w:cs="Times New Roman"/>
                      <w:sz w:val="24"/>
                      <w:szCs w:val="24"/>
                      <w:highlight w:val="yellow"/>
                      <w:lang w:eastAsia="en-GB"/>
                      <w:rPrChange w:id="590" w:author="Author">
                        <w:rPr>
                          <w:rFonts w:ascii="inherit" w:eastAsia="Times New Roman" w:hAnsi="inherit" w:cs="Times New Roman"/>
                          <w:sz w:val="24"/>
                          <w:szCs w:val="24"/>
                          <w:lang w:eastAsia="en-GB"/>
                        </w:rPr>
                      </w:rPrChange>
                    </w:rPr>
                    <w:t>;</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03574ED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ins w:id="591" w:author="Author">
              <w:r w:rsidR="004025CF">
                <w:rPr>
                  <w:rFonts w:ascii="inherit" w:eastAsia="Times New Roman" w:hAnsi="inherit" w:cs="Times New Roman"/>
                  <w:sz w:val="24"/>
                  <w:szCs w:val="24"/>
                  <w:lang w:eastAsia="en-GB"/>
                </w:rPr>
                <w:t xml:space="preserve"> </w:t>
              </w:r>
              <w:commentRangeStart w:id="592"/>
              <w:r w:rsidR="004025CF" w:rsidRPr="00927C91">
                <w:rPr>
                  <w:rFonts w:ascii="inherit" w:eastAsia="Times New Roman" w:hAnsi="inherit" w:cs="Times New Roman"/>
                  <w:sz w:val="24"/>
                  <w:szCs w:val="24"/>
                  <w:highlight w:val="yellow"/>
                  <w:lang w:eastAsia="en-GB"/>
                  <w:rPrChange w:id="593" w:author="Author">
                    <w:rPr>
                      <w:rFonts w:ascii="inherit" w:eastAsia="Times New Roman" w:hAnsi="inherit" w:cs="Times New Roman"/>
                      <w:sz w:val="24"/>
                      <w:szCs w:val="24"/>
                      <w:lang w:eastAsia="en-GB"/>
                    </w:rPr>
                  </w:rPrChange>
                </w:rPr>
                <w:t>within</w:t>
              </w:r>
              <w:commentRangeEnd w:id="592"/>
              <w:r w:rsidR="00DD077A" w:rsidRPr="00927C91">
                <w:rPr>
                  <w:rStyle w:val="CommentReference"/>
                  <w:highlight w:val="yellow"/>
                  <w:rPrChange w:id="594" w:author="Author">
                    <w:rPr>
                      <w:rStyle w:val="CommentReference"/>
                    </w:rPr>
                  </w:rPrChange>
                </w:rPr>
                <w:commentReference w:id="592"/>
              </w:r>
              <w:r w:rsidR="004025CF" w:rsidRPr="00927C91">
                <w:rPr>
                  <w:rFonts w:ascii="inherit" w:eastAsia="Times New Roman" w:hAnsi="inherit" w:cs="Times New Roman"/>
                  <w:sz w:val="24"/>
                  <w:szCs w:val="24"/>
                  <w:highlight w:val="yellow"/>
                  <w:lang w:eastAsia="en-GB"/>
                  <w:rPrChange w:id="595" w:author="Author">
                    <w:rPr>
                      <w:rFonts w:ascii="inherit" w:eastAsia="Times New Roman" w:hAnsi="inherit" w:cs="Times New Roman"/>
                      <w:sz w:val="24"/>
                      <w:szCs w:val="24"/>
                      <w:lang w:eastAsia="en-GB"/>
                    </w:rPr>
                  </w:rPrChange>
                </w:rPr>
                <w:t xml:space="preserve"> the limits of</w:t>
              </w:r>
              <w:r w:rsidR="00861243" w:rsidRPr="00927C91">
                <w:rPr>
                  <w:rFonts w:ascii="inherit" w:eastAsia="Times New Roman" w:hAnsi="inherit" w:cs="Times New Roman"/>
                  <w:sz w:val="24"/>
                  <w:szCs w:val="24"/>
                  <w:highlight w:val="yellow"/>
                  <w:lang w:eastAsia="en-GB"/>
                  <w:rPrChange w:id="596" w:author="Author">
                    <w:rPr>
                      <w:rFonts w:ascii="inherit" w:eastAsia="Times New Roman" w:hAnsi="inherit" w:cs="Times New Roman"/>
                      <w:sz w:val="24"/>
                      <w:szCs w:val="24"/>
                      <w:highlight w:val="cyan"/>
                      <w:lang w:eastAsia="en-GB"/>
                    </w:rPr>
                  </w:rPrChange>
                </w:rPr>
                <w:t xml:space="preserve"> </w:t>
              </w:r>
              <w:r w:rsidR="00704FCB" w:rsidRPr="00927C91">
                <w:rPr>
                  <w:rFonts w:ascii="inherit" w:eastAsia="Times New Roman" w:hAnsi="inherit" w:cs="Times New Roman"/>
                  <w:sz w:val="24"/>
                  <w:szCs w:val="24"/>
                  <w:highlight w:val="yellow"/>
                  <w:lang w:eastAsia="en-GB"/>
                  <w:rPrChange w:id="597" w:author="Author">
                    <w:rPr>
                      <w:rFonts w:ascii="inherit" w:eastAsia="Times New Roman" w:hAnsi="inherit" w:cs="Times New Roman"/>
                      <w:sz w:val="24"/>
                      <w:szCs w:val="24"/>
                      <w:highlight w:val="cyan"/>
                      <w:lang w:eastAsia="en-GB"/>
                    </w:rPr>
                  </w:rPrChange>
                </w:rPr>
                <w:t>0.484 P</w:t>
              </w:r>
              <w:r w:rsidR="00704FCB" w:rsidRPr="00927C91">
                <w:rPr>
                  <w:rFonts w:ascii="inherit" w:eastAsia="Times New Roman" w:hAnsi="inherit" w:cs="Times New Roman"/>
                  <w:sz w:val="24"/>
                  <w:szCs w:val="24"/>
                  <w:highlight w:val="yellow"/>
                  <w:vertAlign w:val="subscript"/>
                  <w:lang w:eastAsia="en-GB"/>
                  <w:rPrChange w:id="598" w:author="Author">
                    <w:rPr>
                      <w:rFonts w:ascii="inherit" w:eastAsia="Times New Roman" w:hAnsi="inherit" w:cs="Times New Roman"/>
                      <w:sz w:val="24"/>
                      <w:szCs w:val="24"/>
                      <w:highlight w:val="cyan"/>
                      <w:lang w:eastAsia="en-GB"/>
                    </w:rPr>
                  </w:rPrChange>
                </w:rPr>
                <w:t>max</w:t>
              </w:r>
              <w:r w:rsidR="00704FCB" w:rsidRPr="00927C91">
                <w:rPr>
                  <w:rFonts w:ascii="inherit" w:eastAsia="Times New Roman" w:hAnsi="inherit" w:cs="Times New Roman"/>
                  <w:sz w:val="24"/>
                  <w:szCs w:val="24"/>
                  <w:highlight w:val="yellow"/>
                  <w:lang w:eastAsia="en-GB"/>
                  <w:rPrChange w:id="599" w:author="Author">
                    <w:rPr>
                      <w:rFonts w:ascii="inherit" w:eastAsia="Times New Roman" w:hAnsi="inherit" w:cs="Times New Roman"/>
                      <w:sz w:val="24"/>
                      <w:szCs w:val="24"/>
                      <w:highlight w:val="cyan"/>
                      <w:lang w:eastAsia="en-GB"/>
                    </w:rPr>
                  </w:rPrChange>
                </w:rPr>
                <w:t xml:space="preserve"> </w:t>
              </w:r>
              <w:r w:rsidR="00F67489" w:rsidRPr="00927C91">
                <w:rPr>
                  <w:rFonts w:ascii="inherit" w:eastAsia="Times New Roman" w:hAnsi="inherit" w:cs="Times New Roman"/>
                  <w:sz w:val="24"/>
                  <w:szCs w:val="24"/>
                  <w:highlight w:val="yellow"/>
                  <w:lang w:eastAsia="en-GB"/>
                  <w:rPrChange w:id="600" w:author="Author">
                    <w:rPr>
                      <w:rFonts w:ascii="inherit" w:eastAsia="Times New Roman" w:hAnsi="inherit" w:cs="Times New Roman"/>
                      <w:sz w:val="24"/>
                      <w:szCs w:val="24"/>
                      <w:lang w:eastAsia="en-GB"/>
                    </w:rPr>
                  </w:rPrChange>
                </w:rPr>
                <w:t xml:space="preserve">in over-excited operation and </w:t>
              </w:r>
              <w:r w:rsidR="00704FCB" w:rsidRPr="00927C91">
                <w:rPr>
                  <w:rFonts w:ascii="inherit" w:eastAsia="Times New Roman" w:hAnsi="inherit" w:cs="Times New Roman"/>
                  <w:sz w:val="24"/>
                  <w:szCs w:val="24"/>
                  <w:highlight w:val="yellow"/>
                  <w:lang w:eastAsia="en-GB"/>
                  <w:rPrChange w:id="601" w:author="Author">
                    <w:rPr>
                      <w:rFonts w:ascii="inherit" w:eastAsia="Times New Roman" w:hAnsi="inherit" w:cs="Times New Roman"/>
                      <w:sz w:val="24"/>
                      <w:szCs w:val="24"/>
                      <w:highlight w:val="cyan"/>
                      <w:lang w:eastAsia="en-GB"/>
                    </w:rPr>
                  </w:rPrChange>
                </w:rPr>
                <w:t>0.484</w:t>
              </w:r>
              <w:r w:rsidR="00861243" w:rsidRPr="00927C91">
                <w:rPr>
                  <w:rFonts w:ascii="inherit" w:eastAsia="Times New Roman" w:hAnsi="inherit" w:cs="Times New Roman" w:hint="eastAsia"/>
                  <w:sz w:val="24"/>
                  <w:szCs w:val="24"/>
                  <w:highlight w:val="yellow"/>
                  <w:lang w:eastAsia="en-GB"/>
                  <w:rPrChange w:id="602" w:author="Author">
                    <w:rPr>
                      <w:rFonts w:ascii="inherit" w:eastAsia="Times New Roman" w:hAnsi="inherit" w:cs="Times New Roman" w:hint="eastAsia"/>
                      <w:sz w:val="24"/>
                      <w:szCs w:val="24"/>
                      <w:highlight w:val="magenta"/>
                      <w:lang w:eastAsia="en-GB"/>
                    </w:rPr>
                  </w:rPrChange>
                </w:rPr>
                <w:t> </w:t>
              </w:r>
              <w:r w:rsidR="00704FCB" w:rsidRPr="00927C91">
                <w:rPr>
                  <w:rFonts w:ascii="inherit" w:eastAsia="Times New Roman" w:hAnsi="inherit" w:cs="Times New Roman"/>
                  <w:sz w:val="24"/>
                  <w:szCs w:val="24"/>
                  <w:highlight w:val="yellow"/>
                  <w:lang w:eastAsia="en-GB"/>
                  <w:rPrChange w:id="603" w:author="Author">
                    <w:rPr>
                      <w:rFonts w:ascii="inherit" w:eastAsia="Times New Roman" w:hAnsi="inherit" w:cs="Times New Roman"/>
                      <w:sz w:val="24"/>
                      <w:szCs w:val="24"/>
                      <w:highlight w:val="cyan"/>
                      <w:lang w:eastAsia="en-GB"/>
                    </w:rPr>
                  </w:rPrChange>
                </w:rPr>
                <w:t>P</w:t>
              </w:r>
              <w:r w:rsidR="00704FCB" w:rsidRPr="00927C91">
                <w:rPr>
                  <w:rFonts w:ascii="inherit" w:eastAsia="Times New Roman" w:hAnsi="inherit" w:cs="Times New Roman"/>
                  <w:sz w:val="24"/>
                  <w:szCs w:val="24"/>
                  <w:highlight w:val="yellow"/>
                  <w:vertAlign w:val="subscript"/>
                  <w:lang w:eastAsia="en-GB"/>
                  <w:rPrChange w:id="604" w:author="Author">
                    <w:rPr>
                      <w:rFonts w:ascii="inherit" w:eastAsia="Times New Roman" w:hAnsi="inherit" w:cs="Times New Roman"/>
                      <w:sz w:val="24"/>
                      <w:szCs w:val="24"/>
                      <w:highlight w:val="cyan"/>
                      <w:lang w:eastAsia="en-GB"/>
                    </w:rPr>
                  </w:rPrChange>
                </w:rPr>
                <w:t>max</w:t>
              </w:r>
              <w:r w:rsidR="00704FCB" w:rsidRPr="00927C91">
                <w:rPr>
                  <w:rFonts w:ascii="inherit" w:eastAsia="Times New Roman" w:hAnsi="inherit" w:cs="Times New Roman"/>
                  <w:sz w:val="24"/>
                  <w:szCs w:val="24"/>
                  <w:highlight w:val="yellow"/>
                  <w:lang w:eastAsia="en-GB"/>
                  <w:rPrChange w:id="605" w:author="Author">
                    <w:rPr>
                      <w:rFonts w:ascii="inherit" w:eastAsia="Times New Roman" w:hAnsi="inherit" w:cs="Times New Roman"/>
                      <w:sz w:val="24"/>
                      <w:szCs w:val="24"/>
                      <w:highlight w:val="cyan"/>
                      <w:lang w:eastAsia="en-GB"/>
                    </w:rPr>
                  </w:rPrChange>
                </w:rPr>
                <w:t xml:space="preserve"> </w:t>
              </w:r>
              <w:r w:rsidR="00F67489" w:rsidRPr="00927C91">
                <w:rPr>
                  <w:rFonts w:ascii="inherit" w:eastAsia="Times New Roman" w:hAnsi="inherit" w:cs="Times New Roman"/>
                  <w:sz w:val="24"/>
                  <w:szCs w:val="24"/>
                  <w:highlight w:val="yellow"/>
                  <w:lang w:eastAsia="en-GB"/>
                  <w:rPrChange w:id="606" w:author="Author">
                    <w:rPr>
                      <w:rFonts w:ascii="inherit" w:eastAsia="Times New Roman" w:hAnsi="inherit" w:cs="Times New Roman"/>
                      <w:sz w:val="24"/>
                      <w:szCs w:val="24"/>
                      <w:lang w:eastAsia="en-GB"/>
                    </w:rPr>
                  </w:rPrChange>
                </w:rPr>
                <w:t>in under-excited operation</w:t>
              </w:r>
            </w:ins>
            <w:r w:rsidRPr="00927C91">
              <w:rPr>
                <w:rFonts w:ascii="inherit" w:eastAsia="Times New Roman" w:hAnsi="inherit" w:cs="Times New Roman"/>
                <w:sz w:val="24"/>
                <w:szCs w:val="24"/>
                <w:highlight w:val="yellow"/>
                <w:lang w:eastAsia="en-GB"/>
                <w:rPrChange w:id="607" w:author="Author">
                  <w:rPr>
                    <w:rFonts w:ascii="inherit" w:eastAsia="Times New Roman" w:hAnsi="inherit" w:cs="Times New Roman"/>
                    <w:sz w:val="24"/>
                    <w:szCs w:val="24"/>
                    <w:lang w:eastAsia="en-GB"/>
                  </w:rPr>
                </w:rPrChange>
              </w:rPr>
              <w:t>;</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commentRangeStart w:id="608"/>
                  <w:r w:rsidRPr="003B7AE9">
                    <w:rPr>
                      <w:rFonts w:ascii="inherit" w:eastAsia="Times New Roman" w:hAnsi="inherit" w:cs="Times New Roman"/>
                      <w:b/>
                      <w:bCs/>
                      <w:i/>
                      <w:iCs/>
                      <w:sz w:val="24"/>
                      <w:szCs w:val="24"/>
                      <w:lang w:eastAsia="en-GB"/>
                    </w:rPr>
                    <w:t>Figure 8</w:t>
                  </w:r>
                  <w:commentRangeEnd w:id="608"/>
                  <w:r w:rsidR="00F811C2">
                    <w:rPr>
                      <w:rStyle w:val="CommentReference"/>
                    </w:rPr>
                    <w:commentReference w:id="608"/>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00102388" w:rsidR="003B7AE9" w:rsidRPr="003B7AE9" w:rsidRDefault="00C91984" w:rsidP="003B7AE9">
                  <w:pPr>
                    <w:spacing w:after="0" w:line="240" w:lineRule="auto"/>
                    <w:rPr>
                      <w:rFonts w:ascii="inherit" w:eastAsia="Times New Roman" w:hAnsi="inherit" w:cs="Times New Roman"/>
                      <w:sz w:val="24"/>
                      <w:szCs w:val="24"/>
                      <w:lang w:eastAsia="en-GB"/>
                    </w:rPr>
                  </w:pPr>
                  <w:ins w:id="609" w:author="Author">
                    <w:r>
                      <w:rPr>
                        <w:rFonts w:ascii="inherit" w:eastAsia="Times New Roman" w:hAnsi="inherit" w:cs="Times New Roman"/>
                        <w:noProof/>
                        <w:sz w:val="24"/>
                        <w:szCs w:val="24"/>
                        <w:lang w:eastAsia="en-GB"/>
                      </w:rPr>
                      <mc:AlternateContent>
                        <mc:Choice Requires="wps">
                          <w:drawing>
                            <wp:anchor distT="0" distB="0" distL="114300" distR="114300" simplePos="0" relativeHeight="251658241" behindDoc="0" locked="0" layoutInCell="1" allowOverlap="1" wp14:anchorId="062FD687" wp14:editId="74A9AD74">
                              <wp:simplePos x="0" y="0"/>
                              <wp:positionH relativeFrom="column">
                                <wp:posOffset>115223</wp:posOffset>
                              </wp:positionH>
                              <wp:positionV relativeFrom="paragraph">
                                <wp:posOffset>215537</wp:posOffset>
                              </wp:positionV>
                              <wp:extent cx="5189517" cy="3550722"/>
                              <wp:effectExtent l="19050" t="19050" r="30480" b="31115"/>
                              <wp:wrapNone/>
                              <wp:docPr id="5" name="Straight Connector 5"/>
                              <wp:cNvGraphicFramePr/>
                              <a:graphic xmlns:a="http://schemas.openxmlformats.org/drawingml/2006/main">
                                <a:graphicData uri="http://schemas.microsoft.com/office/word/2010/wordprocessingShape">
                                  <wps:wsp>
                                    <wps:cNvCnPr/>
                                    <wps:spPr>
                                      <a:xfrm flipV="1">
                                        <a:off x="0" y="0"/>
                                        <a:ext cx="5189517" cy="3550722"/>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1730EB" id="Straight Connector 5" o:spid="_x0000_s1026" style="position:absolute;flip:y;z-index:251658241;visibility:visible;mso-wrap-style:square;mso-wrap-distance-left:9pt;mso-wrap-distance-top:0;mso-wrap-distance-right:9pt;mso-wrap-distance-bottom:0;mso-position-horizontal:absolute;mso-position-horizontal-relative:text;mso-position-vertical:absolute;mso-position-vertical-relative:text" from="9.05pt,16.95pt" to="417.65pt,29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" strokecolor="red" strokeweight="2.25pt">
                              <v:stroke joinstyle="miter"/>
                            </v:line>
                          </w:pict>
                        </mc:Fallback>
                      </mc:AlternateContent>
                    </w:r>
                  </w:ins>
                  <w:r w:rsidR="003B7AE9"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23F1D6C9" w14:textId="153194E1" w:rsidR="00287640" w:rsidRDefault="00C91984" w:rsidP="003B7AE9">
                  <w:pPr>
                    <w:spacing w:before="120" w:after="0" w:line="240" w:lineRule="auto"/>
                    <w:jc w:val="both"/>
                    <w:rPr>
                      <w:ins w:id="610" w:author="Author"/>
                      <w:rFonts w:ascii="inherit" w:eastAsia="Times New Roman" w:hAnsi="inherit" w:cs="Times New Roman"/>
                      <w:sz w:val="24"/>
                      <w:szCs w:val="24"/>
                      <w:lang w:eastAsia="en-GB"/>
                    </w:rPr>
                  </w:pPr>
                  <w:ins w:id="611" w:author="Author">
                    <w:r w:rsidRPr="00927C91">
                      <w:rPr>
                        <w:rFonts w:ascii="inherit" w:eastAsia="Times New Roman" w:hAnsi="inherit" w:cs="Times New Roman"/>
                        <w:noProof/>
                        <w:sz w:val="24"/>
                        <w:szCs w:val="24"/>
                        <w:highlight w:val="yellow"/>
                        <w:lang w:eastAsia="en-GB"/>
                        <w:rPrChange w:id="612" w:author="Author">
                          <w:rPr>
                            <w:rFonts w:ascii="inherit" w:eastAsia="Times New Roman" w:hAnsi="inherit" w:cs="Times New Roman"/>
                            <w:noProof/>
                            <w:sz w:val="24"/>
                            <w:szCs w:val="24"/>
                            <w:lang w:eastAsia="en-GB"/>
                          </w:rPr>
                        </w:rPrChange>
                      </w:rPr>
                      <w:drawing>
                        <wp:inline distT="0" distB="0" distL="0" distR="0" wp14:anchorId="2A2938E2" wp14:editId="4E81471B">
                          <wp:extent cx="5393265" cy="35863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395590" cy="3587894"/>
                                  </a:xfrm>
                                  <a:prstGeom prst="rect">
                                    <a:avLst/>
                                  </a:prstGeom>
                                </pic:spPr>
                              </pic:pic>
                            </a:graphicData>
                          </a:graphic>
                        </wp:inline>
                      </w:drawing>
                    </w:r>
                  </w:ins>
                </w:p>
                <w:p w14:paraId="775F3C88" w14:textId="50CB57B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613"/>
                  <w:r w:rsidRPr="003B7AE9">
                    <w:rPr>
                      <w:rFonts w:ascii="inherit" w:eastAsia="Times New Roman" w:hAnsi="inherit" w:cs="Times New Roman"/>
                      <w:sz w:val="24"/>
                      <w:szCs w:val="24"/>
                      <w:lang w:eastAsia="en-GB"/>
                    </w:rPr>
                    <w:t>The diagram</w:t>
                  </w:r>
                  <w:commentRangeEnd w:id="613"/>
                  <w:r w:rsidR="00261BED">
                    <w:rPr>
                      <w:rStyle w:val="CommentReference"/>
                    </w:rPr>
                    <w:commentReference w:id="613"/>
                  </w:r>
                  <w:r w:rsidRPr="003B7AE9">
                    <w:rPr>
                      <w:rFonts w:ascii="inherit" w:eastAsia="Times New Roman" w:hAnsi="inherit" w:cs="Times New Roman"/>
                      <w:sz w:val="24"/>
                      <w:szCs w:val="24"/>
                      <w:lang w:eastAsia="en-GB"/>
                    </w:rPr>
                    <w:t xml:space="preserve">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34"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6"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7"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8"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4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4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42"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43"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44"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4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46"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47"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9"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50"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commentRangeStart w:id="614"/>
      <w:r w:rsidRPr="003B7AE9">
        <w:rPr>
          <w:rFonts w:ascii="inherit" w:eastAsia="Times New Roman" w:hAnsi="inherit" w:cs="Times New Roman"/>
          <w:i/>
          <w:iCs/>
          <w:color w:val="000000"/>
          <w:sz w:val="24"/>
          <w:szCs w:val="24"/>
          <w:lang w:eastAsia="en-GB"/>
        </w:rPr>
        <w:t>Article 42</w:t>
      </w:r>
      <w:commentRangeEnd w:id="614"/>
      <w:r w:rsidR="0069088F">
        <w:rPr>
          <w:rStyle w:val="CommentReference"/>
        </w:rPr>
        <w:commentReference w:id="614"/>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16D89B4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ins w:id="615" w:author="Author">
        <w:r w:rsidR="00AC105B">
          <w:rPr>
            <w:rFonts w:ascii="inherit" w:eastAsia="Times New Roman" w:hAnsi="inherit" w:cs="Times New Roman"/>
            <w:color w:val="000000"/>
            <w:sz w:val="24"/>
            <w:szCs w:val="24"/>
            <w:lang w:eastAsia="en-GB"/>
          </w:rPr>
          <w:t xml:space="preserve"> </w:t>
        </w:r>
        <w:r w:rsidR="004A4418" w:rsidRPr="00927C91">
          <w:rPr>
            <w:rFonts w:ascii="inherit" w:eastAsia="Times New Roman" w:hAnsi="inherit" w:cs="Times New Roman"/>
            <w:color w:val="000000"/>
            <w:sz w:val="24"/>
            <w:szCs w:val="24"/>
            <w:highlight w:val="yellow"/>
            <w:lang w:eastAsia="en-GB"/>
            <w:rPrChange w:id="616" w:author="Author">
              <w:rPr>
                <w:rFonts w:ascii="inherit" w:eastAsia="Times New Roman" w:hAnsi="inherit" w:cs="Times New Roman"/>
                <w:color w:val="000000"/>
                <w:sz w:val="24"/>
                <w:szCs w:val="24"/>
                <w:lang w:eastAsia="en-GB"/>
              </w:rPr>
            </w:rPrChange>
          </w:rPr>
          <w:t>&lt;</w:t>
        </w:r>
        <w:r w:rsidR="00892E18">
          <w:rPr>
            <w:rFonts w:ascii="inherit" w:eastAsia="Times New Roman" w:hAnsi="inherit" w:cs="Times New Roman"/>
            <w:color w:val="000000"/>
            <w:sz w:val="24"/>
            <w:szCs w:val="24"/>
            <w:highlight w:val="yellow"/>
            <w:lang w:eastAsia="en-GB"/>
          </w:rPr>
          <w:t xml:space="preserve">placeholder – </w:t>
        </w:r>
        <w:r w:rsidR="004A4418" w:rsidRPr="00927C91">
          <w:rPr>
            <w:rFonts w:ascii="inherit" w:eastAsia="Times New Roman" w:hAnsi="inherit" w:cs="Times New Roman"/>
            <w:color w:val="000000"/>
            <w:sz w:val="24"/>
            <w:szCs w:val="24"/>
            <w:highlight w:val="yellow"/>
            <w:lang w:eastAsia="en-GB"/>
            <w:rPrChange w:id="617" w:author="Author">
              <w:rPr>
                <w:rFonts w:ascii="inherit" w:eastAsia="Times New Roman" w:hAnsi="inherit" w:cs="Times New Roman"/>
                <w:color w:val="000000"/>
                <w:sz w:val="24"/>
                <w:szCs w:val="24"/>
                <w:lang w:eastAsia="en-GB"/>
              </w:rPr>
            </w:rPrChange>
          </w:rPr>
          <w:t xml:space="preserve">add </w:t>
        </w:r>
        <w:r w:rsidR="00892E18">
          <w:rPr>
            <w:rFonts w:ascii="inherit" w:eastAsia="Times New Roman" w:hAnsi="inherit" w:cs="Times New Roman"/>
            <w:color w:val="000000"/>
            <w:sz w:val="24"/>
            <w:szCs w:val="24"/>
            <w:highlight w:val="yellow"/>
            <w:lang w:eastAsia="en-GB"/>
          </w:rPr>
          <w:t>detail</w:t>
        </w:r>
        <w:r w:rsidR="004A4418" w:rsidRPr="00927C91">
          <w:rPr>
            <w:rFonts w:ascii="inherit" w:eastAsia="Times New Roman" w:hAnsi="inherit" w:cs="Times New Roman"/>
            <w:color w:val="000000"/>
            <w:sz w:val="24"/>
            <w:szCs w:val="24"/>
            <w:highlight w:val="yellow"/>
            <w:lang w:eastAsia="en-GB"/>
            <w:rPrChange w:id="618" w:author="Author">
              <w:rPr>
                <w:rFonts w:ascii="inherit" w:eastAsia="Times New Roman" w:hAnsi="inherit" w:cs="Times New Roman"/>
                <w:color w:val="000000"/>
                <w:sz w:val="24"/>
                <w:szCs w:val="24"/>
                <w:lang w:eastAsia="en-GB"/>
              </w:rPr>
            </w:rPrChange>
          </w:rPr>
          <w:t xml:space="preserve"> on harmonized s</w:t>
        </w:r>
        <w:r w:rsidR="00AC105B" w:rsidRPr="00927C91">
          <w:rPr>
            <w:rFonts w:ascii="inherit" w:eastAsia="Times New Roman" w:hAnsi="inherit" w:cs="Times New Roman"/>
            <w:color w:val="000000"/>
            <w:sz w:val="24"/>
            <w:szCs w:val="24"/>
            <w:highlight w:val="yellow"/>
            <w:lang w:eastAsia="en-GB"/>
            <w:rPrChange w:id="619" w:author="Author">
              <w:rPr>
                <w:rFonts w:ascii="inherit" w:eastAsia="Times New Roman" w:hAnsi="inherit" w:cs="Times New Roman"/>
                <w:color w:val="000000"/>
                <w:sz w:val="24"/>
                <w:szCs w:val="24"/>
                <w:lang w:eastAsia="en-GB"/>
              </w:rPr>
            </w:rPrChange>
          </w:rPr>
          <w:t xml:space="preserve">imulation </w:t>
        </w:r>
        <w:r w:rsidR="004A4418" w:rsidRPr="00927C91">
          <w:rPr>
            <w:rFonts w:ascii="inherit" w:eastAsia="Times New Roman" w:hAnsi="inherit" w:cs="Times New Roman"/>
            <w:color w:val="000000"/>
            <w:sz w:val="24"/>
            <w:szCs w:val="24"/>
            <w:highlight w:val="yellow"/>
            <w:lang w:eastAsia="en-GB"/>
            <w:rPrChange w:id="620" w:author="Author">
              <w:rPr>
                <w:rFonts w:ascii="inherit" w:eastAsia="Times New Roman" w:hAnsi="inherit" w:cs="Times New Roman"/>
                <w:color w:val="000000"/>
                <w:sz w:val="24"/>
                <w:szCs w:val="24"/>
                <w:lang w:eastAsia="en-GB"/>
              </w:rPr>
            </w:rPrChange>
          </w:rPr>
          <w:t xml:space="preserve">model </w:t>
        </w:r>
        <w:commentRangeStart w:id="621"/>
        <w:r w:rsidR="004A4418" w:rsidRPr="00927C91">
          <w:rPr>
            <w:rFonts w:ascii="inherit" w:eastAsia="Times New Roman" w:hAnsi="inherit" w:cs="Times New Roman"/>
            <w:color w:val="000000"/>
            <w:sz w:val="24"/>
            <w:szCs w:val="24"/>
            <w:highlight w:val="yellow"/>
            <w:lang w:eastAsia="en-GB"/>
            <w:rPrChange w:id="622" w:author="Author">
              <w:rPr>
                <w:rFonts w:ascii="inherit" w:eastAsia="Times New Roman" w:hAnsi="inherit" w:cs="Times New Roman"/>
                <w:color w:val="000000"/>
                <w:sz w:val="24"/>
                <w:szCs w:val="24"/>
                <w:lang w:eastAsia="en-GB"/>
              </w:rPr>
            </w:rPrChange>
          </w:rPr>
          <w:t>requirements</w:t>
        </w:r>
        <w:commentRangeEnd w:id="621"/>
        <w:r w:rsidR="00990F5C">
          <w:rPr>
            <w:rStyle w:val="CommentReference"/>
          </w:rPr>
          <w:commentReference w:id="621"/>
        </w:r>
        <w:r w:rsidR="004A4418" w:rsidRPr="00927C91">
          <w:rPr>
            <w:rFonts w:ascii="inherit" w:eastAsia="Times New Roman" w:hAnsi="inherit" w:cs="Times New Roman"/>
            <w:color w:val="000000"/>
            <w:sz w:val="24"/>
            <w:szCs w:val="24"/>
            <w:highlight w:val="yellow"/>
            <w:lang w:eastAsia="en-GB"/>
            <w:rPrChange w:id="623" w:author="Author">
              <w:rPr>
                <w:rFonts w:ascii="inherit" w:eastAsia="Times New Roman" w:hAnsi="inherit" w:cs="Times New Roman"/>
                <w:color w:val="000000"/>
                <w:sz w:val="24"/>
                <w:szCs w:val="24"/>
                <w:lang w:eastAsia="en-GB"/>
              </w:rPr>
            </w:rPrChange>
          </w:rPr>
          <w:t>&gt;</w:t>
        </w:r>
      </w:ins>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37C0B56E" w14:textId="77777777" w:rsidR="0053416D" w:rsidRPr="00927C91" w:rsidRDefault="003B7AE9" w:rsidP="0053416D">
      <w:pPr>
        <w:shd w:val="clear" w:color="auto" w:fill="FFFFFF"/>
        <w:spacing w:before="120" w:after="0" w:line="240" w:lineRule="auto"/>
        <w:jc w:val="both"/>
        <w:rPr>
          <w:ins w:id="624" w:author="Author"/>
          <w:rFonts w:ascii="inherit" w:eastAsia="Times New Roman" w:hAnsi="inherit" w:cs="Times New Roman"/>
          <w:color w:val="000000"/>
          <w:sz w:val="24"/>
          <w:szCs w:val="24"/>
          <w:highlight w:val="yellow"/>
          <w:lang w:eastAsia="en-GB"/>
          <w:rPrChange w:id="625" w:author="Author">
            <w:rPr>
              <w:ins w:id="626" w:author="Author"/>
              <w:rFonts w:ascii="inherit" w:eastAsia="Times New Roman" w:hAnsi="inherit" w:cs="Times New Roman"/>
              <w:color w:val="000000"/>
              <w:sz w:val="24"/>
              <w:szCs w:val="24"/>
              <w:lang w:eastAsia="en-GB"/>
            </w:rPr>
          </w:rPrChange>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ins w:id="627" w:author="Author">
        <w:r w:rsidR="0053416D">
          <w:rPr>
            <w:rFonts w:ascii="inherit" w:eastAsia="Times New Roman" w:hAnsi="inherit" w:cs="Times New Roman"/>
            <w:color w:val="000000"/>
            <w:sz w:val="24"/>
            <w:szCs w:val="24"/>
            <w:lang w:eastAsia="en-GB"/>
          </w:rPr>
          <w:t xml:space="preserve"> </w:t>
        </w:r>
        <w:commentRangeStart w:id="628"/>
        <w:r w:rsidR="0053416D" w:rsidRPr="00927C91">
          <w:rPr>
            <w:rFonts w:ascii="inherit" w:eastAsia="Times New Roman" w:hAnsi="inherit" w:cs="Times New Roman"/>
            <w:color w:val="000000"/>
            <w:sz w:val="24"/>
            <w:szCs w:val="24"/>
            <w:highlight w:val="yellow"/>
            <w:lang w:eastAsia="en-GB"/>
            <w:rPrChange w:id="629" w:author="Author">
              <w:rPr>
                <w:rFonts w:ascii="inherit" w:eastAsia="Times New Roman" w:hAnsi="inherit" w:cs="Times New Roman"/>
                <w:color w:val="000000"/>
                <w:sz w:val="24"/>
                <w:szCs w:val="24"/>
                <w:lang w:eastAsia="en-GB"/>
              </w:rPr>
            </w:rPrChange>
          </w:rPr>
          <w:t>If</w:t>
        </w:r>
        <w:commentRangeEnd w:id="628"/>
        <w:r w:rsidR="00FC48D7">
          <w:rPr>
            <w:rStyle w:val="CommentReference"/>
          </w:rPr>
          <w:commentReference w:id="628"/>
        </w:r>
        <w:r w:rsidR="0053416D" w:rsidRPr="00927C91">
          <w:rPr>
            <w:rFonts w:ascii="inherit" w:eastAsia="Times New Roman" w:hAnsi="inherit" w:cs="Times New Roman"/>
            <w:color w:val="000000"/>
            <w:sz w:val="24"/>
            <w:szCs w:val="24"/>
            <w:highlight w:val="yellow"/>
            <w:lang w:eastAsia="en-GB"/>
            <w:rPrChange w:id="630" w:author="Author">
              <w:rPr>
                <w:rFonts w:ascii="inherit" w:eastAsia="Times New Roman" w:hAnsi="inherit" w:cs="Times New Roman"/>
                <w:color w:val="000000"/>
                <w:sz w:val="24"/>
                <w:szCs w:val="24"/>
                <w:lang w:eastAsia="en-GB"/>
              </w:rPr>
            </w:rPrChange>
          </w:rPr>
          <w:t xml:space="preserve"> a simulation model is required, then the relevant system operator should:</w:t>
        </w:r>
      </w:ins>
    </w:p>
    <w:p w14:paraId="5B54589B" w14:textId="46DDD4A1" w:rsidR="0053416D" w:rsidRPr="00927C91" w:rsidRDefault="0053416D" w:rsidP="0053416D">
      <w:pPr>
        <w:shd w:val="clear" w:color="auto" w:fill="FFFFFF"/>
        <w:spacing w:before="120" w:after="0" w:line="240" w:lineRule="auto"/>
        <w:jc w:val="both"/>
        <w:rPr>
          <w:ins w:id="631" w:author="Author"/>
          <w:rFonts w:ascii="inherit" w:eastAsia="Times New Roman" w:hAnsi="inherit" w:cs="Times New Roman"/>
          <w:color w:val="000000"/>
          <w:sz w:val="24"/>
          <w:szCs w:val="24"/>
          <w:highlight w:val="yellow"/>
          <w:lang w:eastAsia="en-GB"/>
          <w:rPrChange w:id="632" w:author="Author">
            <w:rPr>
              <w:ins w:id="633" w:author="Author"/>
              <w:rFonts w:ascii="inherit" w:eastAsia="Times New Roman" w:hAnsi="inherit" w:cs="Times New Roman"/>
              <w:color w:val="000000"/>
              <w:sz w:val="24"/>
              <w:szCs w:val="24"/>
              <w:lang w:eastAsia="en-GB"/>
            </w:rPr>
          </w:rPrChange>
        </w:rPr>
      </w:pPr>
      <w:ins w:id="634" w:author="Author">
        <w:r w:rsidRPr="00927C91">
          <w:rPr>
            <w:rFonts w:ascii="inherit" w:eastAsia="Times New Roman" w:hAnsi="inherit" w:cs="Times New Roman"/>
            <w:color w:val="000000"/>
            <w:sz w:val="24"/>
            <w:szCs w:val="24"/>
            <w:highlight w:val="yellow"/>
            <w:lang w:eastAsia="en-GB"/>
            <w:rPrChange w:id="635" w:author="Author">
              <w:rPr>
                <w:rFonts w:ascii="inherit" w:eastAsia="Times New Roman" w:hAnsi="inherit" w:cs="Times New Roman"/>
                <w:color w:val="000000"/>
                <w:sz w:val="24"/>
                <w:szCs w:val="24"/>
                <w:lang w:eastAsia="en-GB"/>
              </w:rPr>
            </w:rPrChange>
          </w:rPr>
          <w:t>a) accept a neutral model description in the form of a generic model block diagram and mathematical</w:t>
        </w:r>
        <w:r w:rsidR="00761C43" w:rsidRPr="00927C91">
          <w:rPr>
            <w:rFonts w:ascii="inherit" w:eastAsia="Times New Roman" w:hAnsi="inherit" w:cs="Times New Roman"/>
            <w:color w:val="000000"/>
            <w:sz w:val="24"/>
            <w:szCs w:val="24"/>
            <w:highlight w:val="yellow"/>
            <w:lang w:eastAsia="en-GB"/>
            <w:rPrChange w:id="636" w:author="Author">
              <w:rPr>
                <w:rFonts w:ascii="inherit" w:eastAsia="Times New Roman" w:hAnsi="inherit" w:cs="Times New Roman"/>
                <w:color w:val="000000"/>
                <w:sz w:val="24"/>
                <w:szCs w:val="24"/>
                <w:lang w:eastAsia="en-GB"/>
              </w:rPr>
            </w:rPrChange>
          </w:rPr>
          <w:t xml:space="preserve"> </w:t>
        </w:r>
        <w:r w:rsidRPr="00927C91">
          <w:rPr>
            <w:rFonts w:ascii="inherit" w:eastAsia="Times New Roman" w:hAnsi="inherit" w:cs="Times New Roman"/>
            <w:color w:val="000000"/>
            <w:sz w:val="24"/>
            <w:szCs w:val="24"/>
            <w:highlight w:val="yellow"/>
            <w:lang w:eastAsia="en-GB"/>
            <w:rPrChange w:id="637" w:author="Author">
              <w:rPr>
                <w:rFonts w:ascii="inherit" w:eastAsia="Times New Roman" w:hAnsi="inherit" w:cs="Times New Roman"/>
                <w:color w:val="000000"/>
                <w:sz w:val="24"/>
                <w:szCs w:val="24"/>
                <w:lang w:eastAsia="en-GB"/>
              </w:rPr>
            </w:rPrChange>
          </w:rPr>
          <w:t>representation published in a document format, or;</w:t>
        </w:r>
      </w:ins>
    </w:p>
    <w:p w14:paraId="67583759" w14:textId="6D5A271B" w:rsidR="003B7AE9" w:rsidRPr="003B7AE9" w:rsidRDefault="0053416D" w:rsidP="0053416D">
      <w:pPr>
        <w:shd w:val="clear" w:color="auto" w:fill="FFFFFF"/>
        <w:spacing w:before="120" w:after="0" w:line="240" w:lineRule="auto"/>
        <w:jc w:val="both"/>
        <w:rPr>
          <w:rFonts w:ascii="inherit" w:eastAsia="Times New Roman" w:hAnsi="inherit" w:cs="Times New Roman"/>
          <w:color w:val="000000"/>
          <w:sz w:val="24"/>
          <w:szCs w:val="24"/>
          <w:lang w:eastAsia="en-GB"/>
        </w:rPr>
      </w:pPr>
      <w:ins w:id="638" w:author="Author">
        <w:r w:rsidRPr="00927C91">
          <w:rPr>
            <w:rFonts w:ascii="inherit" w:eastAsia="Times New Roman" w:hAnsi="inherit" w:cs="Times New Roman"/>
            <w:color w:val="000000"/>
            <w:sz w:val="24"/>
            <w:szCs w:val="24"/>
            <w:highlight w:val="yellow"/>
            <w:lang w:eastAsia="en-GB"/>
            <w:rPrChange w:id="639" w:author="Author">
              <w:rPr>
                <w:rFonts w:ascii="inherit" w:eastAsia="Times New Roman" w:hAnsi="inherit" w:cs="Times New Roman"/>
                <w:color w:val="000000"/>
                <w:sz w:val="24"/>
                <w:szCs w:val="24"/>
                <w:lang w:eastAsia="en-GB"/>
              </w:rPr>
            </w:rPrChange>
          </w:rPr>
          <w:t>b)</w:t>
        </w:r>
        <w:r w:rsidR="00761C43" w:rsidRPr="00927C91">
          <w:rPr>
            <w:rFonts w:ascii="inherit" w:eastAsia="Times New Roman" w:hAnsi="inherit" w:cs="Times New Roman"/>
            <w:color w:val="000000"/>
            <w:sz w:val="24"/>
            <w:szCs w:val="24"/>
            <w:highlight w:val="yellow"/>
            <w:lang w:eastAsia="en-GB"/>
            <w:rPrChange w:id="640" w:author="Author">
              <w:rPr>
                <w:rFonts w:ascii="inherit" w:eastAsia="Times New Roman" w:hAnsi="inherit" w:cs="Times New Roman"/>
                <w:color w:val="000000"/>
                <w:sz w:val="24"/>
                <w:szCs w:val="24"/>
                <w:lang w:eastAsia="en-GB"/>
              </w:rPr>
            </w:rPrChange>
          </w:rPr>
          <w:t xml:space="preserve"> </w:t>
        </w:r>
        <w:r w:rsidRPr="00927C91">
          <w:rPr>
            <w:rFonts w:ascii="inherit" w:eastAsia="Times New Roman" w:hAnsi="inherit" w:cs="Times New Roman"/>
            <w:color w:val="000000"/>
            <w:sz w:val="24"/>
            <w:szCs w:val="24"/>
            <w:highlight w:val="yellow"/>
            <w:lang w:eastAsia="en-GB"/>
            <w:rPrChange w:id="641" w:author="Author">
              <w:rPr>
                <w:rFonts w:ascii="inherit" w:eastAsia="Times New Roman" w:hAnsi="inherit" w:cs="Times New Roman"/>
                <w:color w:val="000000"/>
                <w:sz w:val="24"/>
                <w:szCs w:val="24"/>
                <w:lang w:eastAsia="en-GB"/>
              </w:rPr>
            </w:rPrChange>
          </w:rPr>
          <w:t xml:space="preserve">provide options for </w:t>
        </w:r>
        <w:r w:rsidR="00A3084E">
          <w:rPr>
            <w:rFonts w:ascii="inherit" w:eastAsia="Times New Roman" w:hAnsi="inherit" w:cs="Times New Roman"/>
            <w:color w:val="000000"/>
            <w:sz w:val="24"/>
            <w:szCs w:val="24"/>
            <w:highlight w:val="yellow"/>
            <w:lang w:eastAsia="en-GB"/>
          </w:rPr>
          <w:t xml:space="preserve">accepting </w:t>
        </w:r>
        <w:r w:rsidRPr="00927C91">
          <w:rPr>
            <w:rFonts w:ascii="inherit" w:eastAsia="Times New Roman" w:hAnsi="inherit" w:cs="Times New Roman"/>
            <w:color w:val="000000"/>
            <w:sz w:val="24"/>
            <w:szCs w:val="24"/>
            <w:highlight w:val="yellow"/>
            <w:lang w:eastAsia="en-GB"/>
            <w:rPrChange w:id="642" w:author="Author">
              <w:rPr>
                <w:rFonts w:ascii="inherit" w:eastAsia="Times New Roman" w:hAnsi="inherit" w:cs="Times New Roman"/>
                <w:color w:val="000000"/>
                <w:sz w:val="24"/>
                <w:szCs w:val="24"/>
                <w:lang w:eastAsia="en-GB"/>
              </w:rPr>
            </w:rPrChange>
          </w:rPr>
          <w:t>multiple simulation software</w:t>
        </w:r>
        <w:r w:rsidR="00076D9F" w:rsidRPr="00927C91">
          <w:rPr>
            <w:rFonts w:ascii="inherit" w:eastAsia="Times New Roman" w:hAnsi="inherit" w:cs="Times New Roman"/>
            <w:color w:val="000000"/>
            <w:sz w:val="24"/>
            <w:szCs w:val="24"/>
            <w:highlight w:val="yellow"/>
            <w:lang w:eastAsia="en-GB"/>
            <w:rPrChange w:id="643" w:author="Author">
              <w:rPr>
                <w:rFonts w:ascii="inherit" w:eastAsia="Times New Roman" w:hAnsi="inherit" w:cs="Times New Roman"/>
                <w:color w:val="000000"/>
                <w:sz w:val="24"/>
                <w:szCs w:val="24"/>
                <w:lang w:eastAsia="en-GB"/>
              </w:rPr>
            </w:rPrChange>
          </w:rPr>
          <w:t xml:space="preserve"> packages </w:t>
        </w:r>
        <w:r w:rsidR="002A2EAB">
          <w:rPr>
            <w:rFonts w:ascii="inherit" w:eastAsia="Times New Roman" w:hAnsi="inherit" w:cs="Times New Roman"/>
            <w:color w:val="000000"/>
            <w:sz w:val="24"/>
            <w:szCs w:val="24"/>
            <w:highlight w:val="yellow"/>
            <w:lang w:eastAsia="en-GB"/>
          </w:rPr>
          <w:t xml:space="preserve">which are </w:t>
        </w:r>
        <w:r w:rsidR="00076D9F" w:rsidRPr="00927C91">
          <w:rPr>
            <w:rFonts w:ascii="inherit" w:eastAsia="Times New Roman" w:hAnsi="inherit" w:cs="Times New Roman"/>
            <w:color w:val="000000"/>
            <w:sz w:val="24"/>
            <w:szCs w:val="24"/>
            <w:highlight w:val="yellow"/>
            <w:lang w:eastAsia="en-GB"/>
            <w:rPrChange w:id="644" w:author="Author">
              <w:rPr>
                <w:rFonts w:ascii="inherit" w:eastAsia="Times New Roman" w:hAnsi="inherit" w:cs="Times New Roman"/>
                <w:color w:val="000000"/>
                <w:sz w:val="24"/>
                <w:szCs w:val="24"/>
                <w:lang w:eastAsia="en-GB"/>
              </w:rPr>
            </w:rPrChange>
          </w:rPr>
          <w:t>commonly used in the industry</w:t>
        </w:r>
        <w:r w:rsidR="002A2EAB">
          <w:rPr>
            <w:rFonts w:ascii="inherit" w:eastAsia="Times New Roman" w:hAnsi="inherit" w:cs="Times New Roman"/>
            <w:color w:val="000000"/>
            <w:sz w:val="24"/>
            <w:szCs w:val="24"/>
            <w:lang w:eastAsia="en-GB"/>
          </w:rPr>
          <w:t>.</w:t>
        </w:r>
      </w:ins>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commentRangeStart w:id="645"/>
      <w:r w:rsidRPr="003B7AE9">
        <w:rPr>
          <w:rFonts w:ascii="inherit" w:eastAsia="Times New Roman" w:hAnsi="inherit" w:cs="Times New Roman"/>
          <w:b/>
          <w:bCs/>
          <w:i/>
          <w:iCs/>
          <w:color w:val="000000"/>
          <w:sz w:val="24"/>
          <w:szCs w:val="24"/>
          <w:lang w:eastAsia="en-GB"/>
        </w:rPr>
        <w:t>CHAPTER 2</w:t>
      </w:r>
      <w:commentRangeEnd w:id="645"/>
      <w:r w:rsidR="00700CB7">
        <w:rPr>
          <w:rStyle w:val="CommentReference"/>
        </w:rPr>
        <w:commentReference w:id="645"/>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commentRangeStart w:id="646"/>
      <w:r w:rsidRPr="003B7AE9">
        <w:rPr>
          <w:rFonts w:ascii="inherit" w:eastAsia="Times New Roman" w:hAnsi="inherit" w:cs="Times New Roman"/>
          <w:b/>
          <w:bCs/>
          <w:i/>
          <w:iCs/>
          <w:color w:val="000000"/>
          <w:sz w:val="24"/>
          <w:szCs w:val="24"/>
          <w:lang w:eastAsia="en-GB"/>
        </w:rPr>
        <w:t>CHAPTER 3</w:t>
      </w:r>
      <w:commentRangeEnd w:id="646"/>
      <w:r w:rsidR="00700CB7">
        <w:rPr>
          <w:rStyle w:val="CommentReference"/>
        </w:rPr>
        <w:commentReference w:id="646"/>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4AD5B1E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w:t>
      </w:r>
      <w:ins w:id="647" w:author="Author">
        <w:r w:rsidR="00072571">
          <w:rPr>
            <w:rFonts w:ascii="inherit" w:eastAsia="Times New Roman" w:hAnsi="inherit" w:cs="Times New Roman"/>
            <w:color w:val="000000"/>
            <w:sz w:val="24"/>
            <w:szCs w:val="24"/>
            <w:lang w:eastAsia="en-GB"/>
          </w:rPr>
          <w:t>,</w:t>
        </w:r>
      </w:ins>
      <w:r w:rsidRPr="003B7AE9">
        <w:rPr>
          <w:rFonts w:ascii="inherit" w:eastAsia="Times New Roman" w:hAnsi="inherit" w:cs="Times New Roman"/>
          <w:color w:val="000000"/>
          <w:sz w:val="24"/>
          <w:szCs w:val="24"/>
          <w:lang w:eastAsia="en-GB"/>
        </w:rPr>
        <w:t xml:space="preserve"> </w:t>
      </w:r>
      <w:commentRangeStart w:id="648"/>
      <w:ins w:id="649" w:author="Author">
        <w:r w:rsidR="003F4F76" w:rsidRPr="00927C91">
          <w:rPr>
            <w:rFonts w:ascii="inherit" w:eastAsia="Times New Roman" w:hAnsi="inherit" w:cs="Times New Roman"/>
            <w:color w:val="000000"/>
            <w:sz w:val="24"/>
            <w:szCs w:val="24"/>
            <w:highlight w:val="yellow"/>
            <w:lang w:eastAsia="en-GB"/>
            <w:rPrChange w:id="650" w:author="Author">
              <w:rPr>
                <w:rFonts w:ascii="inherit" w:eastAsia="Times New Roman" w:hAnsi="inherit" w:cs="Times New Roman"/>
                <w:color w:val="000000"/>
                <w:sz w:val="24"/>
                <w:szCs w:val="24"/>
                <w:lang w:eastAsia="en-GB"/>
              </w:rPr>
            </w:rPrChange>
          </w:rPr>
          <w:t>including</w:t>
        </w:r>
        <w:commentRangeEnd w:id="648"/>
        <w:r w:rsidR="00072571" w:rsidRPr="00927C91">
          <w:rPr>
            <w:rStyle w:val="CommentReference"/>
            <w:highlight w:val="yellow"/>
            <w:rPrChange w:id="651" w:author="Author">
              <w:rPr>
                <w:rStyle w:val="CommentReference"/>
              </w:rPr>
            </w:rPrChange>
          </w:rPr>
          <w:commentReference w:id="648"/>
        </w:r>
        <w:r w:rsidR="003F4F76" w:rsidRPr="00927C91">
          <w:rPr>
            <w:rFonts w:ascii="inherit" w:eastAsia="Times New Roman" w:hAnsi="inherit" w:cs="Times New Roman"/>
            <w:color w:val="000000"/>
            <w:sz w:val="24"/>
            <w:szCs w:val="24"/>
            <w:highlight w:val="yellow"/>
            <w:lang w:eastAsia="en-GB"/>
            <w:rPrChange w:id="652" w:author="Author">
              <w:rPr>
                <w:rFonts w:ascii="inherit" w:eastAsia="Times New Roman" w:hAnsi="inherit" w:cs="Times New Roman"/>
                <w:color w:val="000000"/>
                <w:sz w:val="24"/>
                <w:szCs w:val="24"/>
                <w:lang w:eastAsia="en-GB"/>
              </w:rPr>
            </w:rPrChange>
          </w:rPr>
          <w:t xml:space="preserve"> </w:t>
        </w:r>
        <w:r w:rsidR="00072571" w:rsidRPr="00927C91">
          <w:rPr>
            <w:rFonts w:ascii="inherit" w:eastAsia="Times New Roman" w:hAnsi="inherit" w:cs="Times New Roman"/>
            <w:color w:val="000000"/>
            <w:sz w:val="24"/>
            <w:szCs w:val="24"/>
            <w:highlight w:val="yellow"/>
            <w:lang w:eastAsia="en-GB"/>
            <w:rPrChange w:id="653" w:author="Author">
              <w:rPr>
                <w:rFonts w:ascii="inherit" w:eastAsia="Times New Roman" w:hAnsi="inherit" w:cs="Times New Roman"/>
                <w:color w:val="000000"/>
                <w:sz w:val="24"/>
                <w:szCs w:val="24"/>
                <w:lang w:eastAsia="en-GB"/>
              </w:rPr>
            </w:rPrChange>
          </w:rPr>
          <w:t xml:space="preserve">information </w:t>
        </w:r>
        <w:r w:rsidR="007820D5" w:rsidRPr="00927C91">
          <w:rPr>
            <w:rFonts w:ascii="inherit" w:eastAsia="Times New Roman" w:hAnsi="inherit" w:cs="Times New Roman"/>
            <w:color w:val="000000"/>
            <w:sz w:val="24"/>
            <w:szCs w:val="24"/>
            <w:highlight w:val="yellow"/>
            <w:lang w:eastAsia="en-GB"/>
            <w:rPrChange w:id="654" w:author="Author">
              <w:rPr>
                <w:rFonts w:ascii="inherit" w:eastAsia="Times New Roman" w:hAnsi="inherit" w:cs="Times New Roman"/>
                <w:color w:val="000000"/>
                <w:sz w:val="24"/>
                <w:szCs w:val="24"/>
                <w:highlight w:val="cyan"/>
                <w:lang w:eastAsia="en-GB"/>
              </w:rPr>
            </w:rPrChange>
          </w:rPr>
          <w:t xml:space="preserve">regarding how </w:t>
        </w:r>
        <w:r w:rsidR="00845ED8" w:rsidRPr="00927C91">
          <w:rPr>
            <w:rFonts w:ascii="inherit" w:eastAsia="Times New Roman" w:hAnsi="inherit" w:cs="Times New Roman"/>
            <w:color w:val="000000"/>
            <w:sz w:val="24"/>
            <w:szCs w:val="24"/>
            <w:highlight w:val="yellow"/>
            <w:lang w:eastAsia="en-GB"/>
            <w:rPrChange w:id="655" w:author="Author">
              <w:rPr>
                <w:rFonts w:ascii="inherit" w:eastAsia="Times New Roman" w:hAnsi="inherit" w:cs="Times New Roman"/>
                <w:color w:val="000000"/>
                <w:sz w:val="24"/>
                <w:szCs w:val="24"/>
                <w:highlight w:val="cyan"/>
                <w:lang w:eastAsia="en-GB"/>
              </w:rPr>
            </w:rPrChange>
          </w:rPr>
          <w:t xml:space="preserve">and to whom a </w:t>
        </w:r>
        <w:r w:rsidR="00072571" w:rsidRPr="00927C91">
          <w:rPr>
            <w:rFonts w:ascii="inherit" w:eastAsia="Times New Roman" w:hAnsi="inherit" w:cs="Times New Roman"/>
            <w:color w:val="000000"/>
            <w:sz w:val="24"/>
            <w:szCs w:val="24"/>
            <w:highlight w:val="yellow"/>
            <w:lang w:eastAsia="en-GB"/>
            <w:rPrChange w:id="656" w:author="Author">
              <w:rPr>
                <w:rFonts w:ascii="inherit" w:eastAsia="Times New Roman" w:hAnsi="inherit" w:cs="Times New Roman"/>
                <w:color w:val="000000"/>
                <w:sz w:val="24"/>
                <w:szCs w:val="24"/>
                <w:lang w:eastAsia="en-GB"/>
              </w:rPr>
            </w:rPrChange>
          </w:rPr>
          <w:t>derogation request should be submitted</w:t>
        </w:r>
        <w:r w:rsidR="00072571">
          <w:rPr>
            <w:rFonts w:ascii="inherit" w:eastAsia="Times New Roman" w:hAnsi="inherit" w:cs="Times New Roman"/>
            <w:color w:val="000000"/>
            <w:sz w:val="24"/>
            <w:szCs w:val="24"/>
            <w:lang w:eastAsia="en-GB"/>
          </w:rPr>
          <w:t xml:space="preserve">, </w:t>
        </w:r>
      </w:ins>
      <w:r w:rsidRPr="003B7AE9">
        <w:rPr>
          <w:rFonts w:ascii="inherit" w:eastAsia="Times New Roman" w:hAnsi="inherit" w:cs="Times New Roman"/>
          <w:color w:val="000000"/>
          <w:sz w:val="24"/>
          <w:szCs w:val="24"/>
          <w:lang w:eastAsia="en-GB"/>
        </w:rPr>
        <w:t>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927C91"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52"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54"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56"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8"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9"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60"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1"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62"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3"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4"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5"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927C9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6"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927C91"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3D45E5" w:rsidRDefault="003D45E5"/>
    <w:sectPr w:rsidR="003D45E5">
      <w:footerReference w:type="default" r:id="rId67"/>
      <w:pgSz w:w="16649" w:h="16838"/>
      <w:pgMar w:top="1440" w:right="6183"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5" w:author="Author" w:initials="A">
    <w:p w14:paraId="12B9994A" w14:textId="1F12C3DA" w:rsidR="003C4D74" w:rsidRDefault="003C4D74">
      <w:pPr>
        <w:pStyle w:val="CommentText"/>
      </w:pPr>
      <w:r>
        <w:rPr>
          <w:rStyle w:val="CommentReference"/>
        </w:rPr>
        <w:annotationRef/>
      </w:r>
      <w:r w:rsidR="00585D9E">
        <w:t>PGU f</w:t>
      </w:r>
      <w:r>
        <w:t xml:space="preserve">amily definition is proposed </w:t>
      </w:r>
      <w:r w:rsidR="00ED77AD">
        <w:t>by the expert group on harmoni</w:t>
      </w:r>
      <w:r w:rsidR="00B551CE">
        <w:t>s</w:t>
      </w:r>
      <w:r w:rsidR="00ED77AD">
        <w:t>ed certification and family grouping.</w:t>
      </w:r>
    </w:p>
  </w:comment>
  <w:comment w:id="51" w:author="Author" w:initials="A">
    <w:p w14:paraId="633F7F07" w14:textId="76053999" w:rsidR="00ED77AD" w:rsidRDefault="00ED77AD">
      <w:pPr>
        <w:pStyle w:val="CommentText"/>
      </w:pPr>
      <w:r>
        <w:rPr>
          <w:rStyle w:val="CommentReference"/>
        </w:rPr>
        <w:annotationRef/>
      </w:r>
      <w:r w:rsidR="00585D9E">
        <w:t>PGU f</w:t>
      </w:r>
      <w:r>
        <w:t>amily certificate</w:t>
      </w:r>
      <w:r w:rsidR="00623DC0">
        <w:t xml:space="preserve"> definition</w:t>
      </w:r>
      <w:r>
        <w:t xml:space="preserve"> is proposed by the expert group on harmoni</w:t>
      </w:r>
      <w:r w:rsidR="00B551CE">
        <w:t>s</w:t>
      </w:r>
      <w:r>
        <w:t>ed certification and family grouping.</w:t>
      </w:r>
    </w:p>
  </w:comment>
  <w:comment w:id="59" w:author="Author" w:initials="A">
    <w:p w14:paraId="21E29E49" w14:textId="1FB7E55E" w:rsidR="00BF5440" w:rsidRDefault="00BF5440">
      <w:pPr>
        <w:pStyle w:val="CommentText"/>
      </w:pPr>
      <w:r>
        <w:rPr>
          <w:rStyle w:val="CommentReference"/>
        </w:rPr>
        <w:annotationRef/>
      </w:r>
      <w:r>
        <w:t>Proposed exclusion for mixed sites / closed distribution systems which do not export to the grid</w:t>
      </w:r>
      <w:r w:rsidR="00392957">
        <w:t xml:space="preserve"> (reference Italy grid code CEI 0-16:2022-03 section </w:t>
      </w:r>
      <w:r w:rsidR="00782EC2">
        <w:t>8.8.5.2)</w:t>
      </w:r>
    </w:p>
  </w:comment>
  <w:comment w:id="112" w:author="Author" w:initials="A">
    <w:p w14:paraId="6CDB3990" w14:textId="3C7CCFB3" w:rsidR="001A5398" w:rsidRDefault="00370F67" w:rsidP="00E62C22">
      <w:pPr>
        <w:pStyle w:val="CommentText"/>
      </w:pPr>
      <w:r>
        <w:rPr>
          <w:rStyle w:val="CommentReference"/>
        </w:rPr>
        <w:annotationRef/>
      </w:r>
      <w:r w:rsidR="00E62C22">
        <w:t>Placeholder with g</w:t>
      </w:r>
      <w:r w:rsidR="0085141F">
        <w:t xml:space="preserve">eneral comment </w:t>
      </w:r>
      <w:r w:rsidR="00E62C22">
        <w:t xml:space="preserve">to be included </w:t>
      </w:r>
      <w:r w:rsidR="002A5D58">
        <w:t>referenc</w:t>
      </w:r>
      <w:r w:rsidR="0085141F">
        <w:t>ing</w:t>
      </w:r>
      <w:r w:rsidR="002A5D58">
        <w:t xml:space="preserve"> EG HCF recommendations to be included in Article 3.</w:t>
      </w:r>
    </w:p>
  </w:comment>
  <w:comment w:id="157" w:author="Author" w:initials="A">
    <w:p w14:paraId="60EED1B0" w14:textId="68390046" w:rsidR="00B879AF" w:rsidRDefault="00B879AF">
      <w:pPr>
        <w:pStyle w:val="CommentText"/>
      </w:pPr>
      <w:r>
        <w:rPr>
          <w:rStyle w:val="CommentReference"/>
        </w:rPr>
        <w:annotationRef/>
      </w:r>
      <w:r>
        <w:t>Changes proposed in this section are related to the removal of the voltage criteria for determination of significance</w:t>
      </w:r>
      <w:r w:rsidR="00952BC4">
        <w:t>, and harmonisation of the Type A</w:t>
      </w:r>
      <w:r w:rsidR="00385DF6">
        <w:t>/B threshold</w:t>
      </w:r>
    </w:p>
  </w:comment>
  <w:comment w:id="186" w:author="Author" w:initials="A">
    <w:p w14:paraId="299AF2D0" w14:textId="7C0DF21C" w:rsidR="008F0EED" w:rsidRDefault="008F0EED">
      <w:pPr>
        <w:pStyle w:val="CommentText"/>
      </w:pPr>
      <w:r>
        <w:rPr>
          <w:rStyle w:val="CommentReference"/>
        </w:rPr>
        <w:annotationRef/>
      </w:r>
      <w:r>
        <w:t>Still work in progress by EUROPGEN – will be shared with ACER as a follow up</w:t>
      </w:r>
      <w:r w:rsidR="00C65D0B">
        <w:t>, general placeholder included for now.</w:t>
      </w:r>
    </w:p>
  </w:comment>
  <w:comment w:id="209" w:author="Author" w:initials="A">
    <w:p w14:paraId="257E0516" w14:textId="77777777" w:rsidR="00E61539" w:rsidRDefault="00E61539">
      <w:pPr>
        <w:pStyle w:val="CommentText"/>
      </w:pPr>
      <w:r>
        <w:rPr>
          <w:rStyle w:val="CommentReference"/>
        </w:rPr>
        <w:annotationRef/>
      </w:r>
      <w:r>
        <w:t>Proposal to specify a maximum limit, otherwise withstanding extreme values like 15 Hz/s as required in French islands may be expected.</w:t>
      </w:r>
    </w:p>
    <w:p w14:paraId="0C15FD78" w14:textId="51DF4D88" w:rsidR="00777244" w:rsidRDefault="00777244">
      <w:pPr>
        <w:pStyle w:val="CommentText"/>
      </w:pPr>
      <w:r>
        <w:t xml:space="preserve">Value of Hz/s </w:t>
      </w:r>
      <w:r w:rsidR="00340D90">
        <w:t>is aligned with EN50549-2 amendment</w:t>
      </w:r>
      <w:r w:rsidR="00CC2F86">
        <w:t>.</w:t>
      </w:r>
    </w:p>
  </w:comment>
  <w:comment w:id="246" w:author="Author" w:initials="A">
    <w:p w14:paraId="6FD24D2C" w14:textId="0EA90F0A" w:rsidR="00AE77A5" w:rsidRDefault="00AE77A5">
      <w:pPr>
        <w:pStyle w:val="CommentText"/>
      </w:pPr>
      <w:r>
        <w:rPr>
          <w:rStyle w:val="CommentReference"/>
        </w:rPr>
        <w:annotationRef/>
      </w:r>
      <w:r>
        <w:t>Comment: in the justification it is recommended to mention hydrogen and fuel cells which do not support fast ramp rates.</w:t>
      </w:r>
    </w:p>
  </w:comment>
  <w:comment w:id="270" w:author="Author" w:initials="A">
    <w:p w14:paraId="021EC67F" w14:textId="382471AF" w:rsidR="00303144" w:rsidRDefault="00303144">
      <w:pPr>
        <w:pStyle w:val="CommentText"/>
      </w:pPr>
      <w:r>
        <w:rPr>
          <w:rStyle w:val="CommentReference"/>
        </w:rPr>
        <w:annotationRef/>
      </w:r>
      <w:r>
        <w:t xml:space="preserve">Values proposed in this table align with the recommended </w:t>
      </w:r>
      <w:r w:rsidR="00B76853">
        <w:t>response times published in the IGD on Limited frequency sensitive mode (January 2018), except for the gas reciprocating engine-driven SP</w:t>
      </w:r>
      <w:r w:rsidR="00F2502B">
        <w:t xml:space="preserve">GUs which require a lower decreasing ramp rate aligned with the EUGINE position paper </w:t>
      </w:r>
      <w:r w:rsidR="00432E3F">
        <w:t>(January 2019).</w:t>
      </w:r>
    </w:p>
  </w:comment>
  <w:comment w:id="418" w:author="Author" w:initials="A">
    <w:p w14:paraId="1E25461A" w14:textId="456D384E" w:rsidR="00CC213B" w:rsidRDefault="00CC213B">
      <w:pPr>
        <w:pStyle w:val="CommentText"/>
      </w:pPr>
      <w:r>
        <w:rPr>
          <w:rStyle w:val="CommentReference"/>
        </w:rPr>
        <w:annotationRef/>
      </w:r>
      <w:r>
        <w:t xml:space="preserve">Point 2(a) requires active power reduction, therefore </w:t>
      </w:r>
      <w:r w:rsidR="009A2629">
        <w:t xml:space="preserve">minor </w:t>
      </w:r>
      <w:r>
        <w:t>wording change is proposed</w:t>
      </w:r>
    </w:p>
  </w:comment>
  <w:comment w:id="427" w:author="Author" w:initials="A">
    <w:p w14:paraId="16E16484" w14:textId="723449D9" w:rsidR="00891507" w:rsidRDefault="00891507">
      <w:pPr>
        <w:pStyle w:val="CommentText"/>
      </w:pPr>
      <w:r>
        <w:rPr>
          <w:rStyle w:val="CommentReference"/>
        </w:rPr>
        <w:annotationRef/>
      </w:r>
      <w:r w:rsidR="00E43C89">
        <w:t>New sub-paragraph - p</w:t>
      </w:r>
      <w:r w:rsidR="00CF01D1">
        <w:t>roposed FRT pre-fault active and reactive power boundary conditions</w:t>
      </w:r>
      <w:r w:rsidR="002B2011">
        <w:t xml:space="preserve"> aligning with EN50549-2 reactive power operating range (most stringent profile)</w:t>
      </w:r>
    </w:p>
  </w:comment>
  <w:comment w:id="454" w:author="Author" w:initials="A">
    <w:p w14:paraId="7337559F" w14:textId="63EF6440" w:rsidR="009A2629" w:rsidRDefault="009A2629" w:rsidP="009A2629">
      <w:pPr>
        <w:pStyle w:val="CommentText"/>
      </w:pPr>
      <w:r>
        <w:rPr>
          <w:rStyle w:val="CommentReference"/>
        </w:rPr>
        <w:annotationRef/>
      </w:r>
      <w:r>
        <w:t xml:space="preserve">Propose clarification </w:t>
      </w:r>
      <w:r>
        <w:rPr>
          <w:sz w:val="40"/>
          <w:szCs w:val="40"/>
        </w:rPr>
        <w:t xml:space="preserve">that the electrical protection schemes and setting defined are </w:t>
      </w:r>
      <w:r w:rsidR="00854705">
        <w:rPr>
          <w:sz w:val="40"/>
          <w:szCs w:val="40"/>
        </w:rPr>
        <w:t xml:space="preserve">intended to be provided at the connection point, and </w:t>
      </w:r>
      <w:r>
        <w:rPr>
          <w:sz w:val="40"/>
          <w:szCs w:val="40"/>
        </w:rPr>
        <w:t xml:space="preserve">not at the </w:t>
      </w:r>
      <w:r w:rsidR="00854705">
        <w:rPr>
          <w:sz w:val="40"/>
          <w:szCs w:val="40"/>
        </w:rPr>
        <w:t xml:space="preserve">individual </w:t>
      </w:r>
      <w:r>
        <w:rPr>
          <w:sz w:val="40"/>
          <w:szCs w:val="40"/>
        </w:rPr>
        <w:t>power generating unit level</w:t>
      </w:r>
      <w:r w:rsidR="00854705">
        <w:rPr>
          <w:sz w:val="40"/>
          <w:szCs w:val="40"/>
        </w:rPr>
        <w:t>.</w:t>
      </w:r>
    </w:p>
    <w:p w14:paraId="7C80171A" w14:textId="2CDCB20B" w:rsidR="009A2629" w:rsidRDefault="009A2629">
      <w:pPr>
        <w:pStyle w:val="CommentText"/>
      </w:pPr>
    </w:p>
  </w:comment>
  <w:comment w:id="479" w:author="Author" w:initials="A">
    <w:p w14:paraId="70008FE9" w14:textId="138E2673" w:rsidR="00403A76" w:rsidRDefault="00403A76">
      <w:pPr>
        <w:pStyle w:val="CommentText"/>
      </w:pPr>
      <w:r>
        <w:rPr>
          <w:rStyle w:val="CommentReference"/>
        </w:rPr>
        <w:annotationRef/>
      </w:r>
      <w:r>
        <w:t>Aligned with LFSM-O proposal, Article13(2)(h)</w:t>
      </w:r>
    </w:p>
  </w:comment>
  <w:comment w:id="504" w:author="Author" w:initials="A">
    <w:p w14:paraId="587A5B5B" w14:textId="66C53080" w:rsidR="008D520B" w:rsidRDefault="008D520B">
      <w:pPr>
        <w:pStyle w:val="CommentText"/>
      </w:pPr>
      <w:r>
        <w:rPr>
          <w:rStyle w:val="CommentReference"/>
        </w:rPr>
        <w:annotationRef/>
      </w:r>
      <w:r>
        <w:t xml:space="preserve">Proposal that SPGM </w:t>
      </w:r>
      <w:r w:rsidR="004C183E">
        <w:t>simulations should be restricted to RMS - given the time constants of synchronous machines, RMS simulations should be sufficient.</w:t>
      </w:r>
    </w:p>
  </w:comment>
  <w:comment w:id="509" w:author="Author" w:initials="A">
    <w:p w14:paraId="35E28501" w14:textId="3577C4CF" w:rsidR="00DB742E" w:rsidRDefault="004C183E">
      <w:pPr>
        <w:pStyle w:val="CommentText"/>
      </w:pPr>
      <w:r>
        <w:rPr>
          <w:rStyle w:val="CommentReference"/>
        </w:rPr>
        <w:annotationRef/>
      </w:r>
      <w:r w:rsidR="00F66C57">
        <w:t>Proposal to define boundary conditions of reactive power capability for Type B SPGMs</w:t>
      </w:r>
      <w:r w:rsidR="00DB742E">
        <w:t xml:space="preserve"> – aligned with EN50549-2 (most stringent) profile</w:t>
      </w:r>
    </w:p>
  </w:comment>
  <w:comment w:id="532" w:author="Author" w:initials="A">
    <w:p w14:paraId="307C8F07" w14:textId="640F7833" w:rsidR="003B5C30" w:rsidRDefault="003B5C30">
      <w:pPr>
        <w:pStyle w:val="CommentText"/>
      </w:pPr>
      <w:r>
        <w:rPr>
          <w:rStyle w:val="CommentReference"/>
        </w:rPr>
        <w:annotationRef/>
      </w:r>
      <w:r>
        <w:t xml:space="preserve">Alternative </w:t>
      </w:r>
      <w:r w:rsidR="00060948">
        <w:t xml:space="preserve">U-Q/Pmax </w:t>
      </w:r>
      <w:r>
        <w:t>profile proposed</w:t>
      </w:r>
      <w:r w:rsidR="003E7835">
        <w:t xml:space="preserve"> for SPGMs - </w:t>
      </w:r>
      <w:r w:rsidR="003E7835" w:rsidRPr="003E7835">
        <w:rPr>
          <w:lang w:val="en-US"/>
        </w:rPr>
        <w:t xml:space="preserve">outer envelope </w:t>
      </w:r>
      <w:r w:rsidR="003E7835">
        <w:rPr>
          <w:lang w:val="en-US"/>
        </w:rPr>
        <w:t xml:space="preserve">aligns with </w:t>
      </w:r>
      <w:r w:rsidR="003E7835" w:rsidRPr="003E7835">
        <w:rPr>
          <w:lang w:val="en-US"/>
        </w:rPr>
        <w:t xml:space="preserve">VDE 4120 and inner envelope </w:t>
      </w:r>
      <w:r w:rsidR="003E7835">
        <w:rPr>
          <w:lang w:val="en-US"/>
        </w:rPr>
        <w:t xml:space="preserve">aligns with </w:t>
      </w:r>
      <w:r w:rsidR="003E7835" w:rsidRPr="003E7835">
        <w:rPr>
          <w:lang w:val="en-US"/>
        </w:rPr>
        <w:t>VDE 4110</w:t>
      </w:r>
      <w:r w:rsidR="003E7835">
        <w:t>.</w:t>
      </w:r>
    </w:p>
    <w:p w14:paraId="06FEFD05" w14:textId="77777777" w:rsidR="00B701CF" w:rsidRDefault="00B701CF" w:rsidP="00B701CF">
      <w:pPr>
        <w:pStyle w:val="CommentText"/>
      </w:pPr>
      <w:r>
        <w:t>Reasons for this proposal:</w:t>
      </w:r>
    </w:p>
    <w:p w14:paraId="7F3D4A4E" w14:textId="40832461" w:rsidR="00B701CF" w:rsidRDefault="00B701CF" w:rsidP="00B701CF">
      <w:pPr>
        <w:pStyle w:val="CommentText"/>
      </w:pPr>
      <w:r>
        <w:t>1.Preamble 24 states „Reactive power production….might not be necessary”</w:t>
      </w:r>
    </w:p>
    <w:p w14:paraId="6D5899F4" w14:textId="00801E9F" w:rsidR="00B701CF" w:rsidRDefault="00B701CF" w:rsidP="00B701CF">
      <w:pPr>
        <w:pStyle w:val="CommentText"/>
      </w:pPr>
      <w:r>
        <w:t>2.</w:t>
      </w:r>
      <w:r w:rsidR="005239ED">
        <w:t xml:space="preserve"> </w:t>
      </w:r>
      <w:r>
        <w:t xml:space="preserve">Rotor angle stability of </w:t>
      </w:r>
      <w:r w:rsidR="00060948">
        <w:t xml:space="preserve">synchronous generators </w:t>
      </w:r>
      <w:r>
        <w:t xml:space="preserve">is constrained when operating underexcited and </w:t>
      </w:r>
      <w:r w:rsidR="000F24FB">
        <w:t xml:space="preserve">in particular </w:t>
      </w:r>
      <w:r>
        <w:t xml:space="preserve">during undervoltage conditions.  </w:t>
      </w:r>
    </w:p>
    <w:p w14:paraId="7B171D26" w14:textId="11F03DA2" w:rsidR="00B701CF" w:rsidRDefault="00B701CF" w:rsidP="00B701CF">
      <w:pPr>
        <w:pStyle w:val="CommentText"/>
      </w:pPr>
      <w:r>
        <w:t>3.</w:t>
      </w:r>
      <w:r w:rsidR="005239ED">
        <w:t xml:space="preserve"> </w:t>
      </w:r>
      <w:r>
        <w:t>A highly under-excited operation at voltages lower than the nominal grid voltage and vice-versa acts against stabilizing the grid voltage profile.</w:t>
      </w:r>
    </w:p>
    <w:p w14:paraId="4EE4D622" w14:textId="5958A4DF" w:rsidR="00B701CF" w:rsidRDefault="00B701CF" w:rsidP="00B701CF">
      <w:pPr>
        <w:pStyle w:val="CommentText"/>
      </w:pPr>
      <w:r>
        <w:t>4.</w:t>
      </w:r>
      <w:r w:rsidR="005239ED">
        <w:t xml:space="preserve"> </w:t>
      </w:r>
      <w:r>
        <w:t>The proposal is based on the German VDE 4110 and VDE 4120 U-Q profiles.</w:t>
      </w:r>
    </w:p>
    <w:p w14:paraId="38B9E6F0" w14:textId="3CDCDC76" w:rsidR="008A627E" w:rsidRDefault="008A627E" w:rsidP="00B701CF">
      <w:pPr>
        <w:pStyle w:val="CommentText"/>
      </w:pPr>
      <w:r>
        <w:t xml:space="preserve">5. The outer profile </w:t>
      </w:r>
      <w:r w:rsidR="00FA0AB7">
        <w:t>is wider than</w:t>
      </w:r>
      <w:r>
        <w:t xml:space="preserve"> the </w:t>
      </w:r>
      <w:r w:rsidR="00FA0AB7">
        <w:t>“</w:t>
      </w:r>
      <w:r>
        <w:t>most stringent</w:t>
      </w:r>
      <w:r w:rsidR="00FA0AB7">
        <w:t>”</w:t>
      </w:r>
      <w:r>
        <w:t xml:space="preserve"> requirements defined in EN</w:t>
      </w:r>
      <w:r w:rsidR="00FA0AB7">
        <w:t xml:space="preserve"> 50549-2.</w:t>
      </w:r>
    </w:p>
    <w:p w14:paraId="64B1488B" w14:textId="6E5AE7D3" w:rsidR="003B5C30" w:rsidRDefault="003B5C30">
      <w:pPr>
        <w:pStyle w:val="CommentText"/>
      </w:pPr>
    </w:p>
  </w:comment>
  <w:comment w:id="540" w:author="Author" w:initials="A">
    <w:p w14:paraId="7A2CE6C3" w14:textId="39CAC198" w:rsidR="003F0B0F" w:rsidRDefault="003F0B0F">
      <w:pPr>
        <w:pStyle w:val="CommentText"/>
      </w:pPr>
      <w:r>
        <w:rPr>
          <w:rStyle w:val="CommentReference"/>
        </w:rPr>
        <w:annotationRef/>
      </w:r>
      <w:r>
        <w:t xml:space="preserve">Proposal to define a minimum </w:t>
      </w:r>
      <w:r w:rsidR="001D0D7F">
        <w:t>rise time (d</w:t>
      </w:r>
      <w:r>
        <w:t>efault setting in the VDE 4110 is 10 s</w:t>
      </w:r>
      <w:r w:rsidR="001D0D7F">
        <w:t>)</w:t>
      </w:r>
      <w:r>
        <w:t>. Reactive power response is dependent on the grid conditions (strength, loads, etc.)</w:t>
      </w:r>
      <w:r>
        <w:rPr>
          <w:rStyle w:val="CommentReference"/>
        </w:rPr>
        <w:annotationRef/>
      </w:r>
    </w:p>
  </w:comment>
  <w:comment w:id="592" w:author="Author" w:initials="A">
    <w:p w14:paraId="74754D46" w14:textId="14785BB4" w:rsidR="00DD077A" w:rsidRDefault="00DD077A">
      <w:pPr>
        <w:pStyle w:val="CommentText"/>
      </w:pPr>
      <w:r>
        <w:rPr>
          <w:rStyle w:val="CommentReference"/>
        </w:rPr>
        <w:annotationRef/>
      </w:r>
      <w:r>
        <w:t>Propose to define boundary conditions of reactive power capability for Type B PPMs</w:t>
      </w:r>
      <w:r w:rsidR="00704FCB">
        <w:t xml:space="preserve"> in accordance with the Most Stringent requirements defined in EN 50549-2</w:t>
      </w:r>
    </w:p>
  </w:comment>
  <w:comment w:id="608" w:author="Author" w:initials="A">
    <w:p w14:paraId="0228D364" w14:textId="14A244DA" w:rsidR="00F811C2" w:rsidRDefault="00F811C2">
      <w:pPr>
        <w:pStyle w:val="CommentText"/>
      </w:pPr>
      <w:r>
        <w:rPr>
          <w:rStyle w:val="CommentReference"/>
        </w:rPr>
        <w:annotationRef/>
      </w:r>
      <w:r w:rsidR="00C91984">
        <w:t xml:space="preserve">Figure 8 is modified to </w:t>
      </w:r>
      <w:r w:rsidR="00704FCB">
        <w:t>align with same Fixed Outer Envelope as Figure 7.</w:t>
      </w:r>
    </w:p>
  </w:comment>
  <w:comment w:id="613" w:author="Author" w:initials="A">
    <w:p w14:paraId="37D8D32A" w14:textId="655C35E2" w:rsidR="00261BED" w:rsidRDefault="00261BED" w:rsidP="00261BED">
      <w:pPr>
        <w:pStyle w:val="CommentText"/>
      </w:pPr>
      <w:r>
        <w:rPr>
          <w:rStyle w:val="CommentReference"/>
        </w:rPr>
        <w:annotationRef/>
      </w:r>
      <w:r>
        <w:t>Alternative U-Q/Pmax profile proposed for PPMs.</w:t>
      </w:r>
    </w:p>
    <w:p w14:paraId="1429B8B2" w14:textId="6A9743E4" w:rsidR="00261BED" w:rsidRDefault="00261BED" w:rsidP="00261BED">
      <w:pPr>
        <w:pStyle w:val="CommentText"/>
      </w:pPr>
      <w:r>
        <w:t>Justification for this proposal:</w:t>
      </w:r>
    </w:p>
    <w:p w14:paraId="1F9F2E40" w14:textId="77777777" w:rsidR="00261BED" w:rsidRDefault="00261BED" w:rsidP="00261BED">
      <w:pPr>
        <w:pStyle w:val="CommentText"/>
      </w:pPr>
      <w:r>
        <w:t>1.Preamble 24 states „Reactive power production….might not be necessary”</w:t>
      </w:r>
    </w:p>
    <w:p w14:paraId="70D79B92" w14:textId="667591D3" w:rsidR="00261BED" w:rsidRDefault="00261BED" w:rsidP="00261BED">
      <w:pPr>
        <w:pStyle w:val="CommentText"/>
      </w:pPr>
      <w:r>
        <w:t>2. A highly under-excited operation at voltages lower than the nominal grid voltage and vice-versa acts against stabilizing the grid voltage profile.</w:t>
      </w:r>
    </w:p>
    <w:p w14:paraId="05E3F8F2" w14:textId="02C65530" w:rsidR="00261BED" w:rsidRDefault="00261BED" w:rsidP="00261BED">
      <w:pPr>
        <w:pStyle w:val="CommentText"/>
      </w:pPr>
      <w:r>
        <w:t>3. The outer profile is wider than the “most stringent” requirements defined in EN 50549-2.</w:t>
      </w:r>
    </w:p>
  </w:comment>
  <w:comment w:id="614" w:author="Author" w:initials="A">
    <w:p w14:paraId="643CB8E9" w14:textId="5FEFB101" w:rsidR="0069088F" w:rsidRDefault="0069088F">
      <w:pPr>
        <w:pStyle w:val="CommentText"/>
      </w:pPr>
      <w:r>
        <w:rPr>
          <w:rStyle w:val="CommentReference"/>
        </w:rPr>
        <w:annotationRef/>
      </w:r>
      <w:r>
        <w:t>Refer to EG HCF recommendations for proposed changes in this Chapter (propose placeholder, but without specific text proposal)</w:t>
      </w:r>
    </w:p>
  </w:comment>
  <w:comment w:id="621" w:author="Author" w:initials="A">
    <w:p w14:paraId="7EAF57B2" w14:textId="7A55AE77" w:rsidR="00990F5C" w:rsidRDefault="00990F5C">
      <w:pPr>
        <w:pStyle w:val="CommentText"/>
      </w:pPr>
      <w:r>
        <w:rPr>
          <w:rStyle w:val="CommentReference"/>
        </w:rPr>
        <w:annotationRef/>
      </w:r>
      <w:r>
        <w:t>Requirements will be defined by EG HCF recommendations….propose placeholder, but without specific text proposal</w:t>
      </w:r>
      <w:r w:rsidR="00700CB7">
        <w:t>.</w:t>
      </w:r>
    </w:p>
  </w:comment>
  <w:comment w:id="628" w:author="Author" w:initials="A">
    <w:p w14:paraId="2CD9E5EF" w14:textId="6ABCFB13" w:rsidR="00FC48D7" w:rsidRDefault="00FC48D7">
      <w:pPr>
        <w:pStyle w:val="CommentText"/>
      </w:pPr>
      <w:r>
        <w:rPr>
          <w:rStyle w:val="CommentReference"/>
        </w:rPr>
        <w:annotationRef/>
      </w:r>
      <w:r>
        <w:t xml:space="preserve">Propose that generic model </w:t>
      </w:r>
      <w:r w:rsidR="008A24A9">
        <w:t>block diagram or multiple simulation software should be accepted.</w:t>
      </w:r>
    </w:p>
  </w:comment>
  <w:comment w:id="645" w:author="Author" w:initials="A">
    <w:p w14:paraId="44130D4E" w14:textId="355FB08F" w:rsidR="00700CB7" w:rsidRDefault="00700CB7">
      <w:pPr>
        <w:pStyle w:val="CommentText"/>
      </w:pPr>
      <w:r>
        <w:rPr>
          <w:rStyle w:val="CommentReference"/>
        </w:rPr>
        <w:annotationRef/>
      </w:r>
      <w:r>
        <w:t>Refer to EG HCF recommendations for proposed changes in this Chapter</w:t>
      </w:r>
      <w:r w:rsidR="008A24A9">
        <w:t xml:space="preserve"> (propose placeholder, but without specific text proposal)</w:t>
      </w:r>
    </w:p>
  </w:comment>
  <w:comment w:id="646" w:author="Author" w:initials="A">
    <w:p w14:paraId="42EC509C" w14:textId="08D4754A" w:rsidR="00700CB7" w:rsidRDefault="00700CB7">
      <w:pPr>
        <w:pStyle w:val="CommentText"/>
      </w:pPr>
      <w:r>
        <w:rPr>
          <w:rStyle w:val="CommentReference"/>
        </w:rPr>
        <w:annotationRef/>
      </w:r>
      <w:r>
        <w:t>Refer to EG HCF recommendations for proposed changes in this Chapter</w:t>
      </w:r>
      <w:r w:rsidR="008A24A9">
        <w:t xml:space="preserve"> (propose placeholder, but without specific text proposal)</w:t>
      </w:r>
    </w:p>
  </w:comment>
  <w:comment w:id="648" w:author="Author" w:initials="A">
    <w:p w14:paraId="12FD4444" w14:textId="41E15524" w:rsidR="00072571" w:rsidRDefault="00072571">
      <w:pPr>
        <w:pStyle w:val="CommentText"/>
      </w:pPr>
      <w:r>
        <w:rPr>
          <w:rStyle w:val="CommentReference"/>
        </w:rPr>
        <w:annotationRef/>
      </w:r>
      <w:r>
        <w:t xml:space="preserve">Proposal that </w:t>
      </w:r>
      <w:r w:rsidR="007820D5">
        <w:t>regulatory authorities should publish information on how to submit a derogation request.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B9994A" w15:done="0"/>
  <w15:commentEx w15:paraId="633F7F07" w15:done="0"/>
  <w15:commentEx w15:paraId="21E29E49" w15:done="0"/>
  <w15:commentEx w15:paraId="6CDB3990" w15:done="0"/>
  <w15:commentEx w15:paraId="60EED1B0" w15:done="0"/>
  <w15:commentEx w15:paraId="299AF2D0" w15:done="0"/>
  <w15:commentEx w15:paraId="0C15FD78" w15:done="0"/>
  <w15:commentEx w15:paraId="6FD24D2C" w15:done="0"/>
  <w15:commentEx w15:paraId="021EC67F" w15:done="0"/>
  <w15:commentEx w15:paraId="1E25461A" w15:done="0"/>
  <w15:commentEx w15:paraId="16E16484" w15:done="0"/>
  <w15:commentEx w15:paraId="7C80171A" w15:done="0"/>
  <w15:commentEx w15:paraId="70008FE9" w15:done="0"/>
  <w15:commentEx w15:paraId="587A5B5B" w15:done="0"/>
  <w15:commentEx w15:paraId="35E28501" w15:done="0"/>
  <w15:commentEx w15:paraId="64B1488B" w15:done="0"/>
  <w15:commentEx w15:paraId="7A2CE6C3" w15:done="0"/>
  <w15:commentEx w15:paraId="74754D46" w15:done="0"/>
  <w15:commentEx w15:paraId="0228D364" w15:done="0"/>
  <w15:commentEx w15:paraId="05E3F8F2" w15:done="0"/>
  <w15:commentEx w15:paraId="643CB8E9" w15:done="0"/>
  <w15:commentEx w15:paraId="7EAF57B2" w15:done="0"/>
  <w15:commentEx w15:paraId="2CD9E5EF" w15:done="0"/>
  <w15:commentEx w15:paraId="44130D4E" w15:done="0"/>
  <w15:commentEx w15:paraId="42EC509C" w15:done="0"/>
  <w15:commentEx w15:paraId="12FD44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8F1EF" w16cex:dateUtc="2022-11-11T16:08:00Z"/>
  <w16cex:commentExtensible w16cex:durableId="2718F21E" w16cex:dateUtc="2022-11-11T16:09:00Z"/>
  <w16cex:commentExtensible w16cex:durableId="271FC24F" w16cex:dateUtc="2022-11-16T20:10:00Z"/>
  <w16cex:commentExtensible w16cex:durableId="2718F67F" w16cex:dateUtc="2022-11-11T16:27:00Z"/>
  <w16cex:commentExtensible w16cex:durableId="27174688" w16cex:dateUtc="2022-11-10T09:44:00Z"/>
  <w16cex:commentExtensible w16cex:durableId="272F6C86" w16cex:dateUtc="2022-11-28T17:21:00Z"/>
  <w16cex:commentExtensible w16cex:durableId="2720CC01" w16cex:dateUtc="2022-11-17T15:04:00Z"/>
  <w16cex:commentExtensible w16cex:durableId="2721D806" w16cex:dateUtc="2022-11-18T10:08:00Z"/>
  <w16cex:commentExtensible w16cex:durableId="272226B2" w16cex:dateUtc="2022-11-18T15:43:00Z"/>
  <w16cex:commentExtensible w16cex:durableId="271F4762" w16cex:dateUtc="2022-11-16T11:26:00Z"/>
  <w16cex:commentExtensible w16cex:durableId="271FCA54" w16cex:dateUtc="2022-11-16T20:45:00Z"/>
  <w16cex:commentExtensible w16cex:durableId="2720CDCA" w16cex:dateUtc="2022-11-17T15:12:00Z"/>
  <w16cex:commentExtensible w16cex:durableId="2721DE34" w16cex:dateUtc="2022-11-18T10:34:00Z"/>
  <w16cex:commentExtensible w16cex:durableId="2720CE6D" w16cex:dateUtc="2022-11-17T15:14:00Z"/>
  <w16cex:commentExtensible w16cex:durableId="2720CEB1" w16cex:dateUtc="2022-11-17T15:16:00Z"/>
  <w16cex:commentExtensible w16cex:durableId="2720A219" w16cex:dateUtc="2022-11-17T12:05:00Z"/>
  <w16cex:commentExtensible w16cex:durableId="2720CF08" w16cex:dateUtc="2022-11-17T15:17:00Z"/>
  <w16cex:commentExtensible w16cex:durableId="2720CF4A" w16cex:dateUtc="2022-11-17T15:18:00Z"/>
  <w16cex:commentExtensible w16cex:durableId="2720A321" w16cex:dateUtc="2022-11-17T12:10:00Z"/>
  <w16cex:commentExtensible w16cex:durableId="27285ACA" w16cex:dateUtc="2022-11-23T08:39:00Z"/>
  <w16cex:commentExtensible w16cex:durableId="2721DF30" w16cex:dateUtc="2022-11-18T10:38:00Z"/>
  <w16cex:commentExtensible w16cex:durableId="27207CDF" w16cex:dateUtc="2022-11-17T09:26:00Z"/>
  <w16cex:commentExtensible w16cex:durableId="2720CF99" w16cex:dateUtc="2022-11-17T15:19:00Z"/>
  <w16cex:commentExtensible w16cex:durableId="27207D1C" w16cex:dateUtc="2022-11-17T09:27:00Z"/>
  <w16cex:commentExtensible w16cex:durableId="27207D39" w16cex:dateUtc="2022-11-17T09:28:00Z"/>
  <w16cex:commentExtensible w16cex:durableId="2720D06A" w16cex:dateUtc="2022-11-17T1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B9994A" w16cid:durableId="2718F1EF"/>
  <w16cid:commentId w16cid:paraId="633F7F07" w16cid:durableId="2718F21E"/>
  <w16cid:commentId w16cid:paraId="21E29E49" w16cid:durableId="271FC24F"/>
  <w16cid:commentId w16cid:paraId="6CDB3990" w16cid:durableId="2718F67F"/>
  <w16cid:commentId w16cid:paraId="60EED1B0" w16cid:durableId="27174688"/>
  <w16cid:commentId w16cid:paraId="299AF2D0" w16cid:durableId="272F6C86"/>
  <w16cid:commentId w16cid:paraId="0C15FD78" w16cid:durableId="2720CC01"/>
  <w16cid:commentId w16cid:paraId="6FD24D2C" w16cid:durableId="2721D806"/>
  <w16cid:commentId w16cid:paraId="021EC67F" w16cid:durableId="272226B2"/>
  <w16cid:commentId w16cid:paraId="1E25461A" w16cid:durableId="271F4762"/>
  <w16cid:commentId w16cid:paraId="16E16484" w16cid:durableId="271FCA54"/>
  <w16cid:commentId w16cid:paraId="7C80171A" w16cid:durableId="2720CDCA"/>
  <w16cid:commentId w16cid:paraId="70008FE9" w16cid:durableId="2721DE34"/>
  <w16cid:commentId w16cid:paraId="587A5B5B" w16cid:durableId="2720CE6D"/>
  <w16cid:commentId w16cid:paraId="35E28501" w16cid:durableId="2720CEB1"/>
  <w16cid:commentId w16cid:paraId="64B1488B" w16cid:durableId="2720A219"/>
  <w16cid:commentId w16cid:paraId="7A2CE6C3" w16cid:durableId="2720CF08"/>
  <w16cid:commentId w16cid:paraId="74754D46" w16cid:durableId="2720CF4A"/>
  <w16cid:commentId w16cid:paraId="0228D364" w16cid:durableId="2720A321"/>
  <w16cid:commentId w16cid:paraId="05E3F8F2" w16cid:durableId="27285ACA"/>
  <w16cid:commentId w16cid:paraId="643CB8E9" w16cid:durableId="2721DF30"/>
  <w16cid:commentId w16cid:paraId="7EAF57B2" w16cid:durableId="27207CDF"/>
  <w16cid:commentId w16cid:paraId="2CD9E5EF" w16cid:durableId="2720CF99"/>
  <w16cid:commentId w16cid:paraId="44130D4E" w16cid:durableId="27207D1C"/>
  <w16cid:commentId w16cid:paraId="42EC509C" w16cid:durableId="27207D39"/>
  <w16cid:commentId w16cid:paraId="12FD4444" w16cid:durableId="2720D0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A47AE" w14:textId="77777777" w:rsidR="003B215F" w:rsidRDefault="003B215F" w:rsidP="00F11078">
      <w:pPr>
        <w:spacing w:after="0" w:line="240" w:lineRule="auto"/>
      </w:pPr>
      <w:r>
        <w:separator/>
      </w:r>
    </w:p>
  </w:endnote>
  <w:endnote w:type="continuationSeparator" w:id="0">
    <w:p w14:paraId="1A5CDFB4" w14:textId="77777777" w:rsidR="003B215F" w:rsidRDefault="003B215F" w:rsidP="00F11078">
      <w:pPr>
        <w:spacing w:after="0" w:line="240" w:lineRule="auto"/>
      </w:pPr>
      <w:r>
        <w:continuationSeparator/>
      </w:r>
    </w:p>
  </w:endnote>
  <w:endnote w:type="continuationNotice" w:id="1">
    <w:p w14:paraId="027F5460" w14:textId="77777777" w:rsidR="003B215F" w:rsidRDefault="003B21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8652" w14:textId="2890B485" w:rsidR="00F11078" w:rsidRDefault="004A6DE4">
    <w:pPr>
      <w:pStyle w:val="Footer"/>
    </w:pPr>
    <w:r>
      <w:rPr>
        <w:noProof/>
        <w:lang w:eastAsia="en-GB"/>
      </w:rPr>
      <mc:AlternateContent>
        <mc:Choice Requires="wps">
          <w:drawing>
            <wp:anchor distT="0" distB="0" distL="114300" distR="114300" simplePos="0" relativeHeight="251658240" behindDoc="0" locked="0" layoutInCell="0" allowOverlap="1" wp14:anchorId="6BA8E654" wp14:editId="39EF3352">
              <wp:simplePos x="0" y="0"/>
              <wp:positionH relativeFrom="page">
                <wp:posOffset>0</wp:posOffset>
              </wp:positionH>
              <wp:positionV relativeFrom="page">
                <wp:posOffset>10227945</wp:posOffset>
              </wp:positionV>
              <wp:extent cx="10572115" cy="273685"/>
              <wp:effectExtent l="0" t="0" r="635" b="4445"/>
              <wp:wrapNone/>
              <wp:docPr id="2" name="MSIPCM3f3742a5a60f419f023330f3" descr="{&quot;HashCode&quot;:135238423,&quot;Height&quot;:841.0,&quot;Width&quot;:83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11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91F19" w14:textId="124AE238" w:rsidR="004A6DE4" w:rsidRPr="004A6DE4" w:rsidRDefault="004A6DE4" w:rsidP="004A6DE4">
                          <w:pPr>
                            <w:spacing w:after="0"/>
                            <w:rPr>
                              <w:rFonts w:ascii="Calibri" w:hAnsi="Calibri" w:cs="Calibri"/>
                              <w:color w:val="737373"/>
                              <w:sz w:val="20"/>
                            </w:rPr>
                          </w:pPr>
                          <w:r w:rsidRPr="004A6DE4">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8E654" id="_x0000_t202" coordsize="21600,21600" o:spt="202" path="m,l,21600r21600,l21600,xe">
              <v:stroke joinstyle="miter"/>
              <v:path gradientshapeok="t" o:connecttype="rect"/>
            </v:shapetype>
            <v:shape id="MSIPCM3f3742a5a60f419f023330f3" o:spid="_x0000_s1026" type="#_x0000_t202" alt="{&quot;HashCode&quot;:135238423,&quot;Height&quot;:841.0,&quot;Width&quot;:832.0,&quot;Placement&quot;:&quot;Footer&quot;,&quot;Index&quot;:&quot;Primary&quot;,&quot;Section&quot;:1,&quot;Top&quot;:0.0,&quot;Left&quot;:0.0}" style="position:absolute;margin-left:0;margin-top:805.35pt;width:832.45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" o:allowincell="f" filled="f" stroked="f">
              <v:textbox inset="20pt,0,,0">
                <w:txbxContent>
                  <w:p w14:paraId="49991F19" w14:textId="124AE238" w:rsidR="004A6DE4" w:rsidRPr="004A6DE4" w:rsidRDefault="004A6DE4" w:rsidP="004A6DE4">
                    <w:pPr>
                      <w:spacing w:after="0"/>
                      <w:rPr>
                        <w:rFonts w:ascii="Calibri" w:hAnsi="Calibri" w:cs="Calibri"/>
                        <w:color w:val="737373"/>
                        <w:sz w:val="20"/>
                      </w:rPr>
                    </w:pPr>
                    <w:r w:rsidRPr="004A6DE4">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3317A" w14:textId="77777777" w:rsidR="003B215F" w:rsidRDefault="003B215F" w:rsidP="00F11078">
      <w:pPr>
        <w:spacing w:after="0" w:line="240" w:lineRule="auto"/>
      </w:pPr>
      <w:r>
        <w:separator/>
      </w:r>
    </w:p>
  </w:footnote>
  <w:footnote w:type="continuationSeparator" w:id="0">
    <w:p w14:paraId="0C708117" w14:textId="77777777" w:rsidR="003B215F" w:rsidRDefault="003B215F" w:rsidP="00F11078">
      <w:pPr>
        <w:spacing w:after="0" w:line="240" w:lineRule="auto"/>
      </w:pPr>
      <w:r>
        <w:continuationSeparator/>
      </w:r>
    </w:p>
  </w:footnote>
  <w:footnote w:type="continuationNotice" w:id="1">
    <w:p w14:paraId="6A33FEDD" w14:textId="77777777" w:rsidR="003B215F" w:rsidRDefault="003B215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006B0"/>
    <w:multiLevelType w:val="hybridMultilevel"/>
    <w:tmpl w:val="965E1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97249E"/>
    <w:multiLevelType w:val="hybridMultilevel"/>
    <w:tmpl w:val="AFB42190"/>
    <w:lvl w:ilvl="0" w:tplc="1B7260F0">
      <w:start w:val="78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E9488B"/>
    <w:multiLevelType w:val="hybridMultilevel"/>
    <w:tmpl w:val="71240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FE36BA"/>
    <w:multiLevelType w:val="hybridMultilevel"/>
    <w:tmpl w:val="6C487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C23BA0"/>
    <w:multiLevelType w:val="hybridMultilevel"/>
    <w:tmpl w:val="3BA0BF0A"/>
    <w:lvl w:ilvl="0" w:tplc="1B7260F0">
      <w:start w:val="7846"/>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E466F7"/>
    <w:multiLevelType w:val="hybridMultilevel"/>
    <w:tmpl w:val="32AAF39C"/>
    <w:lvl w:ilvl="0" w:tplc="1B7260F0">
      <w:start w:val="78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20"/>
  <w:hyphenationZone w:val="425"/>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02F2E"/>
    <w:rsid w:val="0000403F"/>
    <w:rsid w:val="00012DEA"/>
    <w:rsid w:val="000246B8"/>
    <w:rsid w:val="00025FB0"/>
    <w:rsid w:val="000321D9"/>
    <w:rsid w:val="0003586B"/>
    <w:rsid w:val="0004682C"/>
    <w:rsid w:val="00050A7C"/>
    <w:rsid w:val="000542EB"/>
    <w:rsid w:val="00056915"/>
    <w:rsid w:val="00056D62"/>
    <w:rsid w:val="000577A0"/>
    <w:rsid w:val="00060948"/>
    <w:rsid w:val="0006095B"/>
    <w:rsid w:val="00072571"/>
    <w:rsid w:val="00072F09"/>
    <w:rsid w:val="00075A8E"/>
    <w:rsid w:val="000764BB"/>
    <w:rsid w:val="00076D9F"/>
    <w:rsid w:val="000830DA"/>
    <w:rsid w:val="00085911"/>
    <w:rsid w:val="00095509"/>
    <w:rsid w:val="000A1490"/>
    <w:rsid w:val="000A61DC"/>
    <w:rsid w:val="000B552C"/>
    <w:rsid w:val="000C3DCA"/>
    <w:rsid w:val="000C461D"/>
    <w:rsid w:val="000C4DB8"/>
    <w:rsid w:val="000C517F"/>
    <w:rsid w:val="000C7546"/>
    <w:rsid w:val="000D533A"/>
    <w:rsid w:val="000D6B18"/>
    <w:rsid w:val="000D7B2C"/>
    <w:rsid w:val="000E0DF4"/>
    <w:rsid w:val="000E4159"/>
    <w:rsid w:val="000E76CF"/>
    <w:rsid w:val="000F24FB"/>
    <w:rsid w:val="000F26FD"/>
    <w:rsid w:val="00107812"/>
    <w:rsid w:val="001102F0"/>
    <w:rsid w:val="001111D9"/>
    <w:rsid w:val="0011182B"/>
    <w:rsid w:val="00112CA9"/>
    <w:rsid w:val="0011573B"/>
    <w:rsid w:val="00117D14"/>
    <w:rsid w:val="00121365"/>
    <w:rsid w:val="001213AF"/>
    <w:rsid w:val="001219AF"/>
    <w:rsid w:val="00122A69"/>
    <w:rsid w:val="001271D8"/>
    <w:rsid w:val="001312BD"/>
    <w:rsid w:val="001354EE"/>
    <w:rsid w:val="00140730"/>
    <w:rsid w:val="00141249"/>
    <w:rsid w:val="00157B42"/>
    <w:rsid w:val="00166B7F"/>
    <w:rsid w:val="00166EED"/>
    <w:rsid w:val="0018002F"/>
    <w:rsid w:val="00180206"/>
    <w:rsid w:val="00184BD5"/>
    <w:rsid w:val="00194530"/>
    <w:rsid w:val="001960A5"/>
    <w:rsid w:val="00196562"/>
    <w:rsid w:val="001A0386"/>
    <w:rsid w:val="001A427E"/>
    <w:rsid w:val="001A5398"/>
    <w:rsid w:val="001B02D2"/>
    <w:rsid w:val="001B0BEF"/>
    <w:rsid w:val="001B7B2C"/>
    <w:rsid w:val="001C11A9"/>
    <w:rsid w:val="001D0022"/>
    <w:rsid w:val="001D0D7F"/>
    <w:rsid w:val="001D1221"/>
    <w:rsid w:val="001E34AE"/>
    <w:rsid w:val="001E6FAA"/>
    <w:rsid w:val="001F3906"/>
    <w:rsid w:val="001F3B43"/>
    <w:rsid w:val="001F4F79"/>
    <w:rsid w:val="001F734F"/>
    <w:rsid w:val="002008DF"/>
    <w:rsid w:val="002011A6"/>
    <w:rsid w:val="002015EC"/>
    <w:rsid w:val="00207AA2"/>
    <w:rsid w:val="00221A41"/>
    <w:rsid w:val="002235E5"/>
    <w:rsid w:val="002235E9"/>
    <w:rsid w:val="00244E11"/>
    <w:rsid w:val="0024715E"/>
    <w:rsid w:val="00261BED"/>
    <w:rsid w:val="0026269B"/>
    <w:rsid w:val="00264A39"/>
    <w:rsid w:val="00275D18"/>
    <w:rsid w:val="00277E2C"/>
    <w:rsid w:val="00281888"/>
    <w:rsid w:val="00287640"/>
    <w:rsid w:val="0029362B"/>
    <w:rsid w:val="002939FC"/>
    <w:rsid w:val="00296131"/>
    <w:rsid w:val="002A01E0"/>
    <w:rsid w:val="002A2D27"/>
    <w:rsid w:val="002A2EAB"/>
    <w:rsid w:val="002A37AC"/>
    <w:rsid w:val="002A43E1"/>
    <w:rsid w:val="002A5D58"/>
    <w:rsid w:val="002A6767"/>
    <w:rsid w:val="002B03EE"/>
    <w:rsid w:val="002B2011"/>
    <w:rsid w:val="002C4E1C"/>
    <w:rsid w:val="002D0CD6"/>
    <w:rsid w:val="002D1687"/>
    <w:rsid w:val="002D7BCC"/>
    <w:rsid w:val="002E034B"/>
    <w:rsid w:val="002E4F39"/>
    <w:rsid w:val="002E5200"/>
    <w:rsid w:val="002F02F8"/>
    <w:rsid w:val="002F215D"/>
    <w:rsid w:val="002F5F2A"/>
    <w:rsid w:val="00303144"/>
    <w:rsid w:val="003048DC"/>
    <w:rsid w:val="00305C34"/>
    <w:rsid w:val="00307EE5"/>
    <w:rsid w:val="00311B3B"/>
    <w:rsid w:val="00320F66"/>
    <w:rsid w:val="003213A8"/>
    <w:rsid w:val="0032396B"/>
    <w:rsid w:val="00340D90"/>
    <w:rsid w:val="0034111F"/>
    <w:rsid w:val="00341929"/>
    <w:rsid w:val="00343899"/>
    <w:rsid w:val="00347029"/>
    <w:rsid w:val="0035171B"/>
    <w:rsid w:val="00352A89"/>
    <w:rsid w:val="00363A75"/>
    <w:rsid w:val="003643ED"/>
    <w:rsid w:val="003669DA"/>
    <w:rsid w:val="00366A96"/>
    <w:rsid w:val="00367D04"/>
    <w:rsid w:val="00370F67"/>
    <w:rsid w:val="003717DF"/>
    <w:rsid w:val="00371DD2"/>
    <w:rsid w:val="00372C6E"/>
    <w:rsid w:val="00373330"/>
    <w:rsid w:val="0037333D"/>
    <w:rsid w:val="00382E63"/>
    <w:rsid w:val="00385784"/>
    <w:rsid w:val="00385DF6"/>
    <w:rsid w:val="00386B94"/>
    <w:rsid w:val="00392957"/>
    <w:rsid w:val="00393312"/>
    <w:rsid w:val="003B215F"/>
    <w:rsid w:val="003B5C30"/>
    <w:rsid w:val="003B5EE1"/>
    <w:rsid w:val="003B6F6E"/>
    <w:rsid w:val="003B7AE9"/>
    <w:rsid w:val="003C3392"/>
    <w:rsid w:val="003C4D74"/>
    <w:rsid w:val="003C77F4"/>
    <w:rsid w:val="003D064C"/>
    <w:rsid w:val="003D45E5"/>
    <w:rsid w:val="003E316F"/>
    <w:rsid w:val="003E5761"/>
    <w:rsid w:val="003E5A92"/>
    <w:rsid w:val="003E5BAA"/>
    <w:rsid w:val="003E6294"/>
    <w:rsid w:val="003E7835"/>
    <w:rsid w:val="003F0B0F"/>
    <w:rsid w:val="003F4F76"/>
    <w:rsid w:val="004025CF"/>
    <w:rsid w:val="00403A76"/>
    <w:rsid w:val="00414C93"/>
    <w:rsid w:val="00420833"/>
    <w:rsid w:val="00423E6E"/>
    <w:rsid w:val="004252B3"/>
    <w:rsid w:val="00425556"/>
    <w:rsid w:val="00431689"/>
    <w:rsid w:val="00432E3F"/>
    <w:rsid w:val="00435303"/>
    <w:rsid w:val="00443CFB"/>
    <w:rsid w:val="00446DE5"/>
    <w:rsid w:val="00450AB7"/>
    <w:rsid w:val="00453366"/>
    <w:rsid w:val="00463E95"/>
    <w:rsid w:val="00464130"/>
    <w:rsid w:val="004728C5"/>
    <w:rsid w:val="004918C6"/>
    <w:rsid w:val="00493239"/>
    <w:rsid w:val="00497B65"/>
    <w:rsid w:val="004A0591"/>
    <w:rsid w:val="004A355D"/>
    <w:rsid w:val="004A4418"/>
    <w:rsid w:val="004A4BA0"/>
    <w:rsid w:val="004A55C9"/>
    <w:rsid w:val="004A6DE4"/>
    <w:rsid w:val="004B0E9B"/>
    <w:rsid w:val="004B1B94"/>
    <w:rsid w:val="004B7220"/>
    <w:rsid w:val="004C183E"/>
    <w:rsid w:val="004C1E9E"/>
    <w:rsid w:val="004C2247"/>
    <w:rsid w:val="004C3D9C"/>
    <w:rsid w:val="004C7B67"/>
    <w:rsid w:val="004C7D61"/>
    <w:rsid w:val="004D0D90"/>
    <w:rsid w:val="004D274A"/>
    <w:rsid w:val="004E7FD8"/>
    <w:rsid w:val="00500717"/>
    <w:rsid w:val="005010FE"/>
    <w:rsid w:val="00505162"/>
    <w:rsid w:val="00513A86"/>
    <w:rsid w:val="00513EE3"/>
    <w:rsid w:val="005140BB"/>
    <w:rsid w:val="005156BB"/>
    <w:rsid w:val="005207E2"/>
    <w:rsid w:val="005239ED"/>
    <w:rsid w:val="005321F6"/>
    <w:rsid w:val="0053416D"/>
    <w:rsid w:val="00540DEC"/>
    <w:rsid w:val="00540E50"/>
    <w:rsid w:val="005416D2"/>
    <w:rsid w:val="00542AFF"/>
    <w:rsid w:val="00545D76"/>
    <w:rsid w:val="005465B4"/>
    <w:rsid w:val="00546DDF"/>
    <w:rsid w:val="00552C8A"/>
    <w:rsid w:val="00565679"/>
    <w:rsid w:val="00567133"/>
    <w:rsid w:val="005702DC"/>
    <w:rsid w:val="0057080A"/>
    <w:rsid w:val="005709BF"/>
    <w:rsid w:val="00571264"/>
    <w:rsid w:val="005715C3"/>
    <w:rsid w:val="00572FE6"/>
    <w:rsid w:val="00584C93"/>
    <w:rsid w:val="005854D4"/>
    <w:rsid w:val="00585D9E"/>
    <w:rsid w:val="005941DD"/>
    <w:rsid w:val="005960EC"/>
    <w:rsid w:val="005A7D32"/>
    <w:rsid w:val="005C26C8"/>
    <w:rsid w:val="005D0AFF"/>
    <w:rsid w:val="005D1FE5"/>
    <w:rsid w:val="005D692F"/>
    <w:rsid w:val="005E19F2"/>
    <w:rsid w:val="005E206A"/>
    <w:rsid w:val="005E3226"/>
    <w:rsid w:val="005E7F29"/>
    <w:rsid w:val="005F2CA9"/>
    <w:rsid w:val="005F2FEC"/>
    <w:rsid w:val="005F68D5"/>
    <w:rsid w:val="005F6A8B"/>
    <w:rsid w:val="00603DBD"/>
    <w:rsid w:val="006043EE"/>
    <w:rsid w:val="006073B9"/>
    <w:rsid w:val="00610906"/>
    <w:rsid w:val="00617F47"/>
    <w:rsid w:val="00623711"/>
    <w:rsid w:val="00623DC0"/>
    <w:rsid w:val="0062484B"/>
    <w:rsid w:val="0062733B"/>
    <w:rsid w:val="006348D9"/>
    <w:rsid w:val="006418D9"/>
    <w:rsid w:val="00651911"/>
    <w:rsid w:val="00652E07"/>
    <w:rsid w:val="00654E95"/>
    <w:rsid w:val="00663358"/>
    <w:rsid w:val="00671430"/>
    <w:rsid w:val="006716CD"/>
    <w:rsid w:val="006800C9"/>
    <w:rsid w:val="0068667C"/>
    <w:rsid w:val="0069088F"/>
    <w:rsid w:val="006950F1"/>
    <w:rsid w:val="00695FD7"/>
    <w:rsid w:val="0069646D"/>
    <w:rsid w:val="006A3876"/>
    <w:rsid w:val="006A440B"/>
    <w:rsid w:val="006A518E"/>
    <w:rsid w:val="006A6A7D"/>
    <w:rsid w:val="006B1D8F"/>
    <w:rsid w:val="006B3323"/>
    <w:rsid w:val="006C6E76"/>
    <w:rsid w:val="006D5D66"/>
    <w:rsid w:val="006E52EA"/>
    <w:rsid w:val="006E72DE"/>
    <w:rsid w:val="006F0D33"/>
    <w:rsid w:val="00700CB7"/>
    <w:rsid w:val="00702959"/>
    <w:rsid w:val="00704FCB"/>
    <w:rsid w:val="0071171E"/>
    <w:rsid w:val="007218A2"/>
    <w:rsid w:val="00727F19"/>
    <w:rsid w:val="0073195C"/>
    <w:rsid w:val="007322A3"/>
    <w:rsid w:val="00733AF1"/>
    <w:rsid w:val="00741926"/>
    <w:rsid w:val="00743A56"/>
    <w:rsid w:val="007469D0"/>
    <w:rsid w:val="0075347A"/>
    <w:rsid w:val="00761C43"/>
    <w:rsid w:val="007621A4"/>
    <w:rsid w:val="007647FE"/>
    <w:rsid w:val="007740F6"/>
    <w:rsid w:val="00777244"/>
    <w:rsid w:val="007820D5"/>
    <w:rsid w:val="00782EC2"/>
    <w:rsid w:val="007830CB"/>
    <w:rsid w:val="00785116"/>
    <w:rsid w:val="007877A6"/>
    <w:rsid w:val="0079260F"/>
    <w:rsid w:val="007979B8"/>
    <w:rsid w:val="007A2610"/>
    <w:rsid w:val="007A3F1C"/>
    <w:rsid w:val="007A5248"/>
    <w:rsid w:val="007B4FCD"/>
    <w:rsid w:val="007B6252"/>
    <w:rsid w:val="007D29DD"/>
    <w:rsid w:val="007D5811"/>
    <w:rsid w:val="007E17F9"/>
    <w:rsid w:val="007E433B"/>
    <w:rsid w:val="007E52BE"/>
    <w:rsid w:val="007E72ED"/>
    <w:rsid w:val="00802AF0"/>
    <w:rsid w:val="00806837"/>
    <w:rsid w:val="00812EA4"/>
    <w:rsid w:val="008146C9"/>
    <w:rsid w:val="00820E13"/>
    <w:rsid w:val="00820E66"/>
    <w:rsid w:val="00827D43"/>
    <w:rsid w:val="00835CC9"/>
    <w:rsid w:val="00836D07"/>
    <w:rsid w:val="00837124"/>
    <w:rsid w:val="008404EC"/>
    <w:rsid w:val="00845ED8"/>
    <w:rsid w:val="0085141F"/>
    <w:rsid w:val="00851FF6"/>
    <w:rsid w:val="00853880"/>
    <w:rsid w:val="00854705"/>
    <w:rsid w:val="008568F4"/>
    <w:rsid w:val="00857CA9"/>
    <w:rsid w:val="00861243"/>
    <w:rsid w:val="00862B98"/>
    <w:rsid w:val="008655AD"/>
    <w:rsid w:val="008662C9"/>
    <w:rsid w:val="00866831"/>
    <w:rsid w:val="008773F1"/>
    <w:rsid w:val="0088034C"/>
    <w:rsid w:val="008836CD"/>
    <w:rsid w:val="00886881"/>
    <w:rsid w:val="00891507"/>
    <w:rsid w:val="00892E18"/>
    <w:rsid w:val="008958AF"/>
    <w:rsid w:val="0089616F"/>
    <w:rsid w:val="008A24A9"/>
    <w:rsid w:val="008A3B4B"/>
    <w:rsid w:val="008A4664"/>
    <w:rsid w:val="008A4E8E"/>
    <w:rsid w:val="008A610F"/>
    <w:rsid w:val="008A615E"/>
    <w:rsid w:val="008A627E"/>
    <w:rsid w:val="008A716A"/>
    <w:rsid w:val="008B2507"/>
    <w:rsid w:val="008B5747"/>
    <w:rsid w:val="008B6789"/>
    <w:rsid w:val="008C0793"/>
    <w:rsid w:val="008D520B"/>
    <w:rsid w:val="008E01DF"/>
    <w:rsid w:val="008F030A"/>
    <w:rsid w:val="008F0EED"/>
    <w:rsid w:val="008F1A11"/>
    <w:rsid w:val="008F217B"/>
    <w:rsid w:val="008F5956"/>
    <w:rsid w:val="00902208"/>
    <w:rsid w:val="00902BA2"/>
    <w:rsid w:val="00904BE0"/>
    <w:rsid w:val="00912588"/>
    <w:rsid w:val="00916494"/>
    <w:rsid w:val="00922A4A"/>
    <w:rsid w:val="00923C3B"/>
    <w:rsid w:val="00927219"/>
    <w:rsid w:val="00927C91"/>
    <w:rsid w:val="009310D8"/>
    <w:rsid w:val="009325C5"/>
    <w:rsid w:val="00933F70"/>
    <w:rsid w:val="009405E9"/>
    <w:rsid w:val="0094251F"/>
    <w:rsid w:val="00952BC4"/>
    <w:rsid w:val="00955583"/>
    <w:rsid w:val="00955AB7"/>
    <w:rsid w:val="00956909"/>
    <w:rsid w:val="009613BA"/>
    <w:rsid w:val="00962946"/>
    <w:rsid w:val="00973E12"/>
    <w:rsid w:val="009900AC"/>
    <w:rsid w:val="00990F5C"/>
    <w:rsid w:val="00991505"/>
    <w:rsid w:val="009A2485"/>
    <w:rsid w:val="009A2629"/>
    <w:rsid w:val="009A34D8"/>
    <w:rsid w:val="009A7680"/>
    <w:rsid w:val="009B469C"/>
    <w:rsid w:val="009B5944"/>
    <w:rsid w:val="009C0F44"/>
    <w:rsid w:val="009D3982"/>
    <w:rsid w:val="009D5E64"/>
    <w:rsid w:val="009E295C"/>
    <w:rsid w:val="009E5EDA"/>
    <w:rsid w:val="009E70D9"/>
    <w:rsid w:val="009F7BF5"/>
    <w:rsid w:val="00A03CA2"/>
    <w:rsid w:val="00A11130"/>
    <w:rsid w:val="00A236FC"/>
    <w:rsid w:val="00A23964"/>
    <w:rsid w:val="00A26865"/>
    <w:rsid w:val="00A3084E"/>
    <w:rsid w:val="00A30921"/>
    <w:rsid w:val="00A37A41"/>
    <w:rsid w:val="00A40EE5"/>
    <w:rsid w:val="00A4190D"/>
    <w:rsid w:val="00A41981"/>
    <w:rsid w:val="00A439E5"/>
    <w:rsid w:val="00A45C85"/>
    <w:rsid w:val="00A45FDC"/>
    <w:rsid w:val="00A460B9"/>
    <w:rsid w:val="00A54BFB"/>
    <w:rsid w:val="00A60D66"/>
    <w:rsid w:val="00A624DF"/>
    <w:rsid w:val="00A710DF"/>
    <w:rsid w:val="00A81D20"/>
    <w:rsid w:val="00A83E7A"/>
    <w:rsid w:val="00A85C46"/>
    <w:rsid w:val="00A91655"/>
    <w:rsid w:val="00A948D9"/>
    <w:rsid w:val="00A956DC"/>
    <w:rsid w:val="00AA0F46"/>
    <w:rsid w:val="00AA353B"/>
    <w:rsid w:val="00AA68A3"/>
    <w:rsid w:val="00AB1756"/>
    <w:rsid w:val="00AB1C6B"/>
    <w:rsid w:val="00AB3092"/>
    <w:rsid w:val="00AB5FE9"/>
    <w:rsid w:val="00AB6952"/>
    <w:rsid w:val="00AC105B"/>
    <w:rsid w:val="00AD1ACE"/>
    <w:rsid w:val="00AD28E3"/>
    <w:rsid w:val="00AE77A5"/>
    <w:rsid w:val="00AF1D07"/>
    <w:rsid w:val="00AF33E0"/>
    <w:rsid w:val="00AF4F33"/>
    <w:rsid w:val="00AF61EB"/>
    <w:rsid w:val="00B00ED3"/>
    <w:rsid w:val="00B044D7"/>
    <w:rsid w:val="00B10421"/>
    <w:rsid w:val="00B10952"/>
    <w:rsid w:val="00B1409F"/>
    <w:rsid w:val="00B22B13"/>
    <w:rsid w:val="00B26649"/>
    <w:rsid w:val="00B30356"/>
    <w:rsid w:val="00B348CC"/>
    <w:rsid w:val="00B37E94"/>
    <w:rsid w:val="00B42ED7"/>
    <w:rsid w:val="00B46CDD"/>
    <w:rsid w:val="00B50B12"/>
    <w:rsid w:val="00B52544"/>
    <w:rsid w:val="00B551CE"/>
    <w:rsid w:val="00B57354"/>
    <w:rsid w:val="00B61488"/>
    <w:rsid w:val="00B63B0B"/>
    <w:rsid w:val="00B67280"/>
    <w:rsid w:val="00B701CF"/>
    <w:rsid w:val="00B70750"/>
    <w:rsid w:val="00B73E8C"/>
    <w:rsid w:val="00B76853"/>
    <w:rsid w:val="00B80DC5"/>
    <w:rsid w:val="00B879AF"/>
    <w:rsid w:val="00BB6669"/>
    <w:rsid w:val="00BC3E4C"/>
    <w:rsid w:val="00BC5779"/>
    <w:rsid w:val="00BC7AB5"/>
    <w:rsid w:val="00BE0AD6"/>
    <w:rsid w:val="00BE5725"/>
    <w:rsid w:val="00BF348A"/>
    <w:rsid w:val="00BF5440"/>
    <w:rsid w:val="00C10956"/>
    <w:rsid w:val="00C11410"/>
    <w:rsid w:val="00C11C93"/>
    <w:rsid w:val="00C14101"/>
    <w:rsid w:val="00C15F33"/>
    <w:rsid w:val="00C16516"/>
    <w:rsid w:val="00C16EEA"/>
    <w:rsid w:val="00C23608"/>
    <w:rsid w:val="00C2382B"/>
    <w:rsid w:val="00C251CC"/>
    <w:rsid w:val="00C27B2F"/>
    <w:rsid w:val="00C356E1"/>
    <w:rsid w:val="00C407C5"/>
    <w:rsid w:val="00C4289F"/>
    <w:rsid w:val="00C464CB"/>
    <w:rsid w:val="00C47095"/>
    <w:rsid w:val="00C51C4B"/>
    <w:rsid w:val="00C52DFB"/>
    <w:rsid w:val="00C5421F"/>
    <w:rsid w:val="00C54F55"/>
    <w:rsid w:val="00C57D81"/>
    <w:rsid w:val="00C65D0B"/>
    <w:rsid w:val="00C66E19"/>
    <w:rsid w:val="00C66F43"/>
    <w:rsid w:val="00C71292"/>
    <w:rsid w:val="00C75636"/>
    <w:rsid w:val="00C76B86"/>
    <w:rsid w:val="00C77777"/>
    <w:rsid w:val="00C85F8F"/>
    <w:rsid w:val="00C91984"/>
    <w:rsid w:val="00C91E50"/>
    <w:rsid w:val="00C9290B"/>
    <w:rsid w:val="00C942B0"/>
    <w:rsid w:val="00C946AA"/>
    <w:rsid w:val="00C94750"/>
    <w:rsid w:val="00CA0A7B"/>
    <w:rsid w:val="00CA3FC6"/>
    <w:rsid w:val="00CA5FC9"/>
    <w:rsid w:val="00CB114F"/>
    <w:rsid w:val="00CB2856"/>
    <w:rsid w:val="00CB29B5"/>
    <w:rsid w:val="00CB6EA0"/>
    <w:rsid w:val="00CC213B"/>
    <w:rsid w:val="00CC2F86"/>
    <w:rsid w:val="00CD089E"/>
    <w:rsid w:val="00CE15C0"/>
    <w:rsid w:val="00CE2109"/>
    <w:rsid w:val="00CE28A3"/>
    <w:rsid w:val="00CE3A58"/>
    <w:rsid w:val="00CE3BEF"/>
    <w:rsid w:val="00CE47B7"/>
    <w:rsid w:val="00CF01D1"/>
    <w:rsid w:val="00CF3C5C"/>
    <w:rsid w:val="00CF557D"/>
    <w:rsid w:val="00D1452E"/>
    <w:rsid w:val="00D23F25"/>
    <w:rsid w:val="00D25952"/>
    <w:rsid w:val="00D27A4F"/>
    <w:rsid w:val="00D36A27"/>
    <w:rsid w:val="00D57ED8"/>
    <w:rsid w:val="00D64627"/>
    <w:rsid w:val="00D667CB"/>
    <w:rsid w:val="00D71BA8"/>
    <w:rsid w:val="00D82021"/>
    <w:rsid w:val="00D87FD9"/>
    <w:rsid w:val="00D91038"/>
    <w:rsid w:val="00D91100"/>
    <w:rsid w:val="00DA16F2"/>
    <w:rsid w:val="00DA368F"/>
    <w:rsid w:val="00DA43D9"/>
    <w:rsid w:val="00DB31BC"/>
    <w:rsid w:val="00DB32F0"/>
    <w:rsid w:val="00DB39EB"/>
    <w:rsid w:val="00DB3E33"/>
    <w:rsid w:val="00DB4477"/>
    <w:rsid w:val="00DB742E"/>
    <w:rsid w:val="00DC3969"/>
    <w:rsid w:val="00DD038D"/>
    <w:rsid w:val="00DD077A"/>
    <w:rsid w:val="00DD7623"/>
    <w:rsid w:val="00DF2BA3"/>
    <w:rsid w:val="00DF5E89"/>
    <w:rsid w:val="00DF77AD"/>
    <w:rsid w:val="00E01E42"/>
    <w:rsid w:val="00E02AD2"/>
    <w:rsid w:val="00E03A0C"/>
    <w:rsid w:val="00E07166"/>
    <w:rsid w:val="00E0719F"/>
    <w:rsid w:val="00E07648"/>
    <w:rsid w:val="00E1013D"/>
    <w:rsid w:val="00E110FF"/>
    <w:rsid w:val="00E1393A"/>
    <w:rsid w:val="00E13EB8"/>
    <w:rsid w:val="00E15E54"/>
    <w:rsid w:val="00E16C39"/>
    <w:rsid w:val="00E20974"/>
    <w:rsid w:val="00E210AB"/>
    <w:rsid w:val="00E225AB"/>
    <w:rsid w:val="00E260CE"/>
    <w:rsid w:val="00E3768E"/>
    <w:rsid w:val="00E37A47"/>
    <w:rsid w:val="00E402B8"/>
    <w:rsid w:val="00E40DF1"/>
    <w:rsid w:val="00E43C89"/>
    <w:rsid w:val="00E47A2F"/>
    <w:rsid w:val="00E60077"/>
    <w:rsid w:val="00E61539"/>
    <w:rsid w:val="00E62458"/>
    <w:rsid w:val="00E62C22"/>
    <w:rsid w:val="00E62EEF"/>
    <w:rsid w:val="00E6744B"/>
    <w:rsid w:val="00E71AC9"/>
    <w:rsid w:val="00E72ADB"/>
    <w:rsid w:val="00E74129"/>
    <w:rsid w:val="00E74C32"/>
    <w:rsid w:val="00E87071"/>
    <w:rsid w:val="00E87CBE"/>
    <w:rsid w:val="00EA0F05"/>
    <w:rsid w:val="00EA121E"/>
    <w:rsid w:val="00EA429B"/>
    <w:rsid w:val="00EA521B"/>
    <w:rsid w:val="00EA6A8E"/>
    <w:rsid w:val="00EB257C"/>
    <w:rsid w:val="00EB79A8"/>
    <w:rsid w:val="00EC2457"/>
    <w:rsid w:val="00EC74C6"/>
    <w:rsid w:val="00ED3DBF"/>
    <w:rsid w:val="00ED77AD"/>
    <w:rsid w:val="00EE6BA7"/>
    <w:rsid w:val="00F02D23"/>
    <w:rsid w:val="00F06766"/>
    <w:rsid w:val="00F11078"/>
    <w:rsid w:val="00F1208E"/>
    <w:rsid w:val="00F12A6A"/>
    <w:rsid w:val="00F134B8"/>
    <w:rsid w:val="00F17069"/>
    <w:rsid w:val="00F1706A"/>
    <w:rsid w:val="00F2502B"/>
    <w:rsid w:val="00F26663"/>
    <w:rsid w:val="00F34E47"/>
    <w:rsid w:val="00F36C5C"/>
    <w:rsid w:val="00F374D2"/>
    <w:rsid w:val="00F42198"/>
    <w:rsid w:val="00F42758"/>
    <w:rsid w:val="00F4474C"/>
    <w:rsid w:val="00F46772"/>
    <w:rsid w:val="00F516CA"/>
    <w:rsid w:val="00F54D6E"/>
    <w:rsid w:val="00F54FEE"/>
    <w:rsid w:val="00F57FAE"/>
    <w:rsid w:val="00F66C57"/>
    <w:rsid w:val="00F67489"/>
    <w:rsid w:val="00F7334E"/>
    <w:rsid w:val="00F75030"/>
    <w:rsid w:val="00F75875"/>
    <w:rsid w:val="00F75DB0"/>
    <w:rsid w:val="00F811C2"/>
    <w:rsid w:val="00F84E4C"/>
    <w:rsid w:val="00F9241F"/>
    <w:rsid w:val="00F945C1"/>
    <w:rsid w:val="00F95CA5"/>
    <w:rsid w:val="00FA00EA"/>
    <w:rsid w:val="00FA0AB7"/>
    <w:rsid w:val="00FA0AF5"/>
    <w:rsid w:val="00FA128C"/>
    <w:rsid w:val="00FA4CAB"/>
    <w:rsid w:val="00FB0B5E"/>
    <w:rsid w:val="00FC48D7"/>
    <w:rsid w:val="00FD5CFE"/>
    <w:rsid w:val="00FD77F3"/>
    <w:rsid w:val="00FF09AF"/>
    <w:rsid w:val="00FF63B1"/>
    <w:rsid w:val="01B67312"/>
    <w:rsid w:val="029F9648"/>
    <w:rsid w:val="048E7106"/>
    <w:rsid w:val="086CA4BE"/>
    <w:rsid w:val="0AB676DA"/>
    <w:rsid w:val="12C3E5A4"/>
    <w:rsid w:val="12F2A98E"/>
    <w:rsid w:val="153FA3D3"/>
    <w:rsid w:val="167AC958"/>
    <w:rsid w:val="1716528E"/>
    <w:rsid w:val="18709EEE"/>
    <w:rsid w:val="1AC6D82D"/>
    <w:rsid w:val="1AFA626F"/>
    <w:rsid w:val="1E436FDE"/>
    <w:rsid w:val="281294E1"/>
    <w:rsid w:val="2A029ECA"/>
    <w:rsid w:val="2C3CF1DF"/>
    <w:rsid w:val="306E7BB7"/>
    <w:rsid w:val="3166D231"/>
    <w:rsid w:val="31F779F3"/>
    <w:rsid w:val="33B5F752"/>
    <w:rsid w:val="3842AA56"/>
    <w:rsid w:val="38A4AA69"/>
    <w:rsid w:val="40BFBBE7"/>
    <w:rsid w:val="43885CED"/>
    <w:rsid w:val="43EBA63D"/>
    <w:rsid w:val="44BF3C63"/>
    <w:rsid w:val="4DAA81F0"/>
    <w:rsid w:val="5461CF76"/>
    <w:rsid w:val="57D23699"/>
    <w:rsid w:val="5A3A5B16"/>
    <w:rsid w:val="5A52DF19"/>
    <w:rsid w:val="5AD36024"/>
    <w:rsid w:val="5C73B88C"/>
    <w:rsid w:val="6674F3FD"/>
    <w:rsid w:val="677D0264"/>
    <w:rsid w:val="6D4E6F3D"/>
    <w:rsid w:val="6D868C0B"/>
    <w:rsid w:val="6E10B51E"/>
    <w:rsid w:val="6FC19375"/>
    <w:rsid w:val="7017A9E6"/>
    <w:rsid w:val="714DDC27"/>
    <w:rsid w:val="741FFDF2"/>
    <w:rsid w:val="75589602"/>
    <w:rsid w:val="759E136A"/>
    <w:rsid w:val="77C60750"/>
    <w:rsid w:val="79CF9D42"/>
    <w:rsid w:val="7B6D66DC"/>
    <w:rsid w:val="7C48D7DC"/>
    <w:rsid w:val="7C9FC1F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C4A0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E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character" w:styleId="CommentReference">
    <w:name w:val="annotation reference"/>
    <w:basedOn w:val="DefaultParagraphFont"/>
    <w:uiPriority w:val="99"/>
    <w:semiHidden/>
    <w:unhideWhenUsed/>
    <w:rsid w:val="00F374D2"/>
    <w:rPr>
      <w:sz w:val="16"/>
      <w:szCs w:val="16"/>
    </w:rPr>
  </w:style>
  <w:style w:type="paragraph" w:styleId="CommentText">
    <w:name w:val="annotation text"/>
    <w:basedOn w:val="Normal"/>
    <w:link w:val="CommentTextChar"/>
    <w:uiPriority w:val="99"/>
    <w:unhideWhenUsed/>
    <w:rsid w:val="00F374D2"/>
    <w:pPr>
      <w:spacing w:line="240" w:lineRule="auto"/>
    </w:pPr>
    <w:rPr>
      <w:sz w:val="20"/>
      <w:szCs w:val="20"/>
    </w:rPr>
  </w:style>
  <w:style w:type="character" w:customStyle="1" w:styleId="CommentTextChar">
    <w:name w:val="Comment Text Char"/>
    <w:basedOn w:val="DefaultParagraphFont"/>
    <w:link w:val="CommentText"/>
    <w:uiPriority w:val="99"/>
    <w:rsid w:val="00F374D2"/>
    <w:rPr>
      <w:sz w:val="20"/>
      <w:szCs w:val="20"/>
    </w:rPr>
  </w:style>
  <w:style w:type="paragraph" w:styleId="CommentSubject">
    <w:name w:val="annotation subject"/>
    <w:basedOn w:val="CommentText"/>
    <w:next w:val="CommentText"/>
    <w:link w:val="CommentSubjectChar"/>
    <w:uiPriority w:val="99"/>
    <w:semiHidden/>
    <w:unhideWhenUsed/>
    <w:rsid w:val="00F374D2"/>
    <w:rPr>
      <w:b/>
      <w:bCs/>
    </w:rPr>
  </w:style>
  <w:style w:type="character" w:customStyle="1" w:styleId="CommentSubjectChar">
    <w:name w:val="Comment Subject Char"/>
    <w:basedOn w:val="CommentTextChar"/>
    <w:link w:val="CommentSubject"/>
    <w:uiPriority w:val="99"/>
    <w:semiHidden/>
    <w:rsid w:val="00F374D2"/>
    <w:rPr>
      <w:b/>
      <w:bCs/>
      <w:sz w:val="20"/>
      <w:szCs w:val="20"/>
    </w:rPr>
  </w:style>
  <w:style w:type="paragraph" w:styleId="Header">
    <w:name w:val="header"/>
    <w:basedOn w:val="Normal"/>
    <w:link w:val="HeaderChar"/>
    <w:uiPriority w:val="99"/>
    <w:unhideWhenUsed/>
    <w:rsid w:val="00F110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1078"/>
  </w:style>
  <w:style w:type="paragraph" w:styleId="Footer">
    <w:name w:val="footer"/>
    <w:basedOn w:val="Normal"/>
    <w:link w:val="FooterChar"/>
    <w:uiPriority w:val="99"/>
    <w:unhideWhenUsed/>
    <w:rsid w:val="00F110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1078"/>
  </w:style>
  <w:style w:type="paragraph" w:styleId="ListParagraph">
    <w:name w:val="List Paragraph"/>
    <w:basedOn w:val="Normal"/>
    <w:uiPriority w:val="34"/>
    <w:qFormat/>
    <w:rsid w:val="009A7680"/>
    <w:pPr>
      <w:ind w:left="720"/>
      <w:contextualSpacing/>
    </w:pPr>
  </w:style>
  <w:style w:type="table" w:styleId="TableGrid">
    <w:name w:val="Table Grid"/>
    <w:basedOn w:val="TableNormal"/>
    <w:uiPriority w:val="39"/>
    <w:rsid w:val="00F12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19763">
      <w:bodyDiv w:val="1"/>
      <w:marLeft w:val="0"/>
      <w:marRight w:val="0"/>
      <w:marTop w:val="0"/>
      <w:marBottom w:val="0"/>
      <w:divBdr>
        <w:top w:val="none" w:sz="0" w:space="0" w:color="auto"/>
        <w:left w:val="none" w:sz="0" w:space="0" w:color="auto"/>
        <w:bottom w:val="none" w:sz="0" w:space="0" w:color="auto"/>
        <w:right w:val="none" w:sz="0" w:space="0" w:color="auto"/>
      </w:divBdr>
    </w:div>
    <w:div w:id="88158555">
      <w:bodyDiv w:val="1"/>
      <w:marLeft w:val="0"/>
      <w:marRight w:val="0"/>
      <w:marTop w:val="0"/>
      <w:marBottom w:val="0"/>
      <w:divBdr>
        <w:top w:val="none" w:sz="0" w:space="0" w:color="auto"/>
        <w:left w:val="none" w:sz="0" w:space="0" w:color="auto"/>
        <w:bottom w:val="none" w:sz="0" w:space="0" w:color="auto"/>
        <w:right w:val="none" w:sz="0" w:space="0" w:color="auto"/>
      </w:divBdr>
    </w:div>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sChild>
    </w:div>
    <w:div w:id="1542086687">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8.jpeg"/><Relationship Id="rId21" Type="http://schemas.openxmlformats.org/officeDocument/2006/relationships/image" Target="media/image3.jpeg"/><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63" Type="http://schemas.openxmlformats.org/officeDocument/2006/relationships/hyperlink" Target="https://eur-lex.europa.eu/legal-content/EN/TXT/HTML/?uri=CELEX:32016R0631&amp;from=EN" TargetMode="External"/><Relationship Id="rId68" Type="http://schemas.openxmlformats.org/officeDocument/2006/relationships/fontTable" Target="fontTable.xml"/><Relationship Id="rId7" Type="http://schemas.openxmlformats.org/officeDocument/2006/relationships/settings" Target="settings.xml"/><Relationship Id="rId71"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eur-lex.europa.eu/legal-content/EN/TXT/HTML/?uri=CELEX:32016R0631&amp;from=EN" TargetMode="External"/><Relationship Id="rId29" Type="http://schemas.openxmlformats.org/officeDocument/2006/relationships/image" Target="media/image11.png"/><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6.jpeg"/><Relationship Id="rId32" Type="http://schemas.openxmlformats.org/officeDocument/2006/relationships/image" Target="media/image13.png"/><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AUTO/?uri=OJ:L:2015:197:TOC" TargetMode="External"/><Relationship Id="rId66" Type="http://schemas.openxmlformats.org/officeDocument/2006/relationships/hyperlink" Target="https://eur-lex.europa.eu/legal-content/EN/TXT/HTML/?uri=CELEX:32016R0631&amp;from=EN" TargetMode="External"/><Relationship Id="rId5" Type="http://schemas.openxmlformats.org/officeDocument/2006/relationships/numbering" Target="numbering.xml"/><Relationship Id="rId61" Type="http://schemas.openxmlformats.org/officeDocument/2006/relationships/hyperlink" Target="https://eur-lex.europa.eu/legal-content/EN/TXT/HTML/?uri=CELEX:32016R0631&amp;from=EN" TargetMode="External"/><Relationship Id="rId19" Type="http://schemas.openxmlformats.org/officeDocument/2006/relationships/image" Target="media/image1.jpeg"/><Relationship Id="rId14" Type="http://schemas.openxmlformats.org/officeDocument/2006/relationships/hyperlink" Target="https://eur-lex.europa.eu/legal-content/EN/TXT/HTML/?uri=CELEX:32016R0631&amp;from=EN" TargetMode="Externa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image" Target="cid:image001.png@01D8FA80.48E896B0"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TXT/HTML/?uri=CELEX:32016R0631&amp;from=EN" TargetMode="External"/><Relationship Id="rId56" Type="http://schemas.openxmlformats.org/officeDocument/2006/relationships/hyperlink" Target="https://eur-lex.europa.eu/legal-content/EN/AUTO/?uri=OJ:L:2012:315:TOC" TargetMode="External"/><Relationship Id="rId64" Type="http://schemas.openxmlformats.org/officeDocument/2006/relationships/hyperlink" Target="https://eur-lex.europa.eu/legal-content/EN/TXT/HTML/?uri=CELEX:32016R0631&amp;from=EN"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comments" Target="comments.xml"/><Relationship Id="rId25" Type="http://schemas.openxmlformats.org/officeDocument/2006/relationships/image" Target="media/image7.jpeg"/><Relationship Id="rId33" Type="http://schemas.openxmlformats.org/officeDocument/2006/relationships/image" Target="media/image14.jpeg"/><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TXT/HTML/?uri=CELEX:32016R0631&amp;from=EN" TargetMode="External"/><Relationship Id="rId59" Type="http://schemas.openxmlformats.org/officeDocument/2006/relationships/hyperlink" Target="https://eur-lex.europa.eu/legal-content/EN/TXT/HTML/?uri=CELEX:32016R0631&amp;from=EN" TargetMode="External"/><Relationship Id="rId67" Type="http://schemas.openxmlformats.org/officeDocument/2006/relationships/footer" Target="footer1.xml"/><Relationship Id="rId20" Type="http://schemas.openxmlformats.org/officeDocument/2006/relationships/image" Target="media/image2.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9:211:TOC" TargetMode="External"/><Relationship Id="rId62" Type="http://schemas.openxmlformats.org/officeDocument/2006/relationships/hyperlink" Target="https://eur-lex.europa.eu/legal-content/EN/AUTO/?uri=OJ:L:2008:218:TOC" TargetMode="External"/><Relationship Id="rId7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ur-lex.europa.eu/legal-content/EN/TXT/HTML/?uri=CELEX:32016R0631&amp;from=EN" TargetMode="External"/><Relationship Id="rId23" Type="http://schemas.openxmlformats.org/officeDocument/2006/relationships/image" Target="media/image5.jpeg"/><Relationship Id="rId28" Type="http://schemas.openxmlformats.org/officeDocument/2006/relationships/image" Target="media/image10.jpeg"/><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endnotes" Target="endnotes.xml"/><Relationship Id="rId31" Type="http://schemas.openxmlformats.org/officeDocument/2006/relationships/image" Target="media/image12.jpeg"/><Relationship Id="rId44" Type="http://schemas.openxmlformats.org/officeDocument/2006/relationships/hyperlink" Target="https://eur-lex.europa.eu/legal-content/EN/TXT/HTML/?uri=CELEX:32016R0631&amp;from=EN" TargetMode="External"/><Relationship Id="rId52" Type="http://schemas.openxmlformats.org/officeDocument/2006/relationships/hyperlink" Target="https://eur-lex.europa.eu/legal-content/EN/AUTO/?uri=OJ:L:2009:211:TOC" TargetMode="External"/><Relationship Id="rId60" Type="http://schemas.openxmlformats.org/officeDocument/2006/relationships/hyperlink" Target="https://eur-lex.europa.eu/legal-content/EN/AUTO/?uri=OJ:L:2013:163:TOC" TargetMode="External"/><Relationship Id="rId65" Type="http://schemas.openxmlformats.org/officeDocument/2006/relationships/hyperlink" Target="https://eur-lex.europa.eu/legal-content/EN/TXT/HTML/?uri=CELEX:32016R0631&amp;from=EN"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eur-lex.europa.eu/legal-content/EN/TXT/HTML/?uri=CELEX:32016R0631&amp;from=EN" TargetMode="External"/><Relationship Id="rId18" Type="http://schemas.microsoft.com/office/2011/relationships/commentsExtended" Target="commentsExtended.xml"/><Relationship Id="rId39" Type="http://schemas.openxmlformats.org/officeDocument/2006/relationships/hyperlink" Target="https://eur-lex.europa.eu/legal-content/EN/TXT/HTML/?uri=CELEX:32016R0631&amp;from=EN" TargetMode="External"/><Relationship Id="rId34"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TXT/HTML/?uri=CELEX:32016R0631&amp;from=EN" TargetMode="External"/><Relationship Id="rId55"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CD08A-4A06-4842-A284-CA9E6FC91A8D}"/>
</file>

<file path=customXml/itemProps2.xml><?xml version="1.0" encoding="utf-8"?>
<ds:datastoreItem xmlns:ds="http://schemas.openxmlformats.org/officeDocument/2006/customXml" ds:itemID="{EC535195-0CA0-4CD6-A404-1BD284ECB049}"/>
</file>

<file path=customXml/itemProps3.xml><?xml version="1.0" encoding="utf-8"?>
<ds:datastoreItem xmlns:ds="http://schemas.openxmlformats.org/officeDocument/2006/customXml" ds:itemID="{B090D3B8-77AE-478B-96A0-787D769D2D77}"/>
</file>

<file path=customXml/itemProps4.xml><?xml version="1.0" encoding="utf-8"?>
<ds:datastoreItem xmlns:ds="http://schemas.openxmlformats.org/officeDocument/2006/customXml" ds:itemID="{1DAF66BA-CD6E-4018-AFBB-ECD771CE307A}"/>
</file>

<file path=docProps/app.xml><?xml version="1.0" encoding="utf-8"?>
<Properties xmlns="http://schemas.openxmlformats.org/officeDocument/2006/extended-properties" xmlns:vt="http://schemas.openxmlformats.org/officeDocument/2006/docPropsVTypes">
  <Template>Normal</Template>
  <TotalTime>0</TotalTime>
  <Pages>93</Pages>
  <Words>33143</Words>
  <Characters>188919</Characters>
  <Application>Microsoft Office Word</Application>
  <DocSecurity>0</DocSecurity>
  <Lines>1574</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221619</CharactersWithSpaces>
  <SharedDoc>false</SharedDoc>
  <HLinks>
    <vt:vector size="234" baseType="variant">
      <vt:variant>
        <vt:i4>1769514</vt:i4>
      </vt:variant>
      <vt:variant>
        <vt:i4>114</vt:i4>
      </vt:variant>
      <vt:variant>
        <vt:i4>0</vt:i4>
      </vt:variant>
      <vt:variant>
        <vt:i4>5</vt:i4>
      </vt:variant>
      <vt:variant>
        <vt:lpwstr>https://eur-lex.europa.eu/legal-content/EN/TXT/HTML/?uri=CELEX:32016R0631&amp;from=EN</vt:lpwstr>
      </vt:variant>
      <vt:variant>
        <vt:lpwstr>ntc****-L_2016112EN.01000101-E0010</vt:lpwstr>
      </vt:variant>
      <vt:variant>
        <vt:i4>6160500</vt:i4>
      </vt:variant>
      <vt:variant>
        <vt:i4>111</vt:i4>
      </vt:variant>
      <vt:variant>
        <vt:i4>0</vt:i4>
      </vt:variant>
      <vt:variant>
        <vt:i4>5</vt:i4>
      </vt:variant>
      <vt:variant>
        <vt:lpwstr>https://eur-lex.europa.eu/legal-content/EN/TXT/HTML/?uri=CELEX:32016R0631&amp;from=EN</vt:lpwstr>
      </vt:variant>
      <vt:variant>
        <vt:lpwstr>ntc***-L_2016112EN.01000101-E0009</vt:lpwstr>
      </vt:variant>
      <vt:variant>
        <vt:i4>3735553</vt:i4>
      </vt:variant>
      <vt:variant>
        <vt:i4>108</vt:i4>
      </vt:variant>
      <vt:variant>
        <vt:i4>0</vt:i4>
      </vt:variant>
      <vt:variant>
        <vt:i4>5</vt:i4>
      </vt:variant>
      <vt:variant>
        <vt:lpwstr>https://eur-lex.europa.eu/legal-content/EN/TXT/HTML/?uri=CELEX:32016R0631&amp;from=EN</vt:lpwstr>
      </vt:variant>
      <vt:variant>
        <vt:lpwstr>ntc**-L_2016112EN.01000101-E0008</vt:lpwstr>
      </vt:variant>
      <vt:variant>
        <vt:i4>7602270</vt:i4>
      </vt:variant>
      <vt:variant>
        <vt:i4>105</vt:i4>
      </vt:variant>
      <vt:variant>
        <vt:i4>0</vt:i4>
      </vt:variant>
      <vt:variant>
        <vt:i4>5</vt:i4>
      </vt:variant>
      <vt:variant>
        <vt:lpwstr>https://eur-lex.europa.eu/legal-content/EN/TXT/HTML/?uri=CELEX:32016R0631&amp;from=EN</vt:lpwstr>
      </vt:variant>
      <vt:variant>
        <vt:lpwstr>ntc*-L_2016112EN.01000101-E0007</vt:lpwstr>
      </vt:variant>
      <vt:variant>
        <vt:i4>7471230</vt:i4>
      </vt:variant>
      <vt:variant>
        <vt:i4>102</vt:i4>
      </vt:variant>
      <vt:variant>
        <vt:i4>0</vt:i4>
      </vt:variant>
      <vt:variant>
        <vt:i4>5</vt:i4>
      </vt:variant>
      <vt:variant>
        <vt:lpwstr>https://eur-lex.europa.eu/legal-content/EN/AUTO/?uri=OJ:L:2008:218:TOC</vt:lpwstr>
      </vt:variant>
      <vt:variant>
        <vt:lpwstr/>
      </vt:variant>
      <vt:variant>
        <vt:i4>6815838</vt:i4>
      </vt:variant>
      <vt:variant>
        <vt:i4>99</vt:i4>
      </vt:variant>
      <vt:variant>
        <vt:i4>0</vt:i4>
      </vt:variant>
      <vt:variant>
        <vt:i4>5</vt:i4>
      </vt:variant>
      <vt:variant>
        <vt:lpwstr>https://eur-lex.europa.eu/legal-content/EN/TXT/HTML/?uri=CELEX:32016R0631&amp;from=EN</vt:lpwstr>
      </vt:variant>
      <vt:variant>
        <vt:lpwstr>ntc6-L_2016112EN.01000101-E0006</vt:lpwstr>
      </vt:variant>
      <vt:variant>
        <vt:i4>7405688</vt:i4>
      </vt:variant>
      <vt:variant>
        <vt:i4>96</vt:i4>
      </vt:variant>
      <vt:variant>
        <vt:i4>0</vt:i4>
      </vt:variant>
      <vt:variant>
        <vt:i4>5</vt:i4>
      </vt:variant>
      <vt:variant>
        <vt:lpwstr>https://eur-lex.europa.eu/legal-content/EN/AUTO/?uri=OJ:L:2013:163:TOC</vt:lpwstr>
      </vt:variant>
      <vt:variant>
        <vt:lpwstr/>
      </vt:variant>
      <vt:variant>
        <vt:i4>7012446</vt:i4>
      </vt:variant>
      <vt:variant>
        <vt:i4>93</vt:i4>
      </vt:variant>
      <vt:variant>
        <vt:i4>0</vt:i4>
      </vt:variant>
      <vt:variant>
        <vt:i4>5</vt:i4>
      </vt:variant>
      <vt:variant>
        <vt:lpwstr>https://eur-lex.europa.eu/legal-content/EN/TXT/HTML/?uri=CELEX:32016R0631&amp;from=EN</vt:lpwstr>
      </vt:variant>
      <vt:variant>
        <vt:lpwstr>ntc5-L_2016112EN.01000101-E0005</vt:lpwstr>
      </vt:variant>
      <vt:variant>
        <vt:i4>7536759</vt:i4>
      </vt:variant>
      <vt:variant>
        <vt:i4>90</vt:i4>
      </vt:variant>
      <vt:variant>
        <vt:i4>0</vt:i4>
      </vt:variant>
      <vt:variant>
        <vt:i4>5</vt:i4>
      </vt:variant>
      <vt:variant>
        <vt:lpwstr>https://eur-lex.europa.eu/legal-content/EN/AUTO/?uri=OJ:L:2015:197:TOC</vt:lpwstr>
      </vt:variant>
      <vt:variant>
        <vt:lpwstr/>
      </vt:variant>
      <vt:variant>
        <vt:i4>6946910</vt:i4>
      </vt:variant>
      <vt:variant>
        <vt:i4>87</vt:i4>
      </vt:variant>
      <vt:variant>
        <vt:i4>0</vt:i4>
      </vt:variant>
      <vt:variant>
        <vt:i4>5</vt:i4>
      </vt:variant>
      <vt:variant>
        <vt:lpwstr>https://eur-lex.europa.eu/legal-content/EN/TXT/HTML/?uri=CELEX:32016R0631&amp;from=EN</vt:lpwstr>
      </vt:variant>
      <vt:variant>
        <vt:lpwstr>ntc4-L_2016112EN.01000101-E0004</vt:lpwstr>
      </vt:variant>
      <vt:variant>
        <vt:i4>7602303</vt:i4>
      </vt:variant>
      <vt:variant>
        <vt:i4>84</vt:i4>
      </vt:variant>
      <vt:variant>
        <vt:i4>0</vt:i4>
      </vt:variant>
      <vt:variant>
        <vt:i4>5</vt:i4>
      </vt:variant>
      <vt:variant>
        <vt:lpwstr>https://eur-lex.europa.eu/legal-content/EN/AUTO/?uri=OJ:L:2012:315:TOC</vt:lpwstr>
      </vt:variant>
      <vt:variant>
        <vt:lpwstr/>
      </vt:variant>
      <vt:variant>
        <vt:i4>7143518</vt:i4>
      </vt:variant>
      <vt:variant>
        <vt:i4>81</vt:i4>
      </vt:variant>
      <vt:variant>
        <vt:i4>0</vt:i4>
      </vt:variant>
      <vt:variant>
        <vt:i4>5</vt:i4>
      </vt:variant>
      <vt:variant>
        <vt:lpwstr>https://eur-lex.europa.eu/legal-content/EN/TXT/HTML/?uri=CELEX:32016R0631&amp;from=EN</vt:lpwstr>
      </vt:variant>
      <vt:variant>
        <vt:lpwstr>ntc3-L_2016112EN.01000101-E0003</vt:lpwstr>
      </vt:variant>
      <vt:variant>
        <vt:i4>7995518</vt:i4>
      </vt:variant>
      <vt:variant>
        <vt:i4>78</vt:i4>
      </vt:variant>
      <vt:variant>
        <vt:i4>0</vt:i4>
      </vt:variant>
      <vt:variant>
        <vt:i4>5</vt:i4>
      </vt:variant>
      <vt:variant>
        <vt:lpwstr>https://eur-lex.europa.eu/legal-content/EN/AUTO/?uri=OJ:L:2009:211:TOC</vt:lpwstr>
      </vt:variant>
      <vt:variant>
        <vt:lpwstr/>
      </vt:variant>
      <vt:variant>
        <vt:i4>7077982</vt:i4>
      </vt:variant>
      <vt:variant>
        <vt:i4>75</vt:i4>
      </vt:variant>
      <vt:variant>
        <vt:i4>0</vt:i4>
      </vt:variant>
      <vt:variant>
        <vt:i4>5</vt:i4>
      </vt:variant>
      <vt:variant>
        <vt:lpwstr>https://eur-lex.europa.eu/legal-content/EN/TXT/HTML/?uri=CELEX:32016R0631&amp;from=EN</vt:lpwstr>
      </vt:variant>
      <vt:variant>
        <vt:lpwstr>ntc2-L_2016112EN.01000101-E0002</vt:lpwstr>
      </vt:variant>
      <vt:variant>
        <vt:i4>7995518</vt:i4>
      </vt:variant>
      <vt:variant>
        <vt:i4>72</vt:i4>
      </vt:variant>
      <vt:variant>
        <vt:i4>0</vt:i4>
      </vt:variant>
      <vt:variant>
        <vt:i4>5</vt:i4>
      </vt:variant>
      <vt:variant>
        <vt:lpwstr>https://eur-lex.europa.eu/legal-content/EN/AUTO/?uri=OJ:L:2009:211:TOC</vt:lpwstr>
      </vt:variant>
      <vt:variant>
        <vt:lpwstr/>
      </vt:variant>
      <vt:variant>
        <vt:i4>7274590</vt:i4>
      </vt:variant>
      <vt:variant>
        <vt:i4>69</vt:i4>
      </vt:variant>
      <vt:variant>
        <vt:i4>0</vt:i4>
      </vt:variant>
      <vt:variant>
        <vt:i4>5</vt:i4>
      </vt:variant>
      <vt:variant>
        <vt:lpwstr>https://eur-lex.europa.eu/legal-content/EN/TXT/HTML/?uri=CELEX:32016R0631&amp;from=EN</vt:lpwstr>
      </vt:variant>
      <vt:variant>
        <vt:lpwstr>ntc1-L_2016112EN.01000101-E0001</vt:lpwstr>
      </vt:variant>
      <vt:variant>
        <vt:i4>1769531</vt:i4>
      </vt:variant>
      <vt:variant>
        <vt:i4>66</vt:i4>
      </vt:variant>
      <vt:variant>
        <vt:i4>0</vt:i4>
      </vt:variant>
      <vt:variant>
        <vt:i4>5</vt:i4>
      </vt:variant>
      <vt:variant>
        <vt:lpwstr>https://eur-lex.europa.eu/legal-content/EN/TXT/HTML/?uri=CELEX:32016R0631&amp;from=EN</vt:lpwstr>
      </vt:variant>
      <vt:variant>
        <vt:lpwstr>ntr****-L_2016112EN.01000101-E0010</vt:lpwstr>
      </vt:variant>
      <vt:variant>
        <vt:i4>6160485</vt:i4>
      </vt:variant>
      <vt:variant>
        <vt:i4>63</vt:i4>
      </vt:variant>
      <vt:variant>
        <vt:i4>0</vt:i4>
      </vt:variant>
      <vt:variant>
        <vt:i4>5</vt:i4>
      </vt:variant>
      <vt:variant>
        <vt:lpwstr>https://eur-lex.europa.eu/legal-content/EN/TXT/HTML/?uri=CELEX:32016R0631&amp;from=EN</vt:lpwstr>
      </vt:variant>
      <vt:variant>
        <vt:lpwstr>ntr***-L_2016112EN.01000101-E0009</vt:lpwstr>
      </vt:variant>
      <vt:variant>
        <vt:i4>3735568</vt:i4>
      </vt:variant>
      <vt:variant>
        <vt:i4>60</vt:i4>
      </vt:variant>
      <vt:variant>
        <vt:i4>0</vt:i4>
      </vt:variant>
      <vt:variant>
        <vt:i4>5</vt:i4>
      </vt:variant>
      <vt:variant>
        <vt:lpwstr>https://eur-lex.europa.eu/legal-content/EN/TXT/HTML/?uri=CELEX:32016R0631&amp;from=EN</vt:lpwstr>
      </vt:variant>
      <vt:variant>
        <vt:lpwstr>ntr**-L_2016112EN.01000101-E0008</vt:lpwstr>
      </vt:variant>
      <vt:variant>
        <vt:i4>3735568</vt:i4>
      </vt:variant>
      <vt:variant>
        <vt:i4>57</vt:i4>
      </vt:variant>
      <vt:variant>
        <vt:i4>0</vt:i4>
      </vt:variant>
      <vt:variant>
        <vt:i4>5</vt:i4>
      </vt:variant>
      <vt:variant>
        <vt:lpwstr>https://eur-lex.europa.eu/legal-content/EN/TXT/HTML/?uri=CELEX:32016R0631&amp;from=EN</vt:lpwstr>
      </vt:variant>
      <vt:variant>
        <vt:lpwstr>ntr**-L_2016112EN.01000101-E0008</vt:lpwstr>
      </vt:variant>
      <vt:variant>
        <vt:i4>3735568</vt:i4>
      </vt:variant>
      <vt:variant>
        <vt:i4>54</vt:i4>
      </vt:variant>
      <vt:variant>
        <vt:i4>0</vt:i4>
      </vt:variant>
      <vt:variant>
        <vt:i4>5</vt:i4>
      </vt:variant>
      <vt:variant>
        <vt:lpwstr>https://eur-lex.europa.eu/legal-content/EN/TXT/HTML/?uri=CELEX:32016R0631&amp;from=EN</vt:lpwstr>
      </vt:variant>
      <vt:variant>
        <vt:lpwstr>ntr**-L_2016112EN.01000101-E0008</vt:lpwstr>
      </vt:variant>
      <vt:variant>
        <vt:i4>7602255</vt:i4>
      </vt:variant>
      <vt:variant>
        <vt:i4>51</vt:i4>
      </vt:variant>
      <vt:variant>
        <vt:i4>0</vt:i4>
      </vt:variant>
      <vt:variant>
        <vt:i4>5</vt:i4>
      </vt:variant>
      <vt:variant>
        <vt:lpwstr>https://eur-lex.europa.eu/legal-content/EN/TXT/HTML/?uri=CELEX:32016R0631&amp;from=EN</vt:lpwstr>
      </vt:variant>
      <vt:variant>
        <vt:lpwstr>ntr*-L_2016112EN.01000101-E0007</vt:lpwstr>
      </vt:variant>
      <vt:variant>
        <vt:i4>7602255</vt:i4>
      </vt:variant>
      <vt:variant>
        <vt:i4>48</vt:i4>
      </vt:variant>
      <vt:variant>
        <vt:i4>0</vt:i4>
      </vt:variant>
      <vt:variant>
        <vt:i4>5</vt:i4>
      </vt:variant>
      <vt:variant>
        <vt:lpwstr>https://eur-lex.europa.eu/legal-content/EN/TXT/HTML/?uri=CELEX:32016R0631&amp;from=EN</vt:lpwstr>
      </vt:variant>
      <vt:variant>
        <vt:lpwstr>ntr*-L_2016112EN.01000101-E0007</vt:lpwstr>
      </vt:variant>
      <vt:variant>
        <vt:i4>7602255</vt:i4>
      </vt:variant>
      <vt:variant>
        <vt:i4>45</vt:i4>
      </vt:variant>
      <vt:variant>
        <vt:i4>0</vt:i4>
      </vt:variant>
      <vt:variant>
        <vt:i4>5</vt:i4>
      </vt:variant>
      <vt:variant>
        <vt:lpwstr>https://eur-lex.europa.eu/legal-content/EN/TXT/HTML/?uri=CELEX:32016R0631&amp;from=EN</vt:lpwstr>
      </vt:variant>
      <vt:variant>
        <vt:lpwstr>ntr*-L_2016112EN.01000101-E0007</vt:lpwstr>
      </vt:variant>
      <vt:variant>
        <vt:i4>3735568</vt:i4>
      </vt:variant>
      <vt:variant>
        <vt:i4>42</vt:i4>
      </vt:variant>
      <vt:variant>
        <vt:i4>0</vt:i4>
      </vt:variant>
      <vt:variant>
        <vt:i4>5</vt:i4>
      </vt:variant>
      <vt:variant>
        <vt:lpwstr>https://eur-lex.europa.eu/legal-content/EN/TXT/HTML/?uri=CELEX:32016R0631&amp;from=EN</vt:lpwstr>
      </vt:variant>
      <vt:variant>
        <vt:lpwstr>ntr**-L_2016112EN.01000101-E0008</vt:lpwstr>
      </vt:variant>
      <vt:variant>
        <vt:i4>3735568</vt:i4>
      </vt:variant>
      <vt:variant>
        <vt:i4>39</vt:i4>
      </vt:variant>
      <vt:variant>
        <vt:i4>0</vt:i4>
      </vt:variant>
      <vt:variant>
        <vt:i4>5</vt:i4>
      </vt:variant>
      <vt:variant>
        <vt:lpwstr>https://eur-lex.europa.eu/legal-content/EN/TXT/HTML/?uri=CELEX:32016R0631&amp;from=EN</vt:lpwstr>
      </vt:variant>
      <vt:variant>
        <vt:lpwstr>ntr**-L_2016112EN.01000101-E0008</vt:lpwstr>
      </vt:variant>
      <vt:variant>
        <vt:i4>7602255</vt:i4>
      </vt:variant>
      <vt:variant>
        <vt:i4>36</vt:i4>
      </vt:variant>
      <vt:variant>
        <vt:i4>0</vt:i4>
      </vt:variant>
      <vt:variant>
        <vt:i4>5</vt:i4>
      </vt:variant>
      <vt:variant>
        <vt:lpwstr>https://eur-lex.europa.eu/legal-content/EN/TXT/HTML/?uri=CELEX:32016R0631&amp;from=EN</vt:lpwstr>
      </vt:variant>
      <vt:variant>
        <vt:lpwstr>ntr*-L_2016112EN.01000101-E0007</vt:lpwstr>
      </vt:variant>
      <vt:variant>
        <vt:i4>3735568</vt:i4>
      </vt:variant>
      <vt:variant>
        <vt:i4>33</vt:i4>
      </vt:variant>
      <vt:variant>
        <vt:i4>0</vt:i4>
      </vt:variant>
      <vt:variant>
        <vt:i4>5</vt:i4>
      </vt:variant>
      <vt:variant>
        <vt:lpwstr>https://eur-lex.europa.eu/legal-content/EN/TXT/HTML/?uri=CELEX:32016R0631&amp;from=EN</vt:lpwstr>
      </vt:variant>
      <vt:variant>
        <vt:lpwstr>ntr**-L_2016112EN.01000101-E0008</vt:lpwstr>
      </vt:variant>
      <vt:variant>
        <vt:i4>7602255</vt:i4>
      </vt:variant>
      <vt:variant>
        <vt:i4>30</vt:i4>
      </vt:variant>
      <vt:variant>
        <vt:i4>0</vt:i4>
      </vt:variant>
      <vt:variant>
        <vt:i4>5</vt:i4>
      </vt:variant>
      <vt:variant>
        <vt:lpwstr>https://eur-lex.europa.eu/legal-content/EN/TXT/HTML/?uri=CELEX:32016R0631&amp;from=EN</vt:lpwstr>
      </vt:variant>
      <vt:variant>
        <vt:lpwstr>ntr*-L_2016112EN.01000101-E0007</vt:lpwstr>
      </vt:variant>
      <vt:variant>
        <vt:i4>3735568</vt:i4>
      </vt:variant>
      <vt:variant>
        <vt:i4>27</vt:i4>
      </vt:variant>
      <vt:variant>
        <vt:i4>0</vt:i4>
      </vt:variant>
      <vt:variant>
        <vt:i4>5</vt:i4>
      </vt:variant>
      <vt:variant>
        <vt:lpwstr>https://eur-lex.europa.eu/legal-content/EN/TXT/HTML/?uri=CELEX:32016R0631&amp;from=EN</vt:lpwstr>
      </vt:variant>
      <vt:variant>
        <vt:lpwstr>ntr**-L_2016112EN.01000101-E0008</vt:lpwstr>
      </vt:variant>
      <vt:variant>
        <vt:i4>3735568</vt:i4>
      </vt:variant>
      <vt:variant>
        <vt:i4>24</vt:i4>
      </vt:variant>
      <vt:variant>
        <vt:i4>0</vt:i4>
      </vt:variant>
      <vt:variant>
        <vt:i4>5</vt:i4>
      </vt:variant>
      <vt:variant>
        <vt:lpwstr>https://eur-lex.europa.eu/legal-content/EN/TXT/HTML/?uri=CELEX:32016R0631&amp;from=EN</vt:lpwstr>
      </vt:variant>
      <vt:variant>
        <vt:lpwstr>ntr**-L_2016112EN.01000101-E0008</vt:lpwstr>
      </vt:variant>
      <vt:variant>
        <vt:i4>7602255</vt:i4>
      </vt:variant>
      <vt:variant>
        <vt:i4>21</vt:i4>
      </vt:variant>
      <vt:variant>
        <vt:i4>0</vt:i4>
      </vt:variant>
      <vt:variant>
        <vt:i4>5</vt:i4>
      </vt:variant>
      <vt:variant>
        <vt:lpwstr>https://eur-lex.europa.eu/legal-content/EN/TXT/HTML/?uri=CELEX:32016R0631&amp;from=EN</vt:lpwstr>
      </vt:variant>
      <vt:variant>
        <vt:lpwstr>ntr*-L_2016112EN.01000101-E0007</vt:lpwstr>
      </vt:variant>
      <vt:variant>
        <vt:i4>7602255</vt:i4>
      </vt:variant>
      <vt:variant>
        <vt:i4>18</vt:i4>
      </vt:variant>
      <vt:variant>
        <vt:i4>0</vt:i4>
      </vt:variant>
      <vt:variant>
        <vt:i4>5</vt:i4>
      </vt:variant>
      <vt:variant>
        <vt:lpwstr>https://eur-lex.europa.eu/legal-content/EN/TXT/HTML/?uri=CELEX:32016R0631&amp;from=EN</vt:lpwstr>
      </vt:variant>
      <vt:variant>
        <vt:lpwstr>ntr*-L_2016112EN.01000101-E0007</vt:lpwstr>
      </vt:variant>
      <vt:variant>
        <vt:i4>6815823</vt:i4>
      </vt:variant>
      <vt:variant>
        <vt:i4>15</vt:i4>
      </vt:variant>
      <vt:variant>
        <vt:i4>0</vt:i4>
      </vt:variant>
      <vt:variant>
        <vt:i4>5</vt:i4>
      </vt:variant>
      <vt:variant>
        <vt:lpwstr>https://eur-lex.europa.eu/legal-content/EN/TXT/HTML/?uri=CELEX:32016R0631&amp;from=EN</vt:lpwstr>
      </vt:variant>
      <vt:variant>
        <vt:lpwstr>ntr6-L_2016112EN.01000101-E0006</vt:lpwstr>
      </vt:variant>
      <vt:variant>
        <vt:i4>7012431</vt:i4>
      </vt:variant>
      <vt:variant>
        <vt:i4>12</vt:i4>
      </vt:variant>
      <vt:variant>
        <vt:i4>0</vt:i4>
      </vt:variant>
      <vt:variant>
        <vt:i4>5</vt:i4>
      </vt:variant>
      <vt:variant>
        <vt:lpwstr>https://eur-lex.europa.eu/legal-content/EN/TXT/HTML/?uri=CELEX:32016R0631&amp;from=EN</vt:lpwstr>
      </vt:variant>
      <vt:variant>
        <vt:lpwstr>ntr5-L_2016112EN.01000101-E0005</vt:lpwstr>
      </vt:variant>
      <vt:variant>
        <vt:i4>6946895</vt:i4>
      </vt:variant>
      <vt:variant>
        <vt:i4>9</vt:i4>
      </vt:variant>
      <vt:variant>
        <vt:i4>0</vt:i4>
      </vt:variant>
      <vt:variant>
        <vt:i4>5</vt:i4>
      </vt:variant>
      <vt:variant>
        <vt:lpwstr>https://eur-lex.europa.eu/legal-content/EN/TXT/HTML/?uri=CELEX:32016R0631&amp;from=EN</vt:lpwstr>
      </vt:variant>
      <vt:variant>
        <vt:lpwstr>ntr4-L_2016112EN.01000101-E0004</vt:lpwstr>
      </vt:variant>
      <vt:variant>
        <vt:i4>7143503</vt:i4>
      </vt:variant>
      <vt:variant>
        <vt:i4>6</vt:i4>
      </vt:variant>
      <vt:variant>
        <vt:i4>0</vt:i4>
      </vt:variant>
      <vt:variant>
        <vt:i4>5</vt:i4>
      </vt:variant>
      <vt:variant>
        <vt:lpwstr>https://eur-lex.europa.eu/legal-content/EN/TXT/HTML/?uri=CELEX:32016R0631&amp;from=EN</vt:lpwstr>
      </vt:variant>
      <vt:variant>
        <vt:lpwstr>ntr3-L_2016112EN.01000101-E0003</vt:lpwstr>
      </vt:variant>
      <vt:variant>
        <vt:i4>7077967</vt:i4>
      </vt:variant>
      <vt:variant>
        <vt:i4>3</vt:i4>
      </vt:variant>
      <vt:variant>
        <vt:i4>0</vt:i4>
      </vt:variant>
      <vt:variant>
        <vt:i4>5</vt:i4>
      </vt:variant>
      <vt:variant>
        <vt:lpwstr>https://eur-lex.europa.eu/legal-content/EN/TXT/HTML/?uri=CELEX:32016R0631&amp;from=EN</vt:lpwstr>
      </vt:variant>
      <vt:variant>
        <vt:lpwstr>ntr2-L_2016112EN.01000101-E0002</vt:lpwstr>
      </vt:variant>
      <vt:variant>
        <vt:i4>7274575</vt:i4>
      </vt:variant>
      <vt:variant>
        <vt:i4>0</vt:i4>
      </vt:variant>
      <vt:variant>
        <vt:i4>0</vt:i4>
      </vt:variant>
      <vt:variant>
        <vt:i4>5</vt:i4>
      </vt:variant>
      <vt:variant>
        <vt:lpwstr>https://eur-lex.europa.eu/legal-content/EN/TXT/HTML/?uri=CELEX:32016R0631&amp;from=EN</vt:lpwstr>
      </vt:variant>
      <vt:variant>
        <vt:lpwstr>ntr1-L_2016112EN.01000101-E0001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2022-11-29T10:09:00Z</dcterms:created>
  <dcterms:modified xsi:type="dcterms:W3CDTF">2022-11-29T10:09:00Z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