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0" w:type="dxa"/>
          <w:right w:w="0" w:type="dxa"/>
        </w:tblCellMar>
        <w:tblLook w:val="04A0" w:firstRow="1" w:lastRow="0" w:firstColumn="1" w:lastColumn="0" w:noHBand="0" w:noVBand="1"/>
      </w:tblPr>
      <w:tblGrid>
        <w:gridCol w:w="1691"/>
        <w:gridCol w:w="430"/>
        <w:gridCol w:w="5532"/>
        <w:gridCol w:w="1373"/>
      </w:tblGrid>
      <w:tr w:rsidR="008E4E18" w:rsidRPr="008E4E18" w14:paraId="13682B05" w14:textId="77777777" w:rsidTr="008E4E18">
        <w:tc>
          <w:tcPr>
            <w:tcW w:w="0" w:type="auto"/>
            <w:shd w:val="clear" w:color="auto" w:fill="auto"/>
            <w:vAlign w:val="center"/>
            <w:hideMark/>
          </w:tcPr>
          <w:p w14:paraId="1658B38C" w14:textId="77777777" w:rsidR="008E4E18" w:rsidRPr="008E4E18" w:rsidRDefault="008E4E18" w:rsidP="008E4E18">
            <w:pPr>
              <w:spacing w:before="120" w:after="120" w:line="240" w:lineRule="auto"/>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18.8.2016   </w:t>
            </w:r>
          </w:p>
        </w:tc>
        <w:tc>
          <w:tcPr>
            <w:tcW w:w="0" w:type="auto"/>
            <w:shd w:val="clear" w:color="auto" w:fill="auto"/>
            <w:vAlign w:val="center"/>
            <w:hideMark/>
          </w:tcPr>
          <w:p w14:paraId="63ECCEBC" w14:textId="77777777" w:rsidR="008E4E18" w:rsidRPr="008E4E18" w:rsidRDefault="008E4E18" w:rsidP="008E4E18">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EN</w:t>
            </w:r>
          </w:p>
        </w:tc>
        <w:tc>
          <w:tcPr>
            <w:tcW w:w="0" w:type="auto"/>
            <w:shd w:val="clear" w:color="auto" w:fill="auto"/>
            <w:vAlign w:val="center"/>
            <w:hideMark/>
          </w:tcPr>
          <w:p w14:paraId="0EC3EA13" w14:textId="77777777" w:rsidR="008E4E18" w:rsidRPr="008E4E18" w:rsidRDefault="008E4E18" w:rsidP="008E4E18">
            <w:pPr>
              <w:spacing w:before="120" w:after="120" w:line="240" w:lineRule="auto"/>
              <w:jc w:val="center"/>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0CF7A456" w14:textId="77777777" w:rsidR="008E4E18" w:rsidRPr="008E4E18" w:rsidRDefault="008E4E18" w:rsidP="008E4E18">
            <w:pPr>
              <w:spacing w:before="120" w:after="120" w:line="240" w:lineRule="auto"/>
              <w:jc w:val="right"/>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 223/10</w:t>
            </w:r>
          </w:p>
        </w:tc>
      </w:tr>
    </w:tbl>
    <w:p w14:paraId="1E472600" w14:textId="77777777" w:rsidR="008E4E18" w:rsidRPr="008E4E18" w:rsidRDefault="00000000" w:rsidP="008E4E18">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9A47C38">
          <v:rect id="_x0000_i1025" style="width:1018.7pt;height:.75pt" o:hrpct="0" o:hralign="center" o:hrstd="t" o:hrnoshade="t" o:hr="t" fillcolor="black" stroked="f"/>
        </w:pict>
      </w:r>
    </w:p>
    <w:p w14:paraId="2A8996E8"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COMMISSION REGULATION (EU) 2016/1388</w:t>
      </w:r>
    </w:p>
    <w:p w14:paraId="7B6F1200"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of 17 August 2016</w:t>
      </w:r>
    </w:p>
    <w:p w14:paraId="6F129464"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(Text with EEA relevance)</w:t>
      </w:r>
    </w:p>
    <w:p w14:paraId="71A294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EUROPEAN COMMISSION,</w:t>
      </w:r>
    </w:p>
    <w:p w14:paraId="053273F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7" w:anchor="ntr1-L_2016223EN.01001001-E0001"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1</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and in particular Article 6(11) thereof,</w:t>
      </w:r>
    </w:p>
    <w:p w14:paraId="72A289B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6B37319" w14:textId="77777777" w:rsidTr="008E4E18">
        <w:tc>
          <w:tcPr>
            <w:tcW w:w="0" w:type="auto"/>
            <w:shd w:val="clear" w:color="auto" w:fill="auto"/>
            <w:hideMark/>
          </w:tcPr>
          <w:p w14:paraId="608ACA8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0D53738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B5C9056" w14:textId="77777777" w:rsidTr="008E4E18">
        <w:tc>
          <w:tcPr>
            <w:tcW w:w="0" w:type="auto"/>
            <w:shd w:val="clear" w:color="auto" w:fill="auto"/>
            <w:hideMark/>
          </w:tcPr>
          <w:p w14:paraId="5584D0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8" w:anchor="ntr2-L_2016223EN.01001001-E0002"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2</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6919FD0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06BD99E" w14:textId="77777777" w:rsidTr="008E4E18">
        <w:tc>
          <w:tcPr>
            <w:tcW w:w="0" w:type="auto"/>
            <w:shd w:val="clear" w:color="auto" w:fill="auto"/>
            <w:hideMark/>
          </w:tcPr>
          <w:p w14:paraId="250D8B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(3)</w:t>
            </w:r>
          </w:p>
        </w:tc>
        <w:tc>
          <w:tcPr>
            <w:tcW w:w="0" w:type="auto"/>
            <w:shd w:val="clear" w:color="auto" w:fill="auto"/>
            <w:hideMark/>
          </w:tcPr>
          <w:p w14:paraId="13BFCE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Harmonised rules for grid connection for demand facilities and distribution systems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B822DA9" w14:textId="77777777" w:rsidTr="008E4E18">
        <w:tc>
          <w:tcPr>
            <w:tcW w:w="0" w:type="auto"/>
            <w:shd w:val="clear" w:color="auto" w:fill="auto"/>
            <w:hideMark/>
          </w:tcPr>
          <w:p w14:paraId="7FDF8F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System security cannot be ensured independently from the technical capabilities of all users. Historically, generation facilities have formed the backbone of providing </w:t>
            </w:r>
            <w:r w:rsidRPr="008E4E18">
              <w:rPr>
                <w:rFonts w:ascii="inherit" w:eastAsia="Times New Roman" w:hAnsi="inherit" w:cs="Times New Roman"/>
                <w:sz w:val="24"/>
                <w:szCs w:val="24"/>
                <w:lang w:eastAsia="en-GB"/>
              </w:rPr>
              <w:lastRenderedPageBreak/>
              <w:t>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A6953DC" w14:textId="77777777" w:rsidTr="008E4E18">
        <w:tc>
          <w:tcPr>
            <w:tcW w:w="0" w:type="auto"/>
            <w:shd w:val="clear" w:color="auto" w:fill="auto"/>
            <w:hideMark/>
          </w:tcPr>
          <w:p w14:paraId="78CBAC1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BF26004" w14:textId="77777777" w:rsidTr="008E4E18">
        <w:tc>
          <w:tcPr>
            <w:tcW w:w="0" w:type="auto"/>
            <w:shd w:val="clear" w:color="auto" w:fill="auto"/>
            <w:hideMark/>
          </w:tcPr>
          <w:p w14:paraId="73D6C2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B61C92C" w14:textId="77777777" w:rsidTr="008E4E18">
        <w:tc>
          <w:tcPr>
            <w:tcW w:w="0" w:type="auto"/>
            <w:shd w:val="clear" w:color="auto" w:fill="auto"/>
            <w:hideMark/>
          </w:tcPr>
          <w:p w14:paraId="22483E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distribution system, or an existing demand unit within a demand facility or a closed distribution system connected at a voltage level above 1 000 V has been performed.</w:t>
            </w:r>
          </w:p>
        </w:tc>
      </w:tr>
    </w:tbl>
    <w:p w14:paraId="016F707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DC1CFFD" w14:textId="77777777" w:rsidTr="008E4E18">
        <w:tc>
          <w:tcPr>
            <w:tcW w:w="0" w:type="auto"/>
            <w:shd w:val="clear" w:color="auto" w:fill="auto"/>
            <w:hideMark/>
          </w:tcPr>
          <w:p w14:paraId="2B39F95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Demand response is an important instrument for increasing the flexibility of the internal energy market and for enabling optimal use of networks. It should be based on customers' actions or on their agreement for a third party to take action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w:t>
            </w:r>
            <w:r w:rsidRPr="008E4E18">
              <w:rPr>
                <w:rFonts w:ascii="inherit" w:eastAsia="Times New Roman" w:hAnsi="inherit" w:cs="Times New Roman"/>
                <w:sz w:val="24"/>
                <w:szCs w:val="24"/>
                <w:lang w:eastAsia="en-GB"/>
              </w:rPr>
              <w:lastRenderedPageBreak/>
              <w:t>obligation to ensure the reliability of those services, where those responsibilities are delegated by the demand facility owner and the closed distribution system operator.</w:t>
            </w:r>
          </w:p>
        </w:tc>
      </w:tr>
    </w:tbl>
    <w:p w14:paraId="7F54EFC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125CA70" w14:textId="77777777" w:rsidTr="008E4E18">
        <w:tc>
          <w:tcPr>
            <w:tcW w:w="0" w:type="auto"/>
            <w:shd w:val="clear" w:color="auto" w:fill="auto"/>
            <w:hideMark/>
          </w:tcPr>
          <w:p w14:paraId="787FA1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01D40DE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E630A96" w14:textId="77777777" w:rsidTr="008E4E18">
        <w:tc>
          <w:tcPr>
            <w:tcW w:w="0" w:type="auto"/>
            <w:shd w:val="clear" w:color="auto" w:fill="auto"/>
            <w:hideMark/>
          </w:tcPr>
          <w:p w14:paraId="3F25D0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9C3EB26" w14:textId="77777777" w:rsidTr="008E4E18">
        <w:tc>
          <w:tcPr>
            <w:tcW w:w="0" w:type="auto"/>
            <w:shd w:val="clear" w:color="auto" w:fill="auto"/>
            <w:hideMark/>
          </w:tcPr>
          <w:p w14:paraId="3518F1B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EA29874" w14:textId="77777777" w:rsidTr="008E4E18">
        <w:tc>
          <w:tcPr>
            <w:tcW w:w="0" w:type="auto"/>
            <w:shd w:val="clear" w:color="auto" w:fill="auto"/>
            <w:hideMark/>
          </w:tcPr>
          <w:p w14:paraId="3796F9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(12)</w:t>
            </w:r>
          </w:p>
        </w:tc>
        <w:tc>
          <w:tcPr>
            <w:tcW w:w="0" w:type="auto"/>
            <w:shd w:val="clear" w:color="auto" w:fill="auto"/>
            <w:hideMark/>
          </w:tcPr>
          <w:p w14:paraId="35EC205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4E1F77B0" w14:textId="77777777" w:rsidTr="008E4E18">
        <w:tc>
          <w:tcPr>
            <w:tcW w:w="0" w:type="auto"/>
            <w:shd w:val="clear" w:color="auto" w:fill="auto"/>
            <w:hideMark/>
          </w:tcPr>
          <w:p w14:paraId="139D212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administrative burdens and costs associated with providing demand response should be kept within reasonable limits, in particular as regards domestic consumers, who will play an increasingly important role in the transition to low carbon society and their uptake should not be unnecessarily burdened with administrative tasks.</w:t>
            </w:r>
          </w:p>
        </w:tc>
      </w:tr>
    </w:tbl>
    <w:p w14:paraId="283F6A7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F87BF80" w14:textId="77777777" w:rsidTr="008E4E18">
        <w:tc>
          <w:tcPr>
            <w:tcW w:w="0" w:type="auto"/>
            <w:shd w:val="clear" w:color="auto" w:fill="auto"/>
            <w:hideMark/>
          </w:tcPr>
          <w:p w14:paraId="23E319D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(14)</w:t>
            </w:r>
          </w:p>
        </w:tc>
        <w:tc>
          <w:tcPr>
            <w:tcW w:w="0" w:type="auto"/>
            <w:shd w:val="clear" w:color="auto" w:fill="auto"/>
            <w:hideMark/>
          </w:tcPr>
          <w:p w14:paraId="5A6213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15CA9D3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6815D3B" w14:textId="77777777" w:rsidTr="008E4E18">
        <w:tc>
          <w:tcPr>
            <w:tcW w:w="0" w:type="auto"/>
            <w:shd w:val="clear" w:color="auto" w:fill="auto"/>
            <w:hideMark/>
          </w:tcPr>
          <w:p w14:paraId="18FF243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(15)</w:t>
            </w:r>
          </w:p>
        </w:tc>
        <w:tc>
          <w:tcPr>
            <w:tcW w:w="0" w:type="auto"/>
            <w:shd w:val="clear" w:color="auto" w:fill="auto"/>
            <w:hideMark/>
          </w:tcPr>
          <w:p w14:paraId="0F1D6A3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3944744" w14:textId="77777777" w:rsidTr="008E4E18">
        <w:tc>
          <w:tcPr>
            <w:tcW w:w="0" w:type="auto"/>
            <w:shd w:val="clear" w:color="auto" w:fill="auto"/>
            <w:hideMark/>
          </w:tcPr>
          <w:p w14:paraId="1D621FC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(16)</w:t>
            </w:r>
          </w:p>
        </w:tc>
        <w:tc>
          <w:tcPr>
            <w:tcW w:w="0" w:type="auto"/>
            <w:shd w:val="clear" w:color="auto" w:fill="auto"/>
            <w:hideMark/>
          </w:tcPr>
          <w:p w14:paraId="58691D4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p>
        </w:tc>
      </w:tr>
    </w:tbl>
    <w:p w14:paraId="7A7ED0D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748227D" w14:textId="77777777" w:rsidTr="008E4E18">
        <w:tc>
          <w:tcPr>
            <w:tcW w:w="0" w:type="auto"/>
            <w:shd w:val="clear" w:color="auto" w:fill="auto"/>
            <w:hideMark/>
          </w:tcPr>
          <w:p w14:paraId="6E1DEF5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(17)</w:t>
            </w:r>
          </w:p>
        </w:tc>
        <w:tc>
          <w:tcPr>
            <w:tcW w:w="0" w:type="auto"/>
            <w:shd w:val="clear" w:color="auto" w:fill="auto"/>
            <w:hideMark/>
          </w:tcPr>
          <w:p w14:paraId="0D72C6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755FDBB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8EC02DF" w14:textId="77777777" w:rsidTr="008E4E18">
        <w:tc>
          <w:tcPr>
            <w:tcW w:w="0" w:type="auto"/>
            <w:shd w:val="clear" w:color="auto" w:fill="auto"/>
            <w:hideMark/>
          </w:tcPr>
          <w:p w14:paraId="797BF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w:t>
            </w:r>
          </w:p>
        </w:tc>
        <w:tc>
          <w:tcPr>
            <w:tcW w:w="0" w:type="auto"/>
            <w:shd w:val="clear" w:color="auto" w:fill="auto"/>
            <w:hideMark/>
          </w:tcPr>
          <w:p w14:paraId="24BFB0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9" w:anchor="ntr3-L_2016223EN.01001001-E0003"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3</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sz w:val="24"/>
                <w:szCs w:val="24"/>
                <w:lang w:eastAsia="en-GB"/>
              </w:rPr>
              <w:t>.</w:t>
            </w:r>
          </w:p>
        </w:tc>
      </w:tr>
    </w:tbl>
    <w:p w14:paraId="4137186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DAF5B27" w14:textId="77777777" w:rsidTr="008E4E18">
        <w:tc>
          <w:tcPr>
            <w:tcW w:w="0" w:type="auto"/>
            <w:shd w:val="clear" w:color="auto" w:fill="auto"/>
            <w:hideMark/>
          </w:tcPr>
          <w:p w14:paraId="79AFF6C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(19)</w:t>
            </w:r>
          </w:p>
        </w:tc>
        <w:tc>
          <w:tcPr>
            <w:tcW w:w="0" w:type="auto"/>
            <w:shd w:val="clear" w:color="auto" w:fill="auto"/>
            <w:hideMark/>
          </w:tcPr>
          <w:p w14:paraId="6E9AA4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relevant system operators and relevant TSOs, might require operating conditions that are not in line with this Regulation.</w:t>
            </w:r>
          </w:p>
        </w:tc>
      </w:tr>
    </w:tbl>
    <w:p w14:paraId="0B48B55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F87B116" w14:textId="77777777" w:rsidTr="008E4E18">
        <w:tc>
          <w:tcPr>
            <w:tcW w:w="0" w:type="auto"/>
            <w:shd w:val="clear" w:color="auto" w:fill="auto"/>
            <w:hideMark/>
          </w:tcPr>
          <w:p w14:paraId="7F60CF9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(20)</w:t>
            </w:r>
          </w:p>
        </w:tc>
        <w:tc>
          <w:tcPr>
            <w:tcW w:w="0" w:type="auto"/>
            <w:shd w:val="clear" w:color="auto" w:fill="auto"/>
            <w:hideMark/>
          </w:tcPr>
          <w:p w14:paraId="40080A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68B17EF" w14:textId="77777777" w:rsidTr="008E4E18">
        <w:tc>
          <w:tcPr>
            <w:tcW w:w="0" w:type="auto"/>
            <w:shd w:val="clear" w:color="auto" w:fill="auto"/>
            <w:hideMark/>
          </w:tcPr>
          <w:p w14:paraId="3EC5C0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(21)</w:t>
            </w:r>
          </w:p>
        </w:tc>
        <w:tc>
          <w:tcPr>
            <w:tcW w:w="0" w:type="auto"/>
            <w:shd w:val="clear" w:color="auto" w:fill="auto"/>
            <w:hideMark/>
          </w:tcPr>
          <w:p w14:paraId="4370B98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BFE16F1" w14:textId="77777777" w:rsidTr="008E4E18">
        <w:tc>
          <w:tcPr>
            <w:tcW w:w="0" w:type="auto"/>
            <w:shd w:val="clear" w:color="auto" w:fill="auto"/>
            <w:hideMark/>
          </w:tcPr>
          <w:p w14:paraId="02F7E8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(22)</w:t>
            </w:r>
          </w:p>
        </w:tc>
        <w:tc>
          <w:tcPr>
            <w:tcW w:w="0" w:type="auto"/>
            <w:shd w:val="clear" w:color="auto" w:fill="auto"/>
            <w:hideMark/>
          </w:tcPr>
          <w:p w14:paraId="7BA4CA9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FA30BBA" w14:textId="77777777" w:rsidTr="008E4E18">
        <w:tc>
          <w:tcPr>
            <w:tcW w:w="0" w:type="auto"/>
            <w:shd w:val="clear" w:color="auto" w:fill="auto"/>
            <w:hideMark/>
          </w:tcPr>
          <w:p w14:paraId="222080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(23)</w:t>
            </w:r>
          </w:p>
        </w:tc>
        <w:tc>
          <w:tcPr>
            <w:tcW w:w="0" w:type="auto"/>
            <w:shd w:val="clear" w:color="auto" w:fill="auto"/>
            <w:hideMark/>
          </w:tcPr>
          <w:p w14:paraId="53EC69C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HAS ADOPTED THIS REGULATION:</w:t>
      </w:r>
    </w:p>
    <w:p w14:paraId="7E86511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w:t>
      </w:r>
    </w:p>
    <w:p w14:paraId="01E0DFD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2AF79C29"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w:t>
      </w:r>
    </w:p>
    <w:p w14:paraId="782EAA0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Subject matter</w:t>
      </w:r>
    </w:p>
    <w:p w14:paraId="313EF82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This Regulation establishes a network code which lays down the requirements for grid connection of:</w:t>
      </w:r>
    </w:p>
    <w:tbl>
      <w:tblPr>
        <w:tblW w:w="5000" w:type="pct"/>
        <w:tblCellMar>
          <w:left w:w="0" w:type="dxa"/>
          <w:right w:w="0" w:type="dxa"/>
        </w:tblCellMar>
        <w:tblLook w:val="04A0" w:firstRow="1" w:lastRow="0" w:firstColumn="1" w:lastColumn="0" w:noHBand="0" w:noVBand="1"/>
      </w:tblPr>
      <w:tblGrid>
        <w:gridCol w:w="586"/>
        <w:gridCol w:w="8440"/>
      </w:tblGrid>
      <w:tr w:rsidR="008E4E18" w:rsidRPr="008E4E18" w14:paraId="137BF21D" w14:textId="77777777" w:rsidTr="008E4E18">
        <w:tc>
          <w:tcPr>
            <w:tcW w:w="0" w:type="auto"/>
            <w:shd w:val="clear" w:color="auto" w:fill="auto"/>
            <w:hideMark/>
          </w:tcPr>
          <w:p w14:paraId="57C225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E2F9B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facilities;</w:t>
            </w:r>
          </w:p>
        </w:tc>
      </w:tr>
    </w:tbl>
    <w:p w14:paraId="1504012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4"/>
        <w:gridCol w:w="8462"/>
      </w:tblGrid>
      <w:tr w:rsidR="008E4E18" w:rsidRPr="008E4E18" w14:paraId="2B570FDF" w14:textId="77777777" w:rsidTr="008E4E18">
        <w:tc>
          <w:tcPr>
            <w:tcW w:w="0" w:type="auto"/>
            <w:shd w:val="clear" w:color="auto" w:fill="auto"/>
            <w:hideMark/>
          </w:tcPr>
          <w:p w14:paraId="55ADEF7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CC98DF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facilities;</w:t>
            </w:r>
          </w:p>
        </w:tc>
      </w:tr>
    </w:tbl>
    <w:p w14:paraId="4608B62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8E4E18" w14:paraId="78CDEE31" w14:textId="77777777" w:rsidTr="008E4E18">
        <w:tc>
          <w:tcPr>
            <w:tcW w:w="0" w:type="auto"/>
            <w:shd w:val="clear" w:color="auto" w:fill="auto"/>
            <w:hideMark/>
          </w:tcPr>
          <w:p w14:paraId="573FDA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7BB55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distribution systems, including closed distribution systems;</w:t>
            </w:r>
          </w:p>
        </w:tc>
      </w:tr>
    </w:tbl>
    <w:p w14:paraId="0F37C43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1FAFF0E" w14:textId="77777777" w:rsidTr="008E4E18">
        <w:tc>
          <w:tcPr>
            <w:tcW w:w="0" w:type="auto"/>
            <w:shd w:val="clear" w:color="auto" w:fill="auto"/>
            <w:hideMark/>
          </w:tcPr>
          <w:p w14:paraId="696E3E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572D8F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used by a demand facility or a closed distribution system to provide demand response services to relevant system operators and relevant TSOs.</w:t>
            </w:r>
          </w:p>
        </w:tc>
      </w:tr>
    </w:tbl>
    <w:p w14:paraId="7517AF2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w:t>
      </w:r>
    </w:p>
    <w:p w14:paraId="1293C56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Definitions</w:t>
      </w:r>
    </w:p>
    <w:p w14:paraId="4A09FD6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0" w:anchor="ntr4-L_2016223EN.01001001-E0004"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4</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Regulation (EC) No 714/2009, Article 2 of Commission Regulation (EU) 2015/1222</w:t>
      </w:r>
      <w:hyperlink r:id="rId11" w:anchor="ntr5-L_2016223EN.01001001-E0005"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5</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Commission Regulation (EU) 2016/631</w:t>
      </w:r>
      <w:hyperlink r:id="rId12" w:anchor="ntr6-L_2016223EN.01001001-E0006"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6</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Commission Regulation (EU) No 543/2013</w:t>
      </w:r>
      <w:hyperlink r:id="rId13" w:anchor="ntr7-L_2016223EN.01001001-E0007"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7</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and Article 2 of Directive 2009/72/EC shall apply.</w:t>
      </w:r>
    </w:p>
    <w:p w14:paraId="7C4C311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827285E" w14:textId="77777777" w:rsidTr="008E4E18">
        <w:tc>
          <w:tcPr>
            <w:tcW w:w="0" w:type="auto"/>
            <w:shd w:val="clear" w:color="auto" w:fill="auto"/>
            <w:hideMark/>
          </w:tcPr>
          <w:p w14:paraId="120407D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w:t>
            </w:r>
          </w:p>
        </w:tc>
        <w:tc>
          <w:tcPr>
            <w:tcW w:w="0" w:type="auto"/>
            <w:shd w:val="clear" w:color="auto" w:fill="auto"/>
            <w:hideMark/>
          </w:tcPr>
          <w:p w14:paraId="3FAC82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facility’ means a facility which consumes electrical energy and is connected at one or more connection points to the transmission or distribution system. A distribution system and/or auxiliary supplies of a power generating module do no constitute a demand facility;</w:t>
            </w:r>
          </w:p>
        </w:tc>
      </w:tr>
    </w:tbl>
    <w:p w14:paraId="7144846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F443D46" w14:textId="77777777" w:rsidTr="008E4E18">
        <w:tc>
          <w:tcPr>
            <w:tcW w:w="0" w:type="auto"/>
            <w:shd w:val="clear" w:color="auto" w:fill="auto"/>
            <w:hideMark/>
          </w:tcPr>
          <w:p w14:paraId="6C9921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means a demand facility which has a connection point to a transmission system;</w:t>
            </w:r>
          </w:p>
        </w:tc>
      </w:tr>
    </w:tbl>
    <w:p w14:paraId="27EF966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86CE48B" w14:textId="77777777" w:rsidTr="008E4E18">
        <w:tc>
          <w:tcPr>
            <w:tcW w:w="0" w:type="auto"/>
            <w:shd w:val="clear" w:color="auto" w:fill="auto"/>
            <w:hideMark/>
          </w:tcPr>
          <w:p w14:paraId="2D68A2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(3)</w:t>
            </w:r>
          </w:p>
        </w:tc>
        <w:tc>
          <w:tcPr>
            <w:tcW w:w="0" w:type="auto"/>
            <w:shd w:val="clear" w:color="auto" w:fill="auto"/>
            <w:hideMark/>
          </w:tcPr>
          <w:p w14:paraId="2237F9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facility’ means a distribution system connection or the electrical plant and equipment used at the connection to the transmission system;</w:t>
            </w:r>
          </w:p>
        </w:tc>
      </w:tr>
    </w:tbl>
    <w:p w14:paraId="6488984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DE4C2B1" w14:textId="77777777" w:rsidTr="008E4E18">
        <w:tc>
          <w:tcPr>
            <w:tcW w:w="0" w:type="auto"/>
            <w:shd w:val="clear" w:color="auto" w:fill="auto"/>
            <w:hideMark/>
          </w:tcPr>
          <w:p w14:paraId="674729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w:t>
            </w:r>
          </w:p>
        </w:tc>
        <w:tc>
          <w:tcPr>
            <w:tcW w:w="0" w:type="auto"/>
            <w:shd w:val="clear" w:color="auto" w:fill="auto"/>
            <w:hideMark/>
          </w:tcPr>
          <w:p w14:paraId="2FFD925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 means an indivisible set of installations containing equipment which can be actively controlled by a demand facility owner or by a CDSO, either individually or commonly as part of demand aggregation through a third party;</w:t>
            </w:r>
          </w:p>
        </w:tc>
      </w:tr>
    </w:tbl>
    <w:p w14:paraId="3C0DD00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34C5315" w14:textId="77777777" w:rsidTr="008E4E18">
        <w:tc>
          <w:tcPr>
            <w:tcW w:w="0" w:type="auto"/>
            <w:shd w:val="clear" w:color="auto" w:fill="auto"/>
            <w:hideMark/>
          </w:tcPr>
          <w:p w14:paraId="78F25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(5)</w:t>
            </w:r>
          </w:p>
        </w:tc>
        <w:tc>
          <w:tcPr>
            <w:tcW w:w="0" w:type="auto"/>
            <w:shd w:val="clear" w:color="auto" w:fill="auto"/>
            <w:hideMark/>
          </w:tcPr>
          <w:p w14:paraId="047B8F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‘closed distribution system’ means a distribution system classified pursuant to Article 28 of Directive 2009/72/EC 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B648C59" w14:textId="77777777" w:rsidTr="008E4E18">
        <w:tc>
          <w:tcPr>
            <w:tcW w:w="0" w:type="auto"/>
            <w:shd w:val="clear" w:color="auto" w:fill="auto"/>
            <w:hideMark/>
          </w:tcPr>
          <w:p w14:paraId="3978E3B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(6)</w:t>
            </w:r>
          </w:p>
        </w:tc>
        <w:tc>
          <w:tcPr>
            <w:tcW w:w="0" w:type="auto"/>
            <w:shd w:val="clear" w:color="auto" w:fill="auto"/>
            <w:hideMark/>
          </w:tcPr>
          <w:p w14:paraId="6DC5E16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‘main demand equipment’ means at least one of the following equipment: motors, transformers, high voltage equipment at the connection point and at the process production plant;</w:t>
            </w:r>
          </w:p>
        </w:tc>
      </w:tr>
    </w:tbl>
    <w:p w14:paraId="3B69161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C5A3339" w14:textId="77777777" w:rsidTr="008E4E18">
        <w:tc>
          <w:tcPr>
            <w:tcW w:w="0" w:type="auto"/>
            <w:shd w:val="clear" w:color="auto" w:fill="auto"/>
            <w:hideMark/>
          </w:tcPr>
          <w:p w14:paraId="498034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system’ means a distribution system connected to a transmission system, including transmission-connected distribution facilities;</w:t>
            </w:r>
          </w:p>
        </w:tc>
      </w:tr>
    </w:tbl>
    <w:p w14:paraId="0B6BFF5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7A64EADD" w14:textId="77777777" w:rsidTr="008E4E18">
        <w:tc>
          <w:tcPr>
            <w:tcW w:w="0" w:type="auto"/>
            <w:shd w:val="clear" w:color="auto" w:fill="auto"/>
            <w:hideMark/>
          </w:tcPr>
          <w:p w14:paraId="492F09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‘maximum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FEB71A2" w14:textId="77777777" w:rsidTr="008E4E18">
        <w:tc>
          <w:tcPr>
            <w:tcW w:w="0" w:type="auto"/>
            <w:shd w:val="clear" w:color="auto" w:fill="auto"/>
            <w:hideMark/>
          </w:tcPr>
          <w:p w14:paraId="7FDCD4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‘maximum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2673120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4602CD3C" w14:textId="77777777" w:rsidTr="008E4E18">
        <w:tc>
          <w:tcPr>
            <w:tcW w:w="0" w:type="auto"/>
            <w:shd w:val="clear" w:color="auto" w:fill="auto"/>
            <w:hideMark/>
          </w:tcPr>
          <w:p w14:paraId="278800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‘low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C672B2D" w14:textId="77777777" w:rsidTr="008E4E18">
        <w:tc>
          <w:tcPr>
            <w:tcW w:w="0" w:type="auto"/>
            <w:shd w:val="clear" w:color="auto" w:fill="auto"/>
            <w:hideMark/>
          </w:tcPr>
          <w:p w14:paraId="2F72CD6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‘low voltage demand disconnection’ means a restoration action where demand is disconnected during a low voltage event in order to recover voltage to acceptable limits;</w:t>
            </w:r>
          </w:p>
        </w:tc>
      </w:tr>
    </w:tbl>
    <w:p w14:paraId="6CF0073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FC90D83" w14:textId="77777777" w:rsidTr="008E4E18">
        <w:tc>
          <w:tcPr>
            <w:tcW w:w="0" w:type="auto"/>
            <w:shd w:val="clear" w:color="auto" w:fill="auto"/>
            <w:hideMark/>
          </w:tcPr>
          <w:p w14:paraId="4F5250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 load tap changer’ means a device for changing the tap of a winding, suitable for operation while the transformer is energised or on load;</w:t>
            </w:r>
          </w:p>
        </w:tc>
      </w:tr>
    </w:tbl>
    <w:p w14:paraId="7F18148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C48BB5F" w14:textId="77777777" w:rsidTr="008E4E18">
        <w:tc>
          <w:tcPr>
            <w:tcW w:w="0" w:type="auto"/>
            <w:shd w:val="clear" w:color="auto" w:fill="auto"/>
            <w:hideMark/>
          </w:tcPr>
          <w:p w14:paraId="59D7A8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 load tap changer blocking’ means an action that blocks the on load tap changer during a low voltage event in order to stop transformers from further tapping and suppressing voltages in an area;</w:t>
            </w:r>
          </w:p>
        </w:tc>
      </w:tr>
    </w:tbl>
    <w:p w14:paraId="2D48FB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8E4E18" w14:paraId="2C04AB30" w14:textId="77777777" w:rsidTr="008E4E18">
        <w:tc>
          <w:tcPr>
            <w:tcW w:w="0" w:type="auto"/>
            <w:shd w:val="clear" w:color="auto" w:fill="auto"/>
            <w:hideMark/>
          </w:tcPr>
          <w:p w14:paraId="63DDF0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‘control room’ means a relevant system operator's operation centre;</w:t>
            </w:r>
          </w:p>
        </w:tc>
      </w:tr>
    </w:tbl>
    <w:p w14:paraId="4A2827B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65FE018" w14:textId="77777777" w:rsidTr="008E4E18">
        <w:tc>
          <w:tcPr>
            <w:tcW w:w="0" w:type="auto"/>
            <w:shd w:val="clear" w:color="auto" w:fill="auto"/>
            <w:hideMark/>
          </w:tcPr>
          <w:p w14:paraId="0188FBD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‘block loading’ means the maximum step active power loading of reconnected demand during system restoration after black-out;</w:t>
            </w:r>
          </w:p>
        </w:tc>
      </w:tr>
    </w:tbl>
    <w:p w14:paraId="0724D4A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A9AD612" w14:textId="77777777" w:rsidTr="008E4E18">
        <w:tc>
          <w:tcPr>
            <w:tcW w:w="0" w:type="auto"/>
            <w:shd w:val="clear" w:color="auto" w:fill="auto"/>
            <w:hideMark/>
          </w:tcPr>
          <w:p w14:paraId="2AFF06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1268973" w14:textId="77777777" w:rsidTr="008E4E18">
        <w:tc>
          <w:tcPr>
            <w:tcW w:w="0" w:type="auto"/>
            <w:shd w:val="clear" w:color="auto" w:fill="auto"/>
            <w:hideMark/>
          </w:tcPr>
          <w:p w14:paraId="5C7538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60F8B5B" w14:textId="77777777" w:rsidTr="008E4E18">
        <w:tc>
          <w:tcPr>
            <w:tcW w:w="0" w:type="auto"/>
            <w:shd w:val="clear" w:color="auto" w:fill="auto"/>
            <w:hideMark/>
          </w:tcPr>
          <w:p w14:paraId="2AA2B31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9CD3797" w14:textId="77777777" w:rsidTr="008E4E18">
        <w:tc>
          <w:tcPr>
            <w:tcW w:w="0" w:type="auto"/>
            <w:shd w:val="clear" w:color="auto" w:fill="auto"/>
            <w:hideMark/>
          </w:tcPr>
          <w:p w14:paraId="477EA4E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(19)</w:t>
            </w:r>
          </w:p>
        </w:tc>
        <w:tc>
          <w:tcPr>
            <w:tcW w:w="0" w:type="auto"/>
            <w:shd w:val="clear" w:color="auto" w:fill="auto"/>
            <w:hideMark/>
          </w:tcPr>
          <w:p w14:paraId="608859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0050736" w14:textId="77777777" w:rsidTr="008E4E18">
        <w:tc>
          <w:tcPr>
            <w:tcW w:w="0" w:type="auto"/>
            <w:shd w:val="clear" w:color="auto" w:fill="auto"/>
            <w:hideMark/>
          </w:tcPr>
          <w:p w14:paraId="58F8D2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83F0002" w14:textId="77777777" w:rsidTr="008E4E18">
        <w:tc>
          <w:tcPr>
            <w:tcW w:w="0" w:type="auto"/>
            <w:shd w:val="clear" w:color="auto" w:fill="auto"/>
            <w:hideMark/>
          </w:tcPr>
          <w:p w14:paraId="1DDA45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FAC52EC" w14:textId="77777777" w:rsidTr="008E4E18">
        <w:tc>
          <w:tcPr>
            <w:tcW w:w="0" w:type="auto"/>
            <w:shd w:val="clear" w:color="auto" w:fill="auto"/>
            <w:hideMark/>
          </w:tcPr>
          <w:p w14:paraId="6A80CE5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(22)</w:t>
            </w:r>
          </w:p>
        </w:tc>
        <w:tc>
          <w:tcPr>
            <w:tcW w:w="0" w:type="auto"/>
            <w:shd w:val="clear" w:color="auto" w:fill="auto"/>
            <w:hideMark/>
          </w:tcPr>
          <w:p w14:paraId="6A7899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unit document’ (DRUD) means a document, issued either by the demand facility owner or the CDSO to the relevant system operator for demand units with demand response and connected at a voltage level above 1 000 V, which confirms the compliance of the demand unit with the technical requirements set out in this Regulation and provides the necessary data and statements, including a statement of compliance.</w:t>
            </w:r>
          </w:p>
        </w:tc>
      </w:tr>
    </w:tbl>
    <w:p w14:paraId="00F5EFB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w:t>
      </w:r>
    </w:p>
    <w:p w14:paraId="75FB14D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Scope of application</w:t>
      </w:r>
    </w:p>
    <w:p w14:paraId="3C5BDE5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8E4E18" w14:paraId="44BD476A" w14:textId="77777777" w:rsidTr="008E4E18">
        <w:tc>
          <w:tcPr>
            <w:tcW w:w="0" w:type="auto"/>
            <w:shd w:val="clear" w:color="auto" w:fill="auto"/>
            <w:hideMark/>
          </w:tcPr>
          <w:p w14:paraId="2B6C96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demand facilities;</w:t>
            </w:r>
          </w:p>
        </w:tc>
      </w:tr>
    </w:tbl>
    <w:p w14:paraId="2C698A5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8E4E18" w14:paraId="6441F072" w14:textId="77777777" w:rsidTr="008E4E18">
        <w:tc>
          <w:tcPr>
            <w:tcW w:w="0" w:type="auto"/>
            <w:shd w:val="clear" w:color="auto" w:fill="auto"/>
            <w:hideMark/>
          </w:tcPr>
          <w:p w14:paraId="67ED2D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distribution facilities;</w:t>
            </w:r>
          </w:p>
        </w:tc>
      </w:tr>
    </w:tbl>
    <w:p w14:paraId="50B2441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8E4E18" w14:paraId="374FC3A2" w14:textId="77777777" w:rsidTr="008E4E18">
        <w:tc>
          <w:tcPr>
            <w:tcW w:w="0" w:type="auto"/>
            <w:shd w:val="clear" w:color="auto" w:fill="auto"/>
            <w:hideMark/>
          </w:tcPr>
          <w:p w14:paraId="61EC12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Change w:id="0" w:author="Author">
          <w:tblPr>
            <w:tblW w:w="5000" w:type="pct"/>
            <w:tblCellMar>
              <w:left w:w="0" w:type="dxa"/>
              <w:right w:w="0" w:type="dxa"/>
            </w:tblCellMar>
            <w:tblLook w:val="04A0" w:firstRow="1" w:lastRow="0" w:firstColumn="1" w:lastColumn="0" w:noHBand="0" w:noVBand="1"/>
          </w:tblPr>
        </w:tblPrChange>
      </w:tblPr>
      <w:tblGrid>
        <w:gridCol w:w="317"/>
        <w:gridCol w:w="8709"/>
        <w:tblGridChange w:id="1">
          <w:tblGrid>
            <w:gridCol w:w="317"/>
            <w:gridCol w:w="8709"/>
          </w:tblGrid>
        </w:tblGridChange>
      </w:tblGrid>
      <w:tr w:rsidR="008E4E18" w:rsidRPr="008E4E18" w14:paraId="3BD222E8" w14:textId="77777777" w:rsidTr="00094AA6">
        <w:trPr>
          <w:trHeight w:val="80"/>
        </w:trPr>
        <w:tc>
          <w:tcPr>
            <w:tcW w:w="0" w:type="auto"/>
            <w:shd w:val="clear" w:color="auto" w:fill="auto"/>
            <w:hideMark/>
            <w:tcPrChange w:id="2" w:author="Author">
              <w:tcPr>
                <w:tcW w:w="0" w:type="auto"/>
                <w:shd w:val="clear" w:color="auto" w:fill="auto"/>
                <w:hideMark/>
              </w:tcPr>
            </w:tcPrChange>
          </w:tcPr>
          <w:p w14:paraId="44ED362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Change w:id="3" w:author="Author">
              <w:tcPr>
                <w:tcW w:w="0" w:type="auto"/>
                <w:shd w:val="clear" w:color="auto" w:fill="auto"/>
                <w:hideMark/>
              </w:tcPr>
            </w:tcPrChange>
          </w:tcPr>
          <w:p w14:paraId="5B433196" w14:textId="4491766A"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new demand units used by a demand facility or a closed distribution system </w:t>
            </w:r>
            <w:del w:id="4" w:author="Author">
              <w:r w:rsidRPr="008E4E18" w:rsidDel="006030FB">
                <w:rPr>
                  <w:rFonts w:ascii="inherit" w:eastAsia="Times New Roman" w:hAnsi="inherit" w:cs="Times New Roman"/>
                  <w:sz w:val="24"/>
                  <w:szCs w:val="24"/>
                  <w:lang w:eastAsia="en-GB"/>
                </w:rPr>
                <w:delText xml:space="preserve">to </w:delText>
              </w:r>
              <w:r w:rsidRPr="008E4E18" w:rsidDel="00A86752">
                <w:rPr>
                  <w:rFonts w:ascii="inherit" w:eastAsia="Times New Roman" w:hAnsi="inherit" w:cs="Times New Roman"/>
                  <w:sz w:val="24"/>
                  <w:szCs w:val="24"/>
                  <w:lang w:eastAsia="en-GB"/>
                </w:rPr>
                <w:delText xml:space="preserve">provide demand response services </w:delText>
              </w:r>
            </w:del>
            <w:r w:rsidRPr="008E4E18">
              <w:rPr>
                <w:rFonts w:ascii="inherit" w:eastAsia="Times New Roman" w:hAnsi="inherit" w:cs="Times New Roman"/>
                <w:sz w:val="24"/>
                <w:szCs w:val="24"/>
                <w:lang w:eastAsia="en-GB"/>
              </w:rPr>
              <w:t>to relevant system operators and relevant TSOs.</w:t>
            </w:r>
          </w:p>
        </w:tc>
      </w:tr>
    </w:tbl>
    <w:p w14:paraId="0791E8D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relevant system operator shall refuse to allow the connection of a new transmission-connected demand facility, a new transmission-connected distribution facility, or a new distribution system, which does not comply with the requirements set out in this Regulation and which is not covered by a derogation granted by the regulatory authority, or other authority where applicable in a Member State pursuant to Article 50.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44A1CCA" w14:textId="77777777" w:rsidTr="008E4E18">
        <w:tc>
          <w:tcPr>
            <w:tcW w:w="0" w:type="auto"/>
            <w:shd w:val="clear" w:color="auto" w:fill="auto"/>
            <w:hideMark/>
          </w:tcPr>
          <w:p w14:paraId="5A9C62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C88B9B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facilities and distribution systems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0A3F53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024F2D5" w14:textId="77777777" w:rsidTr="008E4E18">
        <w:tc>
          <w:tcPr>
            <w:tcW w:w="0" w:type="auto"/>
            <w:shd w:val="clear" w:color="auto" w:fill="auto"/>
            <w:hideMark/>
          </w:tcPr>
          <w:p w14:paraId="3A7D4CA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73F1D92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storage devices except for pump-storage power generating modules in accordance with Article 5(2).</w:t>
            </w:r>
          </w:p>
        </w:tc>
      </w:tr>
    </w:tbl>
    <w:p w14:paraId="44848F7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2C7FFFD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w:t>
      </w:r>
    </w:p>
    <w:p w14:paraId="4587163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 to existing transmission-connected demand facilities, existing transmission-connected distribution facilities, existing distribution systems and existing demand units used to provide demand response services</w:t>
      </w:r>
    </w:p>
    <w:p w14:paraId="6A6B91B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32BD81F" w14:textId="77777777" w:rsidTr="008E4E18">
        <w:tc>
          <w:tcPr>
            <w:tcW w:w="0" w:type="auto"/>
            <w:shd w:val="clear" w:color="auto" w:fill="auto"/>
            <w:hideMark/>
          </w:tcPr>
          <w:p w14:paraId="3BC22E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3907B8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8E4E18" w:rsidRPr="008E4E18" w14:paraId="51EF9C5D" w14:textId="77777777">
              <w:tc>
                <w:tcPr>
                  <w:tcW w:w="0" w:type="auto"/>
                  <w:shd w:val="clear" w:color="auto" w:fill="auto"/>
                  <w:hideMark/>
                </w:tcPr>
                <w:p w14:paraId="78DF633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2CEE6D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facility owners, DSOs, or CDSOs who intend to undertake the modernisation of a plant or replacement of equipment impacting the technical capabilities of the transmission-connected demand facility, the transmission-connected distribution facility, the distribution system, or the demand unit shall notify their plans to the relevant system operator in advance;</w:t>
                  </w:r>
                </w:p>
              </w:tc>
            </w:tr>
          </w:tbl>
          <w:p w14:paraId="704E7971"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8E4E18" w:rsidRPr="008E4E18" w14:paraId="6EB161EF" w14:textId="77777777">
              <w:tc>
                <w:tcPr>
                  <w:tcW w:w="0" w:type="auto"/>
                  <w:shd w:val="clear" w:color="auto" w:fill="auto"/>
                  <w:hideMark/>
                </w:tcPr>
                <w:p w14:paraId="0D95E63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AAD1FF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2607080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8E4E18" w:rsidRPr="008E4E18" w14:paraId="6178538E" w14:textId="77777777">
              <w:tc>
                <w:tcPr>
                  <w:tcW w:w="0" w:type="auto"/>
                  <w:shd w:val="clear" w:color="auto" w:fill="auto"/>
                  <w:hideMark/>
                </w:tcPr>
                <w:p w14:paraId="76CBFE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0AF483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602A55D6"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540EEDE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847D62A" w14:textId="77777777" w:rsidTr="008E4E18">
        <w:tc>
          <w:tcPr>
            <w:tcW w:w="0" w:type="auto"/>
            <w:shd w:val="clear" w:color="auto" w:fill="auto"/>
            <w:hideMark/>
          </w:tcPr>
          <w:p w14:paraId="5BC8E20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3E642F2" w14:textId="77777777" w:rsidTr="008E4E18">
        <w:tc>
          <w:tcPr>
            <w:tcW w:w="0" w:type="auto"/>
            <w:shd w:val="clear" w:color="auto" w:fill="auto"/>
            <w:hideMark/>
          </w:tcPr>
          <w:p w14:paraId="7137AA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7F97F6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27C7090" w14:textId="77777777" w:rsidTr="008E4E18">
        <w:tc>
          <w:tcPr>
            <w:tcW w:w="0" w:type="auto"/>
            <w:shd w:val="clear" w:color="auto" w:fill="auto"/>
            <w:hideMark/>
          </w:tcPr>
          <w:p w14:paraId="0EBCC7D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B4C203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assembled or purchased.</w:t>
      </w:r>
    </w:p>
    <w:p w14:paraId="25918CB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For that purpose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3BEE3C5F" w14:textId="77777777" w:rsidTr="008E4E18">
        <w:tc>
          <w:tcPr>
            <w:tcW w:w="0" w:type="auto"/>
            <w:shd w:val="clear" w:color="auto" w:fill="auto"/>
            <w:hideMark/>
          </w:tcPr>
          <w:p w14:paraId="5D36A22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in regard to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BB6147C" w14:textId="77777777" w:rsidTr="008E4E18">
        <w:tc>
          <w:tcPr>
            <w:tcW w:w="0" w:type="auto"/>
            <w:shd w:val="clear" w:color="auto" w:fill="auto"/>
            <w:hideMark/>
          </w:tcPr>
          <w:p w14:paraId="2B9FFE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3F792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8E4E18" w14:paraId="26FA5604" w14:textId="77777777" w:rsidTr="008E4E18">
        <w:tc>
          <w:tcPr>
            <w:tcW w:w="0" w:type="auto"/>
            <w:shd w:val="clear" w:color="auto" w:fill="auto"/>
            <w:hideMark/>
          </w:tcPr>
          <w:p w14:paraId="5754A66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8E4E18" w14:paraId="6B84B588" w14:textId="77777777" w:rsidTr="008E4E18">
        <w:tc>
          <w:tcPr>
            <w:tcW w:w="0" w:type="auto"/>
            <w:shd w:val="clear" w:color="auto" w:fill="auto"/>
            <w:hideMark/>
          </w:tcPr>
          <w:p w14:paraId="02F8E8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6500550" w14:textId="77777777" w:rsidTr="008E4E18">
        <w:tc>
          <w:tcPr>
            <w:tcW w:w="0" w:type="auto"/>
            <w:shd w:val="clear" w:color="auto" w:fill="auto"/>
            <w:hideMark/>
          </w:tcPr>
          <w:p w14:paraId="55E021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and the recommendation of the relevant TSO in accordance with paragraph 4 of Article 48. The decision of the regulatory authority or, where applicable, the Member State shall be published.</w:t>
      </w:r>
    </w:p>
    <w:p w14:paraId="12D224E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6.   The relevant TSO shall take account of the legitimate expectations of demand facility owners, DSOs and CDSOs as part of the assessment of the application of this Regulation to existing transmission-connected demand facilities, existing transmission-connected distribution facilities, existing distribution systems, or existing demand units.</w:t>
      </w:r>
    </w:p>
    <w:p w14:paraId="22DDAA0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relevant TSO may assess the application of some or all of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2CCF88C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w:t>
      </w:r>
    </w:p>
    <w:p w14:paraId="30C039A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 to pump-storage power generating modules and industrial sites</w:t>
      </w:r>
    </w:p>
    <w:p w14:paraId="596F937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This Regulation shall not apply to pump-storage power generating modules that have both generating and pumping operation mode.</w:t>
      </w:r>
    </w:p>
    <w:p w14:paraId="2878AB4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Any pumping module within a pump-storage station that only provides pumping mode shall be subject to the requirements of this Regulation and shall be treated as a demand facility.</w:t>
      </w:r>
    </w:p>
    <w:p w14:paraId="38505A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p>
    <w:p w14:paraId="7DACBCC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6</w:t>
      </w:r>
    </w:p>
    <w:p w14:paraId="66D4490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Regulatory aspects</w:t>
      </w:r>
    </w:p>
    <w:p w14:paraId="7901BCA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20B39DF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8E4E18" w14:paraId="0D207D52" w14:textId="77777777" w:rsidTr="008E4E18">
        <w:tc>
          <w:tcPr>
            <w:tcW w:w="0" w:type="auto"/>
            <w:shd w:val="clear" w:color="auto" w:fill="auto"/>
            <w:hideMark/>
          </w:tcPr>
          <w:p w14:paraId="25BF0B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8E4E18" w14:paraId="1CA9A8B8" w14:textId="77777777" w:rsidTr="008E4E18">
        <w:tc>
          <w:tcPr>
            <w:tcW w:w="0" w:type="auto"/>
            <w:shd w:val="clear" w:color="auto" w:fill="auto"/>
            <w:hideMark/>
          </w:tcPr>
          <w:p w14:paraId="374787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ensure transparency;</w:t>
            </w:r>
          </w:p>
        </w:tc>
      </w:tr>
    </w:tbl>
    <w:p w14:paraId="33BA5D4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F357BC1" w14:textId="77777777" w:rsidTr="008E4E18">
        <w:tc>
          <w:tcPr>
            <w:tcW w:w="0" w:type="auto"/>
            <w:shd w:val="clear" w:color="auto" w:fill="auto"/>
            <w:hideMark/>
          </w:tcPr>
          <w:p w14:paraId="0F9A579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05A300C2" w14:textId="77777777" w:rsidTr="008E4E18">
        <w:tc>
          <w:tcPr>
            <w:tcW w:w="0" w:type="auto"/>
            <w:shd w:val="clear" w:color="auto" w:fill="auto"/>
            <w:hideMark/>
          </w:tcPr>
          <w:p w14:paraId="2FFAF4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5960BD8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8E4E18" w14:paraId="5670A2BB" w14:textId="77777777" w:rsidTr="008E4E18">
        <w:tc>
          <w:tcPr>
            <w:tcW w:w="0" w:type="auto"/>
            <w:shd w:val="clear" w:color="auto" w:fill="auto"/>
            <w:hideMark/>
          </w:tcPr>
          <w:p w14:paraId="6F5501C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8E4E18" w14:paraId="49BBE68D" w14:textId="77777777" w:rsidTr="008E4E18">
        <w:tc>
          <w:tcPr>
            <w:tcW w:w="0" w:type="auto"/>
            <w:shd w:val="clear" w:color="auto" w:fill="auto"/>
            <w:hideMark/>
          </w:tcPr>
          <w:p w14:paraId="6EB38C4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(f)</w:t>
            </w:r>
          </w:p>
        </w:tc>
        <w:tc>
          <w:tcPr>
            <w:tcW w:w="0" w:type="auto"/>
            <w:shd w:val="clear" w:color="auto" w:fill="auto"/>
            <w:hideMark/>
          </w:tcPr>
          <w:p w14:paraId="7918DB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take into consideration agreed European standards and technical specifications.</w:t>
            </w:r>
          </w:p>
        </w:tc>
      </w:tr>
    </w:tbl>
    <w:p w14:paraId="48889C3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3BDEDB6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6F92DE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demand facility owners, DSOs, CDSOs, equipment manufacturers and other stakeholders based on the initially specified or agreed requirements or methodologies.</w:t>
      </w:r>
    </w:p>
    <w:p w14:paraId="11C9033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78D80F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3A98723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7</w:t>
      </w:r>
    </w:p>
    <w:p w14:paraId="0562B1E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Multiple TSOs</w:t>
      </w:r>
    </w:p>
    <w:p w14:paraId="365093E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8</w:t>
      </w:r>
    </w:p>
    <w:p w14:paraId="1A97E40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Recovery of costs</w:t>
      </w:r>
    </w:p>
    <w:p w14:paraId="501426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The costs borne by system operators subject to network tariff regulation and stemming from the obligations laid down in this Regulation shall be assessed by the </w:t>
      </w:r>
      <w:r w:rsidRPr="008E4E18">
        <w:rPr>
          <w:rFonts w:ascii="inherit" w:eastAsia="Times New Roman" w:hAnsi="inherit" w:cs="Times New Roman"/>
          <w:color w:val="000000"/>
          <w:sz w:val="24"/>
          <w:szCs w:val="24"/>
          <w:lang w:eastAsia="en-GB"/>
        </w:rPr>
        <w:lastRenderedPageBreak/>
        <w:t>relevant regulatory authorities. Costs assessed as reasonable, efficient and proportionate shall be recovered through network tariffs or other appropriate mechanisms.</w:t>
      </w:r>
    </w:p>
    <w:p w14:paraId="301038E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9</w:t>
      </w:r>
    </w:p>
    <w:p w14:paraId="1781E3B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Public consultation</w:t>
      </w:r>
    </w:p>
    <w:p w14:paraId="6D0931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B9B63D6" w14:textId="77777777" w:rsidTr="008E4E18">
        <w:tc>
          <w:tcPr>
            <w:tcW w:w="0" w:type="auto"/>
            <w:shd w:val="clear" w:color="auto" w:fill="auto"/>
            <w:hideMark/>
          </w:tcPr>
          <w:p w14:paraId="14BCF5C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8E4E18" w14:paraId="662CFA83" w14:textId="77777777" w:rsidTr="008E4E18">
        <w:tc>
          <w:tcPr>
            <w:tcW w:w="0" w:type="auto"/>
            <w:shd w:val="clear" w:color="auto" w:fill="auto"/>
            <w:hideMark/>
          </w:tcPr>
          <w:p w14:paraId="3CC0C29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report prepared in accordance with Article 48(3);</w:t>
            </w:r>
          </w:p>
        </w:tc>
      </w:tr>
    </w:tbl>
    <w:p w14:paraId="669352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8E4E18" w14:paraId="422EAC56" w14:textId="77777777" w:rsidTr="008E4E18">
        <w:tc>
          <w:tcPr>
            <w:tcW w:w="0" w:type="auto"/>
            <w:shd w:val="clear" w:color="auto" w:fill="auto"/>
            <w:hideMark/>
          </w:tcPr>
          <w:p w14:paraId="3CCEDD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304BB48" w14:textId="77777777" w:rsidTr="008E4E18">
        <w:tc>
          <w:tcPr>
            <w:tcW w:w="0" w:type="auto"/>
            <w:shd w:val="clear" w:color="auto" w:fill="auto"/>
            <w:hideMark/>
          </w:tcPr>
          <w:p w14:paraId="021EEE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for demand units specified in accordance with Article 28(2)(c),(e),(f),(k) and (l) and Article 29(2)(c) to (e).</w:t>
            </w:r>
          </w:p>
        </w:tc>
      </w:tr>
    </w:tbl>
    <w:p w14:paraId="5791820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10</w:t>
      </w:r>
    </w:p>
    <w:p w14:paraId="79AA84C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Stakeholder involvement</w:t>
      </w:r>
    </w:p>
    <w:p w14:paraId="1DB3C8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w:t>
      </w:r>
    </w:p>
    <w:p w14:paraId="151F3E4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11</w:t>
      </w:r>
    </w:p>
    <w:p w14:paraId="6AA5D01C"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Confidentiality obligations</w:t>
      </w:r>
    </w:p>
    <w:p w14:paraId="762DAE9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518FD0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0793597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II</w:t>
      </w:r>
    </w:p>
    <w:p w14:paraId="3ADB08FC"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634EF16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requirements</w:t>
      </w:r>
    </w:p>
    <w:p w14:paraId="668F88A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12</w:t>
      </w:r>
    </w:p>
    <w:p w14:paraId="2B7979A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frequency requirements</w:t>
      </w:r>
    </w:p>
    <w:p w14:paraId="6E3BF9F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shall not be unreasonably withheld.</w:t>
      </w:r>
    </w:p>
    <w:p w14:paraId="014F364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13</w:t>
      </w:r>
    </w:p>
    <w:p w14:paraId="56E3050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voltage requirements</w:t>
      </w:r>
    </w:p>
    <w:p w14:paraId="5E44F4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transmission-connected distribution facilities and transmission-connected distribution systems shall be capable of remaining connected to the network and operating at the voltage ranges and time periods specified in Annex II.</w:t>
      </w:r>
    </w:p>
    <w:p w14:paraId="166B5DF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3.   The voltage range at the connection point shall be expressed by the voltage at the connection point related to reference 1 per unit (pu) voltage. For the 400 kV grid voltage level (or alternatively commonly referred to as 380 kV level), the reference 1 pu value is 400 kV, for other grid voltage levels the reference 1 pu voltage may differ for each system operator in the same synchronous area.</w:t>
      </w:r>
    </w:p>
    <w:p w14:paraId="0C7CEF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Where the voltage base for pu values is from 300 kV to 400 kV included, the relevant TSO in Spain may require transmission-connected demand facilities, transmission-connected distribution facilities and transmission-connected distribution systems to remain connected in the voltage range between 1,05 pu-1,0875 pu for an unlimited period.</w:t>
      </w:r>
    </w:p>
    <w:p w14:paraId="30028E9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Where the voltage base for pu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66D180B7" w:rsidR="008E4E18" w:rsidRDefault="008E4E18" w:rsidP="008E4E18">
      <w:pPr>
        <w:shd w:val="clear" w:color="auto" w:fill="FFFFFF"/>
        <w:spacing w:before="120" w:after="0" w:line="240" w:lineRule="auto"/>
        <w:jc w:val="both"/>
        <w:rPr>
          <w:ins w:id="5" w:author="Autho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0E43E664" w14:textId="15CADF97" w:rsidR="004C3E64" w:rsidRDefault="004C3E64" w:rsidP="008E4E18">
      <w:pPr>
        <w:shd w:val="clear" w:color="auto" w:fill="FFFFFF"/>
        <w:spacing w:before="120" w:after="0" w:line="240" w:lineRule="auto"/>
        <w:jc w:val="both"/>
        <w:rPr>
          <w:ins w:id="6" w:author="Author"/>
          <w:rFonts w:ascii="inherit" w:eastAsia="Times New Roman" w:hAnsi="inherit" w:cs="Times New Roman"/>
          <w:color w:val="000000"/>
          <w:sz w:val="24"/>
          <w:szCs w:val="24"/>
          <w:lang w:eastAsia="en-GB"/>
        </w:rPr>
      </w:pPr>
    </w:p>
    <w:p w14:paraId="22F06B1D" w14:textId="7A297BDE" w:rsidR="009E0D6F" w:rsidRDefault="009E0D6F" w:rsidP="008E4E18">
      <w:pPr>
        <w:shd w:val="clear" w:color="auto" w:fill="FFFFFF"/>
        <w:spacing w:before="120" w:after="0" w:line="240" w:lineRule="auto"/>
        <w:jc w:val="both"/>
        <w:rPr>
          <w:ins w:id="7" w:author="Author"/>
          <w:rFonts w:ascii="inherit" w:eastAsia="Times New Roman" w:hAnsi="inherit" w:cs="Times New Roman"/>
          <w:color w:val="000000"/>
          <w:sz w:val="24"/>
          <w:szCs w:val="24"/>
          <w:lang w:eastAsia="en-GB"/>
        </w:rPr>
      </w:pPr>
      <w:ins w:id="8" w:author="Author">
        <w:r>
          <w:rPr>
            <w:rFonts w:ascii="inherit" w:eastAsia="Times New Roman" w:hAnsi="inherit" w:cs="Times New Roman"/>
            <w:color w:val="000000"/>
            <w:sz w:val="24"/>
            <w:szCs w:val="24"/>
            <w:lang w:eastAsia="en-GB"/>
          </w:rPr>
          <w:t xml:space="preserve">New articles under chapter I: </w:t>
        </w:r>
      </w:ins>
    </w:p>
    <w:p w14:paraId="015CD677" w14:textId="6DE6DC95" w:rsidR="004C3E64" w:rsidRDefault="004C3E64" w:rsidP="008E4E18">
      <w:pPr>
        <w:shd w:val="clear" w:color="auto" w:fill="FFFFFF"/>
        <w:spacing w:before="120" w:after="0" w:line="240" w:lineRule="auto"/>
        <w:jc w:val="both"/>
        <w:rPr>
          <w:ins w:id="9" w:author="Author"/>
          <w:rFonts w:ascii="inherit" w:eastAsia="Times New Roman" w:hAnsi="inherit" w:cs="Times New Roman"/>
          <w:color w:val="000000"/>
          <w:sz w:val="24"/>
          <w:szCs w:val="24"/>
          <w:lang w:eastAsia="en-GB"/>
        </w:rPr>
      </w:pPr>
      <w:ins w:id="10" w:author="Author">
        <w:r>
          <w:rPr>
            <w:rFonts w:ascii="inherit" w:eastAsia="Times New Roman" w:hAnsi="inherit" w:cs="Times New Roman"/>
            <w:color w:val="000000"/>
            <w:sz w:val="24"/>
            <w:szCs w:val="24"/>
            <w:lang w:eastAsia="en-GB"/>
          </w:rPr>
          <w:t xml:space="preserve">8. </w:t>
        </w:r>
        <w:r w:rsidRPr="004C3E64">
          <w:rPr>
            <w:rFonts w:ascii="inherit" w:eastAsia="Times New Roman" w:hAnsi="inherit" w:cs="Times New Roman"/>
            <w:color w:val="000000"/>
            <w:sz w:val="24"/>
            <w:szCs w:val="24"/>
            <w:lang w:eastAsia="en-GB"/>
          </w:rPr>
          <w:t xml:space="preserve">This Regulation shall apply to storage facilities for the maximum import capacity of the electricity grid and shall also be subject to the requirements for generators regulated in Regulation (EU) 2016/631 considering that they are generators and regarding the behavior during the low frequency perturbation or emergency conditions to support the stability and balance of electric system   </w:t>
        </w:r>
      </w:ins>
    </w:p>
    <w:p w14:paraId="4CA93072" w14:textId="79A81858" w:rsidR="005455CC" w:rsidRDefault="005455CC" w:rsidP="008E4E18">
      <w:pPr>
        <w:shd w:val="clear" w:color="auto" w:fill="FFFFFF"/>
        <w:spacing w:before="120" w:after="0" w:line="240" w:lineRule="auto"/>
        <w:jc w:val="both"/>
        <w:rPr>
          <w:ins w:id="11" w:author="Author"/>
          <w:rFonts w:ascii="inherit" w:eastAsia="Times New Roman" w:hAnsi="inherit" w:cs="Times New Roman"/>
          <w:color w:val="000000"/>
          <w:sz w:val="24"/>
          <w:szCs w:val="24"/>
          <w:lang w:eastAsia="en-GB"/>
        </w:rPr>
      </w:pPr>
    </w:p>
    <w:p w14:paraId="79DD4A4A" w14:textId="77777777" w:rsidR="005455CC" w:rsidRPr="00094AA6" w:rsidRDefault="005455CC">
      <w:pPr>
        <w:spacing w:after="0"/>
        <w:rPr>
          <w:ins w:id="12" w:author="Author"/>
          <w:rFonts w:ascii="inherit" w:hAnsi="inherit"/>
          <w:color w:val="000000"/>
          <w:lang w:eastAsia="en-GB"/>
          <w:rPrChange w:id="13" w:author="Author">
            <w:rPr>
              <w:ins w:id="14" w:author="Author"/>
              <w:lang w:val="en-US"/>
            </w:rPr>
          </w:rPrChange>
        </w:rPr>
        <w:pPrChange w:id="15" w:author="Author">
          <w:pPr>
            <w:pStyle w:val="ListParagraph"/>
            <w:numPr>
              <w:numId w:val="2"/>
            </w:numPr>
            <w:spacing w:before="0" w:beforeAutospacing="0" w:after="0" w:afterAutospacing="0"/>
            <w:ind w:left="1080" w:hanging="360"/>
          </w:pPr>
        </w:pPrChange>
      </w:pPr>
      <w:ins w:id="16" w:author="Author">
        <w:r w:rsidRPr="00094AA6">
          <w:rPr>
            <w:rFonts w:ascii="inherit" w:eastAsia="Times New Roman" w:hAnsi="inherit" w:cs="Times New Roman"/>
            <w:color w:val="000000"/>
            <w:sz w:val="24"/>
            <w:szCs w:val="24"/>
            <w:lang w:eastAsia="en-GB"/>
            <w:rPrChange w:id="17" w:author="Author">
              <w:rPr>
                <w:rFonts w:ascii="inherit" w:hAnsi="inherit"/>
                <w:color w:val="000000"/>
                <w:lang w:eastAsia="en-GB"/>
              </w:rPr>
            </w:rPrChange>
          </w:rPr>
          <w:t xml:space="preserve">9. </w:t>
        </w:r>
        <w:r w:rsidRPr="00094AA6">
          <w:rPr>
            <w:rFonts w:ascii="inherit" w:eastAsia="Times New Roman" w:hAnsi="inherit" w:cs="Times New Roman"/>
            <w:color w:val="000000"/>
            <w:sz w:val="24"/>
            <w:szCs w:val="24"/>
            <w:lang w:eastAsia="en-GB"/>
            <w:rPrChange w:id="18" w:author="Author">
              <w:rPr>
                <w:lang w:val="en-US"/>
              </w:rPr>
            </w:rPrChange>
          </w:rPr>
          <w:t>The following requirements should be present for storage systems Possibility of DSO to control Storage in case of grid emergency plans are activated</w:t>
        </w:r>
      </w:ins>
    </w:p>
    <w:p w14:paraId="3977F5CA" w14:textId="77777777" w:rsidR="005455CC" w:rsidRPr="00094AA6" w:rsidRDefault="005455CC" w:rsidP="005455CC">
      <w:pPr>
        <w:pStyle w:val="ListParagraph"/>
        <w:numPr>
          <w:ilvl w:val="0"/>
          <w:numId w:val="3"/>
        </w:numPr>
        <w:spacing w:before="0" w:beforeAutospacing="0" w:after="0" w:afterAutospacing="0"/>
        <w:rPr>
          <w:ins w:id="19" w:author="Author"/>
          <w:rFonts w:ascii="inherit" w:hAnsi="inherit"/>
          <w:color w:val="000000"/>
          <w:lang w:val="en-GB" w:eastAsia="en-GB"/>
          <w:rPrChange w:id="20" w:author="Author">
            <w:rPr>
              <w:ins w:id="21" w:author="Author"/>
              <w:sz w:val="20"/>
              <w:szCs w:val="20"/>
              <w:lang w:val="en-US"/>
            </w:rPr>
          </w:rPrChange>
        </w:rPr>
      </w:pPr>
      <w:ins w:id="22" w:author="Author">
        <w:r w:rsidRPr="00094AA6">
          <w:rPr>
            <w:rFonts w:ascii="inherit" w:hAnsi="inherit"/>
            <w:color w:val="000000"/>
            <w:lang w:val="en-GB" w:eastAsia="en-GB"/>
            <w:rPrChange w:id="23" w:author="Author">
              <w:rPr>
                <w:sz w:val="20"/>
                <w:szCs w:val="20"/>
                <w:lang w:val="en-US"/>
              </w:rPr>
            </w:rPrChange>
          </w:rPr>
          <w:t xml:space="preserve">This possibility should be framed in the connection conditions (licensing) in agreement with the promoters, where limitations to injection can be anticipated. Otherwise, it should be ensured that any intervention with recourse to curtailment and redispatching (total or partial) complies with the rules established in the scope of the Internal Electricity Market Regulation, namely in what concerns to due compensations. </w:t>
        </w:r>
      </w:ins>
    </w:p>
    <w:p w14:paraId="4A1D186E" w14:textId="77777777" w:rsidR="005455CC" w:rsidRPr="00094AA6" w:rsidRDefault="005455CC" w:rsidP="005455CC">
      <w:pPr>
        <w:pStyle w:val="ListParagraph"/>
        <w:numPr>
          <w:ilvl w:val="0"/>
          <w:numId w:val="3"/>
        </w:numPr>
        <w:spacing w:before="0" w:beforeAutospacing="0" w:after="0" w:afterAutospacing="0"/>
        <w:rPr>
          <w:ins w:id="24" w:author="Author"/>
          <w:rFonts w:ascii="inherit" w:hAnsi="inherit"/>
          <w:color w:val="000000"/>
          <w:lang w:val="en-GB" w:eastAsia="en-GB"/>
          <w:rPrChange w:id="25" w:author="Author">
            <w:rPr>
              <w:ins w:id="26" w:author="Author"/>
              <w:sz w:val="20"/>
              <w:szCs w:val="20"/>
              <w:lang w:val="en-US"/>
            </w:rPr>
          </w:rPrChange>
        </w:rPr>
      </w:pPr>
      <w:ins w:id="27" w:author="Author">
        <w:r w:rsidRPr="00094AA6">
          <w:rPr>
            <w:rFonts w:ascii="inherit" w:hAnsi="inherit"/>
            <w:color w:val="000000"/>
            <w:lang w:val="en-GB" w:eastAsia="en-GB"/>
            <w:rPrChange w:id="28" w:author="Author">
              <w:rPr>
                <w:sz w:val="20"/>
                <w:szCs w:val="20"/>
                <w:lang w:val="en-US"/>
              </w:rPr>
            </w:rPrChange>
          </w:rPr>
          <w:t xml:space="preserve">Furthermore, it should be clarified that this only applies to storage with direct connection to the public grid and when not framed in a context of individual/collective self-consumption or energy </w:t>
        </w:r>
        <w:r w:rsidRPr="00094AA6">
          <w:rPr>
            <w:rFonts w:ascii="inherit" w:hAnsi="inherit"/>
            <w:color w:val="000000"/>
            <w:lang w:val="en-GB" w:eastAsia="en-GB"/>
            <w:rPrChange w:id="29" w:author="Author">
              <w:rPr>
                <w:sz w:val="20"/>
                <w:szCs w:val="20"/>
                <w:lang w:val="en-US"/>
              </w:rPr>
            </w:rPrChange>
          </w:rPr>
          <w:lastRenderedPageBreak/>
          <w:t>communities (which may use the public grid but with a self-consumption purpose).</w:t>
        </w:r>
      </w:ins>
    </w:p>
    <w:p w14:paraId="593F09D4" w14:textId="77777777" w:rsidR="005455CC" w:rsidRPr="00094AA6" w:rsidRDefault="005455CC" w:rsidP="005455CC">
      <w:pPr>
        <w:pStyle w:val="ListParagraph"/>
        <w:numPr>
          <w:ilvl w:val="0"/>
          <w:numId w:val="2"/>
        </w:numPr>
        <w:spacing w:before="0" w:beforeAutospacing="0" w:after="0" w:afterAutospacing="0"/>
        <w:rPr>
          <w:ins w:id="30" w:author="Author"/>
          <w:rFonts w:ascii="inherit" w:hAnsi="inherit"/>
          <w:color w:val="000000"/>
          <w:lang w:val="en-GB" w:eastAsia="en-GB"/>
          <w:rPrChange w:id="31" w:author="Author">
            <w:rPr>
              <w:ins w:id="32" w:author="Author"/>
              <w:sz w:val="20"/>
              <w:szCs w:val="20"/>
              <w:lang w:val="en-US"/>
            </w:rPr>
          </w:rPrChange>
        </w:rPr>
      </w:pPr>
      <w:ins w:id="33" w:author="Author">
        <w:r w:rsidRPr="00094AA6">
          <w:rPr>
            <w:rFonts w:ascii="inherit" w:hAnsi="inherit"/>
            <w:color w:val="000000"/>
            <w:lang w:val="en-GB" w:eastAsia="en-GB"/>
            <w:rPrChange w:id="34" w:author="Author">
              <w:rPr>
                <w:sz w:val="20"/>
                <w:szCs w:val="20"/>
                <w:lang w:val="en-US"/>
              </w:rPr>
            </w:rPrChange>
          </w:rPr>
          <w:t>Day ahead Programming</w:t>
        </w:r>
      </w:ins>
    </w:p>
    <w:p w14:paraId="40BAF150" w14:textId="6268E9FF" w:rsidR="005455CC" w:rsidRPr="008E4E18" w:rsidRDefault="005455CC"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14A7D92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14</w:t>
      </w:r>
    </w:p>
    <w:p w14:paraId="064368E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Short-circuit requirements</w:t>
      </w:r>
    </w:p>
    <w:p w14:paraId="631CC37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Based on the rated short-circuit withstand capability of its 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TSO shall deliver to the transmission-connected demand facility owner or the transmission-connected distribution system operator an estimate of the minimum and maximum short-circuit currents to be expected at the connection point as an equivalent of the network.</w:t>
      </w:r>
    </w:p>
    <w:p w14:paraId="255E01F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After an unplanned event, the relevant TSO shall inform the affected transmission-connected demand facility owner or the affected transmission-connected distribution system operator as soon as possible and no later than one week after the unplanned event, of the changes above a threshold for the maximum short-circuit current that the affected transmission-connected demand facility or the affected transmission-connected distribution system shall be able to withstand from the relevant TSO's network in accordance with paragraph 1.</w:t>
      </w:r>
    </w:p>
    <w:p w14:paraId="227ECED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threshold set in paragraph 3 shall either be specified by the transmission-connected demand facility owner for its facility, or by the transmission-connected distribution system operator for its network.</w:t>
      </w:r>
    </w:p>
    <w:p w14:paraId="75D264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Before a planned event, the relevant TSO shall inform the affected transmission-connected demand facility owner or the affected transmission-connected distribution system operator, as soon as possible and no later than one week before the planned event, of the changes above a threshold for the maximum short-circuit current that the affected transmission-connected demand facility or the affected transmission-connected distribution system shall be able to withstand from the relevant TSO's network, in accordance with paragraph 1.</w:t>
      </w:r>
    </w:p>
    <w:p w14:paraId="2370E92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threshold set in paragraph 5 shall either be specified by the transmission-connected demand facility owner for its facility, or by the transmission-connected distribution system operator for its network.</w:t>
      </w:r>
    </w:p>
    <w:p w14:paraId="3DAC71B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relevant TSO shall request information from a transmission-connected demand facility owner or a transmission-connected distribution system operator concerning the contribution in terms of short-circuit current from that facility or network. As a minimum, the equivalent modules of the network shall be delivered and demonstrated for zero, positive and negative sequences.</w:t>
      </w:r>
    </w:p>
    <w:p w14:paraId="1B93C52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After an unplanned event, the transmission-connected demand facility owner or the transmission-connected distribution system operator shall inform the relevant TSO, as soon as possible and no later than one week after the unplanned event, of the changes in short-circuit contribution above the threshold set by the relevant TSO.</w:t>
      </w:r>
    </w:p>
    <w:p w14:paraId="0EFE9E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9.   Before a planned event, the transmission-connected demand facility owner or the transmission-connected distribution system operator shall inform the relevant TSO, as soon as possible and no later than one week before the planned event, of the changes in short-circuit contribution above the threshold set by the relevant TSO.</w:t>
      </w:r>
    </w:p>
    <w:p w14:paraId="5900D22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15</w:t>
      </w:r>
    </w:p>
    <w:p w14:paraId="0F8BD03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Reactive power requirements</w:t>
      </w:r>
    </w:p>
    <w:p w14:paraId="01BF3C2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0BF7654" w14:textId="77777777" w:rsidTr="008E4E18">
        <w:tc>
          <w:tcPr>
            <w:tcW w:w="0" w:type="auto"/>
            <w:shd w:val="clear" w:color="auto" w:fill="auto"/>
            <w:hideMark/>
          </w:tcPr>
          <w:p w14:paraId="20734EC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2A2F5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for transmission-connected demand facilities, the actual reactive power range specified by the relevant TSO for importing and exporting reactive power shall not be wider than 48 percent of the larger of the maximum import capacity or maximum export capacity (0,9 power factor import or export of active power),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18B23C3" w14:textId="77777777" w:rsidTr="008E4E18">
        <w:tc>
          <w:tcPr>
            <w:tcW w:w="0" w:type="auto"/>
            <w:shd w:val="clear" w:color="auto" w:fill="auto"/>
            <w:hideMark/>
          </w:tcPr>
          <w:p w14:paraId="76300D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8E4E18" w14:paraId="4A64B888" w14:textId="77777777">
              <w:tc>
                <w:tcPr>
                  <w:tcW w:w="0" w:type="auto"/>
                  <w:shd w:val="clear" w:color="auto" w:fill="auto"/>
                  <w:hideMark/>
                </w:tcPr>
                <w:p w14:paraId="08C858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08E4BE4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48 percent (i.e. 0,9 power factor) of the larger of the maximum import capability or maximum export capability during reactive power import (consumption); and</w:t>
                  </w:r>
                </w:p>
              </w:tc>
            </w:tr>
          </w:tbl>
          <w:p w14:paraId="1508143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8E4E18" w14:paraId="0A2BE69F" w14:textId="77777777">
              <w:tc>
                <w:tcPr>
                  <w:tcW w:w="0" w:type="auto"/>
                  <w:shd w:val="clear" w:color="auto" w:fill="auto"/>
                  <w:hideMark/>
                </w:tcPr>
                <w:p w14:paraId="71FC87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7FF58C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48 percent (i.e. 0,9 power factor) of the larger of the maximum import capability or maximum export capability during reactive power export (production);</w:t>
                  </w:r>
                </w:p>
              </w:tc>
            </w:tr>
          </w:tbl>
          <w:p w14:paraId="513B0DB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92B47D6" w14:textId="77777777" w:rsidTr="008E4E18">
        <w:tc>
          <w:tcPr>
            <w:tcW w:w="0" w:type="auto"/>
            <w:shd w:val="clear" w:color="auto" w:fill="auto"/>
            <w:hideMark/>
          </w:tcPr>
          <w:p w14:paraId="2863F98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flows and the reactive power capabilities in the distribution system;</w:t>
            </w:r>
          </w:p>
        </w:tc>
      </w:tr>
    </w:tbl>
    <w:p w14:paraId="2C6F9BC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7170BEB" w14:textId="77777777" w:rsidTr="008E4E18">
        <w:tc>
          <w:tcPr>
            <w:tcW w:w="0" w:type="auto"/>
            <w:shd w:val="clear" w:color="auto" w:fill="auto"/>
            <w:hideMark/>
          </w:tcPr>
          <w:p w14:paraId="50B732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F09D4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establish the use of metrics other than power factor in order to set out equivalent reactive power capability ranges;</w:t>
            </w:r>
          </w:p>
        </w:tc>
      </w:tr>
    </w:tbl>
    <w:p w14:paraId="2A31233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8E4E18" w14:paraId="28065029" w14:textId="77777777" w:rsidTr="008E4E18">
        <w:tc>
          <w:tcPr>
            <w:tcW w:w="0" w:type="auto"/>
            <w:shd w:val="clear" w:color="auto" w:fill="auto"/>
            <w:hideMark/>
          </w:tcPr>
          <w:p w14:paraId="3A21D8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2E84BE4E" w14:textId="77777777" w:rsidTr="008E4E18">
        <w:tc>
          <w:tcPr>
            <w:tcW w:w="0" w:type="auto"/>
            <w:shd w:val="clear" w:color="auto" w:fill="auto"/>
            <w:hideMark/>
          </w:tcPr>
          <w:p w14:paraId="04DA013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The relevant TSO may require that transmission-connected distribution systems have the capability at the connection point to not export reactive power (at reference 1 pu voltage) at an active power flow of less than 25 % of the maximum import capability. Where applicable, Member States may require the relevant TSO to justify its request </w:t>
      </w:r>
      <w:r w:rsidRPr="008E4E18">
        <w:rPr>
          <w:rFonts w:ascii="inherit" w:eastAsia="Times New Roman" w:hAnsi="inherit" w:cs="Times New Roman"/>
          <w:color w:val="000000"/>
          <w:sz w:val="24"/>
          <w:szCs w:val="24"/>
          <w:lang w:eastAsia="en-GB"/>
        </w:rPr>
        <w:lastRenderedPageBreak/>
        <w:t>through a joint analysis with the transmission-connected distribution system operator. If this requirement is not justified based on the joint analysis, the relevant TSO and the transmission-connected distribution system operator shall agree on necessary requirements according to the outcomes of a joint analysis.</w:t>
      </w:r>
    </w:p>
    <w:p w14:paraId="5E9A2FC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are specified.</w:t>
      </w:r>
    </w:p>
    <w:p w14:paraId="5C28828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16</w:t>
      </w:r>
    </w:p>
    <w:p w14:paraId="3ADA7B6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Protection requirements</w:t>
      </w:r>
    </w:p>
    <w:p w14:paraId="6ABD981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relevant for the transmission-connected demand facility or the transmission-connected distribution system.</w:t>
      </w:r>
    </w:p>
    <w:p w14:paraId="068019C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8E4E18" w14:paraId="2F88996B" w14:textId="77777777" w:rsidTr="008E4E18">
        <w:tc>
          <w:tcPr>
            <w:tcW w:w="0" w:type="auto"/>
            <w:shd w:val="clear" w:color="auto" w:fill="auto"/>
            <w:hideMark/>
          </w:tcPr>
          <w:p w14:paraId="3F0FE5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external and internal short circuit;</w:t>
            </w:r>
          </w:p>
        </w:tc>
      </w:tr>
    </w:tbl>
    <w:p w14:paraId="26725A0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8E4E18" w14:paraId="1CE5B1DD" w14:textId="77777777" w:rsidTr="008E4E18">
        <w:tc>
          <w:tcPr>
            <w:tcW w:w="0" w:type="auto"/>
            <w:shd w:val="clear" w:color="auto" w:fill="auto"/>
            <w:hideMark/>
          </w:tcPr>
          <w:p w14:paraId="0BF506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8E4E18" w14:paraId="3905ABCA" w14:textId="77777777" w:rsidTr="008E4E18">
        <w:tc>
          <w:tcPr>
            <w:tcW w:w="0" w:type="auto"/>
            <w:shd w:val="clear" w:color="auto" w:fill="auto"/>
            <w:hideMark/>
          </w:tcPr>
          <w:p w14:paraId="1AC2F1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over- and under-frequency;</w:t>
            </w:r>
          </w:p>
        </w:tc>
      </w:tr>
    </w:tbl>
    <w:p w14:paraId="299C25F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8E4E18" w14:paraId="7F3C7903" w14:textId="77777777" w:rsidTr="008E4E18">
        <w:tc>
          <w:tcPr>
            <w:tcW w:w="0" w:type="auto"/>
            <w:shd w:val="clear" w:color="auto" w:fill="auto"/>
            <w:hideMark/>
          </w:tcPr>
          <w:p w14:paraId="66688C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circuit protection;</w:t>
            </w:r>
          </w:p>
        </w:tc>
      </w:tr>
    </w:tbl>
    <w:p w14:paraId="4DFB76A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8E4E18" w14:paraId="26E46DE3" w14:textId="77777777" w:rsidTr="008E4E18">
        <w:tc>
          <w:tcPr>
            <w:tcW w:w="0" w:type="auto"/>
            <w:shd w:val="clear" w:color="auto" w:fill="auto"/>
            <w:hideMark/>
          </w:tcPr>
          <w:p w14:paraId="4304BE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unit transformer protection;</w:t>
            </w:r>
          </w:p>
        </w:tc>
      </w:tr>
    </w:tbl>
    <w:p w14:paraId="245877F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8E4E18" w14:paraId="44155219" w14:textId="77777777" w:rsidTr="008E4E18">
        <w:tc>
          <w:tcPr>
            <w:tcW w:w="0" w:type="auto"/>
            <w:shd w:val="clear" w:color="auto" w:fill="auto"/>
            <w:hideMark/>
          </w:tcPr>
          <w:p w14:paraId="70FF9B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back-up against protection and switchgear malfunction.</w:t>
            </w:r>
          </w:p>
        </w:tc>
      </w:tr>
    </w:tbl>
    <w:p w14:paraId="00FB69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17</w:t>
      </w:r>
    </w:p>
    <w:p w14:paraId="173F70A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Control requirements</w:t>
      </w:r>
    </w:p>
    <w:p w14:paraId="77D1D75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8E4E18" w14:paraId="2AD1046C" w14:textId="77777777" w:rsidTr="008E4E18">
        <w:tc>
          <w:tcPr>
            <w:tcW w:w="0" w:type="auto"/>
            <w:shd w:val="clear" w:color="auto" w:fill="auto"/>
            <w:hideMark/>
          </w:tcPr>
          <w:p w14:paraId="0DF9DFB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isolated (network) operation;</w:t>
            </w:r>
          </w:p>
        </w:tc>
      </w:tr>
    </w:tbl>
    <w:p w14:paraId="2FA3802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8E4E18" w14:paraId="7FF75D48" w14:textId="77777777" w:rsidTr="008E4E18">
        <w:tc>
          <w:tcPr>
            <w:tcW w:w="0" w:type="auto"/>
            <w:shd w:val="clear" w:color="auto" w:fill="auto"/>
            <w:hideMark/>
          </w:tcPr>
          <w:p w14:paraId="2E77EE4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damping of oscillations;</w:t>
            </w:r>
          </w:p>
        </w:tc>
      </w:tr>
    </w:tbl>
    <w:p w14:paraId="4FC28E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8E4E18" w14:paraId="4FF4FEF6" w14:textId="77777777" w:rsidTr="008E4E18">
        <w:tc>
          <w:tcPr>
            <w:tcW w:w="0" w:type="auto"/>
            <w:shd w:val="clear" w:color="auto" w:fill="auto"/>
            <w:hideMark/>
          </w:tcPr>
          <w:p w14:paraId="75DB6A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disturbances to the transmission network;</w:t>
            </w:r>
          </w:p>
        </w:tc>
      </w:tr>
    </w:tbl>
    <w:p w14:paraId="04E602E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8E4E18" w14:paraId="45D3650C" w14:textId="77777777" w:rsidTr="008E4E18">
        <w:tc>
          <w:tcPr>
            <w:tcW w:w="0" w:type="auto"/>
            <w:shd w:val="clear" w:color="auto" w:fill="auto"/>
            <w:hideMark/>
          </w:tcPr>
          <w:p w14:paraId="070A221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8E4E18" w14:paraId="1A18A3E9" w14:textId="77777777" w:rsidTr="008E4E18">
        <w:tc>
          <w:tcPr>
            <w:tcW w:w="0" w:type="auto"/>
            <w:shd w:val="clear" w:color="auto" w:fill="auto"/>
            <w:hideMark/>
          </w:tcPr>
          <w:p w14:paraId="599C27F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56B5DE2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automatic circuit-breaker re-closure (on 1-phase faults).</w:t>
            </w:r>
          </w:p>
        </w:tc>
      </w:tr>
    </w:tbl>
    <w:p w14:paraId="3E54F36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8E4E18" w14:paraId="3689A715" w14:textId="77777777" w:rsidTr="008E4E18">
        <w:tc>
          <w:tcPr>
            <w:tcW w:w="0" w:type="auto"/>
            <w:shd w:val="clear" w:color="auto" w:fill="auto"/>
            <w:hideMark/>
          </w:tcPr>
          <w:p w14:paraId="0C07E10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5512F2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 network protection;</w:t>
            </w:r>
          </w:p>
        </w:tc>
      </w:tr>
    </w:tbl>
    <w:p w14:paraId="59DB9CE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0989B3F" w14:textId="77777777" w:rsidTr="008E4E18">
        <w:tc>
          <w:tcPr>
            <w:tcW w:w="0" w:type="auto"/>
            <w:shd w:val="clear" w:color="auto" w:fill="auto"/>
            <w:hideMark/>
          </w:tcPr>
          <w:p w14:paraId="591F46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8E4E18" w14:paraId="66387A1F" w14:textId="77777777" w:rsidTr="008E4E18">
        <w:tc>
          <w:tcPr>
            <w:tcW w:w="0" w:type="auto"/>
            <w:shd w:val="clear" w:color="auto" w:fill="auto"/>
            <w:hideMark/>
          </w:tcPr>
          <w:p w14:paraId="042B980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frequency control (active power adjustment);</w:t>
            </w:r>
          </w:p>
        </w:tc>
      </w:tr>
    </w:tbl>
    <w:p w14:paraId="1FB1DD8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8E4E18" w14:paraId="13ECA2C5" w14:textId="77777777" w:rsidTr="008E4E18">
        <w:tc>
          <w:tcPr>
            <w:tcW w:w="0" w:type="auto"/>
            <w:shd w:val="clear" w:color="auto" w:fill="auto"/>
            <w:hideMark/>
          </w:tcPr>
          <w:p w14:paraId="058CCE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power restriction.</w:t>
            </w:r>
          </w:p>
        </w:tc>
      </w:tr>
    </w:tbl>
    <w:p w14:paraId="782D222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18</w:t>
      </w:r>
    </w:p>
    <w:p w14:paraId="7685048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Information exchange</w:t>
      </w:r>
    </w:p>
    <w:p w14:paraId="680C2D6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shall be equipped according to the standards specified by the relevant TSO in order to exchange information between the relevant TSO and the transmission-connected demand facility with the specified time stamping. The relevant TSO shall make the specified standards publicly available.</w:t>
      </w:r>
    </w:p>
    <w:p w14:paraId="36377BD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Transmission-connected distribution system shall be equipped according to the standards specified by the relevant TSO in order to exchange information between the relevant TSO and the transmission-connected distribution system with the specified time stamping. The relevant TSO shall make the specified standards publicly available.</w:t>
      </w:r>
    </w:p>
    <w:p w14:paraId="0997181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19</w:t>
      </w:r>
    </w:p>
    <w:p w14:paraId="5215C3B9"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54F7396" w14:textId="77777777" w:rsidTr="008E4E18">
        <w:tc>
          <w:tcPr>
            <w:tcW w:w="0" w:type="auto"/>
            <w:shd w:val="clear" w:color="auto" w:fill="auto"/>
            <w:hideMark/>
          </w:tcPr>
          <w:p w14:paraId="7FFB9C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280A5D0" w14:textId="77777777" w:rsidTr="008E4E18">
        <w:tc>
          <w:tcPr>
            <w:tcW w:w="0" w:type="auto"/>
            <w:shd w:val="clear" w:color="auto" w:fill="auto"/>
            <w:hideMark/>
          </w:tcPr>
          <w:p w14:paraId="27198D4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BBA5E97" w14:textId="77777777" w:rsidTr="008E4E18">
        <w:tc>
          <w:tcPr>
            <w:tcW w:w="0" w:type="auto"/>
            <w:shd w:val="clear" w:color="auto" w:fill="auto"/>
            <w:hideMark/>
          </w:tcPr>
          <w:p w14:paraId="194C9C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B2C57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frequency demand disconnection functional capabilities shall allow for operation from a nominal Alternating Current (‘AC’) input to be specified by the relevant system operator, 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8E4E18" w14:paraId="0AC5C916" w14:textId="77777777">
              <w:tc>
                <w:tcPr>
                  <w:tcW w:w="0" w:type="auto"/>
                  <w:shd w:val="clear" w:color="auto" w:fill="auto"/>
                  <w:hideMark/>
                </w:tcPr>
                <w:p w14:paraId="5F12C2B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6DC3C7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9"/>
              <w:gridCol w:w="8397"/>
            </w:tblGrid>
            <w:tr w:rsidR="008E4E18" w:rsidRPr="008E4E18" w14:paraId="047A01BA" w14:textId="77777777">
              <w:tc>
                <w:tcPr>
                  <w:tcW w:w="0" w:type="auto"/>
                  <w:shd w:val="clear" w:color="auto" w:fill="auto"/>
                  <w:hideMark/>
                </w:tcPr>
                <w:p w14:paraId="40924B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76B8F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operating time: no more than 150 ms after triggering the frequency setpoint;</w:t>
                  </w:r>
                </w:p>
              </w:tc>
            </w:tr>
          </w:tbl>
          <w:p w14:paraId="57A0EF25"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8E4E18" w14:paraId="0A2B8968" w14:textId="77777777">
              <w:tc>
                <w:tcPr>
                  <w:tcW w:w="0" w:type="auto"/>
                  <w:shd w:val="clear" w:color="auto" w:fill="auto"/>
                  <w:hideMark/>
                </w:tcPr>
                <w:p w14:paraId="54034F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1E10EB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lock-out: blocking of the functional capability shall be possible when the voltage is within a range of 30 to 90 % of reference 1 pu voltage;</w:t>
                  </w:r>
                </w:p>
              </w:tc>
            </w:tr>
          </w:tbl>
          <w:p w14:paraId="43430411"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8E4E18" w14:paraId="217B7764" w14:textId="77777777">
              <w:tc>
                <w:tcPr>
                  <w:tcW w:w="0" w:type="auto"/>
                  <w:shd w:val="clear" w:color="auto" w:fill="auto"/>
                  <w:hideMark/>
                </w:tcPr>
                <w:p w14:paraId="7CFFDD3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7ED7378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provide the direction of active power flow at the point of disconnection;</w:t>
                  </w:r>
                </w:p>
              </w:tc>
            </w:tr>
          </w:tbl>
          <w:p w14:paraId="189FF658"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0D5FDD63" w14:textId="77777777" w:rsidTr="008E4E18">
        <w:tc>
          <w:tcPr>
            <w:tcW w:w="0" w:type="auto"/>
            <w:shd w:val="clear" w:color="auto" w:fill="auto"/>
            <w:hideMark/>
          </w:tcPr>
          <w:p w14:paraId="6C7000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FDD71B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AC voltage supply used in providing low frequency demand disconnection functional capabilities, shall be provided from the network at the frequency signal measuring point, as used in providing functional capabilities in accordance with paragraph 1(c), so that the frequency of the low frequency demand disconnection functional capabilities supply voltage is the same as the one of the network.</w:t>
            </w:r>
          </w:p>
        </w:tc>
      </w:tr>
    </w:tbl>
    <w:p w14:paraId="31BCCE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FD223D8" w14:textId="77777777" w:rsidTr="008E4E18">
        <w:tc>
          <w:tcPr>
            <w:tcW w:w="0" w:type="auto"/>
            <w:shd w:val="clear" w:color="auto" w:fill="auto"/>
            <w:hideMark/>
          </w:tcPr>
          <w:p w14:paraId="3338725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8417537" w14:textId="77777777" w:rsidTr="008E4E18">
        <w:tc>
          <w:tcPr>
            <w:tcW w:w="0" w:type="auto"/>
            <w:shd w:val="clear" w:color="auto" w:fill="auto"/>
            <w:hideMark/>
          </w:tcPr>
          <w:p w14:paraId="1DF2582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B0A632A" w14:textId="77777777" w:rsidTr="008E4E18">
        <w:tc>
          <w:tcPr>
            <w:tcW w:w="0" w:type="auto"/>
            <w:shd w:val="clear" w:color="auto" w:fill="auto"/>
            <w:hideMark/>
          </w:tcPr>
          <w:p w14:paraId="5939E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E35349F" w14:textId="77777777" w:rsidTr="008E4E18">
        <w:tc>
          <w:tcPr>
            <w:tcW w:w="0" w:type="auto"/>
            <w:shd w:val="clear" w:color="auto" w:fill="auto"/>
            <w:hideMark/>
          </w:tcPr>
          <w:p w14:paraId="4F8D51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9D022E0" w14:textId="77777777" w:rsidTr="008E4E18">
        <w:tc>
          <w:tcPr>
            <w:tcW w:w="0" w:type="auto"/>
            <w:shd w:val="clear" w:color="auto" w:fill="auto"/>
            <w:hideMark/>
          </w:tcPr>
          <w:p w14:paraId="67CF6A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598ED1BE" w14:textId="77777777" w:rsidTr="008E4E18">
        <w:tc>
          <w:tcPr>
            <w:tcW w:w="0" w:type="auto"/>
            <w:shd w:val="clear" w:color="auto" w:fill="auto"/>
            <w:hideMark/>
          </w:tcPr>
          <w:p w14:paraId="248D636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8E4E18" w14:paraId="51481146" w14:textId="77777777">
              <w:tc>
                <w:tcPr>
                  <w:tcW w:w="0" w:type="auto"/>
                  <w:shd w:val="clear" w:color="auto" w:fill="auto"/>
                  <w:hideMark/>
                </w:tcPr>
                <w:p w14:paraId="7EF565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(i)</w:t>
                  </w:r>
                </w:p>
              </w:tc>
              <w:tc>
                <w:tcPr>
                  <w:tcW w:w="0" w:type="auto"/>
                  <w:shd w:val="clear" w:color="auto" w:fill="auto"/>
                  <w:hideMark/>
                </w:tcPr>
                <w:p w14:paraId="2732573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voltage demand disconnection functional capability shall monitor the voltage by measuring all three phases;</w:t>
                  </w:r>
                </w:p>
              </w:tc>
            </w:tr>
          </w:tbl>
          <w:p w14:paraId="54CB8AC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8E4E18" w14:paraId="5D4AFA96" w14:textId="77777777">
              <w:tc>
                <w:tcPr>
                  <w:tcW w:w="0" w:type="auto"/>
                  <w:shd w:val="clear" w:color="auto" w:fill="auto"/>
                  <w:hideMark/>
                </w:tcPr>
                <w:p w14:paraId="1F98317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B705FBA" w14:textId="77777777" w:rsidTr="008E4E18">
        <w:tc>
          <w:tcPr>
            <w:tcW w:w="0" w:type="auto"/>
            <w:shd w:val="clear" w:color="auto" w:fill="auto"/>
            <w:hideMark/>
          </w:tcPr>
          <w:p w14:paraId="4E47166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117F10A" w14:textId="77777777" w:rsidTr="008E4E18">
        <w:tc>
          <w:tcPr>
            <w:tcW w:w="0" w:type="auto"/>
            <w:shd w:val="clear" w:color="auto" w:fill="auto"/>
            <w:hideMark/>
          </w:tcPr>
          <w:p w14:paraId="28B822E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4C063A7" w14:textId="77777777" w:rsidTr="008E4E18">
        <w:tc>
          <w:tcPr>
            <w:tcW w:w="0" w:type="auto"/>
            <w:shd w:val="clear" w:color="auto" w:fill="auto"/>
            <w:hideMark/>
          </w:tcPr>
          <w:p w14:paraId="5CAE2E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14665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with regard to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4B0E31C" w14:textId="77777777" w:rsidTr="008E4E18">
        <w:tc>
          <w:tcPr>
            <w:tcW w:w="0" w:type="auto"/>
            <w:shd w:val="clear" w:color="auto" w:fill="auto"/>
            <w:hideMark/>
          </w:tcPr>
          <w:p w14:paraId="55BAE5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DF9D6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with regard to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5865D9F" w14:textId="77777777" w:rsidTr="008E4E18">
        <w:tc>
          <w:tcPr>
            <w:tcW w:w="0" w:type="auto"/>
            <w:shd w:val="clear" w:color="auto" w:fill="auto"/>
            <w:hideMark/>
          </w:tcPr>
          <w:p w14:paraId="0E377C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01B19AA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transmission-connected demand facility or a transmission-connected distribution facility shall be capable of being remotely disconnected from the transmission system when required by the relevant TSO. If required, the automated disconnection equipment for reconfiguration of the system in preparation for block loading shall be specified by the relevant TSO. The relevant TSO shall specify the time required for remote disconnection.</w:t>
            </w:r>
          </w:p>
        </w:tc>
      </w:tr>
    </w:tbl>
    <w:p w14:paraId="5EC260A6"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20</w:t>
      </w:r>
    </w:p>
    <w:p w14:paraId="6202A083"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Power quality</w:t>
      </w:r>
    </w:p>
    <w:p w14:paraId="19D4A42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them by the relevant TSO. TSOs shall coordinate their power quality requirements with the requirements of adjacent TSOs.</w:t>
      </w:r>
    </w:p>
    <w:p w14:paraId="0DA90DA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21</w:t>
      </w:r>
    </w:p>
    <w:p w14:paraId="297CC78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Simulation models</w:t>
      </w:r>
    </w:p>
    <w:p w14:paraId="33008C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8E4E18" w14:paraId="753B7526" w14:textId="77777777" w:rsidTr="008E4E18">
        <w:tc>
          <w:tcPr>
            <w:tcW w:w="0" w:type="auto"/>
            <w:shd w:val="clear" w:color="auto" w:fill="auto"/>
            <w:hideMark/>
          </w:tcPr>
          <w:p w14:paraId="1D6CA7E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steady and dynamic states, including 50 Hz component;</w:t>
            </w:r>
          </w:p>
        </w:tc>
      </w:tr>
    </w:tbl>
    <w:p w14:paraId="050A30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25"/>
        <w:gridCol w:w="8601"/>
      </w:tblGrid>
      <w:tr w:rsidR="008E4E18" w:rsidRPr="008E4E18" w14:paraId="0E9C2E32" w14:textId="77777777" w:rsidTr="008E4E18">
        <w:tc>
          <w:tcPr>
            <w:tcW w:w="0" w:type="auto"/>
            <w:shd w:val="clear" w:color="auto" w:fill="auto"/>
            <w:hideMark/>
          </w:tcPr>
          <w:p w14:paraId="72F7A9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232B6D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electromagnetic transient simulations at the connection point;</w:t>
            </w:r>
          </w:p>
        </w:tc>
      </w:tr>
    </w:tbl>
    <w:p w14:paraId="18A4E57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83"/>
        <w:gridCol w:w="8243"/>
      </w:tblGrid>
      <w:tr w:rsidR="008E4E18" w:rsidRPr="008E4E18" w14:paraId="62E4CBEC" w14:textId="77777777" w:rsidTr="008E4E18">
        <w:tc>
          <w:tcPr>
            <w:tcW w:w="0" w:type="auto"/>
            <w:shd w:val="clear" w:color="auto" w:fill="auto"/>
            <w:hideMark/>
          </w:tcPr>
          <w:p w14:paraId="0903F4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7B481C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structure and block diagrams.</w:t>
            </w:r>
          </w:p>
        </w:tc>
      </w:tr>
    </w:tbl>
    <w:p w14:paraId="7E7001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8E4E18" w14:paraId="5B7E4308" w14:textId="77777777" w:rsidTr="008E4E18">
        <w:tc>
          <w:tcPr>
            <w:tcW w:w="0" w:type="auto"/>
            <w:shd w:val="clear" w:color="auto" w:fill="auto"/>
            <w:hideMark/>
          </w:tcPr>
          <w:p w14:paraId="2A08236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power control;</w:t>
            </w:r>
          </w:p>
        </w:tc>
      </w:tr>
    </w:tbl>
    <w:p w14:paraId="15DE75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482"/>
        <w:gridCol w:w="7544"/>
      </w:tblGrid>
      <w:tr w:rsidR="008E4E18" w:rsidRPr="008E4E18" w14:paraId="3CD1F697" w14:textId="77777777" w:rsidTr="008E4E18">
        <w:tc>
          <w:tcPr>
            <w:tcW w:w="0" w:type="auto"/>
            <w:shd w:val="clear" w:color="auto" w:fill="auto"/>
            <w:hideMark/>
          </w:tcPr>
          <w:p w14:paraId="1251894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0C52D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control;</w:t>
            </w:r>
          </w:p>
        </w:tc>
      </w:tr>
    </w:tbl>
    <w:p w14:paraId="5DEDD07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050910C7" w14:textId="77777777" w:rsidTr="008E4E18">
        <w:tc>
          <w:tcPr>
            <w:tcW w:w="0" w:type="auto"/>
            <w:shd w:val="clear" w:color="auto" w:fill="auto"/>
            <w:hideMark/>
          </w:tcPr>
          <w:p w14:paraId="0762C4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31B9A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52E34E0" w14:textId="77777777" w:rsidTr="008E4E18">
        <w:tc>
          <w:tcPr>
            <w:tcW w:w="0" w:type="auto"/>
            <w:shd w:val="clear" w:color="auto" w:fill="auto"/>
            <w:hideMark/>
          </w:tcPr>
          <w:p w14:paraId="5CC149D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different types of demand, that is to say electro technical characteristics of the demand; and</w:t>
            </w:r>
          </w:p>
        </w:tc>
      </w:tr>
    </w:tbl>
    <w:p w14:paraId="28AF2D5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8E4E18" w14:paraId="23142407" w14:textId="77777777" w:rsidTr="008E4E18">
        <w:tc>
          <w:tcPr>
            <w:tcW w:w="0" w:type="auto"/>
            <w:shd w:val="clear" w:color="auto" w:fill="auto"/>
            <w:hideMark/>
          </w:tcPr>
          <w:p w14:paraId="636B7D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converter models.</w:t>
            </w:r>
          </w:p>
        </w:tc>
      </w:tr>
    </w:tbl>
    <w:p w14:paraId="56B6D8D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Each relevant system operator or relevant TSO shall specify the requirements of the performance of the recordings of transmission-connected demand facilities or transmission-connected distribution facilities, or both, in order to compare the response of the model with these recordings.</w:t>
      </w:r>
    </w:p>
    <w:p w14:paraId="3FA88D36"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403E2ECD"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Operational notification procedure</w:t>
      </w:r>
    </w:p>
    <w:p w14:paraId="2C9654A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22</w:t>
      </w:r>
    </w:p>
    <w:p w14:paraId="1E3B4166"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6248A3A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8E4E18" w14:paraId="21E0C6A2" w14:textId="77777777" w:rsidTr="008E4E18">
        <w:tc>
          <w:tcPr>
            <w:tcW w:w="0" w:type="auto"/>
            <w:shd w:val="clear" w:color="auto" w:fill="auto"/>
            <w:hideMark/>
          </w:tcPr>
          <w:p w14:paraId="17BAD69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energisation operational notification (EON);</w:t>
            </w:r>
          </w:p>
        </w:tc>
      </w:tr>
    </w:tbl>
    <w:p w14:paraId="4730F19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8E4E18" w14:paraId="75D63E61" w14:textId="77777777" w:rsidTr="008E4E18">
        <w:tc>
          <w:tcPr>
            <w:tcW w:w="0" w:type="auto"/>
            <w:shd w:val="clear" w:color="auto" w:fill="auto"/>
            <w:hideMark/>
          </w:tcPr>
          <w:p w14:paraId="3BB2202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interim operational notification (ION);</w:t>
            </w:r>
          </w:p>
        </w:tc>
      </w:tr>
    </w:tbl>
    <w:p w14:paraId="3724190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8E4E18" w14:paraId="308354CE" w14:textId="77777777" w:rsidTr="008E4E18">
        <w:tc>
          <w:tcPr>
            <w:tcW w:w="0" w:type="auto"/>
            <w:shd w:val="clear" w:color="auto" w:fill="auto"/>
            <w:hideMark/>
          </w:tcPr>
          <w:p w14:paraId="7EE1233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final operational notification (FON).</w:t>
            </w:r>
          </w:p>
        </w:tc>
      </w:tr>
    </w:tbl>
    <w:p w14:paraId="3959202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23</w:t>
      </w:r>
    </w:p>
    <w:p w14:paraId="625635B9"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Energisation operational notification</w:t>
      </w:r>
    </w:p>
    <w:p w14:paraId="2057EB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24</w:t>
      </w:r>
    </w:p>
    <w:p w14:paraId="6D272EE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Interim operational notification</w:t>
      </w:r>
    </w:p>
    <w:p w14:paraId="133EE4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period of time.</w:t>
      </w:r>
    </w:p>
    <w:p w14:paraId="6ECA3B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8E4E18" w14:paraId="2C055472" w14:textId="77777777" w:rsidTr="008E4E18">
        <w:tc>
          <w:tcPr>
            <w:tcW w:w="0" w:type="auto"/>
            <w:shd w:val="clear" w:color="auto" w:fill="auto"/>
            <w:hideMark/>
          </w:tcPr>
          <w:p w14:paraId="2F3213B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F2B526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itemised statement of compliance;</w:t>
            </w:r>
          </w:p>
        </w:tc>
      </w:tr>
    </w:tbl>
    <w:p w14:paraId="63856C2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5B14809B" w14:textId="77777777" w:rsidTr="008E4E18">
        <w:tc>
          <w:tcPr>
            <w:tcW w:w="0" w:type="auto"/>
            <w:shd w:val="clear" w:color="auto" w:fill="auto"/>
            <w:hideMark/>
          </w:tcPr>
          <w:p w14:paraId="1092429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610BC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technical data of the transmission-connected demand facility, the transmission-connected distribution facility or the transmission-connected distribution system relevant to the grid connection as specified by the relevant TSO;</w:t>
            </w:r>
          </w:p>
        </w:tc>
      </w:tr>
    </w:tbl>
    <w:p w14:paraId="3C96A1B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61228531" w14:textId="77777777" w:rsidTr="008E4E18">
        <w:tc>
          <w:tcPr>
            <w:tcW w:w="0" w:type="auto"/>
            <w:shd w:val="clear" w:color="auto" w:fill="auto"/>
            <w:hideMark/>
          </w:tcPr>
          <w:p w14:paraId="79C6901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191CA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equipment certificates issued by an authorised certifier in respect of transmission-connected demand facilities, transmission-connected distribution facilities and transmission-connected distribution systems, where these are relied upon as part of the evidence of compliance;</w:t>
            </w:r>
          </w:p>
        </w:tc>
      </w:tr>
    </w:tbl>
    <w:p w14:paraId="045C914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8E4E18" w14:paraId="12590059" w14:textId="77777777" w:rsidTr="008E4E18">
        <w:tc>
          <w:tcPr>
            <w:tcW w:w="0" w:type="auto"/>
            <w:shd w:val="clear" w:color="auto" w:fill="auto"/>
            <w:hideMark/>
          </w:tcPr>
          <w:p w14:paraId="6E3D26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AE8DC5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simulation models, as specified in Article 21 and required by the TSO;</w:t>
            </w:r>
          </w:p>
        </w:tc>
      </w:tr>
    </w:tbl>
    <w:p w14:paraId="7B6EFF8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4CB18D0" w14:textId="77777777" w:rsidTr="008E4E18">
        <w:tc>
          <w:tcPr>
            <w:tcW w:w="0" w:type="auto"/>
            <w:shd w:val="clear" w:color="auto" w:fill="auto"/>
            <w:hideMark/>
          </w:tcPr>
          <w:p w14:paraId="6C4E4D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1303687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studies demonstrating expected steady-state and dynamic performance as required in Articles 43, 46 and 47;</w:t>
            </w:r>
          </w:p>
        </w:tc>
      </w:tr>
    </w:tbl>
    <w:p w14:paraId="7E83A1E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70394C11" w14:textId="77777777" w:rsidTr="008E4E18">
        <w:tc>
          <w:tcPr>
            <w:tcW w:w="0" w:type="auto"/>
            <w:shd w:val="clear" w:color="auto" w:fill="auto"/>
            <w:hideMark/>
          </w:tcPr>
          <w:p w14:paraId="1AE6F98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(f)</w:t>
            </w:r>
          </w:p>
        </w:tc>
        <w:tc>
          <w:tcPr>
            <w:tcW w:w="0" w:type="auto"/>
            <w:shd w:val="clear" w:color="auto" w:fill="auto"/>
            <w:hideMark/>
          </w:tcPr>
          <w:p w14:paraId="2A007F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details of intended practical method of completing compliance tests according to Chapter 2 of Title IV.</w:t>
            </w:r>
          </w:p>
        </w:tc>
      </w:tr>
    </w:tbl>
    <w:p w14:paraId="61280A4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substantial progress towards full compliance. Outstanding issues shall be clearly identified at the time of requesting extension.</w:t>
      </w:r>
    </w:p>
    <w:p w14:paraId="581E56F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
    <w:p w14:paraId="1EFB75D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25</w:t>
      </w:r>
    </w:p>
    <w:p w14:paraId="2FE545E0"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Final operational notification</w:t>
      </w:r>
    </w:p>
    <w:p w14:paraId="09B66AC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 FON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w:t>
      </w:r>
    </w:p>
    <w:p w14:paraId="362A59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597"/>
        <w:gridCol w:w="8429"/>
      </w:tblGrid>
      <w:tr w:rsidR="008E4E18" w:rsidRPr="008E4E18" w14:paraId="5DD472B8" w14:textId="77777777" w:rsidTr="008E4E18">
        <w:tc>
          <w:tcPr>
            <w:tcW w:w="0" w:type="auto"/>
            <w:shd w:val="clear" w:color="auto" w:fill="auto"/>
            <w:hideMark/>
          </w:tcPr>
          <w:p w14:paraId="0CA8A1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C45D3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itemised statement of compliance; and</w:t>
            </w:r>
          </w:p>
        </w:tc>
      </w:tr>
    </w:tbl>
    <w:p w14:paraId="3A41F5A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18988C2" w14:textId="77777777" w:rsidTr="008E4E18">
        <w:tc>
          <w:tcPr>
            <w:tcW w:w="0" w:type="auto"/>
            <w:shd w:val="clear" w:color="auto" w:fill="auto"/>
            <w:hideMark/>
          </w:tcPr>
          <w:p w14:paraId="0F78F3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E2F24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p>
        </w:tc>
      </w:tr>
    </w:tbl>
    <w:p w14:paraId="74506F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w:t>
      </w:r>
      <w:r w:rsidRPr="008E4E18">
        <w:rPr>
          <w:rFonts w:ascii="inherit" w:eastAsia="Times New Roman" w:hAnsi="inherit" w:cs="Times New Roman"/>
          <w:color w:val="000000"/>
          <w:sz w:val="24"/>
          <w:szCs w:val="24"/>
          <w:lang w:eastAsia="en-GB"/>
        </w:rPr>
        <w:lastRenderedPageBreak/>
        <w:t>transmission-connected distribution facility, or the transmission-connected distribution system complies with the provisions of this Regulation.</w:t>
      </w:r>
    </w:p>
    <w:p w14:paraId="68142F3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If the relevant TSO and the transmission-connected demand facility owner or transmission-connected distribution system operator do not resolve the incompatibility within a reasonable time frame, but in any case not later than six months after the notification of the rejection of the request for a derogation, each party may refer the issue for decision to the regulatory authority.</w:t>
      </w:r>
    </w:p>
    <w:p w14:paraId="6963A3D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26</w:t>
      </w:r>
    </w:p>
    <w:p w14:paraId="2E9294E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Limited operational notification</w:t>
      </w:r>
    </w:p>
    <w:p w14:paraId="486640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facility owners or transmission-connected distribution system operators to whom a FON has been granted,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3D91EEC" w14:textId="77777777" w:rsidTr="008E4E18">
        <w:tc>
          <w:tcPr>
            <w:tcW w:w="0" w:type="auto"/>
            <w:shd w:val="clear" w:color="auto" w:fill="auto"/>
            <w:hideMark/>
          </w:tcPr>
          <w:p w14:paraId="15CBE4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8E4E18" w14:paraId="0EA86901" w14:textId="77777777" w:rsidTr="008E4E18">
        <w:tc>
          <w:tcPr>
            <w:tcW w:w="0" w:type="auto"/>
            <w:shd w:val="clear" w:color="auto" w:fill="auto"/>
            <w:hideMark/>
          </w:tcPr>
          <w:p w14:paraId="6216F4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A longer time period to inform the relevant TSO can be agreed with the transmission-connected demand facility owner or transmission-connected distribution system operator depending on the nature of the changes.</w:t>
      </w:r>
    </w:p>
    <w:p w14:paraId="06B6254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BC741BF" w14:textId="77777777" w:rsidTr="008E4E18">
        <w:tc>
          <w:tcPr>
            <w:tcW w:w="0" w:type="auto"/>
            <w:shd w:val="clear" w:color="auto" w:fill="auto"/>
            <w:hideMark/>
          </w:tcPr>
          <w:p w14:paraId="6CB76E1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unresolved issues justifying the granting of the LON;</w:t>
            </w:r>
          </w:p>
        </w:tc>
      </w:tr>
    </w:tbl>
    <w:p w14:paraId="66321EF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8E4E18" w14:paraId="0233A276" w14:textId="77777777" w:rsidTr="008E4E18">
        <w:tc>
          <w:tcPr>
            <w:tcW w:w="0" w:type="auto"/>
            <w:shd w:val="clear" w:color="auto" w:fill="auto"/>
            <w:hideMark/>
          </w:tcPr>
          <w:p w14:paraId="2BDBD1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69846676" w14:textId="77777777" w:rsidTr="008E4E18">
        <w:tc>
          <w:tcPr>
            <w:tcW w:w="0" w:type="auto"/>
            <w:shd w:val="clear" w:color="auto" w:fill="auto"/>
            <w:hideMark/>
          </w:tcPr>
          <w:p w14:paraId="2E35B4C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33BC40D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
    <w:p w14:paraId="070C084F" w14:textId="15F1E7A7" w:rsidR="008E4E18" w:rsidRPr="008E4E18" w:rsidDel="006030FB" w:rsidRDefault="008E4E18" w:rsidP="00094AA6">
      <w:pPr>
        <w:shd w:val="clear" w:color="auto" w:fill="FFFFFF"/>
        <w:spacing w:before="480" w:after="0" w:line="240" w:lineRule="auto"/>
        <w:jc w:val="center"/>
        <w:rPr>
          <w:del w:id="35" w:author="Author"/>
          <w:rFonts w:ascii="inherit" w:eastAsia="Times New Roman" w:hAnsi="inherit" w:cs="Times New Roman"/>
          <w:b/>
          <w:bCs/>
          <w:color w:val="000000"/>
          <w:sz w:val="24"/>
          <w:szCs w:val="24"/>
          <w:lang w:eastAsia="en-GB"/>
        </w:rPr>
      </w:pPr>
      <w:del w:id="36" w:author="Author">
        <w:r w:rsidRPr="008E4E18" w:rsidDel="006030FB">
          <w:rPr>
            <w:rFonts w:ascii="inherit" w:eastAsia="Times New Roman" w:hAnsi="inherit" w:cs="Times New Roman"/>
            <w:b/>
            <w:bCs/>
            <w:color w:val="000000"/>
            <w:sz w:val="24"/>
            <w:szCs w:val="24"/>
            <w:lang w:eastAsia="en-GB"/>
          </w:rPr>
          <w:delText>TITLE III</w:delText>
        </w:r>
      </w:del>
    </w:p>
    <w:p w14:paraId="73A77CE3" w14:textId="3BD0FA24" w:rsidR="008E4E18" w:rsidRPr="008E4E18" w:rsidDel="006030FB" w:rsidRDefault="008E4E18" w:rsidP="00094AA6">
      <w:pPr>
        <w:shd w:val="clear" w:color="auto" w:fill="FFFFFF"/>
        <w:spacing w:before="75" w:after="120" w:line="240" w:lineRule="auto"/>
        <w:jc w:val="center"/>
        <w:rPr>
          <w:del w:id="37" w:author="Author"/>
          <w:rFonts w:ascii="inherit" w:eastAsia="Times New Roman" w:hAnsi="inherit" w:cs="Times New Roman"/>
          <w:b/>
          <w:bCs/>
          <w:color w:val="000000"/>
          <w:sz w:val="24"/>
          <w:szCs w:val="24"/>
          <w:lang w:eastAsia="en-GB"/>
        </w:rPr>
      </w:pPr>
      <w:del w:id="38" w:author="Author">
        <w:r w:rsidRPr="008E4E18" w:rsidDel="006030FB">
          <w:rPr>
            <w:rFonts w:ascii="inherit" w:eastAsia="Times New Roman" w:hAnsi="inherit" w:cs="Times New Roman"/>
            <w:b/>
            <w:bCs/>
            <w:color w:val="000000"/>
            <w:sz w:val="24"/>
            <w:szCs w:val="24"/>
            <w:lang w:eastAsia="en-GB"/>
          </w:rPr>
          <w:delText>CONNECTION OF DEMAND UNITS USED BY A DEMAND FACILITY OR A CLOSED DISTRIBUTION SYSTEM TO PROVIDE DEMAND RESPONSE SERVICES TO SYSTEM OPERATORS</w:delText>
        </w:r>
      </w:del>
    </w:p>
    <w:p w14:paraId="7B6F0786" w14:textId="6B8E1A55" w:rsidR="008E4E18" w:rsidRPr="008E4E18" w:rsidDel="006030FB" w:rsidRDefault="008E4E18" w:rsidP="00094AA6">
      <w:pPr>
        <w:shd w:val="clear" w:color="auto" w:fill="FFFFFF"/>
        <w:spacing w:before="480" w:after="0" w:line="240" w:lineRule="auto"/>
        <w:jc w:val="center"/>
        <w:rPr>
          <w:del w:id="39" w:author="Author"/>
          <w:rFonts w:ascii="inherit" w:eastAsia="Times New Roman" w:hAnsi="inherit" w:cs="Times New Roman"/>
          <w:b/>
          <w:bCs/>
          <w:color w:val="000000"/>
          <w:sz w:val="24"/>
          <w:szCs w:val="24"/>
          <w:lang w:eastAsia="en-GB"/>
        </w:rPr>
      </w:pPr>
      <w:del w:id="40" w:author="Author">
        <w:r w:rsidRPr="008E4E18" w:rsidDel="006030FB">
          <w:rPr>
            <w:rFonts w:ascii="inherit" w:eastAsia="Times New Roman" w:hAnsi="inherit" w:cs="Times New Roman"/>
            <w:b/>
            <w:bCs/>
            <w:i/>
            <w:iCs/>
            <w:color w:val="000000"/>
            <w:sz w:val="24"/>
            <w:szCs w:val="24"/>
            <w:lang w:eastAsia="en-GB"/>
          </w:rPr>
          <w:delText>CHAPTER 1</w:delText>
        </w:r>
      </w:del>
    </w:p>
    <w:p w14:paraId="6D8091A5" w14:textId="0798063E" w:rsidR="008E4E18" w:rsidRPr="008E4E18" w:rsidDel="006030FB" w:rsidRDefault="008E4E18" w:rsidP="00094AA6">
      <w:pPr>
        <w:shd w:val="clear" w:color="auto" w:fill="FFFFFF"/>
        <w:spacing w:before="75" w:after="120" w:line="240" w:lineRule="auto"/>
        <w:jc w:val="center"/>
        <w:rPr>
          <w:del w:id="41" w:author="Author"/>
          <w:rFonts w:ascii="inherit" w:eastAsia="Times New Roman" w:hAnsi="inherit" w:cs="Times New Roman"/>
          <w:b/>
          <w:bCs/>
          <w:color w:val="000000"/>
          <w:sz w:val="24"/>
          <w:szCs w:val="24"/>
          <w:lang w:eastAsia="en-GB"/>
        </w:rPr>
      </w:pPr>
      <w:del w:id="42" w:author="Author">
        <w:r w:rsidRPr="008E4E18" w:rsidDel="006030FB">
          <w:rPr>
            <w:rFonts w:ascii="inherit" w:eastAsia="Times New Roman" w:hAnsi="inherit" w:cs="Times New Roman"/>
            <w:b/>
            <w:bCs/>
            <w:i/>
            <w:iCs/>
            <w:color w:val="000000"/>
            <w:sz w:val="24"/>
            <w:szCs w:val="24"/>
            <w:lang w:eastAsia="en-GB"/>
          </w:rPr>
          <w:delText>General requirements</w:delText>
        </w:r>
      </w:del>
    </w:p>
    <w:p w14:paraId="78604B6B" w14:textId="60FEFF63" w:rsidR="008E4E18" w:rsidRPr="008E4E18" w:rsidDel="006030FB" w:rsidRDefault="008E4E18" w:rsidP="00094AA6">
      <w:pPr>
        <w:shd w:val="clear" w:color="auto" w:fill="FFFFFF"/>
        <w:spacing w:before="360" w:after="120" w:line="240" w:lineRule="auto"/>
        <w:jc w:val="center"/>
        <w:rPr>
          <w:del w:id="43" w:author="Author"/>
          <w:rFonts w:ascii="inherit" w:eastAsia="Times New Roman" w:hAnsi="inherit" w:cs="Times New Roman"/>
          <w:i/>
          <w:iCs/>
          <w:color w:val="000000"/>
          <w:sz w:val="24"/>
          <w:szCs w:val="24"/>
          <w:lang w:eastAsia="en-GB"/>
        </w:rPr>
      </w:pPr>
      <w:del w:id="44" w:author="Author">
        <w:r w:rsidRPr="008E4E18" w:rsidDel="006030FB">
          <w:rPr>
            <w:rFonts w:ascii="inherit" w:eastAsia="Times New Roman" w:hAnsi="inherit" w:cs="Times New Roman"/>
            <w:i/>
            <w:iCs/>
            <w:color w:val="000000"/>
            <w:sz w:val="24"/>
            <w:szCs w:val="24"/>
            <w:lang w:eastAsia="en-GB"/>
          </w:rPr>
          <w:delText>Article 27</w:delText>
        </w:r>
      </w:del>
    </w:p>
    <w:p w14:paraId="213A380A" w14:textId="3FBE0BB1" w:rsidR="008E4E18" w:rsidRPr="008E4E18" w:rsidDel="006030FB" w:rsidRDefault="008E4E18" w:rsidP="00094AA6">
      <w:pPr>
        <w:shd w:val="clear" w:color="auto" w:fill="FFFFFF"/>
        <w:spacing w:before="60" w:after="120" w:line="240" w:lineRule="auto"/>
        <w:jc w:val="center"/>
        <w:rPr>
          <w:del w:id="45" w:author="Author"/>
          <w:rFonts w:ascii="inherit" w:eastAsia="Times New Roman" w:hAnsi="inherit" w:cs="Times New Roman"/>
          <w:b/>
          <w:bCs/>
          <w:color w:val="000000"/>
          <w:sz w:val="24"/>
          <w:szCs w:val="24"/>
          <w:lang w:eastAsia="en-GB"/>
        </w:rPr>
      </w:pPr>
      <w:del w:id="46" w:author="Author">
        <w:r w:rsidRPr="008E4E18" w:rsidDel="006030FB">
          <w:rPr>
            <w:rFonts w:ascii="inherit" w:eastAsia="Times New Roman" w:hAnsi="inherit" w:cs="Times New Roman"/>
            <w:b/>
            <w:bCs/>
            <w:color w:val="000000"/>
            <w:sz w:val="24"/>
            <w:szCs w:val="24"/>
            <w:lang w:eastAsia="en-GB"/>
          </w:rPr>
          <w:delText>General provisions</w:delText>
        </w:r>
      </w:del>
    </w:p>
    <w:p w14:paraId="5184AE53" w14:textId="608B3306" w:rsidR="008E4E18" w:rsidRPr="008E4E18" w:rsidDel="006030FB" w:rsidRDefault="008E4E18" w:rsidP="00094AA6">
      <w:pPr>
        <w:shd w:val="clear" w:color="auto" w:fill="FFFFFF"/>
        <w:spacing w:before="120" w:after="0" w:line="240" w:lineRule="auto"/>
        <w:jc w:val="both"/>
        <w:rPr>
          <w:del w:id="47" w:author="Author"/>
          <w:rFonts w:ascii="inherit" w:eastAsia="Times New Roman" w:hAnsi="inherit" w:cs="Times New Roman"/>
          <w:color w:val="000000"/>
          <w:sz w:val="24"/>
          <w:szCs w:val="24"/>
          <w:lang w:eastAsia="en-GB"/>
        </w:rPr>
      </w:pPr>
      <w:del w:id="48" w:author="Author">
        <w:r w:rsidRPr="008E4E18" w:rsidDel="006030FB">
          <w:rPr>
            <w:rFonts w:ascii="inherit" w:eastAsia="Times New Roman" w:hAnsi="inherit" w:cs="Times New Roman"/>
            <w:color w:val="000000"/>
            <w:sz w:val="24"/>
            <w:szCs w:val="24"/>
            <w:lang w:eastAsia="en-GB"/>
          </w:rPr>
          <w:delText>1.   Demand response services provided to system operators shall be distinguished based on the following categories:</w:delText>
        </w:r>
      </w:del>
    </w:p>
    <w:tbl>
      <w:tblPr>
        <w:tblW w:w="5000" w:type="pct"/>
        <w:tblCellMar>
          <w:left w:w="0" w:type="dxa"/>
          <w:right w:w="0" w:type="dxa"/>
        </w:tblCellMar>
        <w:tblLook w:val="04A0" w:firstRow="1" w:lastRow="0" w:firstColumn="1" w:lastColumn="0" w:noHBand="0" w:noVBand="1"/>
      </w:tblPr>
      <w:tblGrid>
        <w:gridCol w:w="422"/>
        <w:gridCol w:w="8604"/>
      </w:tblGrid>
      <w:tr w:rsidR="008E4E18" w:rsidRPr="008E4E18" w:rsidDel="006030FB" w14:paraId="3F29A057" w14:textId="5D592442" w:rsidTr="008E4E18">
        <w:trPr>
          <w:del w:id="49" w:author="Author"/>
        </w:trPr>
        <w:tc>
          <w:tcPr>
            <w:tcW w:w="0" w:type="auto"/>
            <w:shd w:val="clear" w:color="auto" w:fill="auto"/>
            <w:hideMark/>
          </w:tcPr>
          <w:p w14:paraId="6A20860F" w14:textId="1AD44197" w:rsidR="008E4E18" w:rsidRPr="008E4E18" w:rsidDel="006030FB" w:rsidRDefault="008E4E18" w:rsidP="00094AA6">
            <w:pPr>
              <w:spacing w:before="120" w:after="0" w:line="240" w:lineRule="auto"/>
              <w:jc w:val="both"/>
              <w:rPr>
                <w:del w:id="50" w:author="Author"/>
                <w:rFonts w:ascii="inherit" w:eastAsia="Times New Roman" w:hAnsi="inherit" w:cs="Times New Roman"/>
                <w:sz w:val="24"/>
                <w:szCs w:val="24"/>
                <w:lang w:eastAsia="en-GB"/>
              </w:rPr>
            </w:pPr>
            <w:del w:id="51" w:author="Author">
              <w:r w:rsidRPr="008E4E18" w:rsidDel="006030FB">
                <w:rPr>
                  <w:rFonts w:ascii="inherit" w:eastAsia="Times New Roman" w:hAnsi="inherit" w:cs="Times New Roman"/>
                  <w:sz w:val="24"/>
                  <w:szCs w:val="24"/>
                  <w:lang w:eastAsia="en-GB"/>
                </w:rPr>
                <w:delText>(a)</w:delText>
              </w:r>
            </w:del>
          </w:p>
        </w:tc>
        <w:tc>
          <w:tcPr>
            <w:tcW w:w="0" w:type="auto"/>
            <w:shd w:val="clear" w:color="auto" w:fill="auto"/>
            <w:hideMark/>
          </w:tcPr>
          <w:p w14:paraId="7CC3DA77" w14:textId="7CBFB0DF" w:rsidR="008E4E18" w:rsidRPr="008E4E18" w:rsidDel="006030FB" w:rsidRDefault="008E4E18" w:rsidP="00094AA6">
            <w:pPr>
              <w:spacing w:before="120" w:after="0" w:line="240" w:lineRule="auto"/>
              <w:jc w:val="both"/>
              <w:rPr>
                <w:del w:id="52" w:author="Author"/>
                <w:rFonts w:ascii="inherit" w:eastAsia="Times New Roman" w:hAnsi="inherit" w:cs="Times New Roman"/>
                <w:sz w:val="24"/>
                <w:szCs w:val="24"/>
                <w:lang w:eastAsia="en-GB"/>
              </w:rPr>
            </w:pPr>
            <w:del w:id="53" w:author="Author">
              <w:r w:rsidRPr="008E4E18" w:rsidDel="006030FB">
                <w:rPr>
                  <w:rFonts w:ascii="inherit" w:eastAsia="Times New Roman" w:hAnsi="inherit" w:cs="Times New Roman"/>
                  <w:sz w:val="24"/>
                  <w:szCs w:val="24"/>
                  <w:lang w:eastAsia="en-GB"/>
                </w:rPr>
                <w:delText>remotely controlled:</w:delText>
              </w:r>
            </w:del>
          </w:p>
          <w:tbl>
            <w:tblPr>
              <w:tblW w:w="5000" w:type="pct"/>
              <w:tblCellMar>
                <w:left w:w="0" w:type="dxa"/>
                <w:right w:w="0" w:type="dxa"/>
              </w:tblCellMar>
              <w:tblLook w:val="04A0" w:firstRow="1" w:lastRow="0" w:firstColumn="1" w:lastColumn="0" w:noHBand="0" w:noVBand="1"/>
            </w:tblPr>
            <w:tblGrid>
              <w:gridCol w:w="500"/>
              <w:gridCol w:w="8104"/>
            </w:tblGrid>
            <w:tr w:rsidR="008E4E18" w:rsidRPr="008E4E18" w:rsidDel="006030FB" w14:paraId="4005E3B2" w14:textId="7278ACB8">
              <w:trPr>
                <w:del w:id="54" w:author="Author"/>
              </w:trPr>
              <w:tc>
                <w:tcPr>
                  <w:tcW w:w="0" w:type="auto"/>
                  <w:shd w:val="clear" w:color="auto" w:fill="auto"/>
                  <w:hideMark/>
                </w:tcPr>
                <w:p w14:paraId="00A11274" w14:textId="239EBD40" w:rsidR="008E4E18" w:rsidRPr="008E4E18" w:rsidDel="006030FB" w:rsidRDefault="008E4E18" w:rsidP="00094AA6">
                  <w:pPr>
                    <w:spacing w:before="120" w:after="0" w:line="240" w:lineRule="auto"/>
                    <w:jc w:val="both"/>
                    <w:rPr>
                      <w:del w:id="55" w:author="Author"/>
                      <w:rFonts w:ascii="inherit" w:eastAsia="Times New Roman" w:hAnsi="inherit" w:cs="Times New Roman"/>
                      <w:sz w:val="24"/>
                      <w:szCs w:val="24"/>
                      <w:lang w:eastAsia="en-GB"/>
                    </w:rPr>
                  </w:pPr>
                  <w:del w:id="56" w:author="Author">
                    <w:r w:rsidRPr="008E4E18" w:rsidDel="006030FB">
                      <w:rPr>
                        <w:rFonts w:ascii="inherit" w:eastAsia="Times New Roman" w:hAnsi="inherit" w:cs="Times New Roman"/>
                        <w:sz w:val="24"/>
                        <w:szCs w:val="24"/>
                        <w:lang w:eastAsia="en-GB"/>
                      </w:rPr>
                      <w:delText>(i)</w:delText>
                    </w:r>
                  </w:del>
                </w:p>
              </w:tc>
              <w:tc>
                <w:tcPr>
                  <w:tcW w:w="0" w:type="auto"/>
                  <w:shd w:val="clear" w:color="auto" w:fill="auto"/>
                  <w:hideMark/>
                </w:tcPr>
                <w:p w14:paraId="3E4D8C23" w14:textId="706875B6" w:rsidR="008E4E18" w:rsidRPr="008E4E18" w:rsidDel="006030FB" w:rsidRDefault="008E4E18" w:rsidP="00094AA6">
                  <w:pPr>
                    <w:spacing w:before="120" w:after="0" w:line="240" w:lineRule="auto"/>
                    <w:jc w:val="both"/>
                    <w:rPr>
                      <w:del w:id="57" w:author="Author"/>
                      <w:rFonts w:ascii="inherit" w:eastAsia="Times New Roman" w:hAnsi="inherit" w:cs="Times New Roman"/>
                      <w:sz w:val="24"/>
                      <w:szCs w:val="24"/>
                      <w:lang w:eastAsia="en-GB"/>
                    </w:rPr>
                  </w:pPr>
                  <w:del w:id="58" w:author="Author">
                    <w:r w:rsidRPr="008E4E18" w:rsidDel="006030FB">
                      <w:rPr>
                        <w:rFonts w:ascii="inherit" w:eastAsia="Times New Roman" w:hAnsi="inherit" w:cs="Times New Roman"/>
                        <w:sz w:val="24"/>
                        <w:szCs w:val="24"/>
                        <w:lang w:eastAsia="en-GB"/>
                      </w:rPr>
                      <w:delText>demand response active power control;</w:delText>
                    </w:r>
                  </w:del>
                </w:p>
              </w:tc>
            </w:tr>
          </w:tbl>
          <w:p w14:paraId="3CFD05D2" w14:textId="1A86F460" w:rsidR="008E4E18" w:rsidRPr="008E4E18" w:rsidDel="006030FB" w:rsidRDefault="008E4E18" w:rsidP="00094AA6">
            <w:pPr>
              <w:spacing w:after="0" w:line="240" w:lineRule="auto"/>
              <w:rPr>
                <w:del w:id="59"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8E4E18" w:rsidDel="006030FB" w14:paraId="1894BDA1" w14:textId="3A085FA9">
              <w:trPr>
                <w:del w:id="60" w:author="Author"/>
              </w:trPr>
              <w:tc>
                <w:tcPr>
                  <w:tcW w:w="0" w:type="auto"/>
                  <w:shd w:val="clear" w:color="auto" w:fill="auto"/>
                  <w:hideMark/>
                </w:tcPr>
                <w:p w14:paraId="51D5212E" w14:textId="7C06D816" w:rsidR="008E4E18" w:rsidRPr="008E4E18" w:rsidDel="006030FB" w:rsidRDefault="008E4E18" w:rsidP="00094AA6">
                  <w:pPr>
                    <w:spacing w:before="120" w:after="0" w:line="240" w:lineRule="auto"/>
                    <w:jc w:val="both"/>
                    <w:rPr>
                      <w:del w:id="61" w:author="Author"/>
                      <w:rFonts w:ascii="inherit" w:eastAsia="Times New Roman" w:hAnsi="inherit" w:cs="Times New Roman"/>
                      <w:sz w:val="24"/>
                      <w:szCs w:val="24"/>
                      <w:lang w:eastAsia="en-GB"/>
                    </w:rPr>
                  </w:pPr>
                  <w:del w:id="62" w:author="Author">
                    <w:r w:rsidRPr="008E4E18" w:rsidDel="006030FB">
                      <w:rPr>
                        <w:rFonts w:ascii="inherit" w:eastAsia="Times New Roman" w:hAnsi="inherit" w:cs="Times New Roman"/>
                        <w:sz w:val="24"/>
                        <w:szCs w:val="24"/>
                        <w:lang w:eastAsia="en-GB"/>
                      </w:rPr>
                      <w:delText>(ii)</w:delText>
                    </w:r>
                  </w:del>
                </w:p>
              </w:tc>
              <w:tc>
                <w:tcPr>
                  <w:tcW w:w="0" w:type="auto"/>
                  <w:shd w:val="clear" w:color="auto" w:fill="auto"/>
                  <w:hideMark/>
                </w:tcPr>
                <w:p w14:paraId="7866BE05" w14:textId="72C63C68" w:rsidR="008E4E18" w:rsidRPr="008E4E18" w:rsidDel="006030FB" w:rsidRDefault="008E4E18" w:rsidP="00094AA6">
                  <w:pPr>
                    <w:spacing w:before="120" w:after="0" w:line="240" w:lineRule="auto"/>
                    <w:jc w:val="both"/>
                    <w:rPr>
                      <w:del w:id="63" w:author="Author"/>
                      <w:rFonts w:ascii="inherit" w:eastAsia="Times New Roman" w:hAnsi="inherit" w:cs="Times New Roman"/>
                      <w:sz w:val="24"/>
                      <w:szCs w:val="24"/>
                      <w:lang w:eastAsia="en-GB"/>
                    </w:rPr>
                  </w:pPr>
                  <w:del w:id="64" w:author="Author">
                    <w:r w:rsidRPr="008E4E18" w:rsidDel="006030FB">
                      <w:rPr>
                        <w:rFonts w:ascii="inherit" w:eastAsia="Times New Roman" w:hAnsi="inherit" w:cs="Times New Roman"/>
                        <w:sz w:val="24"/>
                        <w:szCs w:val="24"/>
                        <w:lang w:eastAsia="en-GB"/>
                      </w:rPr>
                      <w:delText>demand response reactive power control;</w:delText>
                    </w:r>
                  </w:del>
                </w:p>
              </w:tc>
            </w:tr>
          </w:tbl>
          <w:p w14:paraId="1D3B8E0D" w14:textId="6E4AB63A" w:rsidR="008E4E18" w:rsidRPr="008E4E18" w:rsidDel="006030FB" w:rsidRDefault="008E4E18" w:rsidP="00094AA6">
            <w:pPr>
              <w:spacing w:after="0" w:line="240" w:lineRule="auto"/>
              <w:rPr>
                <w:del w:id="65"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8E4E18" w:rsidDel="006030FB" w14:paraId="658412A7" w14:textId="033B9926">
              <w:trPr>
                <w:del w:id="66" w:author="Author"/>
              </w:trPr>
              <w:tc>
                <w:tcPr>
                  <w:tcW w:w="0" w:type="auto"/>
                  <w:shd w:val="clear" w:color="auto" w:fill="auto"/>
                  <w:hideMark/>
                </w:tcPr>
                <w:p w14:paraId="10C543EB" w14:textId="315A4F63" w:rsidR="008E4E18" w:rsidRPr="008E4E18" w:rsidDel="006030FB" w:rsidRDefault="008E4E18" w:rsidP="00094AA6">
                  <w:pPr>
                    <w:spacing w:before="120" w:after="0" w:line="240" w:lineRule="auto"/>
                    <w:jc w:val="both"/>
                    <w:rPr>
                      <w:del w:id="67" w:author="Author"/>
                      <w:rFonts w:ascii="inherit" w:eastAsia="Times New Roman" w:hAnsi="inherit" w:cs="Times New Roman"/>
                      <w:sz w:val="24"/>
                      <w:szCs w:val="24"/>
                      <w:lang w:eastAsia="en-GB"/>
                    </w:rPr>
                  </w:pPr>
                  <w:del w:id="68" w:author="Author">
                    <w:r w:rsidRPr="008E4E18" w:rsidDel="006030FB">
                      <w:rPr>
                        <w:rFonts w:ascii="inherit" w:eastAsia="Times New Roman" w:hAnsi="inherit" w:cs="Times New Roman"/>
                        <w:sz w:val="24"/>
                        <w:szCs w:val="24"/>
                        <w:lang w:eastAsia="en-GB"/>
                      </w:rPr>
                      <w:delText>(iii)</w:delText>
                    </w:r>
                  </w:del>
                </w:p>
              </w:tc>
              <w:tc>
                <w:tcPr>
                  <w:tcW w:w="0" w:type="auto"/>
                  <w:shd w:val="clear" w:color="auto" w:fill="auto"/>
                  <w:hideMark/>
                </w:tcPr>
                <w:p w14:paraId="7ACB54E0" w14:textId="7D42B58B" w:rsidR="008E4E18" w:rsidRPr="008E4E18" w:rsidDel="006030FB" w:rsidRDefault="008E4E18" w:rsidP="00094AA6">
                  <w:pPr>
                    <w:spacing w:before="120" w:after="0" w:line="240" w:lineRule="auto"/>
                    <w:jc w:val="both"/>
                    <w:rPr>
                      <w:del w:id="69" w:author="Author"/>
                      <w:rFonts w:ascii="inherit" w:eastAsia="Times New Roman" w:hAnsi="inherit" w:cs="Times New Roman"/>
                      <w:sz w:val="24"/>
                      <w:szCs w:val="24"/>
                      <w:lang w:eastAsia="en-GB"/>
                    </w:rPr>
                  </w:pPr>
                  <w:del w:id="70" w:author="Author">
                    <w:r w:rsidRPr="008E4E18" w:rsidDel="006030FB">
                      <w:rPr>
                        <w:rFonts w:ascii="inherit" w:eastAsia="Times New Roman" w:hAnsi="inherit" w:cs="Times New Roman"/>
                        <w:sz w:val="24"/>
                        <w:szCs w:val="24"/>
                        <w:lang w:eastAsia="en-GB"/>
                      </w:rPr>
                      <w:delText>demand response transmission constraint management.</w:delText>
                    </w:r>
                  </w:del>
                </w:p>
              </w:tc>
            </w:tr>
          </w:tbl>
          <w:p w14:paraId="16CC857C" w14:textId="206EFFD4" w:rsidR="008E4E18" w:rsidRPr="008E4E18" w:rsidDel="006030FB" w:rsidRDefault="008E4E18" w:rsidP="00094AA6">
            <w:pPr>
              <w:spacing w:after="0" w:line="240" w:lineRule="auto"/>
              <w:rPr>
                <w:del w:id="71" w:author="Author"/>
                <w:rFonts w:ascii="inherit" w:eastAsia="Times New Roman" w:hAnsi="inherit" w:cs="Times New Roman"/>
                <w:sz w:val="24"/>
                <w:szCs w:val="24"/>
                <w:lang w:eastAsia="en-GB"/>
              </w:rPr>
            </w:pPr>
          </w:p>
        </w:tc>
      </w:tr>
    </w:tbl>
    <w:p w14:paraId="3AF90F95" w14:textId="3FD0EA51" w:rsidR="008E4E18" w:rsidRPr="008E4E18" w:rsidDel="006030FB" w:rsidRDefault="008E4E18" w:rsidP="00094AA6">
      <w:pPr>
        <w:shd w:val="clear" w:color="auto" w:fill="FFFFFF"/>
        <w:spacing w:after="0" w:line="240" w:lineRule="auto"/>
        <w:rPr>
          <w:del w:id="72"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8E4E18" w:rsidDel="006030FB" w14:paraId="66BFC6ED" w14:textId="32BA3B03" w:rsidTr="008E4E18">
        <w:trPr>
          <w:del w:id="73" w:author="Author"/>
        </w:trPr>
        <w:tc>
          <w:tcPr>
            <w:tcW w:w="0" w:type="auto"/>
            <w:shd w:val="clear" w:color="auto" w:fill="auto"/>
            <w:hideMark/>
          </w:tcPr>
          <w:p w14:paraId="7FD7A922" w14:textId="1790D939" w:rsidR="008E4E18" w:rsidRPr="008E4E18" w:rsidDel="006030FB" w:rsidRDefault="008E4E18" w:rsidP="00094AA6">
            <w:pPr>
              <w:spacing w:before="120" w:after="0" w:line="240" w:lineRule="auto"/>
              <w:jc w:val="both"/>
              <w:rPr>
                <w:del w:id="74" w:author="Author"/>
                <w:rFonts w:ascii="inherit" w:eastAsia="Times New Roman" w:hAnsi="inherit" w:cs="Times New Roman"/>
                <w:sz w:val="24"/>
                <w:szCs w:val="24"/>
                <w:lang w:eastAsia="en-GB"/>
              </w:rPr>
            </w:pPr>
            <w:del w:id="75" w:author="Author">
              <w:r w:rsidRPr="008E4E18" w:rsidDel="006030FB">
                <w:rPr>
                  <w:rFonts w:ascii="inherit" w:eastAsia="Times New Roman" w:hAnsi="inherit" w:cs="Times New Roman"/>
                  <w:sz w:val="24"/>
                  <w:szCs w:val="24"/>
                  <w:lang w:eastAsia="en-GB"/>
                </w:rPr>
                <w:delText>(b)</w:delText>
              </w:r>
            </w:del>
          </w:p>
        </w:tc>
        <w:tc>
          <w:tcPr>
            <w:tcW w:w="0" w:type="auto"/>
            <w:shd w:val="clear" w:color="auto" w:fill="auto"/>
            <w:hideMark/>
          </w:tcPr>
          <w:p w14:paraId="0F806DAC" w14:textId="704DCAFC" w:rsidR="008E4E18" w:rsidRPr="008E4E18" w:rsidDel="006030FB" w:rsidRDefault="008E4E18" w:rsidP="00094AA6">
            <w:pPr>
              <w:spacing w:before="120" w:after="0" w:line="240" w:lineRule="auto"/>
              <w:jc w:val="both"/>
              <w:rPr>
                <w:del w:id="76" w:author="Author"/>
                <w:rFonts w:ascii="inherit" w:eastAsia="Times New Roman" w:hAnsi="inherit" w:cs="Times New Roman"/>
                <w:sz w:val="24"/>
                <w:szCs w:val="24"/>
                <w:lang w:eastAsia="en-GB"/>
              </w:rPr>
            </w:pPr>
            <w:del w:id="77" w:author="Author">
              <w:r w:rsidRPr="008E4E18" w:rsidDel="006030FB">
                <w:rPr>
                  <w:rFonts w:ascii="inherit" w:eastAsia="Times New Roman" w:hAnsi="inherit" w:cs="Times New Roman"/>
                  <w:sz w:val="24"/>
                  <w:szCs w:val="24"/>
                  <w:lang w:eastAsia="en-GB"/>
                </w:rPr>
                <w:delText>autonomously controlled:</w:delText>
              </w:r>
            </w:del>
          </w:p>
          <w:tbl>
            <w:tblPr>
              <w:tblW w:w="5000" w:type="pct"/>
              <w:tblCellMar>
                <w:left w:w="0" w:type="dxa"/>
                <w:right w:w="0" w:type="dxa"/>
              </w:tblCellMar>
              <w:tblLook w:val="04A0" w:firstRow="1" w:lastRow="0" w:firstColumn="1" w:lastColumn="0" w:noHBand="0" w:noVBand="1"/>
            </w:tblPr>
            <w:tblGrid>
              <w:gridCol w:w="445"/>
              <w:gridCol w:w="8074"/>
            </w:tblGrid>
            <w:tr w:rsidR="008E4E18" w:rsidRPr="008E4E18" w:rsidDel="006030FB" w14:paraId="5CE49E47" w14:textId="7CB8C947">
              <w:trPr>
                <w:del w:id="78" w:author="Author"/>
              </w:trPr>
              <w:tc>
                <w:tcPr>
                  <w:tcW w:w="0" w:type="auto"/>
                  <w:shd w:val="clear" w:color="auto" w:fill="auto"/>
                  <w:hideMark/>
                </w:tcPr>
                <w:p w14:paraId="4CFC1DC0" w14:textId="56C7C83D" w:rsidR="008E4E18" w:rsidRPr="008E4E18" w:rsidDel="006030FB" w:rsidRDefault="008E4E18" w:rsidP="00094AA6">
                  <w:pPr>
                    <w:spacing w:before="120" w:after="0" w:line="240" w:lineRule="auto"/>
                    <w:jc w:val="both"/>
                    <w:rPr>
                      <w:del w:id="79" w:author="Author"/>
                      <w:rFonts w:ascii="inherit" w:eastAsia="Times New Roman" w:hAnsi="inherit" w:cs="Times New Roman"/>
                      <w:sz w:val="24"/>
                      <w:szCs w:val="24"/>
                      <w:lang w:eastAsia="en-GB"/>
                    </w:rPr>
                  </w:pPr>
                  <w:del w:id="80" w:author="Author">
                    <w:r w:rsidRPr="008E4E18" w:rsidDel="006030FB">
                      <w:rPr>
                        <w:rFonts w:ascii="inherit" w:eastAsia="Times New Roman" w:hAnsi="inherit" w:cs="Times New Roman"/>
                        <w:sz w:val="24"/>
                        <w:szCs w:val="24"/>
                        <w:lang w:eastAsia="en-GB"/>
                      </w:rPr>
                      <w:delText>(i)</w:delText>
                    </w:r>
                  </w:del>
                </w:p>
              </w:tc>
              <w:tc>
                <w:tcPr>
                  <w:tcW w:w="0" w:type="auto"/>
                  <w:shd w:val="clear" w:color="auto" w:fill="auto"/>
                  <w:hideMark/>
                </w:tcPr>
                <w:p w14:paraId="7F0E266A" w14:textId="0F02E285" w:rsidR="008E4E18" w:rsidRPr="008E4E18" w:rsidDel="006030FB" w:rsidRDefault="008E4E18" w:rsidP="00094AA6">
                  <w:pPr>
                    <w:spacing w:before="120" w:after="0" w:line="240" w:lineRule="auto"/>
                    <w:jc w:val="both"/>
                    <w:rPr>
                      <w:del w:id="81" w:author="Author"/>
                      <w:rFonts w:ascii="inherit" w:eastAsia="Times New Roman" w:hAnsi="inherit" w:cs="Times New Roman"/>
                      <w:sz w:val="24"/>
                      <w:szCs w:val="24"/>
                      <w:lang w:eastAsia="en-GB"/>
                    </w:rPr>
                  </w:pPr>
                  <w:del w:id="82" w:author="Author">
                    <w:r w:rsidRPr="008E4E18" w:rsidDel="006030FB">
                      <w:rPr>
                        <w:rFonts w:ascii="inherit" w:eastAsia="Times New Roman" w:hAnsi="inherit" w:cs="Times New Roman"/>
                        <w:sz w:val="24"/>
                        <w:szCs w:val="24"/>
                        <w:lang w:eastAsia="en-GB"/>
                      </w:rPr>
                      <w:delText>demand response system frequency control;</w:delText>
                    </w:r>
                  </w:del>
                </w:p>
              </w:tc>
            </w:tr>
          </w:tbl>
          <w:p w14:paraId="4998E7AE" w14:textId="580E9523" w:rsidR="008E4E18" w:rsidRPr="008E4E18" w:rsidDel="006030FB" w:rsidRDefault="008E4E18" w:rsidP="00094AA6">
            <w:pPr>
              <w:spacing w:after="0" w:line="240" w:lineRule="auto"/>
              <w:rPr>
                <w:del w:id="83"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8E4E18" w:rsidDel="006030FB" w14:paraId="209F28B7" w14:textId="5EC2199C">
              <w:trPr>
                <w:del w:id="84" w:author="Author"/>
              </w:trPr>
              <w:tc>
                <w:tcPr>
                  <w:tcW w:w="0" w:type="auto"/>
                  <w:shd w:val="clear" w:color="auto" w:fill="auto"/>
                  <w:hideMark/>
                </w:tcPr>
                <w:p w14:paraId="09FCC88B" w14:textId="367EA2CE" w:rsidR="008E4E18" w:rsidRPr="008E4E18" w:rsidDel="006030FB" w:rsidRDefault="008E4E18" w:rsidP="00094AA6">
                  <w:pPr>
                    <w:spacing w:before="120" w:after="0" w:line="240" w:lineRule="auto"/>
                    <w:jc w:val="both"/>
                    <w:rPr>
                      <w:del w:id="85" w:author="Author"/>
                      <w:rFonts w:ascii="inherit" w:eastAsia="Times New Roman" w:hAnsi="inherit" w:cs="Times New Roman"/>
                      <w:sz w:val="24"/>
                      <w:szCs w:val="24"/>
                      <w:lang w:eastAsia="en-GB"/>
                    </w:rPr>
                  </w:pPr>
                  <w:del w:id="86" w:author="Author">
                    <w:r w:rsidRPr="008E4E18" w:rsidDel="006030FB">
                      <w:rPr>
                        <w:rFonts w:ascii="inherit" w:eastAsia="Times New Roman" w:hAnsi="inherit" w:cs="Times New Roman"/>
                        <w:sz w:val="24"/>
                        <w:szCs w:val="24"/>
                        <w:lang w:eastAsia="en-GB"/>
                      </w:rPr>
                      <w:delText>(ii)</w:delText>
                    </w:r>
                  </w:del>
                </w:p>
              </w:tc>
              <w:tc>
                <w:tcPr>
                  <w:tcW w:w="0" w:type="auto"/>
                  <w:shd w:val="clear" w:color="auto" w:fill="auto"/>
                  <w:hideMark/>
                </w:tcPr>
                <w:p w14:paraId="41A6372A" w14:textId="1BC48F81" w:rsidR="008E4E18" w:rsidRPr="008E4E18" w:rsidDel="006030FB" w:rsidRDefault="008E4E18" w:rsidP="00094AA6">
                  <w:pPr>
                    <w:spacing w:before="120" w:after="0" w:line="240" w:lineRule="auto"/>
                    <w:jc w:val="both"/>
                    <w:rPr>
                      <w:del w:id="87" w:author="Author"/>
                      <w:rFonts w:ascii="inherit" w:eastAsia="Times New Roman" w:hAnsi="inherit" w:cs="Times New Roman"/>
                      <w:sz w:val="24"/>
                      <w:szCs w:val="24"/>
                      <w:lang w:eastAsia="en-GB"/>
                    </w:rPr>
                  </w:pPr>
                  <w:del w:id="88" w:author="Author">
                    <w:r w:rsidRPr="008E4E18" w:rsidDel="006030FB">
                      <w:rPr>
                        <w:rFonts w:ascii="inherit" w:eastAsia="Times New Roman" w:hAnsi="inherit" w:cs="Times New Roman"/>
                        <w:sz w:val="24"/>
                        <w:szCs w:val="24"/>
                        <w:lang w:eastAsia="en-GB"/>
                      </w:rPr>
                      <w:delText>demand response very fast active power control.</w:delText>
                    </w:r>
                  </w:del>
                </w:p>
              </w:tc>
            </w:tr>
          </w:tbl>
          <w:p w14:paraId="14E9C1E2" w14:textId="575D5607" w:rsidR="008E4E18" w:rsidRPr="008E4E18" w:rsidDel="006030FB" w:rsidRDefault="008E4E18" w:rsidP="00094AA6">
            <w:pPr>
              <w:spacing w:after="0" w:line="240" w:lineRule="auto"/>
              <w:rPr>
                <w:del w:id="89" w:author="Author"/>
                <w:rFonts w:ascii="inherit" w:eastAsia="Times New Roman" w:hAnsi="inherit" w:cs="Times New Roman"/>
                <w:sz w:val="24"/>
                <w:szCs w:val="24"/>
                <w:lang w:eastAsia="en-GB"/>
              </w:rPr>
            </w:pPr>
          </w:p>
        </w:tc>
      </w:tr>
    </w:tbl>
    <w:p w14:paraId="663F6B68" w14:textId="3D0662CD" w:rsidR="008E4E18" w:rsidRPr="008E4E18" w:rsidDel="006030FB" w:rsidRDefault="008E4E18" w:rsidP="00094AA6">
      <w:pPr>
        <w:shd w:val="clear" w:color="auto" w:fill="FFFFFF"/>
        <w:spacing w:before="120" w:after="0" w:line="240" w:lineRule="auto"/>
        <w:jc w:val="both"/>
        <w:rPr>
          <w:del w:id="90" w:author="Author"/>
          <w:rFonts w:ascii="inherit" w:eastAsia="Times New Roman" w:hAnsi="inherit" w:cs="Times New Roman"/>
          <w:color w:val="000000"/>
          <w:sz w:val="24"/>
          <w:szCs w:val="24"/>
          <w:lang w:eastAsia="en-GB"/>
        </w:rPr>
      </w:pPr>
      <w:del w:id="91" w:author="Author">
        <w:r w:rsidRPr="008E4E18" w:rsidDel="006030FB">
          <w:rPr>
            <w:rFonts w:ascii="inherit" w:eastAsia="Times New Roman" w:hAnsi="inherit" w:cs="Times New Roman"/>
            <w:color w:val="000000"/>
            <w:sz w:val="24"/>
            <w:szCs w:val="24"/>
            <w:lang w:eastAsia="en-GB"/>
          </w:rPr>
          <w:delText>2.   Demand facilities and closed distribution systems may provide demand response services to relevant system operators and relevant TSOs. Demand response services can include, jointly or separately, upward or downward modification of demand.</w:delText>
        </w:r>
      </w:del>
    </w:p>
    <w:p w14:paraId="2A08518B" w14:textId="0BA6897B" w:rsidR="008E4E18" w:rsidRPr="008E4E18" w:rsidDel="006030FB" w:rsidRDefault="008E4E18" w:rsidP="00094AA6">
      <w:pPr>
        <w:shd w:val="clear" w:color="auto" w:fill="FFFFFF"/>
        <w:spacing w:before="120" w:after="0" w:line="240" w:lineRule="auto"/>
        <w:jc w:val="both"/>
        <w:rPr>
          <w:del w:id="92" w:author="Author"/>
          <w:rFonts w:ascii="inherit" w:eastAsia="Times New Roman" w:hAnsi="inherit" w:cs="Times New Roman"/>
          <w:color w:val="000000"/>
          <w:sz w:val="24"/>
          <w:szCs w:val="24"/>
          <w:lang w:eastAsia="en-GB"/>
        </w:rPr>
      </w:pPr>
      <w:del w:id="93" w:author="Author">
        <w:r w:rsidRPr="008E4E18" w:rsidDel="006030FB">
          <w:rPr>
            <w:rFonts w:ascii="inherit" w:eastAsia="Times New Roman" w:hAnsi="inherit" w:cs="Times New Roman"/>
            <w:color w:val="000000"/>
            <w:sz w:val="24"/>
            <w:szCs w:val="24"/>
            <w:lang w:eastAsia="en-GB"/>
          </w:rPr>
          <w:delText>3.   The categories referred to in paragraph 1 are not exclusive and this Regulation does not prevent other categories from being developed. This Regulation does not apply to demand response services provided to other entities than relevant system operators or relevant TSOs.</w:delText>
        </w:r>
      </w:del>
    </w:p>
    <w:p w14:paraId="1C2D1664" w14:textId="63ED6638" w:rsidR="008E4E18" w:rsidRPr="008E4E18" w:rsidDel="006030FB" w:rsidRDefault="008E4E18" w:rsidP="00094AA6">
      <w:pPr>
        <w:shd w:val="clear" w:color="auto" w:fill="FFFFFF"/>
        <w:spacing w:before="360" w:after="120" w:line="240" w:lineRule="auto"/>
        <w:jc w:val="center"/>
        <w:rPr>
          <w:del w:id="94" w:author="Author"/>
          <w:rFonts w:ascii="inherit" w:eastAsia="Times New Roman" w:hAnsi="inherit" w:cs="Times New Roman"/>
          <w:i/>
          <w:iCs/>
          <w:color w:val="000000"/>
          <w:sz w:val="24"/>
          <w:szCs w:val="24"/>
          <w:lang w:eastAsia="en-GB"/>
        </w:rPr>
      </w:pPr>
      <w:del w:id="95" w:author="Author">
        <w:r w:rsidRPr="008E4E18" w:rsidDel="006030FB">
          <w:rPr>
            <w:rFonts w:ascii="inherit" w:eastAsia="Times New Roman" w:hAnsi="inherit" w:cs="Times New Roman"/>
            <w:i/>
            <w:iCs/>
            <w:color w:val="000000"/>
            <w:sz w:val="24"/>
            <w:szCs w:val="24"/>
            <w:lang w:eastAsia="en-GB"/>
          </w:rPr>
          <w:delText>Article 28</w:delText>
        </w:r>
      </w:del>
    </w:p>
    <w:p w14:paraId="08C0CC74" w14:textId="719D8019" w:rsidR="008E4E18" w:rsidRPr="008E4E18" w:rsidDel="006030FB" w:rsidRDefault="008E4E18" w:rsidP="00094AA6">
      <w:pPr>
        <w:shd w:val="clear" w:color="auto" w:fill="FFFFFF"/>
        <w:spacing w:before="60" w:after="120" w:line="240" w:lineRule="auto"/>
        <w:jc w:val="center"/>
        <w:rPr>
          <w:del w:id="96" w:author="Author"/>
          <w:rFonts w:ascii="inherit" w:eastAsia="Times New Roman" w:hAnsi="inherit" w:cs="Times New Roman"/>
          <w:b/>
          <w:bCs/>
          <w:color w:val="000000"/>
          <w:sz w:val="24"/>
          <w:szCs w:val="24"/>
          <w:lang w:eastAsia="en-GB"/>
        </w:rPr>
      </w:pPr>
      <w:del w:id="97" w:author="Author">
        <w:r w:rsidRPr="008E4E18" w:rsidDel="006030FB">
          <w:rPr>
            <w:rFonts w:ascii="inherit" w:eastAsia="Times New Roman" w:hAnsi="inherit" w:cs="Times New Roman"/>
            <w:b/>
            <w:bCs/>
            <w:color w:val="000000"/>
            <w:sz w:val="24"/>
            <w:szCs w:val="24"/>
            <w:lang w:eastAsia="en-GB"/>
          </w:rPr>
          <w:delText>Specific provisions for demand units with demand response active power control, reactive power control and transmission constraint management</w:delText>
        </w:r>
      </w:del>
    </w:p>
    <w:p w14:paraId="6770349D" w14:textId="12F3C590" w:rsidR="008E4E18" w:rsidRPr="008E4E18" w:rsidDel="006030FB" w:rsidRDefault="008E4E18" w:rsidP="00094AA6">
      <w:pPr>
        <w:shd w:val="clear" w:color="auto" w:fill="FFFFFF"/>
        <w:spacing w:before="120" w:after="0" w:line="240" w:lineRule="auto"/>
        <w:jc w:val="both"/>
        <w:rPr>
          <w:del w:id="98" w:author="Author"/>
          <w:rFonts w:ascii="inherit" w:eastAsia="Times New Roman" w:hAnsi="inherit" w:cs="Times New Roman"/>
          <w:color w:val="000000"/>
          <w:sz w:val="24"/>
          <w:szCs w:val="24"/>
          <w:lang w:eastAsia="en-GB"/>
        </w:rPr>
      </w:pPr>
      <w:del w:id="99" w:author="Author">
        <w:r w:rsidRPr="008E4E18" w:rsidDel="006030FB">
          <w:rPr>
            <w:rFonts w:ascii="inherit" w:eastAsia="Times New Roman" w:hAnsi="inherit" w:cs="Times New Roman"/>
            <w:color w:val="000000"/>
            <w:sz w:val="24"/>
            <w:szCs w:val="24"/>
            <w:lang w:eastAsia="en-GB"/>
          </w:rPr>
          <w:lastRenderedPageBreak/>
          <w:delText>1.   Demand facilities and closed distribution systems may offer demand response active power control, demand response reactive power control, or demand response transmission constraint management to relevant system operators and relevant TSOs.</w:delText>
        </w:r>
      </w:del>
    </w:p>
    <w:p w14:paraId="569F46E5" w14:textId="4B07C457" w:rsidR="008E4E18" w:rsidRPr="008E4E18" w:rsidDel="006030FB" w:rsidRDefault="008E4E18" w:rsidP="00094AA6">
      <w:pPr>
        <w:shd w:val="clear" w:color="auto" w:fill="FFFFFF"/>
        <w:spacing w:before="120" w:after="0" w:line="240" w:lineRule="auto"/>
        <w:jc w:val="both"/>
        <w:rPr>
          <w:del w:id="100" w:author="Author"/>
          <w:rFonts w:ascii="inherit" w:eastAsia="Times New Roman" w:hAnsi="inherit" w:cs="Times New Roman"/>
          <w:color w:val="000000"/>
          <w:sz w:val="24"/>
          <w:szCs w:val="24"/>
          <w:lang w:eastAsia="en-GB"/>
        </w:rPr>
      </w:pPr>
      <w:del w:id="101" w:author="Author">
        <w:r w:rsidRPr="008E4E18" w:rsidDel="006030FB">
          <w:rPr>
            <w:rFonts w:ascii="inherit" w:eastAsia="Times New Roman" w:hAnsi="inherit" w:cs="Times New Roman"/>
            <w:color w:val="000000"/>
            <w:sz w:val="24"/>
            <w:szCs w:val="24"/>
            <w:lang w:eastAsia="en-GB"/>
          </w:rPr>
          <w:delTex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delText>
        </w:r>
      </w:del>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rsidDel="006030FB" w14:paraId="12C50974" w14:textId="0EED02E8" w:rsidTr="008E4E18">
        <w:trPr>
          <w:del w:id="102" w:author="Author"/>
        </w:trPr>
        <w:tc>
          <w:tcPr>
            <w:tcW w:w="0" w:type="auto"/>
            <w:shd w:val="clear" w:color="auto" w:fill="auto"/>
            <w:hideMark/>
          </w:tcPr>
          <w:p w14:paraId="376FB38E" w14:textId="29B41CBB" w:rsidR="008E4E18" w:rsidRPr="008E4E18" w:rsidDel="006030FB" w:rsidRDefault="008E4E18" w:rsidP="00094AA6">
            <w:pPr>
              <w:spacing w:before="120" w:after="0" w:line="240" w:lineRule="auto"/>
              <w:jc w:val="both"/>
              <w:rPr>
                <w:del w:id="103" w:author="Author"/>
                <w:rFonts w:ascii="inherit" w:eastAsia="Times New Roman" w:hAnsi="inherit" w:cs="Times New Roman"/>
                <w:sz w:val="24"/>
                <w:szCs w:val="24"/>
                <w:lang w:eastAsia="en-GB"/>
              </w:rPr>
            </w:pPr>
            <w:del w:id="104" w:author="Author">
              <w:r w:rsidRPr="008E4E18" w:rsidDel="006030FB">
                <w:rPr>
                  <w:rFonts w:ascii="inherit" w:eastAsia="Times New Roman" w:hAnsi="inherit" w:cs="Times New Roman"/>
                  <w:sz w:val="24"/>
                  <w:szCs w:val="24"/>
                  <w:lang w:eastAsia="en-GB"/>
                </w:rPr>
                <w:delText>(a)</w:delText>
              </w:r>
            </w:del>
          </w:p>
        </w:tc>
        <w:tc>
          <w:tcPr>
            <w:tcW w:w="0" w:type="auto"/>
            <w:shd w:val="clear" w:color="auto" w:fill="auto"/>
            <w:hideMark/>
          </w:tcPr>
          <w:p w14:paraId="53482BCC" w14:textId="2020370F" w:rsidR="008E4E18" w:rsidRPr="008E4E18" w:rsidDel="006030FB" w:rsidRDefault="008E4E18" w:rsidP="00094AA6">
            <w:pPr>
              <w:spacing w:before="120" w:after="0" w:line="240" w:lineRule="auto"/>
              <w:jc w:val="both"/>
              <w:rPr>
                <w:del w:id="105" w:author="Author"/>
                <w:rFonts w:ascii="inherit" w:eastAsia="Times New Roman" w:hAnsi="inherit" w:cs="Times New Roman"/>
                <w:sz w:val="24"/>
                <w:szCs w:val="24"/>
                <w:lang w:eastAsia="en-GB"/>
              </w:rPr>
            </w:pPr>
            <w:del w:id="106" w:author="Author">
              <w:r w:rsidRPr="008E4E18" w:rsidDel="006030FB">
                <w:rPr>
                  <w:rFonts w:ascii="inherit" w:eastAsia="Times New Roman" w:hAnsi="inherit" w:cs="Times New Roman"/>
                  <w:sz w:val="24"/>
                  <w:szCs w:val="24"/>
                  <w:lang w:eastAsia="en-GB"/>
                </w:rPr>
                <w:delText>be capable of operating across the frequency ranges specified in Article 12(1) and the extended range specified in Article 12(2);</w:delText>
              </w:r>
            </w:del>
          </w:p>
        </w:tc>
      </w:tr>
    </w:tbl>
    <w:p w14:paraId="2C08608A" w14:textId="35954A8F" w:rsidR="008E4E18" w:rsidRPr="008E4E18" w:rsidDel="006030FB" w:rsidRDefault="008E4E18" w:rsidP="00094AA6">
      <w:pPr>
        <w:shd w:val="clear" w:color="auto" w:fill="FFFFFF"/>
        <w:spacing w:after="0" w:line="240" w:lineRule="auto"/>
        <w:rPr>
          <w:del w:id="107"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rsidDel="006030FB" w14:paraId="55E930B4" w14:textId="3570F751" w:rsidTr="008E4E18">
        <w:trPr>
          <w:del w:id="108" w:author="Author"/>
        </w:trPr>
        <w:tc>
          <w:tcPr>
            <w:tcW w:w="0" w:type="auto"/>
            <w:shd w:val="clear" w:color="auto" w:fill="auto"/>
            <w:hideMark/>
          </w:tcPr>
          <w:p w14:paraId="586C46DA" w14:textId="0C7DC202" w:rsidR="008E4E18" w:rsidRPr="008E4E18" w:rsidDel="006030FB" w:rsidRDefault="008E4E18" w:rsidP="00094AA6">
            <w:pPr>
              <w:spacing w:before="120" w:after="0" w:line="240" w:lineRule="auto"/>
              <w:jc w:val="both"/>
              <w:rPr>
                <w:del w:id="109" w:author="Author"/>
                <w:rFonts w:ascii="inherit" w:eastAsia="Times New Roman" w:hAnsi="inherit" w:cs="Times New Roman"/>
                <w:sz w:val="24"/>
                <w:szCs w:val="24"/>
                <w:lang w:eastAsia="en-GB"/>
              </w:rPr>
            </w:pPr>
            <w:del w:id="110" w:author="Author">
              <w:r w:rsidRPr="008E4E18" w:rsidDel="006030FB">
                <w:rPr>
                  <w:rFonts w:ascii="inherit" w:eastAsia="Times New Roman" w:hAnsi="inherit" w:cs="Times New Roman"/>
                  <w:sz w:val="24"/>
                  <w:szCs w:val="24"/>
                  <w:lang w:eastAsia="en-GB"/>
                </w:rPr>
                <w:delText>(b)</w:delText>
              </w:r>
            </w:del>
          </w:p>
        </w:tc>
        <w:tc>
          <w:tcPr>
            <w:tcW w:w="0" w:type="auto"/>
            <w:shd w:val="clear" w:color="auto" w:fill="auto"/>
            <w:hideMark/>
          </w:tcPr>
          <w:p w14:paraId="4CE7064A" w14:textId="3919FFA4" w:rsidR="008E4E18" w:rsidRPr="008E4E18" w:rsidDel="006030FB" w:rsidRDefault="008E4E18" w:rsidP="00094AA6">
            <w:pPr>
              <w:spacing w:before="120" w:after="0" w:line="240" w:lineRule="auto"/>
              <w:jc w:val="both"/>
              <w:rPr>
                <w:del w:id="111" w:author="Author"/>
                <w:rFonts w:ascii="inherit" w:eastAsia="Times New Roman" w:hAnsi="inherit" w:cs="Times New Roman"/>
                <w:sz w:val="24"/>
                <w:szCs w:val="24"/>
                <w:lang w:eastAsia="en-GB"/>
              </w:rPr>
            </w:pPr>
            <w:del w:id="112" w:author="Author">
              <w:r w:rsidRPr="008E4E18" w:rsidDel="006030FB">
                <w:rPr>
                  <w:rFonts w:ascii="inherit" w:eastAsia="Times New Roman" w:hAnsi="inherit" w:cs="Times New Roman"/>
                  <w:sz w:val="24"/>
                  <w:szCs w:val="24"/>
                  <w:lang w:eastAsia="en-GB"/>
                </w:rPr>
                <w:delText>be capable of operating across the voltage ranges specified in Article 13 if connected at a voltage level at or above 110 kV;</w:delText>
              </w:r>
            </w:del>
          </w:p>
        </w:tc>
      </w:tr>
    </w:tbl>
    <w:p w14:paraId="6DFE51D7" w14:textId="49CCB5DE" w:rsidR="008E4E18" w:rsidRPr="008E4E18" w:rsidDel="006030FB" w:rsidRDefault="008E4E18" w:rsidP="00094AA6">
      <w:pPr>
        <w:shd w:val="clear" w:color="auto" w:fill="FFFFFF"/>
        <w:spacing w:after="0" w:line="240" w:lineRule="auto"/>
        <w:rPr>
          <w:del w:id="113"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rsidDel="006030FB" w14:paraId="516F9B29" w14:textId="3F444218" w:rsidTr="008E4E18">
        <w:trPr>
          <w:del w:id="114" w:author="Author"/>
        </w:trPr>
        <w:tc>
          <w:tcPr>
            <w:tcW w:w="0" w:type="auto"/>
            <w:shd w:val="clear" w:color="auto" w:fill="auto"/>
            <w:hideMark/>
          </w:tcPr>
          <w:p w14:paraId="509686E3" w14:textId="718A31C3" w:rsidR="008E4E18" w:rsidRPr="008E4E18" w:rsidDel="006030FB" w:rsidRDefault="008E4E18" w:rsidP="00094AA6">
            <w:pPr>
              <w:spacing w:before="120" w:after="0" w:line="240" w:lineRule="auto"/>
              <w:jc w:val="both"/>
              <w:rPr>
                <w:del w:id="115" w:author="Author"/>
                <w:rFonts w:ascii="inherit" w:eastAsia="Times New Roman" w:hAnsi="inherit" w:cs="Times New Roman"/>
                <w:sz w:val="24"/>
                <w:szCs w:val="24"/>
                <w:lang w:eastAsia="en-GB"/>
              </w:rPr>
            </w:pPr>
            <w:del w:id="116" w:author="Author">
              <w:r w:rsidRPr="008E4E18" w:rsidDel="006030FB">
                <w:rPr>
                  <w:rFonts w:ascii="inherit" w:eastAsia="Times New Roman" w:hAnsi="inherit" w:cs="Times New Roman"/>
                  <w:sz w:val="24"/>
                  <w:szCs w:val="24"/>
                  <w:lang w:eastAsia="en-GB"/>
                </w:rPr>
                <w:delText>(c)</w:delText>
              </w:r>
            </w:del>
          </w:p>
        </w:tc>
        <w:tc>
          <w:tcPr>
            <w:tcW w:w="0" w:type="auto"/>
            <w:shd w:val="clear" w:color="auto" w:fill="auto"/>
            <w:hideMark/>
          </w:tcPr>
          <w:p w14:paraId="39C18DF4" w14:textId="7CA41EF3" w:rsidR="008E4E18" w:rsidRPr="008E4E18" w:rsidDel="006030FB" w:rsidRDefault="008E4E18" w:rsidP="00094AA6">
            <w:pPr>
              <w:spacing w:before="120" w:after="0" w:line="240" w:lineRule="auto"/>
              <w:jc w:val="both"/>
              <w:rPr>
                <w:del w:id="117" w:author="Author"/>
                <w:rFonts w:ascii="inherit" w:eastAsia="Times New Roman" w:hAnsi="inherit" w:cs="Times New Roman"/>
                <w:sz w:val="24"/>
                <w:szCs w:val="24"/>
                <w:lang w:eastAsia="en-GB"/>
              </w:rPr>
            </w:pPr>
            <w:del w:id="118" w:author="Author">
              <w:r w:rsidRPr="008E4E18" w:rsidDel="006030FB">
                <w:rPr>
                  <w:rFonts w:ascii="inherit" w:eastAsia="Times New Roman" w:hAnsi="inherit" w:cs="Times New Roman"/>
                  <w:sz w:val="24"/>
                  <w:szCs w:val="24"/>
                  <w:lang w:eastAsia="en-GB"/>
                </w:rPr>
                <w:delTex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delText>
              </w:r>
            </w:del>
          </w:p>
        </w:tc>
      </w:tr>
    </w:tbl>
    <w:p w14:paraId="41A065B6" w14:textId="38A86943" w:rsidR="008E4E18" w:rsidRPr="008E4E18" w:rsidDel="006030FB" w:rsidRDefault="008E4E18" w:rsidP="00094AA6">
      <w:pPr>
        <w:shd w:val="clear" w:color="auto" w:fill="FFFFFF"/>
        <w:spacing w:after="0" w:line="240" w:lineRule="auto"/>
        <w:rPr>
          <w:del w:id="119"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rsidDel="006030FB" w14:paraId="5C61E128" w14:textId="3F33CB6A" w:rsidTr="008E4E18">
        <w:trPr>
          <w:del w:id="120" w:author="Author"/>
        </w:trPr>
        <w:tc>
          <w:tcPr>
            <w:tcW w:w="0" w:type="auto"/>
            <w:shd w:val="clear" w:color="auto" w:fill="auto"/>
            <w:hideMark/>
          </w:tcPr>
          <w:p w14:paraId="416ACD96" w14:textId="7FCE28F5" w:rsidR="008E4E18" w:rsidRPr="008E4E18" w:rsidDel="006030FB" w:rsidRDefault="008E4E18" w:rsidP="00094AA6">
            <w:pPr>
              <w:spacing w:before="120" w:after="0" w:line="240" w:lineRule="auto"/>
              <w:jc w:val="both"/>
              <w:rPr>
                <w:del w:id="121" w:author="Author"/>
                <w:rFonts w:ascii="inherit" w:eastAsia="Times New Roman" w:hAnsi="inherit" w:cs="Times New Roman"/>
                <w:sz w:val="24"/>
                <w:szCs w:val="24"/>
                <w:lang w:eastAsia="en-GB"/>
              </w:rPr>
            </w:pPr>
            <w:del w:id="122" w:author="Author">
              <w:r w:rsidRPr="008E4E18" w:rsidDel="006030FB">
                <w:rPr>
                  <w:rFonts w:ascii="inherit" w:eastAsia="Times New Roman" w:hAnsi="inherit" w:cs="Times New Roman"/>
                  <w:sz w:val="24"/>
                  <w:szCs w:val="24"/>
                  <w:lang w:eastAsia="en-GB"/>
                </w:rPr>
                <w:delText>(d)</w:delText>
              </w:r>
            </w:del>
          </w:p>
        </w:tc>
        <w:tc>
          <w:tcPr>
            <w:tcW w:w="0" w:type="auto"/>
            <w:shd w:val="clear" w:color="auto" w:fill="auto"/>
            <w:hideMark/>
          </w:tcPr>
          <w:p w14:paraId="395DBE7F" w14:textId="279FF983" w:rsidR="008E4E18" w:rsidRPr="008E4E18" w:rsidDel="006030FB" w:rsidRDefault="008E4E18" w:rsidP="00094AA6">
            <w:pPr>
              <w:spacing w:before="120" w:after="0" w:line="240" w:lineRule="auto"/>
              <w:jc w:val="both"/>
              <w:rPr>
                <w:del w:id="123" w:author="Author"/>
                <w:rFonts w:ascii="inherit" w:eastAsia="Times New Roman" w:hAnsi="inherit" w:cs="Times New Roman"/>
                <w:sz w:val="24"/>
                <w:szCs w:val="24"/>
                <w:lang w:eastAsia="en-GB"/>
              </w:rPr>
            </w:pPr>
            <w:del w:id="124" w:author="Author">
              <w:r w:rsidRPr="008E4E18" w:rsidDel="006030FB">
                <w:rPr>
                  <w:rFonts w:ascii="inherit" w:eastAsia="Times New Roman" w:hAnsi="inherit" w:cs="Times New Roman"/>
                  <w:sz w:val="24"/>
                  <w:szCs w:val="24"/>
                  <w:lang w:eastAsia="en-GB"/>
                </w:rPr>
                <w:delText>be capable of controlling power consumption from the network in a range equal to the range contracted, directly or indirectly through a third party, by the relevant TSO;</w:delText>
              </w:r>
            </w:del>
          </w:p>
        </w:tc>
      </w:tr>
    </w:tbl>
    <w:p w14:paraId="32079F43" w14:textId="410F7D85" w:rsidR="008E4E18" w:rsidRPr="008E4E18" w:rsidDel="006030FB" w:rsidRDefault="008E4E18" w:rsidP="00094AA6">
      <w:pPr>
        <w:shd w:val="clear" w:color="auto" w:fill="FFFFFF"/>
        <w:spacing w:after="0" w:line="240" w:lineRule="auto"/>
        <w:rPr>
          <w:del w:id="125"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rsidDel="006030FB" w14:paraId="01ABB93A" w14:textId="658C597A" w:rsidTr="008E4E18">
        <w:trPr>
          <w:del w:id="126" w:author="Author"/>
        </w:trPr>
        <w:tc>
          <w:tcPr>
            <w:tcW w:w="0" w:type="auto"/>
            <w:shd w:val="clear" w:color="auto" w:fill="auto"/>
            <w:hideMark/>
          </w:tcPr>
          <w:p w14:paraId="69759E1C" w14:textId="1B6E1996" w:rsidR="008E4E18" w:rsidRPr="008E4E18" w:rsidDel="006030FB" w:rsidRDefault="008E4E18" w:rsidP="00094AA6">
            <w:pPr>
              <w:spacing w:before="120" w:after="0" w:line="240" w:lineRule="auto"/>
              <w:jc w:val="both"/>
              <w:rPr>
                <w:del w:id="127" w:author="Author"/>
                <w:rFonts w:ascii="inherit" w:eastAsia="Times New Roman" w:hAnsi="inherit" w:cs="Times New Roman"/>
                <w:sz w:val="24"/>
                <w:szCs w:val="24"/>
                <w:lang w:eastAsia="en-GB"/>
              </w:rPr>
            </w:pPr>
            <w:del w:id="128" w:author="Author">
              <w:r w:rsidRPr="008E4E18" w:rsidDel="006030FB">
                <w:rPr>
                  <w:rFonts w:ascii="inherit" w:eastAsia="Times New Roman" w:hAnsi="inherit" w:cs="Times New Roman"/>
                  <w:sz w:val="24"/>
                  <w:szCs w:val="24"/>
                  <w:lang w:eastAsia="en-GB"/>
                </w:rPr>
                <w:delText>(e)</w:delText>
              </w:r>
            </w:del>
          </w:p>
        </w:tc>
        <w:tc>
          <w:tcPr>
            <w:tcW w:w="0" w:type="auto"/>
            <w:shd w:val="clear" w:color="auto" w:fill="auto"/>
            <w:hideMark/>
          </w:tcPr>
          <w:p w14:paraId="603F9108" w14:textId="0D25286B" w:rsidR="008E4E18" w:rsidRPr="008E4E18" w:rsidDel="006030FB" w:rsidRDefault="008E4E18" w:rsidP="00094AA6">
            <w:pPr>
              <w:spacing w:before="120" w:after="0" w:line="240" w:lineRule="auto"/>
              <w:jc w:val="both"/>
              <w:rPr>
                <w:del w:id="129" w:author="Author"/>
                <w:rFonts w:ascii="inherit" w:eastAsia="Times New Roman" w:hAnsi="inherit" w:cs="Times New Roman"/>
                <w:sz w:val="24"/>
                <w:szCs w:val="24"/>
                <w:lang w:eastAsia="en-GB"/>
              </w:rPr>
            </w:pPr>
            <w:del w:id="130" w:author="Author">
              <w:r w:rsidRPr="008E4E18" w:rsidDel="006030FB">
                <w:rPr>
                  <w:rFonts w:ascii="inherit" w:eastAsia="Times New Roman" w:hAnsi="inherit" w:cs="Times New Roman"/>
                  <w:sz w:val="24"/>
                  <w:szCs w:val="24"/>
                  <w:lang w:eastAsia="en-GB"/>
                </w:rPr>
                <w:delText>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delText>
              </w:r>
            </w:del>
          </w:p>
        </w:tc>
      </w:tr>
    </w:tbl>
    <w:p w14:paraId="33ED86F7" w14:textId="54517788" w:rsidR="008E4E18" w:rsidRPr="008E4E18" w:rsidDel="006030FB" w:rsidRDefault="008E4E18" w:rsidP="00094AA6">
      <w:pPr>
        <w:shd w:val="clear" w:color="auto" w:fill="FFFFFF"/>
        <w:spacing w:after="0" w:line="240" w:lineRule="auto"/>
        <w:rPr>
          <w:del w:id="131"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rsidDel="006030FB" w14:paraId="69AF6158" w14:textId="144DBC06" w:rsidTr="008E4E18">
        <w:trPr>
          <w:del w:id="132" w:author="Author"/>
        </w:trPr>
        <w:tc>
          <w:tcPr>
            <w:tcW w:w="0" w:type="auto"/>
            <w:shd w:val="clear" w:color="auto" w:fill="auto"/>
            <w:hideMark/>
          </w:tcPr>
          <w:p w14:paraId="3A5F819B" w14:textId="0ABB7286" w:rsidR="008E4E18" w:rsidRPr="008E4E18" w:rsidDel="006030FB" w:rsidRDefault="008E4E18" w:rsidP="00094AA6">
            <w:pPr>
              <w:spacing w:before="120" w:after="0" w:line="240" w:lineRule="auto"/>
              <w:jc w:val="both"/>
              <w:rPr>
                <w:del w:id="133" w:author="Author"/>
                <w:rFonts w:ascii="inherit" w:eastAsia="Times New Roman" w:hAnsi="inherit" w:cs="Times New Roman"/>
                <w:sz w:val="24"/>
                <w:szCs w:val="24"/>
                <w:lang w:eastAsia="en-GB"/>
              </w:rPr>
            </w:pPr>
            <w:del w:id="134" w:author="Author">
              <w:r w:rsidRPr="008E4E18" w:rsidDel="006030FB">
                <w:rPr>
                  <w:rFonts w:ascii="inherit" w:eastAsia="Times New Roman" w:hAnsi="inherit" w:cs="Times New Roman"/>
                  <w:sz w:val="24"/>
                  <w:szCs w:val="24"/>
                  <w:lang w:eastAsia="en-GB"/>
                </w:rPr>
                <w:delText>(f)</w:delText>
              </w:r>
            </w:del>
          </w:p>
        </w:tc>
        <w:tc>
          <w:tcPr>
            <w:tcW w:w="0" w:type="auto"/>
            <w:shd w:val="clear" w:color="auto" w:fill="auto"/>
            <w:hideMark/>
          </w:tcPr>
          <w:p w14:paraId="7CFBF9E9" w14:textId="1126B07F" w:rsidR="008E4E18" w:rsidRPr="008E4E18" w:rsidDel="006030FB" w:rsidRDefault="008E4E18" w:rsidP="00094AA6">
            <w:pPr>
              <w:spacing w:before="120" w:after="0" w:line="240" w:lineRule="auto"/>
              <w:jc w:val="both"/>
              <w:rPr>
                <w:del w:id="135" w:author="Author"/>
                <w:rFonts w:ascii="inherit" w:eastAsia="Times New Roman" w:hAnsi="inherit" w:cs="Times New Roman"/>
                <w:sz w:val="24"/>
                <w:szCs w:val="24"/>
                <w:lang w:eastAsia="en-GB"/>
              </w:rPr>
            </w:pPr>
            <w:del w:id="136" w:author="Author">
              <w:r w:rsidRPr="008E4E18" w:rsidDel="006030FB">
                <w:rPr>
                  <w:rFonts w:ascii="inherit" w:eastAsia="Times New Roman" w:hAnsi="inherit" w:cs="Times New Roman"/>
                  <w:sz w:val="24"/>
                  <w:szCs w:val="24"/>
                  <w:lang w:eastAsia="en-GB"/>
                </w:rPr>
                <w:delText>be capable of adjusting its power consumption within a time period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delText>
              </w:r>
            </w:del>
          </w:p>
        </w:tc>
      </w:tr>
    </w:tbl>
    <w:p w14:paraId="083656FF" w14:textId="0532FB63" w:rsidR="008E4E18" w:rsidRPr="008E4E18" w:rsidDel="006030FB" w:rsidRDefault="008E4E18" w:rsidP="00094AA6">
      <w:pPr>
        <w:shd w:val="clear" w:color="auto" w:fill="FFFFFF"/>
        <w:spacing w:after="0" w:line="240" w:lineRule="auto"/>
        <w:rPr>
          <w:del w:id="137"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rsidDel="006030FB" w14:paraId="3F8F0171" w14:textId="3FBDBFE3" w:rsidTr="008E4E18">
        <w:trPr>
          <w:del w:id="138" w:author="Author"/>
        </w:trPr>
        <w:tc>
          <w:tcPr>
            <w:tcW w:w="0" w:type="auto"/>
            <w:shd w:val="clear" w:color="auto" w:fill="auto"/>
            <w:hideMark/>
          </w:tcPr>
          <w:p w14:paraId="27B428F0" w14:textId="0A73DA13" w:rsidR="008E4E18" w:rsidRPr="008E4E18" w:rsidDel="006030FB" w:rsidRDefault="008E4E18" w:rsidP="00094AA6">
            <w:pPr>
              <w:spacing w:before="120" w:after="0" w:line="240" w:lineRule="auto"/>
              <w:jc w:val="both"/>
              <w:rPr>
                <w:del w:id="139" w:author="Author"/>
                <w:rFonts w:ascii="inherit" w:eastAsia="Times New Roman" w:hAnsi="inherit" w:cs="Times New Roman"/>
                <w:sz w:val="24"/>
                <w:szCs w:val="24"/>
                <w:lang w:eastAsia="en-GB"/>
              </w:rPr>
            </w:pPr>
            <w:del w:id="140" w:author="Author">
              <w:r w:rsidRPr="008E4E18" w:rsidDel="006030FB">
                <w:rPr>
                  <w:rFonts w:ascii="inherit" w:eastAsia="Times New Roman" w:hAnsi="inherit" w:cs="Times New Roman"/>
                  <w:sz w:val="24"/>
                  <w:szCs w:val="24"/>
                  <w:lang w:eastAsia="en-GB"/>
                </w:rPr>
                <w:delText>(g)</w:delText>
              </w:r>
            </w:del>
          </w:p>
        </w:tc>
        <w:tc>
          <w:tcPr>
            <w:tcW w:w="0" w:type="auto"/>
            <w:shd w:val="clear" w:color="auto" w:fill="auto"/>
            <w:hideMark/>
          </w:tcPr>
          <w:p w14:paraId="459350C9" w14:textId="262DA272" w:rsidR="008E4E18" w:rsidRPr="008E4E18" w:rsidDel="006030FB" w:rsidRDefault="008E4E18" w:rsidP="00094AA6">
            <w:pPr>
              <w:spacing w:before="120" w:after="0" w:line="240" w:lineRule="auto"/>
              <w:jc w:val="both"/>
              <w:rPr>
                <w:del w:id="141" w:author="Author"/>
                <w:rFonts w:ascii="inherit" w:eastAsia="Times New Roman" w:hAnsi="inherit" w:cs="Times New Roman"/>
                <w:sz w:val="24"/>
                <w:szCs w:val="24"/>
                <w:lang w:eastAsia="en-GB"/>
              </w:rPr>
            </w:pPr>
            <w:del w:id="142" w:author="Author">
              <w:r w:rsidRPr="008E4E18" w:rsidDel="006030FB">
                <w:rPr>
                  <w:rFonts w:ascii="inherit" w:eastAsia="Times New Roman" w:hAnsi="inherit" w:cs="Times New Roman"/>
                  <w:sz w:val="24"/>
                  <w:szCs w:val="24"/>
                  <w:lang w:eastAsia="en-GB"/>
                </w:rPr>
                <w:delTex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delText>
              </w:r>
            </w:del>
          </w:p>
        </w:tc>
      </w:tr>
    </w:tbl>
    <w:p w14:paraId="6C371E65" w14:textId="6D774473" w:rsidR="008E4E18" w:rsidRPr="008E4E18" w:rsidDel="006030FB" w:rsidRDefault="008E4E18" w:rsidP="00094AA6">
      <w:pPr>
        <w:shd w:val="clear" w:color="auto" w:fill="FFFFFF"/>
        <w:spacing w:after="0" w:line="240" w:lineRule="auto"/>
        <w:rPr>
          <w:del w:id="143"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rsidDel="006030FB" w14:paraId="29FD8485" w14:textId="1771F994" w:rsidTr="008E4E18">
        <w:trPr>
          <w:del w:id="144" w:author="Author"/>
        </w:trPr>
        <w:tc>
          <w:tcPr>
            <w:tcW w:w="0" w:type="auto"/>
            <w:shd w:val="clear" w:color="auto" w:fill="auto"/>
            <w:hideMark/>
          </w:tcPr>
          <w:p w14:paraId="1995FA6F" w14:textId="2A6CC887" w:rsidR="008E4E18" w:rsidRPr="008E4E18" w:rsidDel="006030FB" w:rsidRDefault="008E4E18" w:rsidP="00094AA6">
            <w:pPr>
              <w:spacing w:before="120" w:after="0" w:line="240" w:lineRule="auto"/>
              <w:jc w:val="both"/>
              <w:rPr>
                <w:del w:id="145" w:author="Author"/>
                <w:rFonts w:ascii="inherit" w:eastAsia="Times New Roman" w:hAnsi="inherit" w:cs="Times New Roman"/>
                <w:sz w:val="24"/>
                <w:szCs w:val="24"/>
                <w:lang w:eastAsia="en-GB"/>
              </w:rPr>
            </w:pPr>
            <w:del w:id="146" w:author="Author">
              <w:r w:rsidRPr="008E4E18" w:rsidDel="006030FB">
                <w:rPr>
                  <w:rFonts w:ascii="inherit" w:eastAsia="Times New Roman" w:hAnsi="inherit" w:cs="Times New Roman"/>
                  <w:sz w:val="24"/>
                  <w:szCs w:val="24"/>
                  <w:lang w:eastAsia="en-GB"/>
                </w:rPr>
                <w:delText>(h)</w:delText>
              </w:r>
            </w:del>
          </w:p>
        </w:tc>
        <w:tc>
          <w:tcPr>
            <w:tcW w:w="0" w:type="auto"/>
            <w:shd w:val="clear" w:color="auto" w:fill="auto"/>
            <w:hideMark/>
          </w:tcPr>
          <w:p w14:paraId="29B543FA" w14:textId="08754F5B" w:rsidR="008E4E18" w:rsidRPr="008E4E18" w:rsidDel="006030FB" w:rsidRDefault="008E4E18" w:rsidP="00094AA6">
            <w:pPr>
              <w:spacing w:before="120" w:after="0" w:line="240" w:lineRule="auto"/>
              <w:jc w:val="both"/>
              <w:rPr>
                <w:del w:id="147" w:author="Author"/>
                <w:rFonts w:ascii="inherit" w:eastAsia="Times New Roman" w:hAnsi="inherit" w:cs="Times New Roman"/>
                <w:sz w:val="24"/>
                <w:szCs w:val="24"/>
                <w:lang w:eastAsia="en-GB"/>
              </w:rPr>
            </w:pPr>
            <w:del w:id="148" w:author="Author">
              <w:r w:rsidRPr="008E4E18" w:rsidDel="006030FB">
                <w:rPr>
                  <w:rFonts w:ascii="inherit" w:eastAsia="Times New Roman" w:hAnsi="inherit" w:cs="Times New Roman"/>
                  <w:sz w:val="24"/>
                  <w:szCs w:val="24"/>
                  <w:lang w:eastAsia="en-GB"/>
                </w:rPr>
                <w:delTex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delText>
              </w:r>
            </w:del>
          </w:p>
        </w:tc>
      </w:tr>
    </w:tbl>
    <w:p w14:paraId="7DD1ACB7" w14:textId="0A8059FE" w:rsidR="008E4E18" w:rsidRPr="008E4E18" w:rsidDel="006030FB" w:rsidRDefault="008E4E18" w:rsidP="00094AA6">
      <w:pPr>
        <w:shd w:val="clear" w:color="auto" w:fill="FFFFFF"/>
        <w:spacing w:after="0" w:line="240" w:lineRule="auto"/>
        <w:rPr>
          <w:del w:id="149"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8E4E18" w:rsidDel="006030FB" w14:paraId="73D49EAF" w14:textId="2A46F5FD" w:rsidTr="008E4E18">
        <w:trPr>
          <w:del w:id="150" w:author="Author"/>
        </w:trPr>
        <w:tc>
          <w:tcPr>
            <w:tcW w:w="0" w:type="auto"/>
            <w:shd w:val="clear" w:color="auto" w:fill="auto"/>
            <w:hideMark/>
          </w:tcPr>
          <w:p w14:paraId="6FDBF6D7" w14:textId="6C46B816" w:rsidR="008E4E18" w:rsidRPr="008E4E18" w:rsidDel="006030FB" w:rsidRDefault="008E4E18" w:rsidP="00094AA6">
            <w:pPr>
              <w:spacing w:before="120" w:after="0" w:line="240" w:lineRule="auto"/>
              <w:jc w:val="both"/>
              <w:rPr>
                <w:del w:id="151" w:author="Author"/>
                <w:rFonts w:ascii="inherit" w:eastAsia="Times New Roman" w:hAnsi="inherit" w:cs="Times New Roman"/>
                <w:sz w:val="24"/>
                <w:szCs w:val="24"/>
                <w:lang w:eastAsia="en-GB"/>
              </w:rPr>
            </w:pPr>
            <w:del w:id="152" w:author="Author">
              <w:r w:rsidRPr="008E4E18" w:rsidDel="006030FB">
                <w:rPr>
                  <w:rFonts w:ascii="inherit" w:eastAsia="Times New Roman" w:hAnsi="inherit" w:cs="Times New Roman"/>
                  <w:sz w:val="24"/>
                  <w:szCs w:val="24"/>
                  <w:lang w:eastAsia="en-GB"/>
                </w:rPr>
                <w:lastRenderedPageBreak/>
                <w:delText>(i)</w:delText>
              </w:r>
            </w:del>
          </w:p>
        </w:tc>
        <w:tc>
          <w:tcPr>
            <w:tcW w:w="0" w:type="auto"/>
            <w:shd w:val="clear" w:color="auto" w:fill="auto"/>
            <w:hideMark/>
          </w:tcPr>
          <w:p w14:paraId="64999ACD" w14:textId="43E7AF90" w:rsidR="008E4E18" w:rsidRPr="008E4E18" w:rsidDel="006030FB" w:rsidRDefault="008E4E18" w:rsidP="00094AA6">
            <w:pPr>
              <w:spacing w:before="120" w:after="0" w:line="240" w:lineRule="auto"/>
              <w:jc w:val="both"/>
              <w:rPr>
                <w:del w:id="153" w:author="Author"/>
                <w:rFonts w:ascii="inherit" w:eastAsia="Times New Roman" w:hAnsi="inherit" w:cs="Times New Roman"/>
                <w:sz w:val="24"/>
                <w:szCs w:val="24"/>
                <w:lang w:eastAsia="en-GB"/>
              </w:rPr>
            </w:pPr>
            <w:del w:id="154" w:author="Author">
              <w:r w:rsidRPr="008E4E18" w:rsidDel="006030FB">
                <w:rPr>
                  <w:rFonts w:ascii="inherit" w:eastAsia="Times New Roman" w:hAnsi="inherit" w:cs="Times New Roman"/>
                  <w:sz w:val="24"/>
                  <w:szCs w:val="24"/>
                  <w:lang w:eastAsia="en-GB"/>
                </w:rPr>
                <w:delText>notify the relevant system operator or relevant TSO of the modification of demand response capacity. The relevant system operator or relevant TSO shall specify the modalities of the notification;</w:delText>
              </w:r>
            </w:del>
          </w:p>
        </w:tc>
      </w:tr>
    </w:tbl>
    <w:p w14:paraId="3ED89536" w14:textId="7F57BA1B" w:rsidR="008E4E18" w:rsidRPr="008E4E18" w:rsidDel="006030FB" w:rsidRDefault="008E4E18" w:rsidP="00094AA6">
      <w:pPr>
        <w:shd w:val="clear" w:color="auto" w:fill="FFFFFF"/>
        <w:spacing w:after="0" w:line="240" w:lineRule="auto"/>
        <w:rPr>
          <w:del w:id="155"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8E4E18" w:rsidDel="006030FB" w14:paraId="5DC579AD" w14:textId="3A0B7CD8" w:rsidTr="008E4E18">
        <w:trPr>
          <w:del w:id="156" w:author="Author"/>
        </w:trPr>
        <w:tc>
          <w:tcPr>
            <w:tcW w:w="0" w:type="auto"/>
            <w:shd w:val="clear" w:color="auto" w:fill="auto"/>
            <w:hideMark/>
          </w:tcPr>
          <w:p w14:paraId="15E1195A" w14:textId="7E310B25" w:rsidR="008E4E18" w:rsidRPr="008E4E18" w:rsidDel="006030FB" w:rsidRDefault="008E4E18" w:rsidP="00094AA6">
            <w:pPr>
              <w:spacing w:before="120" w:after="0" w:line="240" w:lineRule="auto"/>
              <w:jc w:val="both"/>
              <w:rPr>
                <w:del w:id="157" w:author="Author"/>
                <w:rFonts w:ascii="inherit" w:eastAsia="Times New Roman" w:hAnsi="inherit" w:cs="Times New Roman"/>
                <w:sz w:val="24"/>
                <w:szCs w:val="24"/>
                <w:lang w:eastAsia="en-GB"/>
              </w:rPr>
            </w:pPr>
            <w:del w:id="158" w:author="Author">
              <w:r w:rsidRPr="008E4E18" w:rsidDel="006030FB">
                <w:rPr>
                  <w:rFonts w:ascii="inherit" w:eastAsia="Times New Roman" w:hAnsi="inherit" w:cs="Times New Roman"/>
                  <w:sz w:val="24"/>
                  <w:szCs w:val="24"/>
                  <w:lang w:eastAsia="en-GB"/>
                </w:rPr>
                <w:delText>(j)</w:delText>
              </w:r>
            </w:del>
          </w:p>
        </w:tc>
        <w:tc>
          <w:tcPr>
            <w:tcW w:w="0" w:type="auto"/>
            <w:shd w:val="clear" w:color="auto" w:fill="auto"/>
            <w:hideMark/>
          </w:tcPr>
          <w:p w14:paraId="77965846" w14:textId="07E6BDC9" w:rsidR="008E4E18" w:rsidRPr="008E4E18" w:rsidDel="006030FB" w:rsidRDefault="008E4E18" w:rsidP="00094AA6">
            <w:pPr>
              <w:spacing w:before="120" w:after="0" w:line="240" w:lineRule="auto"/>
              <w:jc w:val="both"/>
              <w:rPr>
                <w:del w:id="159" w:author="Author"/>
                <w:rFonts w:ascii="inherit" w:eastAsia="Times New Roman" w:hAnsi="inherit" w:cs="Times New Roman"/>
                <w:sz w:val="24"/>
                <w:szCs w:val="24"/>
                <w:lang w:eastAsia="en-GB"/>
              </w:rPr>
            </w:pPr>
            <w:del w:id="160" w:author="Author">
              <w:r w:rsidRPr="008E4E18" w:rsidDel="006030FB">
                <w:rPr>
                  <w:rFonts w:ascii="inherit" w:eastAsia="Times New Roman" w:hAnsi="inherit" w:cs="Times New Roman"/>
                  <w:sz w:val="24"/>
                  <w:szCs w:val="24"/>
                  <w:lang w:eastAsia="en-GB"/>
                </w:rPr>
                <w:delTex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delText>
              </w:r>
            </w:del>
          </w:p>
        </w:tc>
      </w:tr>
    </w:tbl>
    <w:p w14:paraId="7BD9D29D" w14:textId="65C1467B" w:rsidR="008E4E18" w:rsidRPr="008E4E18" w:rsidDel="006030FB" w:rsidRDefault="008E4E18" w:rsidP="00094AA6">
      <w:pPr>
        <w:shd w:val="clear" w:color="auto" w:fill="FFFFFF"/>
        <w:spacing w:after="0" w:line="240" w:lineRule="auto"/>
        <w:rPr>
          <w:del w:id="161"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8E4E18" w:rsidDel="006030FB" w14:paraId="3F574429" w14:textId="2625BFA8" w:rsidTr="008E4E18">
        <w:trPr>
          <w:del w:id="162" w:author="Author"/>
        </w:trPr>
        <w:tc>
          <w:tcPr>
            <w:tcW w:w="0" w:type="auto"/>
            <w:shd w:val="clear" w:color="auto" w:fill="auto"/>
            <w:hideMark/>
          </w:tcPr>
          <w:p w14:paraId="6E71B908" w14:textId="69EC80BA" w:rsidR="008E4E18" w:rsidRPr="008E4E18" w:rsidDel="006030FB" w:rsidRDefault="008E4E18" w:rsidP="00094AA6">
            <w:pPr>
              <w:spacing w:before="120" w:after="0" w:line="240" w:lineRule="auto"/>
              <w:jc w:val="both"/>
              <w:rPr>
                <w:del w:id="163" w:author="Author"/>
                <w:rFonts w:ascii="inherit" w:eastAsia="Times New Roman" w:hAnsi="inherit" w:cs="Times New Roman"/>
                <w:sz w:val="24"/>
                <w:szCs w:val="24"/>
                <w:lang w:eastAsia="en-GB"/>
              </w:rPr>
            </w:pPr>
            <w:del w:id="164" w:author="Author">
              <w:r w:rsidRPr="008E4E18" w:rsidDel="006030FB">
                <w:rPr>
                  <w:rFonts w:ascii="inherit" w:eastAsia="Times New Roman" w:hAnsi="inherit" w:cs="Times New Roman"/>
                  <w:sz w:val="24"/>
                  <w:szCs w:val="24"/>
                  <w:lang w:eastAsia="en-GB"/>
                </w:rPr>
                <w:delText>(k)</w:delText>
              </w:r>
            </w:del>
          </w:p>
        </w:tc>
        <w:tc>
          <w:tcPr>
            <w:tcW w:w="0" w:type="auto"/>
            <w:shd w:val="clear" w:color="auto" w:fill="auto"/>
            <w:hideMark/>
          </w:tcPr>
          <w:p w14:paraId="1BD46C9B" w14:textId="0597A872" w:rsidR="008E4E18" w:rsidRPr="008E4E18" w:rsidDel="006030FB" w:rsidRDefault="008E4E18" w:rsidP="00094AA6">
            <w:pPr>
              <w:spacing w:before="120" w:after="0" w:line="240" w:lineRule="auto"/>
              <w:jc w:val="both"/>
              <w:rPr>
                <w:del w:id="165" w:author="Author"/>
                <w:rFonts w:ascii="inherit" w:eastAsia="Times New Roman" w:hAnsi="inherit" w:cs="Times New Roman"/>
                <w:sz w:val="24"/>
                <w:szCs w:val="24"/>
                <w:lang w:eastAsia="en-GB"/>
              </w:rPr>
            </w:pPr>
            <w:del w:id="166" w:author="Author">
              <w:r w:rsidRPr="008E4E18" w:rsidDel="006030FB">
                <w:rPr>
                  <w:rFonts w:ascii="inherit" w:eastAsia="Times New Roman" w:hAnsi="inherit" w:cs="Times New Roman"/>
                  <w:sz w:val="24"/>
                  <w:szCs w:val="24"/>
                  <w:lang w:eastAsia="en-GB"/>
                </w:rPr>
                <w:delText>have the withstand capability to not disconnect from the system due to the rate-of-change-of-frequency up to a value specified by the relevant TSO. With regard to this withstand capability, the value of rate-of-change-of-frequency shall be calculated over a 500 ms time frame. For demand units connected at a voltage level below 110 kV, these specifications shall, prior to approval in accordance with Article 6, be subject to consultation with the relevant stakeholders in accordance with Article 9(1);</w:delText>
              </w:r>
            </w:del>
          </w:p>
        </w:tc>
      </w:tr>
    </w:tbl>
    <w:p w14:paraId="11DEA82C" w14:textId="11366A40" w:rsidR="008E4E18" w:rsidRPr="008E4E18" w:rsidDel="006030FB" w:rsidRDefault="008E4E18" w:rsidP="00094AA6">
      <w:pPr>
        <w:shd w:val="clear" w:color="auto" w:fill="FFFFFF"/>
        <w:spacing w:after="0" w:line="240" w:lineRule="auto"/>
        <w:rPr>
          <w:del w:id="167"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8E4E18" w:rsidDel="006030FB" w14:paraId="7B156CAE" w14:textId="0B5424E2" w:rsidTr="008E4E18">
        <w:trPr>
          <w:del w:id="168" w:author="Author"/>
        </w:trPr>
        <w:tc>
          <w:tcPr>
            <w:tcW w:w="0" w:type="auto"/>
            <w:shd w:val="clear" w:color="auto" w:fill="auto"/>
            <w:hideMark/>
          </w:tcPr>
          <w:p w14:paraId="25E65A35" w14:textId="0578616C" w:rsidR="008E4E18" w:rsidRPr="008E4E18" w:rsidDel="006030FB" w:rsidRDefault="008E4E18" w:rsidP="00094AA6">
            <w:pPr>
              <w:spacing w:before="120" w:after="0" w:line="240" w:lineRule="auto"/>
              <w:jc w:val="both"/>
              <w:rPr>
                <w:del w:id="169" w:author="Author"/>
                <w:rFonts w:ascii="inherit" w:eastAsia="Times New Roman" w:hAnsi="inherit" w:cs="Times New Roman"/>
                <w:sz w:val="24"/>
                <w:szCs w:val="24"/>
                <w:lang w:eastAsia="en-GB"/>
              </w:rPr>
            </w:pPr>
            <w:del w:id="170" w:author="Author">
              <w:r w:rsidRPr="008E4E18" w:rsidDel="006030FB">
                <w:rPr>
                  <w:rFonts w:ascii="inherit" w:eastAsia="Times New Roman" w:hAnsi="inherit" w:cs="Times New Roman"/>
                  <w:sz w:val="24"/>
                  <w:szCs w:val="24"/>
                  <w:lang w:eastAsia="en-GB"/>
                </w:rPr>
                <w:delText>(l)</w:delText>
              </w:r>
            </w:del>
          </w:p>
        </w:tc>
        <w:tc>
          <w:tcPr>
            <w:tcW w:w="0" w:type="auto"/>
            <w:shd w:val="clear" w:color="auto" w:fill="auto"/>
            <w:hideMark/>
          </w:tcPr>
          <w:p w14:paraId="111F5BE7" w14:textId="15AF90D6" w:rsidR="008E4E18" w:rsidRPr="008E4E18" w:rsidDel="006030FB" w:rsidRDefault="008E4E18" w:rsidP="00094AA6">
            <w:pPr>
              <w:spacing w:before="120" w:after="0" w:line="240" w:lineRule="auto"/>
              <w:jc w:val="both"/>
              <w:rPr>
                <w:del w:id="171" w:author="Author"/>
                <w:rFonts w:ascii="inherit" w:eastAsia="Times New Roman" w:hAnsi="inherit" w:cs="Times New Roman"/>
                <w:sz w:val="24"/>
                <w:szCs w:val="24"/>
                <w:lang w:eastAsia="en-GB"/>
              </w:rPr>
            </w:pPr>
            <w:del w:id="172" w:author="Author">
              <w:r w:rsidRPr="008E4E18" w:rsidDel="006030FB">
                <w:rPr>
                  <w:rFonts w:ascii="inherit" w:eastAsia="Times New Roman" w:hAnsi="inherit" w:cs="Times New Roman"/>
                  <w:sz w:val="24"/>
                  <w:szCs w:val="24"/>
                  <w:lang w:eastAsia="en-GB"/>
                </w:rPr>
                <w:delText>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delText>
              </w:r>
            </w:del>
          </w:p>
        </w:tc>
      </w:tr>
    </w:tbl>
    <w:p w14:paraId="7FF73F26" w14:textId="20D2FD8A" w:rsidR="008E4E18" w:rsidRPr="008E4E18" w:rsidDel="006030FB" w:rsidRDefault="008E4E18" w:rsidP="00094AA6">
      <w:pPr>
        <w:shd w:val="clear" w:color="auto" w:fill="FFFFFF"/>
        <w:spacing w:before="120" w:after="0" w:line="240" w:lineRule="auto"/>
        <w:jc w:val="both"/>
        <w:rPr>
          <w:del w:id="173" w:author="Author"/>
          <w:rFonts w:ascii="inherit" w:eastAsia="Times New Roman" w:hAnsi="inherit" w:cs="Times New Roman"/>
          <w:color w:val="000000"/>
          <w:sz w:val="24"/>
          <w:szCs w:val="24"/>
          <w:lang w:eastAsia="en-GB"/>
        </w:rPr>
      </w:pPr>
      <w:del w:id="174" w:author="Author">
        <w:r w:rsidRPr="008E4E18" w:rsidDel="006030FB">
          <w:rPr>
            <w:rFonts w:ascii="inherit" w:eastAsia="Times New Roman" w:hAnsi="inherit" w:cs="Times New Roman"/>
            <w:color w:val="000000"/>
            <w:sz w:val="24"/>
            <w:szCs w:val="24"/>
            <w:lang w:eastAsia="en-GB"/>
          </w:rPr>
          <w:delTex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delText>
        </w:r>
      </w:del>
    </w:p>
    <w:p w14:paraId="4B3EA365" w14:textId="3A4F7AFF" w:rsidR="008E4E18" w:rsidRPr="008E4E18" w:rsidDel="006030FB" w:rsidRDefault="008E4E18" w:rsidP="00094AA6">
      <w:pPr>
        <w:shd w:val="clear" w:color="auto" w:fill="FFFFFF"/>
        <w:spacing w:before="360" w:after="120" w:line="240" w:lineRule="auto"/>
        <w:jc w:val="center"/>
        <w:rPr>
          <w:del w:id="175" w:author="Author"/>
          <w:rFonts w:ascii="inherit" w:eastAsia="Times New Roman" w:hAnsi="inherit" w:cs="Times New Roman"/>
          <w:i/>
          <w:iCs/>
          <w:color w:val="000000"/>
          <w:sz w:val="24"/>
          <w:szCs w:val="24"/>
          <w:lang w:eastAsia="en-GB"/>
        </w:rPr>
      </w:pPr>
      <w:del w:id="176" w:author="Author">
        <w:r w:rsidRPr="008E4E18" w:rsidDel="006030FB">
          <w:rPr>
            <w:rFonts w:ascii="inherit" w:eastAsia="Times New Roman" w:hAnsi="inherit" w:cs="Times New Roman"/>
            <w:i/>
            <w:iCs/>
            <w:color w:val="000000"/>
            <w:sz w:val="24"/>
            <w:szCs w:val="24"/>
            <w:lang w:eastAsia="en-GB"/>
          </w:rPr>
          <w:delText>Article 29</w:delText>
        </w:r>
      </w:del>
    </w:p>
    <w:p w14:paraId="3D0F26A5" w14:textId="0C22F865" w:rsidR="008E4E18" w:rsidRPr="008E4E18" w:rsidDel="006030FB" w:rsidRDefault="008E4E18" w:rsidP="00094AA6">
      <w:pPr>
        <w:shd w:val="clear" w:color="auto" w:fill="FFFFFF"/>
        <w:spacing w:before="60" w:after="120" w:line="240" w:lineRule="auto"/>
        <w:jc w:val="center"/>
        <w:rPr>
          <w:del w:id="177" w:author="Author"/>
          <w:rFonts w:ascii="inherit" w:eastAsia="Times New Roman" w:hAnsi="inherit" w:cs="Times New Roman"/>
          <w:b/>
          <w:bCs/>
          <w:color w:val="000000"/>
          <w:sz w:val="24"/>
          <w:szCs w:val="24"/>
          <w:lang w:eastAsia="en-GB"/>
        </w:rPr>
      </w:pPr>
      <w:del w:id="178" w:author="Author">
        <w:r w:rsidRPr="008E4E18" w:rsidDel="006030FB">
          <w:rPr>
            <w:rFonts w:ascii="inherit" w:eastAsia="Times New Roman" w:hAnsi="inherit" w:cs="Times New Roman"/>
            <w:b/>
            <w:bCs/>
            <w:color w:val="000000"/>
            <w:sz w:val="24"/>
            <w:szCs w:val="24"/>
            <w:lang w:eastAsia="en-GB"/>
          </w:rPr>
          <w:delText>Specific provisions for demand units with demand response system frequency control</w:delText>
        </w:r>
      </w:del>
    </w:p>
    <w:p w14:paraId="094A5053" w14:textId="00B52FC2" w:rsidR="008E4E18" w:rsidRPr="008E4E18" w:rsidDel="006030FB" w:rsidRDefault="008E4E18" w:rsidP="00094AA6">
      <w:pPr>
        <w:shd w:val="clear" w:color="auto" w:fill="FFFFFF"/>
        <w:spacing w:before="120" w:after="0" w:line="240" w:lineRule="auto"/>
        <w:jc w:val="both"/>
        <w:rPr>
          <w:del w:id="179" w:author="Author"/>
          <w:rFonts w:ascii="inherit" w:eastAsia="Times New Roman" w:hAnsi="inherit" w:cs="Times New Roman"/>
          <w:color w:val="000000"/>
          <w:sz w:val="24"/>
          <w:szCs w:val="24"/>
          <w:lang w:eastAsia="en-GB"/>
        </w:rPr>
      </w:pPr>
      <w:del w:id="180" w:author="Author">
        <w:r w:rsidRPr="008E4E18" w:rsidDel="006030FB">
          <w:rPr>
            <w:rFonts w:ascii="inherit" w:eastAsia="Times New Roman" w:hAnsi="inherit" w:cs="Times New Roman"/>
            <w:color w:val="000000"/>
            <w:sz w:val="24"/>
            <w:szCs w:val="24"/>
            <w:lang w:eastAsia="en-GB"/>
          </w:rPr>
          <w:delText>1.   Demand facilities and closed distribution systems may offer demand response system frequency control to relevant system operators and relevant TSOs.</w:delText>
        </w:r>
      </w:del>
    </w:p>
    <w:p w14:paraId="02F84577" w14:textId="39536562" w:rsidR="008E4E18" w:rsidRPr="008E4E18" w:rsidDel="006030FB" w:rsidRDefault="008E4E18" w:rsidP="00094AA6">
      <w:pPr>
        <w:shd w:val="clear" w:color="auto" w:fill="FFFFFF"/>
        <w:spacing w:before="120" w:after="0" w:line="240" w:lineRule="auto"/>
        <w:jc w:val="both"/>
        <w:rPr>
          <w:del w:id="181" w:author="Author"/>
          <w:rFonts w:ascii="inherit" w:eastAsia="Times New Roman" w:hAnsi="inherit" w:cs="Times New Roman"/>
          <w:color w:val="000000"/>
          <w:sz w:val="24"/>
          <w:szCs w:val="24"/>
          <w:lang w:eastAsia="en-GB"/>
        </w:rPr>
      </w:pPr>
      <w:del w:id="182" w:author="Author">
        <w:r w:rsidRPr="008E4E18" w:rsidDel="006030FB">
          <w:rPr>
            <w:rFonts w:ascii="inherit" w:eastAsia="Times New Roman" w:hAnsi="inherit" w:cs="Times New Roman"/>
            <w:color w:val="000000"/>
            <w:sz w:val="24"/>
            <w:szCs w:val="24"/>
            <w:lang w:eastAsia="en-GB"/>
          </w:rPr>
          <w:delText>2.   Demand units with demand response system frequency control shall comply with the following requirements, either individually or, where it is not part of a transmission-connected demand facility, collectively as part of demand aggregation through a third party:</w:delText>
        </w:r>
      </w:del>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rsidDel="006030FB" w14:paraId="7801ACFE" w14:textId="4B1F5BD2" w:rsidTr="008E4E18">
        <w:trPr>
          <w:del w:id="183" w:author="Author"/>
        </w:trPr>
        <w:tc>
          <w:tcPr>
            <w:tcW w:w="0" w:type="auto"/>
            <w:shd w:val="clear" w:color="auto" w:fill="auto"/>
            <w:hideMark/>
          </w:tcPr>
          <w:p w14:paraId="098D9A62" w14:textId="797FD2B8" w:rsidR="008E4E18" w:rsidRPr="008E4E18" w:rsidDel="006030FB" w:rsidRDefault="008E4E18" w:rsidP="00094AA6">
            <w:pPr>
              <w:spacing w:before="120" w:after="0" w:line="240" w:lineRule="auto"/>
              <w:jc w:val="both"/>
              <w:rPr>
                <w:del w:id="184" w:author="Author"/>
                <w:rFonts w:ascii="inherit" w:eastAsia="Times New Roman" w:hAnsi="inherit" w:cs="Times New Roman"/>
                <w:sz w:val="24"/>
                <w:szCs w:val="24"/>
                <w:lang w:eastAsia="en-GB"/>
              </w:rPr>
            </w:pPr>
            <w:del w:id="185" w:author="Author">
              <w:r w:rsidRPr="008E4E18" w:rsidDel="006030FB">
                <w:rPr>
                  <w:rFonts w:ascii="inherit" w:eastAsia="Times New Roman" w:hAnsi="inherit" w:cs="Times New Roman"/>
                  <w:sz w:val="24"/>
                  <w:szCs w:val="24"/>
                  <w:lang w:eastAsia="en-GB"/>
                </w:rPr>
                <w:delText>(a)</w:delText>
              </w:r>
            </w:del>
          </w:p>
        </w:tc>
        <w:tc>
          <w:tcPr>
            <w:tcW w:w="0" w:type="auto"/>
            <w:shd w:val="clear" w:color="auto" w:fill="auto"/>
            <w:hideMark/>
          </w:tcPr>
          <w:p w14:paraId="18686544" w14:textId="6FF2A7E1" w:rsidR="008E4E18" w:rsidRPr="008E4E18" w:rsidDel="006030FB" w:rsidRDefault="008E4E18" w:rsidP="00094AA6">
            <w:pPr>
              <w:spacing w:before="120" w:after="0" w:line="240" w:lineRule="auto"/>
              <w:jc w:val="both"/>
              <w:rPr>
                <w:del w:id="186" w:author="Author"/>
                <w:rFonts w:ascii="inherit" w:eastAsia="Times New Roman" w:hAnsi="inherit" w:cs="Times New Roman"/>
                <w:sz w:val="24"/>
                <w:szCs w:val="24"/>
                <w:lang w:eastAsia="en-GB"/>
              </w:rPr>
            </w:pPr>
            <w:del w:id="187" w:author="Author">
              <w:r w:rsidRPr="008E4E18" w:rsidDel="006030FB">
                <w:rPr>
                  <w:rFonts w:ascii="inherit" w:eastAsia="Times New Roman" w:hAnsi="inherit" w:cs="Times New Roman"/>
                  <w:sz w:val="24"/>
                  <w:szCs w:val="24"/>
                  <w:lang w:eastAsia="en-GB"/>
                </w:rPr>
                <w:delText>be capable of operating across the frequency ranges specified in Article 12(1) and the extended range specified in Article 12(2);</w:delText>
              </w:r>
            </w:del>
          </w:p>
        </w:tc>
      </w:tr>
    </w:tbl>
    <w:p w14:paraId="73569248" w14:textId="0D127583" w:rsidR="008E4E18" w:rsidRPr="008E4E18" w:rsidDel="006030FB" w:rsidRDefault="008E4E18" w:rsidP="00094AA6">
      <w:pPr>
        <w:shd w:val="clear" w:color="auto" w:fill="FFFFFF"/>
        <w:spacing w:after="0" w:line="240" w:lineRule="auto"/>
        <w:rPr>
          <w:del w:id="188"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rsidDel="006030FB" w14:paraId="1A321068" w14:textId="69BA7E7A" w:rsidTr="008E4E18">
        <w:trPr>
          <w:del w:id="189" w:author="Author"/>
        </w:trPr>
        <w:tc>
          <w:tcPr>
            <w:tcW w:w="0" w:type="auto"/>
            <w:shd w:val="clear" w:color="auto" w:fill="auto"/>
            <w:hideMark/>
          </w:tcPr>
          <w:p w14:paraId="5B36BC15" w14:textId="7267AF0B" w:rsidR="008E4E18" w:rsidRPr="008E4E18" w:rsidDel="006030FB" w:rsidRDefault="008E4E18" w:rsidP="00094AA6">
            <w:pPr>
              <w:spacing w:before="120" w:after="0" w:line="240" w:lineRule="auto"/>
              <w:jc w:val="both"/>
              <w:rPr>
                <w:del w:id="190" w:author="Author"/>
                <w:rFonts w:ascii="inherit" w:eastAsia="Times New Roman" w:hAnsi="inherit" w:cs="Times New Roman"/>
                <w:sz w:val="24"/>
                <w:szCs w:val="24"/>
                <w:lang w:eastAsia="en-GB"/>
              </w:rPr>
            </w:pPr>
            <w:del w:id="191" w:author="Author">
              <w:r w:rsidRPr="008E4E18" w:rsidDel="006030FB">
                <w:rPr>
                  <w:rFonts w:ascii="inherit" w:eastAsia="Times New Roman" w:hAnsi="inherit" w:cs="Times New Roman"/>
                  <w:sz w:val="24"/>
                  <w:szCs w:val="24"/>
                  <w:lang w:eastAsia="en-GB"/>
                </w:rPr>
                <w:delText>(b)</w:delText>
              </w:r>
            </w:del>
          </w:p>
        </w:tc>
        <w:tc>
          <w:tcPr>
            <w:tcW w:w="0" w:type="auto"/>
            <w:shd w:val="clear" w:color="auto" w:fill="auto"/>
            <w:hideMark/>
          </w:tcPr>
          <w:p w14:paraId="5DDA4912" w14:textId="48C9331B" w:rsidR="008E4E18" w:rsidRPr="008E4E18" w:rsidDel="006030FB" w:rsidRDefault="008E4E18" w:rsidP="00094AA6">
            <w:pPr>
              <w:spacing w:before="120" w:after="0" w:line="240" w:lineRule="auto"/>
              <w:jc w:val="both"/>
              <w:rPr>
                <w:del w:id="192" w:author="Author"/>
                <w:rFonts w:ascii="inherit" w:eastAsia="Times New Roman" w:hAnsi="inherit" w:cs="Times New Roman"/>
                <w:sz w:val="24"/>
                <w:szCs w:val="24"/>
                <w:lang w:eastAsia="en-GB"/>
              </w:rPr>
            </w:pPr>
            <w:del w:id="193" w:author="Author">
              <w:r w:rsidRPr="008E4E18" w:rsidDel="006030FB">
                <w:rPr>
                  <w:rFonts w:ascii="inherit" w:eastAsia="Times New Roman" w:hAnsi="inherit" w:cs="Times New Roman"/>
                  <w:sz w:val="24"/>
                  <w:szCs w:val="24"/>
                  <w:lang w:eastAsia="en-GB"/>
                </w:rPr>
                <w:delText>be capable of operating across the voltage ranges specified in Article 13 if connected at a voltage level at or above 110 kV;</w:delText>
              </w:r>
            </w:del>
          </w:p>
        </w:tc>
      </w:tr>
    </w:tbl>
    <w:p w14:paraId="0DAC2998" w14:textId="32930F33" w:rsidR="008E4E18" w:rsidRPr="008E4E18" w:rsidDel="006030FB" w:rsidRDefault="008E4E18" w:rsidP="00094AA6">
      <w:pPr>
        <w:shd w:val="clear" w:color="auto" w:fill="FFFFFF"/>
        <w:spacing w:after="0" w:line="240" w:lineRule="auto"/>
        <w:rPr>
          <w:del w:id="194"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rsidDel="006030FB" w14:paraId="46A79618" w14:textId="2D9B7E9D" w:rsidTr="008E4E18">
        <w:trPr>
          <w:del w:id="195" w:author="Author"/>
        </w:trPr>
        <w:tc>
          <w:tcPr>
            <w:tcW w:w="0" w:type="auto"/>
            <w:shd w:val="clear" w:color="auto" w:fill="auto"/>
            <w:hideMark/>
          </w:tcPr>
          <w:p w14:paraId="20C46E75" w14:textId="71779B19" w:rsidR="008E4E18" w:rsidRPr="008E4E18" w:rsidDel="006030FB" w:rsidRDefault="008E4E18" w:rsidP="00094AA6">
            <w:pPr>
              <w:spacing w:before="120" w:after="0" w:line="240" w:lineRule="auto"/>
              <w:jc w:val="both"/>
              <w:rPr>
                <w:del w:id="196" w:author="Author"/>
                <w:rFonts w:ascii="inherit" w:eastAsia="Times New Roman" w:hAnsi="inherit" w:cs="Times New Roman"/>
                <w:sz w:val="24"/>
                <w:szCs w:val="24"/>
                <w:lang w:eastAsia="en-GB"/>
              </w:rPr>
            </w:pPr>
            <w:del w:id="197" w:author="Author">
              <w:r w:rsidRPr="008E4E18" w:rsidDel="006030FB">
                <w:rPr>
                  <w:rFonts w:ascii="inherit" w:eastAsia="Times New Roman" w:hAnsi="inherit" w:cs="Times New Roman"/>
                  <w:sz w:val="24"/>
                  <w:szCs w:val="24"/>
                  <w:lang w:eastAsia="en-GB"/>
                </w:rPr>
                <w:lastRenderedPageBreak/>
                <w:delText>(c)</w:delText>
              </w:r>
            </w:del>
          </w:p>
        </w:tc>
        <w:tc>
          <w:tcPr>
            <w:tcW w:w="0" w:type="auto"/>
            <w:shd w:val="clear" w:color="auto" w:fill="auto"/>
            <w:hideMark/>
          </w:tcPr>
          <w:p w14:paraId="2ACE47DC" w14:textId="1EDA0917" w:rsidR="008E4E18" w:rsidRPr="008E4E18" w:rsidDel="006030FB" w:rsidRDefault="008E4E18" w:rsidP="00094AA6">
            <w:pPr>
              <w:spacing w:before="120" w:after="0" w:line="240" w:lineRule="auto"/>
              <w:jc w:val="both"/>
              <w:rPr>
                <w:del w:id="198" w:author="Author"/>
                <w:rFonts w:ascii="inherit" w:eastAsia="Times New Roman" w:hAnsi="inherit" w:cs="Times New Roman"/>
                <w:sz w:val="24"/>
                <w:szCs w:val="24"/>
                <w:lang w:eastAsia="en-GB"/>
              </w:rPr>
            </w:pPr>
            <w:del w:id="199" w:author="Author">
              <w:r w:rsidRPr="008E4E18" w:rsidDel="006030FB">
                <w:rPr>
                  <w:rFonts w:ascii="inherit" w:eastAsia="Times New Roman" w:hAnsi="inherit" w:cs="Times New Roman"/>
                  <w:sz w:val="24"/>
                  <w:szCs w:val="24"/>
                  <w:lang w:eastAsia="en-GB"/>
                </w:rPr>
                <w:delTex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delText>
              </w:r>
            </w:del>
          </w:p>
        </w:tc>
      </w:tr>
    </w:tbl>
    <w:p w14:paraId="2635E206" w14:textId="41551CE9" w:rsidR="008E4E18" w:rsidRPr="008E4E18" w:rsidDel="006030FB" w:rsidRDefault="008E4E18" w:rsidP="00094AA6">
      <w:pPr>
        <w:shd w:val="clear" w:color="auto" w:fill="FFFFFF"/>
        <w:spacing w:after="0" w:line="240" w:lineRule="auto"/>
        <w:rPr>
          <w:del w:id="200"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rsidDel="006030FB" w14:paraId="3332DF22" w14:textId="2A537ACB" w:rsidTr="008E4E18">
        <w:trPr>
          <w:del w:id="201" w:author="Author"/>
        </w:trPr>
        <w:tc>
          <w:tcPr>
            <w:tcW w:w="0" w:type="auto"/>
            <w:shd w:val="clear" w:color="auto" w:fill="auto"/>
            <w:hideMark/>
          </w:tcPr>
          <w:p w14:paraId="7C2CC8B5" w14:textId="15EE6F4B" w:rsidR="008E4E18" w:rsidRPr="008E4E18" w:rsidDel="006030FB" w:rsidRDefault="008E4E18" w:rsidP="00094AA6">
            <w:pPr>
              <w:spacing w:before="120" w:after="0" w:line="240" w:lineRule="auto"/>
              <w:jc w:val="both"/>
              <w:rPr>
                <w:del w:id="202" w:author="Author"/>
                <w:rFonts w:ascii="inherit" w:eastAsia="Times New Roman" w:hAnsi="inherit" w:cs="Times New Roman"/>
                <w:sz w:val="24"/>
                <w:szCs w:val="24"/>
                <w:lang w:eastAsia="en-GB"/>
              </w:rPr>
            </w:pPr>
            <w:del w:id="203" w:author="Author">
              <w:r w:rsidRPr="008E4E18" w:rsidDel="006030FB">
                <w:rPr>
                  <w:rFonts w:ascii="inherit" w:eastAsia="Times New Roman" w:hAnsi="inherit" w:cs="Times New Roman"/>
                  <w:sz w:val="24"/>
                  <w:szCs w:val="24"/>
                  <w:lang w:eastAsia="en-GB"/>
                </w:rPr>
                <w:delText>(d)</w:delText>
              </w:r>
            </w:del>
          </w:p>
        </w:tc>
        <w:tc>
          <w:tcPr>
            <w:tcW w:w="0" w:type="auto"/>
            <w:shd w:val="clear" w:color="auto" w:fill="auto"/>
            <w:hideMark/>
          </w:tcPr>
          <w:p w14:paraId="5D1CC15C" w14:textId="7D57BF51" w:rsidR="008E4E18" w:rsidRPr="008E4E18" w:rsidDel="006030FB" w:rsidRDefault="008E4E18" w:rsidP="00094AA6">
            <w:pPr>
              <w:spacing w:before="120" w:after="0" w:line="240" w:lineRule="auto"/>
              <w:jc w:val="both"/>
              <w:rPr>
                <w:del w:id="204" w:author="Author"/>
                <w:rFonts w:ascii="inherit" w:eastAsia="Times New Roman" w:hAnsi="inherit" w:cs="Times New Roman"/>
                <w:sz w:val="24"/>
                <w:szCs w:val="24"/>
                <w:lang w:eastAsia="en-GB"/>
              </w:rPr>
            </w:pPr>
            <w:del w:id="205" w:author="Author">
              <w:r w:rsidRPr="008E4E18" w:rsidDel="006030FB">
                <w:rPr>
                  <w:rFonts w:ascii="inherit" w:eastAsia="Times New Roman" w:hAnsi="inherit" w:cs="Times New Roman"/>
                  <w:sz w:val="24"/>
                  <w:szCs w:val="24"/>
                  <w:lang w:eastAsia="en-GB"/>
                </w:rPr>
                <w:delText>be equipped with a control system that is insensitive within a dead band around the nominal system frequency of 50,00 Hz,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delText>
              </w:r>
            </w:del>
          </w:p>
        </w:tc>
      </w:tr>
    </w:tbl>
    <w:p w14:paraId="41A6E6BB" w14:textId="5F9A74AB" w:rsidR="008E4E18" w:rsidRPr="008E4E18" w:rsidDel="006030FB" w:rsidRDefault="008E4E18" w:rsidP="00094AA6">
      <w:pPr>
        <w:shd w:val="clear" w:color="auto" w:fill="FFFFFF"/>
        <w:spacing w:after="0" w:line="240" w:lineRule="auto"/>
        <w:rPr>
          <w:del w:id="206"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rsidDel="006030FB" w14:paraId="44327E93" w14:textId="7FFFE1CE" w:rsidTr="008E4E18">
        <w:trPr>
          <w:del w:id="207" w:author="Author"/>
        </w:trPr>
        <w:tc>
          <w:tcPr>
            <w:tcW w:w="0" w:type="auto"/>
            <w:shd w:val="clear" w:color="auto" w:fill="auto"/>
            <w:hideMark/>
          </w:tcPr>
          <w:p w14:paraId="3AEE636F" w14:textId="52DC8E99" w:rsidR="008E4E18" w:rsidRPr="008E4E18" w:rsidDel="006030FB" w:rsidRDefault="008E4E18" w:rsidP="00094AA6">
            <w:pPr>
              <w:spacing w:before="120" w:after="0" w:line="240" w:lineRule="auto"/>
              <w:jc w:val="both"/>
              <w:rPr>
                <w:del w:id="208" w:author="Author"/>
                <w:rFonts w:ascii="inherit" w:eastAsia="Times New Roman" w:hAnsi="inherit" w:cs="Times New Roman"/>
                <w:sz w:val="24"/>
                <w:szCs w:val="24"/>
                <w:lang w:eastAsia="en-GB"/>
              </w:rPr>
            </w:pPr>
            <w:del w:id="209" w:author="Author">
              <w:r w:rsidRPr="008E4E18" w:rsidDel="006030FB">
                <w:rPr>
                  <w:rFonts w:ascii="inherit" w:eastAsia="Times New Roman" w:hAnsi="inherit" w:cs="Times New Roman"/>
                  <w:sz w:val="24"/>
                  <w:szCs w:val="24"/>
                  <w:lang w:eastAsia="en-GB"/>
                </w:rPr>
                <w:delText>(e)</w:delText>
              </w:r>
            </w:del>
          </w:p>
        </w:tc>
        <w:tc>
          <w:tcPr>
            <w:tcW w:w="0" w:type="auto"/>
            <w:shd w:val="clear" w:color="auto" w:fill="auto"/>
            <w:hideMark/>
          </w:tcPr>
          <w:p w14:paraId="66696872" w14:textId="3A9AA88C" w:rsidR="008E4E18" w:rsidRPr="008E4E18" w:rsidDel="006030FB" w:rsidRDefault="008E4E18" w:rsidP="00094AA6">
            <w:pPr>
              <w:spacing w:before="120" w:after="0" w:line="240" w:lineRule="auto"/>
              <w:jc w:val="both"/>
              <w:rPr>
                <w:del w:id="210" w:author="Author"/>
                <w:rFonts w:ascii="inherit" w:eastAsia="Times New Roman" w:hAnsi="inherit" w:cs="Times New Roman"/>
                <w:sz w:val="24"/>
                <w:szCs w:val="24"/>
                <w:lang w:eastAsia="en-GB"/>
              </w:rPr>
            </w:pPr>
            <w:del w:id="211" w:author="Author">
              <w:r w:rsidRPr="008E4E18" w:rsidDel="006030FB">
                <w:rPr>
                  <w:rFonts w:ascii="inherit" w:eastAsia="Times New Roman" w:hAnsi="inherit" w:cs="Times New Roman"/>
                  <w:sz w:val="24"/>
                  <w:szCs w:val="24"/>
                  <w:lang w:eastAsia="en-GB"/>
                </w:rPr>
                <w:delText>be capable of, upon return to frequency within the dead band specified in paragraph 2(d), initiating a random time delay of up to 5 minutes before resuming normal operation.</w:delText>
              </w:r>
            </w:del>
          </w:p>
          <w:p w14:paraId="74D8D66C" w14:textId="0582AC2E" w:rsidR="008E4E18" w:rsidRPr="008E4E18" w:rsidDel="006030FB" w:rsidRDefault="008E4E18" w:rsidP="00094AA6">
            <w:pPr>
              <w:spacing w:before="120" w:after="0" w:line="240" w:lineRule="auto"/>
              <w:jc w:val="both"/>
              <w:rPr>
                <w:del w:id="212" w:author="Author"/>
                <w:rFonts w:ascii="inherit" w:eastAsia="Times New Roman" w:hAnsi="inherit" w:cs="Times New Roman"/>
                <w:sz w:val="24"/>
                <w:szCs w:val="24"/>
                <w:lang w:eastAsia="en-GB"/>
              </w:rPr>
            </w:pPr>
            <w:del w:id="213" w:author="Author">
              <w:r w:rsidRPr="008E4E18" w:rsidDel="006030FB">
                <w:rPr>
                  <w:rFonts w:ascii="inherit" w:eastAsia="Times New Roman" w:hAnsi="inherit" w:cs="Times New Roman"/>
                  <w:sz w:val="24"/>
                  <w:szCs w:val="24"/>
                  <w:lang w:eastAsia="en-GB"/>
                </w:rPr>
                <w:delText>The maximum frequency deviation from nominal value of 50,00 Hz to respond to shall be specified by the relevant TSO in coordination with the TSOs in the synchronous area. For demand units connected at a voltage level below 110 kV, these specifications shall, prior to approval in accordance with Article 6, be subject to consultation with the relevant stakeholders in accordance with Article 9(1).</w:delText>
              </w:r>
            </w:del>
          </w:p>
          <w:p w14:paraId="3DA6D47C" w14:textId="3E19D4A7" w:rsidR="008E4E18" w:rsidRPr="008E4E18" w:rsidDel="006030FB" w:rsidRDefault="008E4E18" w:rsidP="00094AA6">
            <w:pPr>
              <w:spacing w:before="120" w:after="0" w:line="240" w:lineRule="auto"/>
              <w:jc w:val="both"/>
              <w:rPr>
                <w:del w:id="214" w:author="Author"/>
                <w:rFonts w:ascii="inherit" w:eastAsia="Times New Roman" w:hAnsi="inherit" w:cs="Times New Roman"/>
                <w:sz w:val="24"/>
                <w:szCs w:val="24"/>
                <w:lang w:eastAsia="en-GB"/>
              </w:rPr>
            </w:pPr>
            <w:del w:id="215" w:author="Author">
              <w:r w:rsidRPr="008E4E18" w:rsidDel="006030FB">
                <w:rPr>
                  <w:rFonts w:ascii="inherit" w:eastAsia="Times New Roman" w:hAnsi="inherit" w:cs="Times New Roman"/>
                  <w:sz w:val="24"/>
                  <w:szCs w:val="24"/>
                  <w:lang w:eastAsia="en-GB"/>
                </w:rPr>
                <w:delText>The demand shall be increased or decreased for a system frequency above or below the dead band of nominal (50,00 Hz) respectively;</w:delText>
              </w:r>
            </w:del>
          </w:p>
        </w:tc>
      </w:tr>
    </w:tbl>
    <w:p w14:paraId="602EABF6" w14:textId="1686A58F" w:rsidR="008E4E18" w:rsidRPr="008E4E18" w:rsidDel="006030FB" w:rsidRDefault="008E4E18" w:rsidP="00094AA6">
      <w:pPr>
        <w:shd w:val="clear" w:color="auto" w:fill="FFFFFF"/>
        <w:spacing w:after="0" w:line="240" w:lineRule="auto"/>
        <w:rPr>
          <w:del w:id="216"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rsidDel="006030FB" w14:paraId="39A0AC96" w14:textId="235AA21F" w:rsidTr="008E4E18">
        <w:trPr>
          <w:del w:id="217" w:author="Author"/>
        </w:trPr>
        <w:tc>
          <w:tcPr>
            <w:tcW w:w="0" w:type="auto"/>
            <w:shd w:val="clear" w:color="auto" w:fill="auto"/>
            <w:hideMark/>
          </w:tcPr>
          <w:p w14:paraId="7987DF0B" w14:textId="3922BA95" w:rsidR="008E4E18" w:rsidRPr="008E4E18" w:rsidDel="006030FB" w:rsidRDefault="008E4E18" w:rsidP="00094AA6">
            <w:pPr>
              <w:spacing w:before="120" w:after="0" w:line="240" w:lineRule="auto"/>
              <w:jc w:val="both"/>
              <w:rPr>
                <w:del w:id="218" w:author="Author"/>
                <w:rFonts w:ascii="inherit" w:eastAsia="Times New Roman" w:hAnsi="inherit" w:cs="Times New Roman"/>
                <w:sz w:val="24"/>
                <w:szCs w:val="24"/>
                <w:lang w:eastAsia="en-GB"/>
              </w:rPr>
            </w:pPr>
            <w:del w:id="219" w:author="Author">
              <w:r w:rsidRPr="008E4E18" w:rsidDel="006030FB">
                <w:rPr>
                  <w:rFonts w:ascii="inherit" w:eastAsia="Times New Roman" w:hAnsi="inherit" w:cs="Times New Roman"/>
                  <w:sz w:val="24"/>
                  <w:szCs w:val="24"/>
                  <w:lang w:eastAsia="en-GB"/>
                </w:rPr>
                <w:delText>(f)</w:delText>
              </w:r>
            </w:del>
          </w:p>
        </w:tc>
        <w:tc>
          <w:tcPr>
            <w:tcW w:w="0" w:type="auto"/>
            <w:shd w:val="clear" w:color="auto" w:fill="auto"/>
            <w:hideMark/>
          </w:tcPr>
          <w:p w14:paraId="6C84B1AA" w14:textId="73A53121" w:rsidR="008E4E18" w:rsidRPr="008E4E18" w:rsidDel="006030FB" w:rsidRDefault="008E4E18" w:rsidP="00094AA6">
            <w:pPr>
              <w:spacing w:before="120" w:after="0" w:line="240" w:lineRule="auto"/>
              <w:jc w:val="both"/>
              <w:rPr>
                <w:del w:id="220" w:author="Author"/>
                <w:rFonts w:ascii="inherit" w:eastAsia="Times New Roman" w:hAnsi="inherit" w:cs="Times New Roman"/>
                <w:sz w:val="24"/>
                <w:szCs w:val="24"/>
                <w:lang w:eastAsia="en-GB"/>
              </w:rPr>
            </w:pPr>
            <w:del w:id="221" w:author="Author">
              <w:r w:rsidRPr="008E4E18" w:rsidDel="006030FB">
                <w:rPr>
                  <w:rFonts w:ascii="inherit" w:eastAsia="Times New Roman" w:hAnsi="inherit" w:cs="Times New Roman"/>
                  <w:sz w:val="24"/>
                  <w:szCs w:val="24"/>
                  <w:lang w:eastAsia="en-GB"/>
                </w:rPr>
                <w:delText>be equipped with a controller that measures the actual system frequency. Measurements shall be updated at least every 0,2 seconds;</w:delText>
              </w:r>
            </w:del>
          </w:p>
        </w:tc>
      </w:tr>
    </w:tbl>
    <w:p w14:paraId="6409CAA3" w14:textId="670A3EB9" w:rsidR="008E4E18" w:rsidRPr="008E4E18" w:rsidDel="006030FB" w:rsidRDefault="008E4E18" w:rsidP="00094AA6">
      <w:pPr>
        <w:shd w:val="clear" w:color="auto" w:fill="FFFFFF"/>
        <w:spacing w:after="0" w:line="240" w:lineRule="auto"/>
        <w:rPr>
          <w:del w:id="222"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rsidDel="006030FB" w14:paraId="2C87E5DA" w14:textId="00C07D6D" w:rsidTr="008E4E18">
        <w:trPr>
          <w:del w:id="223" w:author="Author"/>
        </w:trPr>
        <w:tc>
          <w:tcPr>
            <w:tcW w:w="0" w:type="auto"/>
            <w:shd w:val="clear" w:color="auto" w:fill="auto"/>
            <w:hideMark/>
          </w:tcPr>
          <w:p w14:paraId="66AFA861" w14:textId="3C511AC6" w:rsidR="008E4E18" w:rsidRPr="008E4E18" w:rsidDel="006030FB" w:rsidRDefault="008E4E18" w:rsidP="00094AA6">
            <w:pPr>
              <w:spacing w:before="120" w:after="0" w:line="240" w:lineRule="auto"/>
              <w:jc w:val="both"/>
              <w:rPr>
                <w:del w:id="224" w:author="Author"/>
                <w:rFonts w:ascii="inherit" w:eastAsia="Times New Roman" w:hAnsi="inherit" w:cs="Times New Roman"/>
                <w:sz w:val="24"/>
                <w:szCs w:val="24"/>
                <w:lang w:eastAsia="en-GB"/>
              </w:rPr>
            </w:pPr>
            <w:del w:id="225" w:author="Author">
              <w:r w:rsidRPr="008E4E18" w:rsidDel="006030FB">
                <w:rPr>
                  <w:rFonts w:ascii="inherit" w:eastAsia="Times New Roman" w:hAnsi="inherit" w:cs="Times New Roman"/>
                  <w:sz w:val="24"/>
                  <w:szCs w:val="24"/>
                  <w:lang w:eastAsia="en-GB"/>
                </w:rPr>
                <w:delText>(g)</w:delText>
              </w:r>
            </w:del>
          </w:p>
        </w:tc>
        <w:tc>
          <w:tcPr>
            <w:tcW w:w="0" w:type="auto"/>
            <w:shd w:val="clear" w:color="auto" w:fill="auto"/>
            <w:hideMark/>
          </w:tcPr>
          <w:p w14:paraId="7BDB70EB" w14:textId="6A34A590" w:rsidR="008E4E18" w:rsidRPr="008E4E18" w:rsidDel="006030FB" w:rsidRDefault="008E4E18" w:rsidP="00094AA6">
            <w:pPr>
              <w:spacing w:before="120" w:after="0" w:line="240" w:lineRule="auto"/>
              <w:jc w:val="both"/>
              <w:rPr>
                <w:del w:id="226" w:author="Author"/>
                <w:rFonts w:ascii="inherit" w:eastAsia="Times New Roman" w:hAnsi="inherit" w:cs="Times New Roman"/>
                <w:sz w:val="24"/>
                <w:szCs w:val="24"/>
                <w:lang w:eastAsia="en-GB"/>
              </w:rPr>
            </w:pPr>
            <w:del w:id="227" w:author="Author">
              <w:r w:rsidRPr="008E4E18" w:rsidDel="006030FB">
                <w:rPr>
                  <w:rFonts w:ascii="inherit" w:eastAsia="Times New Roman" w:hAnsi="inherit" w:cs="Times New Roman"/>
                  <w:sz w:val="24"/>
                  <w:szCs w:val="24"/>
                  <w:lang w:eastAsia="en-GB"/>
                </w:rPr>
                <w:delText>be able to detect a change in system frequency of 0,01 Hz, in order to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delText>
              </w:r>
            </w:del>
          </w:p>
        </w:tc>
      </w:tr>
    </w:tbl>
    <w:p w14:paraId="7489A70C" w14:textId="3B572953" w:rsidR="008E4E18" w:rsidRPr="008E4E18" w:rsidDel="006030FB" w:rsidRDefault="008E4E18" w:rsidP="00094AA6">
      <w:pPr>
        <w:shd w:val="clear" w:color="auto" w:fill="FFFFFF"/>
        <w:spacing w:before="360" w:after="120" w:line="240" w:lineRule="auto"/>
        <w:jc w:val="center"/>
        <w:rPr>
          <w:del w:id="228" w:author="Author"/>
          <w:rFonts w:ascii="inherit" w:eastAsia="Times New Roman" w:hAnsi="inherit" w:cs="Times New Roman"/>
          <w:i/>
          <w:iCs/>
          <w:color w:val="000000"/>
          <w:sz w:val="24"/>
          <w:szCs w:val="24"/>
          <w:lang w:eastAsia="en-GB"/>
        </w:rPr>
      </w:pPr>
      <w:del w:id="229" w:author="Author">
        <w:r w:rsidRPr="008E4E18" w:rsidDel="006030FB">
          <w:rPr>
            <w:rFonts w:ascii="inherit" w:eastAsia="Times New Roman" w:hAnsi="inherit" w:cs="Times New Roman"/>
            <w:i/>
            <w:iCs/>
            <w:color w:val="000000"/>
            <w:sz w:val="24"/>
            <w:szCs w:val="24"/>
            <w:lang w:eastAsia="en-GB"/>
          </w:rPr>
          <w:delText>Article 30</w:delText>
        </w:r>
      </w:del>
    </w:p>
    <w:p w14:paraId="5FDA62CE" w14:textId="3B9C1B91" w:rsidR="008E4E18" w:rsidRPr="008E4E18" w:rsidDel="006030FB" w:rsidRDefault="008E4E18" w:rsidP="00094AA6">
      <w:pPr>
        <w:shd w:val="clear" w:color="auto" w:fill="FFFFFF"/>
        <w:spacing w:before="60" w:after="120" w:line="240" w:lineRule="auto"/>
        <w:jc w:val="center"/>
        <w:rPr>
          <w:del w:id="230" w:author="Author"/>
          <w:rFonts w:ascii="inherit" w:eastAsia="Times New Roman" w:hAnsi="inherit" w:cs="Times New Roman"/>
          <w:b/>
          <w:bCs/>
          <w:color w:val="000000"/>
          <w:sz w:val="24"/>
          <w:szCs w:val="24"/>
          <w:lang w:eastAsia="en-GB"/>
        </w:rPr>
      </w:pPr>
      <w:del w:id="231" w:author="Author">
        <w:r w:rsidRPr="008E4E18" w:rsidDel="006030FB">
          <w:rPr>
            <w:rFonts w:ascii="inherit" w:eastAsia="Times New Roman" w:hAnsi="inherit" w:cs="Times New Roman"/>
            <w:b/>
            <w:bCs/>
            <w:color w:val="000000"/>
            <w:sz w:val="24"/>
            <w:szCs w:val="24"/>
            <w:lang w:eastAsia="en-GB"/>
          </w:rPr>
          <w:delText>Specific provisions for demand units with demand response very fast active power control</w:delText>
        </w:r>
      </w:del>
    </w:p>
    <w:p w14:paraId="580D64F5" w14:textId="11B44FBC" w:rsidR="008E4E18" w:rsidRPr="008E4E18" w:rsidDel="006030FB" w:rsidRDefault="008E4E18" w:rsidP="00094AA6">
      <w:pPr>
        <w:shd w:val="clear" w:color="auto" w:fill="FFFFFF"/>
        <w:spacing w:before="120" w:after="0" w:line="240" w:lineRule="auto"/>
        <w:jc w:val="both"/>
        <w:rPr>
          <w:del w:id="232" w:author="Author"/>
          <w:rFonts w:ascii="inherit" w:eastAsia="Times New Roman" w:hAnsi="inherit" w:cs="Times New Roman"/>
          <w:color w:val="000000"/>
          <w:sz w:val="24"/>
          <w:szCs w:val="24"/>
          <w:lang w:eastAsia="en-GB"/>
        </w:rPr>
      </w:pPr>
      <w:del w:id="233" w:author="Author">
        <w:r w:rsidRPr="008E4E18" w:rsidDel="006030FB">
          <w:rPr>
            <w:rFonts w:ascii="inherit" w:eastAsia="Times New Roman" w:hAnsi="inherit" w:cs="Times New Roman"/>
            <w:color w:val="000000"/>
            <w:sz w:val="24"/>
            <w:szCs w:val="24"/>
            <w:lang w:eastAsia="en-GB"/>
          </w:rPr>
          <w:delText>1.   The relevant TSO in coordination with the relevant system operator may agree with a demand facility owner or a CDSO (including, but not restricted to, through a third party) on a contract for the delivery of demand response very fast active power control.</w:delText>
        </w:r>
      </w:del>
    </w:p>
    <w:p w14:paraId="14E6E8F8" w14:textId="758A8064" w:rsidR="008E4E18" w:rsidRPr="008E4E18" w:rsidDel="006030FB" w:rsidRDefault="008E4E18" w:rsidP="00094AA6">
      <w:pPr>
        <w:shd w:val="clear" w:color="auto" w:fill="FFFFFF"/>
        <w:spacing w:before="120" w:after="0" w:line="240" w:lineRule="auto"/>
        <w:jc w:val="both"/>
        <w:rPr>
          <w:del w:id="234" w:author="Author"/>
          <w:rFonts w:ascii="inherit" w:eastAsia="Times New Roman" w:hAnsi="inherit" w:cs="Times New Roman"/>
          <w:color w:val="000000"/>
          <w:sz w:val="24"/>
          <w:szCs w:val="24"/>
          <w:lang w:eastAsia="en-GB"/>
        </w:rPr>
      </w:pPr>
      <w:del w:id="235" w:author="Author">
        <w:r w:rsidRPr="008E4E18" w:rsidDel="006030FB">
          <w:rPr>
            <w:rFonts w:ascii="inherit" w:eastAsia="Times New Roman" w:hAnsi="inherit" w:cs="Times New Roman"/>
            <w:color w:val="000000"/>
            <w:sz w:val="24"/>
            <w:szCs w:val="24"/>
            <w:lang w:eastAsia="en-GB"/>
          </w:rPr>
          <w:delText>2.   If the agreement referred to in paragraph 1 takes place, the contract referred to in paragraph 1 shall specify:</w:delText>
        </w:r>
      </w:del>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rsidDel="006030FB" w14:paraId="14E5AEF9" w14:textId="47F2062B" w:rsidTr="008E4E18">
        <w:trPr>
          <w:del w:id="236" w:author="Author"/>
        </w:trPr>
        <w:tc>
          <w:tcPr>
            <w:tcW w:w="0" w:type="auto"/>
            <w:shd w:val="clear" w:color="auto" w:fill="auto"/>
            <w:hideMark/>
          </w:tcPr>
          <w:p w14:paraId="79841D06" w14:textId="2670B977" w:rsidR="008E4E18" w:rsidRPr="008E4E18" w:rsidDel="006030FB" w:rsidRDefault="008E4E18" w:rsidP="00094AA6">
            <w:pPr>
              <w:spacing w:before="120" w:after="0" w:line="240" w:lineRule="auto"/>
              <w:jc w:val="both"/>
              <w:rPr>
                <w:del w:id="237" w:author="Author"/>
                <w:rFonts w:ascii="inherit" w:eastAsia="Times New Roman" w:hAnsi="inherit" w:cs="Times New Roman"/>
                <w:sz w:val="24"/>
                <w:szCs w:val="24"/>
                <w:lang w:eastAsia="en-GB"/>
              </w:rPr>
            </w:pPr>
            <w:del w:id="238" w:author="Author">
              <w:r w:rsidRPr="008E4E18" w:rsidDel="006030FB">
                <w:rPr>
                  <w:rFonts w:ascii="inherit" w:eastAsia="Times New Roman" w:hAnsi="inherit" w:cs="Times New Roman"/>
                  <w:sz w:val="24"/>
                  <w:szCs w:val="24"/>
                  <w:lang w:eastAsia="en-GB"/>
                </w:rPr>
                <w:delText>(a)</w:delText>
              </w:r>
            </w:del>
          </w:p>
        </w:tc>
        <w:tc>
          <w:tcPr>
            <w:tcW w:w="0" w:type="auto"/>
            <w:shd w:val="clear" w:color="auto" w:fill="auto"/>
            <w:hideMark/>
          </w:tcPr>
          <w:p w14:paraId="5C5A7274" w14:textId="6E121D11" w:rsidR="008E4E18" w:rsidRPr="008E4E18" w:rsidDel="006030FB" w:rsidRDefault="008E4E18" w:rsidP="00094AA6">
            <w:pPr>
              <w:spacing w:before="120" w:after="0" w:line="240" w:lineRule="auto"/>
              <w:jc w:val="both"/>
              <w:rPr>
                <w:del w:id="239" w:author="Author"/>
                <w:rFonts w:ascii="inherit" w:eastAsia="Times New Roman" w:hAnsi="inherit" w:cs="Times New Roman"/>
                <w:sz w:val="24"/>
                <w:szCs w:val="24"/>
                <w:lang w:eastAsia="en-GB"/>
              </w:rPr>
            </w:pPr>
            <w:del w:id="240" w:author="Author">
              <w:r w:rsidRPr="008E4E18" w:rsidDel="006030FB">
                <w:rPr>
                  <w:rFonts w:ascii="inherit" w:eastAsia="Times New Roman" w:hAnsi="inherit" w:cs="Times New Roman"/>
                  <w:sz w:val="24"/>
                  <w:szCs w:val="24"/>
                  <w:lang w:eastAsia="en-GB"/>
                </w:rPr>
                <w:delText>a change of active power related to a measure such as the rate-of-change-of-frequency for that portion of its demand;</w:delText>
              </w:r>
            </w:del>
          </w:p>
        </w:tc>
      </w:tr>
    </w:tbl>
    <w:p w14:paraId="4A765056" w14:textId="2AE3762A" w:rsidR="008E4E18" w:rsidRPr="008E4E18" w:rsidDel="006030FB" w:rsidRDefault="008E4E18" w:rsidP="00094AA6">
      <w:pPr>
        <w:shd w:val="clear" w:color="auto" w:fill="FFFFFF"/>
        <w:spacing w:after="0" w:line="240" w:lineRule="auto"/>
        <w:rPr>
          <w:del w:id="241"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rsidDel="006030FB" w14:paraId="75DDC1E4" w14:textId="200FD934" w:rsidTr="008E4E18">
        <w:trPr>
          <w:del w:id="242" w:author="Author"/>
        </w:trPr>
        <w:tc>
          <w:tcPr>
            <w:tcW w:w="0" w:type="auto"/>
            <w:shd w:val="clear" w:color="auto" w:fill="auto"/>
            <w:hideMark/>
          </w:tcPr>
          <w:p w14:paraId="37F4D0D4" w14:textId="6C0AD555" w:rsidR="008E4E18" w:rsidRPr="008E4E18" w:rsidDel="006030FB" w:rsidRDefault="008E4E18" w:rsidP="00094AA6">
            <w:pPr>
              <w:spacing w:before="120" w:after="0" w:line="240" w:lineRule="auto"/>
              <w:jc w:val="both"/>
              <w:rPr>
                <w:del w:id="243" w:author="Author"/>
                <w:rFonts w:ascii="inherit" w:eastAsia="Times New Roman" w:hAnsi="inherit" w:cs="Times New Roman"/>
                <w:sz w:val="24"/>
                <w:szCs w:val="24"/>
                <w:lang w:eastAsia="en-GB"/>
              </w:rPr>
            </w:pPr>
            <w:del w:id="244" w:author="Author">
              <w:r w:rsidRPr="008E4E18" w:rsidDel="006030FB">
                <w:rPr>
                  <w:rFonts w:ascii="inherit" w:eastAsia="Times New Roman" w:hAnsi="inherit" w:cs="Times New Roman"/>
                  <w:sz w:val="24"/>
                  <w:szCs w:val="24"/>
                  <w:lang w:eastAsia="en-GB"/>
                </w:rPr>
                <w:delText>(b)</w:delText>
              </w:r>
            </w:del>
          </w:p>
        </w:tc>
        <w:tc>
          <w:tcPr>
            <w:tcW w:w="0" w:type="auto"/>
            <w:shd w:val="clear" w:color="auto" w:fill="auto"/>
            <w:hideMark/>
          </w:tcPr>
          <w:p w14:paraId="45FC29D6" w14:textId="0006CDBF" w:rsidR="008E4E18" w:rsidRPr="008E4E18" w:rsidDel="006030FB" w:rsidRDefault="008E4E18" w:rsidP="00094AA6">
            <w:pPr>
              <w:spacing w:before="120" w:after="0" w:line="240" w:lineRule="auto"/>
              <w:jc w:val="both"/>
              <w:rPr>
                <w:del w:id="245" w:author="Author"/>
                <w:rFonts w:ascii="inherit" w:eastAsia="Times New Roman" w:hAnsi="inherit" w:cs="Times New Roman"/>
                <w:sz w:val="24"/>
                <w:szCs w:val="24"/>
                <w:lang w:eastAsia="en-GB"/>
              </w:rPr>
            </w:pPr>
            <w:del w:id="246" w:author="Author">
              <w:r w:rsidRPr="008E4E18" w:rsidDel="006030FB">
                <w:rPr>
                  <w:rFonts w:ascii="inherit" w:eastAsia="Times New Roman" w:hAnsi="inherit" w:cs="Times New Roman"/>
                  <w:sz w:val="24"/>
                  <w:szCs w:val="24"/>
                  <w:lang w:eastAsia="en-GB"/>
                </w:rPr>
                <w:delText>the operating principle of this control system and the associated performance parameters;</w:delText>
              </w:r>
            </w:del>
          </w:p>
        </w:tc>
      </w:tr>
    </w:tbl>
    <w:p w14:paraId="57644F26" w14:textId="1B0C57F1" w:rsidR="008E4E18" w:rsidRPr="008E4E18" w:rsidDel="006030FB" w:rsidRDefault="008E4E18" w:rsidP="00094AA6">
      <w:pPr>
        <w:shd w:val="clear" w:color="auto" w:fill="FFFFFF"/>
        <w:spacing w:after="0" w:line="240" w:lineRule="auto"/>
        <w:rPr>
          <w:del w:id="247"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rsidDel="006030FB" w14:paraId="37DF7ACD" w14:textId="468550B6" w:rsidTr="008E4E18">
        <w:trPr>
          <w:del w:id="248" w:author="Author"/>
        </w:trPr>
        <w:tc>
          <w:tcPr>
            <w:tcW w:w="0" w:type="auto"/>
            <w:shd w:val="clear" w:color="auto" w:fill="auto"/>
            <w:hideMark/>
          </w:tcPr>
          <w:p w14:paraId="3E3D4071" w14:textId="7E02CB78" w:rsidR="008E4E18" w:rsidRPr="008E4E18" w:rsidDel="006030FB" w:rsidRDefault="008E4E18" w:rsidP="00094AA6">
            <w:pPr>
              <w:spacing w:before="120" w:after="0" w:line="240" w:lineRule="auto"/>
              <w:jc w:val="both"/>
              <w:rPr>
                <w:del w:id="249" w:author="Author"/>
                <w:rFonts w:ascii="inherit" w:eastAsia="Times New Roman" w:hAnsi="inherit" w:cs="Times New Roman"/>
                <w:sz w:val="24"/>
                <w:szCs w:val="24"/>
                <w:lang w:eastAsia="en-GB"/>
              </w:rPr>
            </w:pPr>
            <w:del w:id="250" w:author="Author">
              <w:r w:rsidRPr="008E4E18" w:rsidDel="006030FB">
                <w:rPr>
                  <w:rFonts w:ascii="inherit" w:eastAsia="Times New Roman" w:hAnsi="inherit" w:cs="Times New Roman"/>
                  <w:sz w:val="24"/>
                  <w:szCs w:val="24"/>
                  <w:lang w:eastAsia="en-GB"/>
                </w:rPr>
                <w:lastRenderedPageBreak/>
                <w:delText>(c)</w:delText>
              </w:r>
            </w:del>
          </w:p>
        </w:tc>
        <w:tc>
          <w:tcPr>
            <w:tcW w:w="0" w:type="auto"/>
            <w:shd w:val="clear" w:color="auto" w:fill="auto"/>
            <w:hideMark/>
          </w:tcPr>
          <w:p w14:paraId="4EDE0E82" w14:textId="739C1959" w:rsidR="008E4E18" w:rsidRPr="008E4E18" w:rsidDel="006030FB" w:rsidRDefault="008E4E18" w:rsidP="00094AA6">
            <w:pPr>
              <w:spacing w:before="120" w:after="0" w:line="240" w:lineRule="auto"/>
              <w:jc w:val="both"/>
              <w:rPr>
                <w:del w:id="251" w:author="Author"/>
                <w:rFonts w:ascii="inherit" w:eastAsia="Times New Roman" w:hAnsi="inherit" w:cs="Times New Roman"/>
                <w:sz w:val="24"/>
                <w:szCs w:val="24"/>
                <w:lang w:eastAsia="en-GB"/>
              </w:rPr>
            </w:pPr>
            <w:del w:id="252" w:author="Author">
              <w:r w:rsidRPr="008E4E18" w:rsidDel="006030FB">
                <w:rPr>
                  <w:rFonts w:ascii="inherit" w:eastAsia="Times New Roman" w:hAnsi="inherit" w:cs="Times New Roman"/>
                  <w:sz w:val="24"/>
                  <w:szCs w:val="24"/>
                  <w:lang w:eastAsia="en-GB"/>
                </w:rPr>
                <w:delText>the response time for very fast active power control, which shall not be longer than 2 seconds.</w:delText>
              </w:r>
            </w:del>
          </w:p>
        </w:tc>
      </w:tr>
    </w:tbl>
    <w:p w14:paraId="1376E1B1" w14:textId="6A2B83E1" w:rsidR="008E4E18" w:rsidRPr="008E4E18" w:rsidDel="006030FB" w:rsidRDefault="008E4E18" w:rsidP="00094AA6">
      <w:pPr>
        <w:shd w:val="clear" w:color="auto" w:fill="FFFFFF"/>
        <w:spacing w:before="480" w:after="0" w:line="240" w:lineRule="auto"/>
        <w:jc w:val="center"/>
        <w:rPr>
          <w:del w:id="253" w:author="Author"/>
          <w:rFonts w:ascii="inherit" w:eastAsia="Times New Roman" w:hAnsi="inherit" w:cs="Times New Roman"/>
          <w:b/>
          <w:bCs/>
          <w:color w:val="000000"/>
          <w:sz w:val="24"/>
          <w:szCs w:val="24"/>
          <w:lang w:eastAsia="en-GB"/>
        </w:rPr>
      </w:pPr>
      <w:del w:id="254" w:author="Author">
        <w:r w:rsidRPr="008E4E18" w:rsidDel="006030FB">
          <w:rPr>
            <w:rFonts w:ascii="inherit" w:eastAsia="Times New Roman" w:hAnsi="inherit" w:cs="Times New Roman"/>
            <w:b/>
            <w:bCs/>
            <w:i/>
            <w:iCs/>
            <w:color w:val="000000"/>
            <w:sz w:val="24"/>
            <w:szCs w:val="24"/>
            <w:lang w:eastAsia="en-GB"/>
          </w:rPr>
          <w:delText>CHAPTER 2</w:delText>
        </w:r>
      </w:del>
    </w:p>
    <w:p w14:paraId="52BD0743" w14:textId="1EBC38B2" w:rsidR="008E4E18" w:rsidRPr="008E4E18" w:rsidDel="006030FB" w:rsidRDefault="008E4E18" w:rsidP="00094AA6">
      <w:pPr>
        <w:shd w:val="clear" w:color="auto" w:fill="FFFFFF"/>
        <w:spacing w:before="75" w:after="120" w:line="240" w:lineRule="auto"/>
        <w:jc w:val="center"/>
        <w:rPr>
          <w:del w:id="255" w:author="Author"/>
          <w:rFonts w:ascii="inherit" w:eastAsia="Times New Roman" w:hAnsi="inherit" w:cs="Times New Roman"/>
          <w:b/>
          <w:bCs/>
          <w:color w:val="000000"/>
          <w:sz w:val="24"/>
          <w:szCs w:val="24"/>
          <w:lang w:eastAsia="en-GB"/>
        </w:rPr>
      </w:pPr>
      <w:del w:id="256" w:author="Author">
        <w:r w:rsidRPr="008E4E18" w:rsidDel="006030FB">
          <w:rPr>
            <w:rFonts w:ascii="inherit" w:eastAsia="Times New Roman" w:hAnsi="inherit" w:cs="Times New Roman"/>
            <w:b/>
            <w:bCs/>
            <w:i/>
            <w:iCs/>
            <w:color w:val="000000"/>
            <w:sz w:val="24"/>
            <w:szCs w:val="24"/>
            <w:lang w:eastAsia="en-GB"/>
          </w:rPr>
          <w:delText>Operational notification procedure</w:delText>
        </w:r>
      </w:del>
    </w:p>
    <w:p w14:paraId="38CC6584" w14:textId="34045D9B" w:rsidR="008E4E18" w:rsidRPr="008E4E18" w:rsidDel="006030FB" w:rsidRDefault="008E4E18" w:rsidP="00094AA6">
      <w:pPr>
        <w:shd w:val="clear" w:color="auto" w:fill="FFFFFF"/>
        <w:spacing w:before="360" w:after="120" w:line="240" w:lineRule="auto"/>
        <w:jc w:val="center"/>
        <w:rPr>
          <w:del w:id="257" w:author="Author"/>
          <w:rFonts w:ascii="inherit" w:eastAsia="Times New Roman" w:hAnsi="inherit" w:cs="Times New Roman"/>
          <w:i/>
          <w:iCs/>
          <w:color w:val="000000"/>
          <w:sz w:val="24"/>
          <w:szCs w:val="24"/>
          <w:lang w:eastAsia="en-GB"/>
        </w:rPr>
      </w:pPr>
      <w:del w:id="258" w:author="Author">
        <w:r w:rsidRPr="008E4E18" w:rsidDel="006030FB">
          <w:rPr>
            <w:rFonts w:ascii="inherit" w:eastAsia="Times New Roman" w:hAnsi="inherit" w:cs="Times New Roman"/>
            <w:i/>
            <w:iCs/>
            <w:color w:val="000000"/>
            <w:sz w:val="24"/>
            <w:szCs w:val="24"/>
            <w:lang w:eastAsia="en-GB"/>
          </w:rPr>
          <w:delText>Article 31</w:delText>
        </w:r>
      </w:del>
    </w:p>
    <w:p w14:paraId="145F3A12" w14:textId="4633015B" w:rsidR="008E4E18" w:rsidRPr="008E4E18" w:rsidDel="006030FB" w:rsidRDefault="008E4E18" w:rsidP="00094AA6">
      <w:pPr>
        <w:shd w:val="clear" w:color="auto" w:fill="FFFFFF"/>
        <w:spacing w:before="60" w:after="120" w:line="240" w:lineRule="auto"/>
        <w:jc w:val="center"/>
        <w:rPr>
          <w:del w:id="259" w:author="Author"/>
          <w:rFonts w:ascii="inherit" w:eastAsia="Times New Roman" w:hAnsi="inherit" w:cs="Times New Roman"/>
          <w:b/>
          <w:bCs/>
          <w:color w:val="000000"/>
          <w:sz w:val="24"/>
          <w:szCs w:val="24"/>
          <w:lang w:eastAsia="en-GB"/>
        </w:rPr>
      </w:pPr>
      <w:del w:id="260" w:author="Author">
        <w:r w:rsidRPr="008E4E18" w:rsidDel="006030FB">
          <w:rPr>
            <w:rFonts w:ascii="inherit" w:eastAsia="Times New Roman" w:hAnsi="inherit" w:cs="Times New Roman"/>
            <w:b/>
            <w:bCs/>
            <w:color w:val="000000"/>
            <w:sz w:val="24"/>
            <w:szCs w:val="24"/>
            <w:lang w:eastAsia="en-GB"/>
          </w:rPr>
          <w:delText>General provisions</w:delText>
        </w:r>
      </w:del>
    </w:p>
    <w:p w14:paraId="24437219" w14:textId="41027E75" w:rsidR="008E4E18" w:rsidRPr="008E4E18" w:rsidDel="006030FB" w:rsidRDefault="008E4E18" w:rsidP="00094AA6">
      <w:pPr>
        <w:shd w:val="clear" w:color="auto" w:fill="FFFFFF"/>
        <w:spacing w:before="120" w:after="0" w:line="240" w:lineRule="auto"/>
        <w:jc w:val="both"/>
        <w:rPr>
          <w:del w:id="261" w:author="Author"/>
          <w:rFonts w:ascii="inherit" w:eastAsia="Times New Roman" w:hAnsi="inherit" w:cs="Times New Roman"/>
          <w:color w:val="000000"/>
          <w:sz w:val="24"/>
          <w:szCs w:val="24"/>
          <w:lang w:eastAsia="en-GB"/>
        </w:rPr>
      </w:pPr>
      <w:del w:id="262" w:author="Author">
        <w:r w:rsidRPr="008E4E18" w:rsidDel="006030FB">
          <w:rPr>
            <w:rFonts w:ascii="inherit" w:eastAsia="Times New Roman" w:hAnsi="inherit" w:cs="Times New Roman"/>
            <w:color w:val="000000"/>
            <w:sz w:val="24"/>
            <w:szCs w:val="24"/>
            <w:lang w:eastAsia="en-GB"/>
          </w:rPr>
          <w:delText>1.   The operational notification procedure for demand units used by a demand facility or a closed distribution system to provide demand response to system operators shall be distinguished between:</w:delText>
        </w:r>
      </w:del>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rsidDel="006030FB" w14:paraId="5800F3A9" w14:textId="08BC911F" w:rsidTr="008E4E18">
        <w:trPr>
          <w:del w:id="263" w:author="Author"/>
        </w:trPr>
        <w:tc>
          <w:tcPr>
            <w:tcW w:w="0" w:type="auto"/>
            <w:shd w:val="clear" w:color="auto" w:fill="auto"/>
            <w:hideMark/>
          </w:tcPr>
          <w:p w14:paraId="4A7CED57" w14:textId="587D0E3D" w:rsidR="008E4E18" w:rsidRPr="008E4E18" w:rsidDel="006030FB" w:rsidRDefault="008E4E18" w:rsidP="00094AA6">
            <w:pPr>
              <w:spacing w:before="120" w:after="0" w:line="240" w:lineRule="auto"/>
              <w:jc w:val="both"/>
              <w:rPr>
                <w:del w:id="264" w:author="Author"/>
                <w:rFonts w:ascii="inherit" w:eastAsia="Times New Roman" w:hAnsi="inherit" w:cs="Times New Roman"/>
                <w:sz w:val="24"/>
                <w:szCs w:val="24"/>
                <w:lang w:eastAsia="en-GB"/>
              </w:rPr>
            </w:pPr>
            <w:del w:id="265" w:author="Author">
              <w:r w:rsidRPr="008E4E18" w:rsidDel="006030FB">
                <w:rPr>
                  <w:rFonts w:ascii="inherit" w:eastAsia="Times New Roman" w:hAnsi="inherit" w:cs="Times New Roman"/>
                  <w:sz w:val="24"/>
                  <w:szCs w:val="24"/>
                  <w:lang w:eastAsia="en-GB"/>
                </w:rPr>
                <w:delText>(a)</w:delText>
              </w:r>
            </w:del>
          </w:p>
        </w:tc>
        <w:tc>
          <w:tcPr>
            <w:tcW w:w="0" w:type="auto"/>
            <w:shd w:val="clear" w:color="auto" w:fill="auto"/>
            <w:hideMark/>
          </w:tcPr>
          <w:p w14:paraId="35AA0EA7" w14:textId="77801BEF" w:rsidR="008E4E18" w:rsidRPr="008E4E18" w:rsidDel="006030FB" w:rsidRDefault="008E4E18" w:rsidP="00094AA6">
            <w:pPr>
              <w:spacing w:before="120" w:after="0" w:line="240" w:lineRule="auto"/>
              <w:jc w:val="both"/>
              <w:rPr>
                <w:del w:id="266" w:author="Author"/>
                <w:rFonts w:ascii="inherit" w:eastAsia="Times New Roman" w:hAnsi="inherit" w:cs="Times New Roman"/>
                <w:sz w:val="24"/>
                <w:szCs w:val="24"/>
                <w:lang w:eastAsia="en-GB"/>
              </w:rPr>
            </w:pPr>
            <w:del w:id="267" w:author="Author">
              <w:r w:rsidRPr="008E4E18" w:rsidDel="006030FB">
                <w:rPr>
                  <w:rFonts w:ascii="inherit" w:eastAsia="Times New Roman" w:hAnsi="inherit" w:cs="Times New Roman"/>
                  <w:sz w:val="24"/>
                  <w:szCs w:val="24"/>
                  <w:lang w:eastAsia="en-GB"/>
                </w:rPr>
                <w:delText>demand units within a demand facility or a closed distribution system connected at a voltage level of or below 1 000 V;</w:delText>
              </w:r>
            </w:del>
          </w:p>
        </w:tc>
      </w:tr>
    </w:tbl>
    <w:p w14:paraId="37906FD0" w14:textId="4517F7F3" w:rsidR="008E4E18" w:rsidRPr="008E4E18" w:rsidDel="006030FB" w:rsidRDefault="008E4E18" w:rsidP="00094AA6">
      <w:pPr>
        <w:shd w:val="clear" w:color="auto" w:fill="FFFFFF"/>
        <w:spacing w:after="0" w:line="240" w:lineRule="auto"/>
        <w:rPr>
          <w:del w:id="268"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rsidDel="006030FB" w14:paraId="21ABE4D0" w14:textId="52C5FA31" w:rsidTr="008E4E18">
        <w:trPr>
          <w:del w:id="269" w:author="Author"/>
        </w:trPr>
        <w:tc>
          <w:tcPr>
            <w:tcW w:w="0" w:type="auto"/>
            <w:shd w:val="clear" w:color="auto" w:fill="auto"/>
            <w:hideMark/>
          </w:tcPr>
          <w:p w14:paraId="3B1E5B19" w14:textId="08547B64" w:rsidR="008E4E18" w:rsidRPr="008E4E18" w:rsidDel="006030FB" w:rsidRDefault="008E4E18" w:rsidP="00094AA6">
            <w:pPr>
              <w:spacing w:before="120" w:after="0" w:line="240" w:lineRule="auto"/>
              <w:jc w:val="both"/>
              <w:rPr>
                <w:del w:id="270" w:author="Author"/>
                <w:rFonts w:ascii="inherit" w:eastAsia="Times New Roman" w:hAnsi="inherit" w:cs="Times New Roman"/>
                <w:sz w:val="24"/>
                <w:szCs w:val="24"/>
                <w:lang w:eastAsia="en-GB"/>
              </w:rPr>
            </w:pPr>
            <w:del w:id="271" w:author="Author">
              <w:r w:rsidRPr="008E4E18" w:rsidDel="006030FB">
                <w:rPr>
                  <w:rFonts w:ascii="inherit" w:eastAsia="Times New Roman" w:hAnsi="inherit" w:cs="Times New Roman"/>
                  <w:sz w:val="24"/>
                  <w:szCs w:val="24"/>
                  <w:lang w:eastAsia="en-GB"/>
                </w:rPr>
                <w:delText>(b)</w:delText>
              </w:r>
            </w:del>
          </w:p>
        </w:tc>
        <w:tc>
          <w:tcPr>
            <w:tcW w:w="0" w:type="auto"/>
            <w:shd w:val="clear" w:color="auto" w:fill="auto"/>
            <w:hideMark/>
          </w:tcPr>
          <w:p w14:paraId="1699B470" w14:textId="3DC53D1B" w:rsidR="008E4E18" w:rsidRPr="008E4E18" w:rsidDel="006030FB" w:rsidRDefault="008E4E18" w:rsidP="00094AA6">
            <w:pPr>
              <w:spacing w:before="120" w:after="0" w:line="240" w:lineRule="auto"/>
              <w:jc w:val="both"/>
              <w:rPr>
                <w:del w:id="272" w:author="Author"/>
                <w:rFonts w:ascii="inherit" w:eastAsia="Times New Roman" w:hAnsi="inherit" w:cs="Times New Roman"/>
                <w:sz w:val="24"/>
                <w:szCs w:val="24"/>
                <w:lang w:eastAsia="en-GB"/>
              </w:rPr>
            </w:pPr>
            <w:del w:id="273" w:author="Author">
              <w:r w:rsidRPr="008E4E18" w:rsidDel="006030FB">
                <w:rPr>
                  <w:rFonts w:ascii="inherit" w:eastAsia="Times New Roman" w:hAnsi="inherit" w:cs="Times New Roman"/>
                  <w:sz w:val="24"/>
                  <w:szCs w:val="24"/>
                  <w:lang w:eastAsia="en-GB"/>
                </w:rPr>
                <w:delText>demand units within a demand facility or a closed distribution system connected at a voltage level above 1 000 V.</w:delText>
              </w:r>
            </w:del>
          </w:p>
        </w:tc>
      </w:tr>
    </w:tbl>
    <w:p w14:paraId="5A75B4E9" w14:textId="05EDAD7E" w:rsidR="008E4E18" w:rsidRPr="008E4E18" w:rsidDel="006030FB" w:rsidRDefault="008E4E18" w:rsidP="00094AA6">
      <w:pPr>
        <w:shd w:val="clear" w:color="auto" w:fill="FFFFFF"/>
        <w:spacing w:before="120" w:after="0" w:line="240" w:lineRule="auto"/>
        <w:jc w:val="both"/>
        <w:rPr>
          <w:del w:id="274" w:author="Author"/>
          <w:rFonts w:ascii="inherit" w:eastAsia="Times New Roman" w:hAnsi="inherit" w:cs="Times New Roman"/>
          <w:color w:val="000000"/>
          <w:sz w:val="24"/>
          <w:szCs w:val="24"/>
          <w:lang w:eastAsia="en-GB"/>
        </w:rPr>
      </w:pPr>
      <w:del w:id="275" w:author="Author">
        <w:r w:rsidRPr="008E4E18" w:rsidDel="006030FB">
          <w:rPr>
            <w:rFonts w:ascii="inherit" w:eastAsia="Times New Roman" w:hAnsi="inherit" w:cs="Times New Roman"/>
            <w:color w:val="000000"/>
            <w:sz w:val="24"/>
            <w:szCs w:val="24"/>
            <w:lang w:eastAsia="en-GB"/>
          </w:rPr>
          <w:delTex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delText>
        </w:r>
      </w:del>
    </w:p>
    <w:p w14:paraId="70AA3512" w14:textId="1FFD3305" w:rsidR="008E4E18" w:rsidRPr="008E4E18" w:rsidDel="006030FB" w:rsidRDefault="008E4E18" w:rsidP="00094AA6">
      <w:pPr>
        <w:shd w:val="clear" w:color="auto" w:fill="FFFFFF"/>
        <w:spacing w:before="120" w:after="0" w:line="240" w:lineRule="auto"/>
        <w:jc w:val="both"/>
        <w:rPr>
          <w:del w:id="276" w:author="Author"/>
          <w:rFonts w:ascii="inherit" w:eastAsia="Times New Roman" w:hAnsi="inherit" w:cs="Times New Roman"/>
          <w:color w:val="000000"/>
          <w:sz w:val="24"/>
          <w:szCs w:val="24"/>
          <w:lang w:eastAsia="en-GB"/>
        </w:rPr>
      </w:pPr>
      <w:del w:id="277" w:author="Author">
        <w:r w:rsidRPr="008E4E18" w:rsidDel="006030FB">
          <w:rPr>
            <w:rFonts w:ascii="inherit" w:eastAsia="Times New Roman" w:hAnsi="inherit" w:cs="Times New Roman"/>
            <w:color w:val="000000"/>
            <w:sz w:val="24"/>
            <w:szCs w:val="24"/>
            <w:lang w:eastAsia="en-GB"/>
          </w:rPr>
          <w:delTex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delText>
        </w:r>
      </w:del>
    </w:p>
    <w:p w14:paraId="4CC2D8FE" w14:textId="07C2FDF2" w:rsidR="008E4E18" w:rsidRPr="008E4E18" w:rsidDel="006030FB" w:rsidRDefault="008E4E18" w:rsidP="00094AA6">
      <w:pPr>
        <w:shd w:val="clear" w:color="auto" w:fill="FFFFFF"/>
        <w:spacing w:before="120" w:after="0" w:line="240" w:lineRule="auto"/>
        <w:jc w:val="both"/>
        <w:rPr>
          <w:del w:id="278" w:author="Author"/>
          <w:rFonts w:ascii="inherit" w:eastAsia="Times New Roman" w:hAnsi="inherit" w:cs="Times New Roman"/>
          <w:color w:val="000000"/>
          <w:sz w:val="24"/>
          <w:szCs w:val="24"/>
          <w:lang w:eastAsia="en-GB"/>
        </w:rPr>
      </w:pPr>
      <w:del w:id="279" w:author="Author">
        <w:r w:rsidRPr="008E4E18" w:rsidDel="006030FB">
          <w:rPr>
            <w:rFonts w:ascii="inherit" w:eastAsia="Times New Roman" w:hAnsi="inherit" w:cs="Times New Roman"/>
            <w:color w:val="000000"/>
            <w:sz w:val="24"/>
            <w:szCs w:val="24"/>
            <w:lang w:eastAsia="en-GB"/>
          </w:rPr>
          <w:delText>4.   The relevant system operator shall specify and make publicly available further details concerning the operational notification procedure.</w:delText>
        </w:r>
      </w:del>
    </w:p>
    <w:p w14:paraId="6A0B6003" w14:textId="07E22C6B" w:rsidR="008E4E18" w:rsidRPr="008E4E18" w:rsidDel="006030FB" w:rsidRDefault="008E4E18" w:rsidP="00094AA6">
      <w:pPr>
        <w:shd w:val="clear" w:color="auto" w:fill="FFFFFF"/>
        <w:spacing w:before="360" w:after="120" w:line="240" w:lineRule="auto"/>
        <w:jc w:val="center"/>
        <w:rPr>
          <w:del w:id="280" w:author="Author"/>
          <w:rFonts w:ascii="inherit" w:eastAsia="Times New Roman" w:hAnsi="inherit" w:cs="Times New Roman"/>
          <w:i/>
          <w:iCs/>
          <w:color w:val="000000"/>
          <w:sz w:val="24"/>
          <w:szCs w:val="24"/>
          <w:lang w:eastAsia="en-GB"/>
        </w:rPr>
      </w:pPr>
      <w:del w:id="281" w:author="Author">
        <w:r w:rsidRPr="008E4E18" w:rsidDel="006030FB">
          <w:rPr>
            <w:rFonts w:ascii="inherit" w:eastAsia="Times New Roman" w:hAnsi="inherit" w:cs="Times New Roman"/>
            <w:i/>
            <w:iCs/>
            <w:color w:val="000000"/>
            <w:sz w:val="24"/>
            <w:szCs w:val="24"/>
            <w:lang w:eastAsia="en-GB"/>
          </w:rPr>
          <w:delText>Article 32</w:delText>
        </w:r>
      </w:del>
    </w:p>
    <w:p w14:paraId="516F47D4" w14:textId="3926AD1F" w:rsidR="008E4E18" w:rsidRPr="008E4E18" w:rsidDel="006030FB" w:rsidRDefault="008E4E18" w:rsidP="00094AA6">
      <w:pPr>
        <w:shd w:val="clear" w:color="auto" w:fill="FFFFFF"/>
        <w:spacing w:before="60" w:after="120" w:line="240" w:lineRule="auto"/>
        <w:jc w:val="center"/>
        <w:rPr>
          <w:del w:id="282" w:author="Author"/>
          <w:rFonts w:ascii="inherit" w:eastAsia="Times New Roman" w:hAnsi="inherit" w:cs="Times New Roman"/>
          <w:b/>
          <w:bCs/>
          <w:color w:val="000000"/>
          <w:sz w:val="24"/>
          <w:szCs w:val="24"/>
          <w:lang w:eastAsia="en-GB"/>
        </w:rPr>
      </w:pPr>
      <w:del w:id="283" w:author="Author">
        <w:r w:rsidRPr="008E4E18" w:rsidDel="006030FB">
          <w:rPr>
            <w:rFonts w:ascii="inherit" w:eastAsia="Times New Roman" w:hAnsi="inherit" w:cs="Times New Roman"/>
            <w:b/>
            <w:bCs/>
            <w:color w:val="000000"/>
            <w:sz w:val="24"/>
            <w:szCs w:val="24"/>
            <w:lang w:eastAsia="en-GB"/>
          </w:rPr>
          <w:delText>Procedures for demand units within a demand facility or a closed distribution system connected at a voltage level of or below 1 000 V</w:delText>
        </w:r>
      </w:del>
    </w:p>
    <w:p w14:paraId="352369B5" w14:textId="769F723A" w:rsidR="008E4E18" w:rsidRPr="008E4E18" w:rsidDel="006030FB" w:rsidRDefault="008E4E18" w:rsidP="00094AA6">
      <w:pPr>
        <w:shd w:val="clear" w:color="auto" w:fill="FFFFFF"/>
        <w:spacing w:before="120" w:after="0" w:line="240" w:lineRule="auto"/>
        <w:jc w:val="both"/>
        <w:rPr>
          <w:del w:id="284" w:author="Author"/>
          <w:rFonts w:ascii="inherit" w:eastAsia="Times New Roman" w:hAnsi="inherit" w:cs="Times New Roman"/>
          <w:color w:val="000000"/>
          <w:sz w:val="24"/>
          <w:szCs w:val="24"/>
          <w:lang w:eastAsia="en-GB"/>
        </w:rPr>
      </w:pPr>
      <w:del w:id="285" w:author="Author">
        <w:r w:rsidRPr="008E4E18" w:rsidDel="006030FB">
          <w:rPr>
            <w:rFonts w:ascii="inherit" w:eastAsia="Times New Roman" w:hAnsi="inherit" w:cs="Times New Roman"/>
            <w:color w:val="000000"/>
            <w:sz w:val="24"/>
            <w:szCs w:val="24"/>
            <w:lang w:eastAsia="en-GB"/>
          </w:rPr>
          <w:delText>1.   The operational notification procedure for a demand unit within a demand facility or a closed distribution system connected at a voltage level of or below 1 000 V shall comprise an installation document.</w:delText>
        </w:r>
      </w:del>
    </w:p>
    <w:p w14:paraId="2A9B087E" w14:textId="4439627B" w:rsidR="008E4E18" w:rsidRPr="008E4E18" w:rsidDel="006030FB" w:rsidRDefault="008E4E18" w:rsidP="00094AA6">
      <w:pPr>
        <w:shd w:val="clear" w:color="auto" w:fill="FFFFFF"/>
        <w:spacing w:before="120" w:after="0" w:line="240" w:lineRule="auto"/>
        <w:jc w:val="both"/>
        <w:rPr>
          <w:del w:id="286" w:author="Author"/>
          <w:rFonts w:ascii="inherit" w:eastAsia="Times New Roman" w:hAnsi="inherit" w:cs="Times New Roman"/>
          <w:color w:val="000000"/>
          <w:sz w:val="24"/>
          <w:szCs w:val="24"/>
          <w:lang w:eastAsia="en-GB"/>
        </w:rPr>
      </w:pPr>
      <w:del w:id="287" w:author="Author">
        <w:r w:rsidRPr="008E4E18" w:rsidDel="006030FB">
          <w:rPr>
            <w:rFonts w:ascii="inherit" w:eastAsia="Times New Roman" w:hAnsi="inherit" w:cs="Times New Roman"/>
            <w:color w:val="000000"/>
            <w:sz w:val="24"/>
            <w:szCs w:val="24"/>
            <w:lang w:eastAsia="en-GB"/>
          </w:rPr>
          <w:delText>2.   The installation document template shall be provided by the relevant system operator, and the contents agreed with the relevant TSO, either directly or indirectly through a third party.</w:delText>
        </w:r>
      </w:del>
    </w:p>
    <w:p w14:paraId="18A1850B" w14:textId="15C3638A" w:rsidR="008E4E18" w:rsidRPr="008E4E18" w:rsidDel="006030FB" w:rsidRDefault="008E4E18" w:rsidP="00094AA6">
      <w:pPr>
        <w:shd w:val="clear" w:color="auto" w:fill="FFFFFF"/>
        <w:spacing w:before="120" w:after="0" w:line="240" w:lineRule="auto"/>
        <w:jc w:val="both"/>
        <w:rPr>
          <w:del w:id="288" w:author="Author"/>
          <w:rFonts w:ascii="inherit" w:eastAsia="Times New Roman" w:hAnsi="inherit" w:cs="Times New Roman"/>
          <w:color w:val="000000"/>
          <w:sz w:val="24"/>
          <w:szCs w:val="24"/>
          <w:lang w:eastAsia="en-GB"/>
        </w:rPr>
      </w:pPr>
      <w:del w:id="289" w:author="Author">
        <w:r w:rsidRPr="008E4E18" w:rsidDel="006030FB">
          <w:rPr>
            <w:rFonts w:ascii="inherit" w:eastAsia="Times New Roman" w:hAnsi="inherit" w:cs="Times New Roman"/>
            <w:color w:val="000000"/>
            <w:sz w:val="24"/>
            <w:szCs w:val="24"/>
            <w:lang w:eastAsia="en-GB"/>
          </w:rPr>
          <w:delTex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delText>
        </w:r>
      </w:del>
    </w:p>
    <w:p w14:paraId="0779C47A" w14:textId="1E2A2A59" w:rsidR="008E4E18" w:rsidRPr="008E4E18" w:rsidDel="006030FB" w:rsidRDefault="008E4E18" w:rsidP="00094AA6">
      <w:pPr>
        <w:shd w:val="clear" w:color="auto" w:fill="FFFFFF"/>
        <w:spacing w:before="120" w:after="0" w:line="240" w:lineRule="auto"/>
        <w:jc w:val="both"/>
        <w:rPr>
          <w:del w:id="290" w:author="Author"/>
          <w:rFonts w:ascii="inherit" w:eastAsia="Times New Roman" w:hAnsi="inherit" w:cs="Times New Roman"/>
          <w:color w:val="000000"/>
          <w:sz w:val="24"/>
          <w:szCs w:val="24"/>
          <w:lang w:eastAsia="en-GB"/>
        </w:rPr>
      </w:pPr>
      <w:del w:id="291" w:author="Author">
        <w:r w:rsidRPr="008E4E18" w:rsidDel="006030FB">
          <w:rPr>
            <w:rFonts w:ascii="inherit" w:eastAsia="Times New Roman" w:hAnsi="inherit" w:cs="Times New Roman"/>
            <w:color w:val="000000"/>
            <w:sz w:val="24"/>
            <w:szCs w:val="24"/>
            <w:lang w:eastAsia="en-GB"/>
          </w:rPr>
          <w:lastRenderedPageBreak/>
          <w:delText>4.   For subsequent demand units with demand response, separate installation documents shall be provided.</w:delText>
        </w:r>
      </w:del>
    </w:p>
    <w:p w14:paraId="657328C0" w14:textId="42F16A0F" w:rsidR="008E4E18" w:rsidRPr="008E4E18" w:rsidDel="006030FB" w:rsidRDefault="008E4E18" w:rsidP="00094AA6">
      <w:pPr>
        <w:shd w:val="clear" w:color="auto" w:fill="FFFFFF"/>
        <w:spacing w:before="120" w:after="0" w:line="240" w:lineRule="auto"/>
        <w:jc w:val="both"/>
        <w:rPr>
          <w:del w:id="292" w:author="Author"/>
          <w:rFonts w:ascii="inherit" w:eastAsia="Times New Roman" w:hAnsi="inherit" w:cs="Times New Roman"/>
          <w:color w:val="000000"/>
          <w:sz w:val="24"/>
          <w:szCs w:val="24"/>
          <w:lang w:eastAsia="en-GB"/>
        </w:rPr>
      </w:pPr>
      <w:del w:id="293" w:author="Author">
        <w:r w:rsidRPr="008E4E18" w:rsidDel="006030FB">
          <w:rPr>
            <w:rFonts w:ascii="inherit" w:eastAsia="Times New Roman" w:hAnsi="inherit" w:cs="Times New Roman"/>
            <w:color w:val="000000"/>
            <w:sz w:val="24"/>
            <w:szCs w:val="24"/>
            <w:lang w:eastAsia="en-GB"/>
          </w:rPr>
          <w:delText>5.   The content of the installation document of individual demand units may be aggregated by the relevant system operator or relevant TSO.</w:delText>
        </w:r>
      </w:del>
    </w:p>
    <w:p w14:paraId="0DEF42F1" w14:textId="0C074F5B" w:rsidR="008E4E18" w:rsidRPr="008E4E18" w:rsidDel="006030FB" w:rsidRDefault="008E4E18" w:rsidP="00094AA6">
      <w:pPr>
        <w:shd w:val="clear" w:color="auto" w:fill="FFFFFF"/>
        <w:spacing w:before="120" w:after="0" w:line="240" w:lineRule="auto"/>
        <w:jc w:val="both"/>
        <w:rPr>
          <w:del w:id="294" w:author="Author"/>
          <w:rFonts w:ascii="inherit" w:eastAsia="Times New Roman" w:hAnsi="inherit" w:cs="Times New Roman"/>
          <w:color w:val="000000"/>
          <w:sz w:val="24"/>
          <w:szCs w:val="24"/>
          <w:lang w:eastAsia="en-GB"/>
        </w:rPr>
      </w:pPr>
      <w:del w:id="295" w:author="Author">
        <w:r w:rsidRPr="008E4E18" w:rsidDel="006030FB">
          <w:rPr>
            <w:rFonts w:ascii="inherit" w:eastAsia="Times New Roman" w:hAnsi="inherit" w:cs="Times New Roman"/>
            <w:color w:val="000000"/>
            <w:sz w:val="24"/>
            <w:szCs w:val="24"/>
            <w:lang w:eastAsia="en-GB"/>
          </w:rPr>
          <w:delText>6.   The installation document shall contain the following items:</w:delText>
        </w:r>
      </w:del>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rsidDel="006030FB" w14:paraId="5C0A538F" w14:textId="36E4360E" w:rsidTr="008E4E18">
        <w:trPr>
          <w:del w:id="296" w:author="Author"/>
        </w:trPr>
        <w:tc>
          <w:tcPr>
            <w:tcW w:w="0" w:type="auto"/>
            <w:shd w:val="clear" w:color="auto" w:fill="auto"/>
            <w:hideMark/>
          </w:tcPr>
          <w:p w14:paraId="2EE7CE53" w14:textId="231C6EBD" w:rsidR="008E4E18" w:rsidRPr="008E4E18" w:rsidDel="006030FB" w:rsidRDefault="008E4E18" w:rsidP="00094AA6">
            <w:pPr>
              <w:spacing w:before="120" w:after="0" w:line="240" w:lineRule="auto"/>
              <w:jc w:val="both"/>
              <w:rPr>
                <w:del w:id="297" w:author="Author"/>
                <w:rFonts w:ascii="inherit" w:eastAsia="Times New Roman" w:hAnsi="inherit" w:cs="Times New Roman"/>
                <w:sz w:val="24"/>
                <w:szCs w:val="24"/>
                <w:lang w:eastAsia="en-GB"/>
              </w:rPr>
            </w:pPr>
            <w:del w:id="298" w:author="Author">
              <w:r w:rsidRPr="008E4E18" w:rsidDel="006030FB">
                <w:rPr>
                  <w:rFonts w:ascii="inherit" w:eastAsia="Times New Roman" w:hAnsi="inherit" w:cs="Times New Roman"/>
                  <w:sz w:val="24"/>
                  <w:szCs w:val="24"/>
                  <w:lang w:eastAsia="en-GB"/>
                </w:rPr>
                <w:delText>(a)</w:delText>
              </w:r>
            </w:del>
          </w:p>
        </w:tc>
        <w:tc>
          <w:tcPr>
            <w:tcW w:w="0" w:type="auto"/>
            <w:shd w:val="clear" w:color="auto" w:fill="auto"/>
            <w:hideMark/>
          </w:tcPr>
          <w:p w14:paraId="0DE31787" w14:textId="3367F9BA" w:rsidR="008E4E18" w:rsidRPr="008E4E18" w:rsidDel="006030FB" w:rsidRDefault="008E4E18" w:rsidP="00094AA6">
            <w:pPr>
              <w:spacing w:before="120" w:after="0" w:line="240" w:lineRule="auto"/>
              <w:jc w:val="both"/>
              <w:rPr>
                <w:del w:id="299" w:author="Author"/>
                <w:rFonts w:ascii="inherit" w:eastAsia="Times New Roman" w:hAnsi="inherit" w:cs="Times New Roman"/>
                <w:sz w:val="24"/>
                <w:szCs w:val="24"/>
                <w:lang w:eastAsia="en-GB"/>
              </w:rPr>
            </w:pPr>
            <w:del w:id="300" w:author="Author">
              <w:r w:rsidRPr="008E4E18" w:rsidDel="006030FB">
                <w:rPr>
                  <w:rFonts w:ascii="inherit" w:eastAsia="Times New Roman" w:hAnsi="inherit" w:cs="Times New Roman"/>
                  <w:sz w:val="24"/>
                  <w:szCs w:val="24"/>
                  <w:lang w:eastAsia="en-GB"/>
                </w:rPr>
                <w:delText>the location at which the demand unit with demand response is connected to the network;</w:delText>
              </w:r>
            </w:del>
          </w:p>
        </w:tc>
      </w:tr>
    </w:tbl>
    <w:p w14:paraId="133473A9" w14:textId="6BFA769F" w:rsidR="008E4E18" w:rsidRPr="008E4E18" w:rsidDel="006030FB" w:rsidRDefault="008E4E18" w:rsidP="00094AA6">
      <w:pPr>
        <w:shd w:val="clear" w:color="auto" w:fill="FFFFFF"/>
        <w:spacing w:after="0" w:line="240" w:lineRule="auto"/>
        <w:rPr>
          <w:del w:id="301"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8E4E18" w:rsidDel="006030FB" w14:paraId="4B9F92BA" w14:textId="77CB1CFA" w:rsidTr="008E4E18">
        <w:trPr>
          <w:del w:id="302" w:author="Author"/>
        </w:trPr>
        <w:tc>
          <w:tcPr>
            <w:tcW w:w="0" w:type="auto"/>
            <w:shd w:val="clear" w:color="auto" w:fill="auto"/>
            <w:hideMark/>
          </w:tcPr>
          <w:p w14:paraId="5E45E4A6" w14:textId="29D72069" w:rsidR="008E4E18" w:rsidRPr="008E4E18" w:rsidDel="006030FB" w:rsidRDefault="008E4E18" w:rsidP="00094AA6">
            <w:pPr>
              <w:spacing w:before="120" w:after="0" w:line="240" w:lineRule="auto"/>
              <w:jc w:val="both"/>
              <w:rPr>
                <w:del w:id="303" w:author="Author"/>
                <w:rFonts w:ascii="inherit" w:eastAsia="Times New Roman" w:hAnsi="inherit" w:cs="Times New Roman"/>
                <w:sz w:val="24"/>
                <w:szCs w:val="24"/>
                <w:lang w:eastAsia="en-GB"/>
              </w:rPr>
            </w:pPr>
            <w:del w:id="304" w:author="Author">
              <w:r w:rsidRPr="008E4E18" w:rsidDel="006030FB">
                <w:rPr>
                  <w:rFonts w:ascii="inherit" w:eastAsia="Times New Roman" w:hAnsi="inherit" w:cs="Times New Roman"/>
                  <w:sz w:val="24"/>
                  <w:szCs w:val="24"/>
                  <w:lang w:eastAsia="en-GB"/>
                </w:rPr>
                <w:delText>(b)</w:delText>
              </w:r>
            </w:del>
          </w:p>
        </w:tc>
        <w:tc>
          <w:tcPr>
            <w:tcW w:w="0" w:type="auto"/>
            <w:shd w:val="clear" w:color="auto" w:fill="auto"/>
            <w:hideMark/>
          </w:tcPr>
          <w:p w14:paraId="3A618E5F" w14:textId="476138C1" w:rsidR="008E4E18" w:rsidRPr="008E4E18" w:rsidDel="006030FB" w:rsidRDefault="008E4E18" w:rsidP="00094AA6">
            <w:pPr>
              <w:spacing w:before="120" w:after="0" w:line="240" w:lineRule="auto"/>
              <w:jc w:val="both"/>
              <w:rPr>
                <w:del w:id="305" w:author="Author"/>
                <w:rFonts w:ascii="inherit" w:eastAsia="Times New Roman" w:hAnsi="inherit" w:cs="Times New Roman"/>
                <w:sz w:val="24"/>
                <w:szCs w:val="24"/>
                <w:lang w:eastAsia="en-GB"/>
              </w:rPr>
            </w:pPr>
            <w:del w:id="306" w:author="Author">
              <w:r w:rsidRPr="008E4E18" w:rsidDel="006030FB">
                <w:rPr>
                  <w:rFonts w:ascii="inherit" w:eastAsia="Times New Roman" w:hAnsi="inherit" w:cs="Times New Roman"/>
                  <w:sz w:val="24"/>
                  <w:szCs w:val="24"/>
                  <w:lang w:eastAsia="en-GB"/>
                </w:rPr>
                <w:delText>the maximum capacity of the demand response installation in kW;</w:delText>
              </w:r>
            </w:del>
          </w:p>
        </w:tc>
      </w:tr>
    </w:tbl>
    <w:p w14:paraId="43CCB699" w14:textId="46238CFE" w:rsidR="008E4E18" w:rsidRPr="008E4E18" w:rsidDel="006030FB" w:rsidRDefault="008E4E18" w:rsidP="00094AA6">
      <w:pPr>
        <w:shd w:val="clear" w:color="auto" w:fill="FFFFFF"/>
        <w:spacing w:after="0" w:line="240" w:lineRule="auto"/>
        <w:rPr>
          <w:del w:id="307"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8E4E18" w:rsidDel="006030FB" w14:paraId="696881FA" w14:textId="2D564A70" w:rsidTr="008E4E18">
        <w:trPr>
          <w:del w:id="308" w:author="Author"/>
        </w:trPr>
        <w:tc>
          <w:tcPr>
            <w:tcW w:w="0" w:type="auto"/>
            <w:shd w:val="clear" w:color="auto" w:fill="auto"/>
            <w:hideMark/>
          </w:tcPr>
          <w:p w14:paraId="1F85DAEF" w14:textId="51CA3E9A" w:rsidR="008E4E18" w:rsidRPr="008E4E18" w:rsidDel="006030FB" w:rsidRDefault="008E4E18" w:rsidP="00094AA6">
            <w:pPr>
              <w:spacing w:before="120" w:after="0" w:line="240" w:lineRule="auto"/>
              <w:jc w:val="both"/>
              <w:rPr>
                <w:del w:id="309" w:author="Author"/>
                <w:rFonts w:ascii="inherit" w:eastAsia="Times New Roman" w:hAnsi="inherit" w:cs="Times New Roman"/>
                <w:sz w:val="24"/>
                <w:szCs w:val="24"/>
                <w:lang w:eastAsia="en-GB"/>
              </w:rPr>
            </w:pPr>
            <w:del w:id="310" w:author="Author">
              <w:r w:rsidRPr="008E4E18" w:rsidDel="006030FB">
                <w:rPr>
                  <w:rFonts w:ascii="inherit" w:eastAsia="Times New Roman" w:hAnsi="inherit" w:cs="Times New Roman"/>
                  <w:sz w:val="24"/>
                  <w:szCs w:val="24"/>
                  <w:lang w:eastAsia="en-GB"/>
                </w:rPr>
                <w:delText>(c)</w:delText>
              </w:r>
            </w:del>
          </w:p>
        </w:tc>
        <w:tc>
          <w:tcPr>
            <w:tcW w:w="0" w:type="auto"/>
            <w:shd w:val="clear" w:color="auto" w:fill="auto"/>
            <w:hideMark/>
          </w:tcPr>
          <w:p w14:paraId="6D2CC402" w14:textId="1458CA51" w:rsidR="008E4E18" w:rsidRPr="008E4E18" w:rsidDel="006030FB" w:rsidRDefault="008E4E18" w:rsidP="00094AA6">
            <w:pPr>
              <w:spacing w:before="120" w:after="0" w:line="240" w:lineRule="auto"/>
              <w:jc w:val="both"/>
              <w:rPr>
                <w:del w:id="311" w:author="Author"/>
                <w:rFonts w:ascii="inherit" w:eastAsia="Times New Roman" w:hAnsi="inherit" w:cs="Times New Roman"/>
                <w:sz w:val="24"/>
                <w:szCs w:val="24"/>
                <w:lang w:eastAsia="en-GB"/>
              </w:rPr>
            </w:pPr>
            <w:del w:id="312" w:author="Author">
              <w:r w:rsidRPr="008E4E18" w:rsidDel="006030FB">
                <w:rPr>
                  <w:rFonts w:ascii="inherit" w:eastAsia="Times New Roman" w:hAnsi="inherit" w:cs="Times New Roman"/>
                  <w:sz w:val="24"/>
                  <w:szCs w:val="24"/>
                  <w:lang w:eastAsia="en-GB"/>
                </w:rPr>
                <w:delText>the type of demand response services;</w:delText>
              </w:r>
            </w:del>
          </w:p>
        </w:tc>
      </w:tr>
    </w:tbl>
    <w:p w14:paraId="694F3A65" w14:textId="62726953" w:rsidR="008E4E18" w:rsidRPr="008E4E18" w:rsidDel="006030FB" w:rsidRDefault="008E4E18" w:rsidP="00094AA6">
      <w:pPr>
        <w:shd w:val="clear" w:color="auto" w:fill="FFFFFF"/>
        <w:spacing w:after="0" w:line="240" w:lineRule="auto"/>
        <w:rPr>
          <w:del w:id="313"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rsidDel="006030FB" w14:paraId="7F5D6A5E" w14:textId="4C74EAF2" w:rsidTr="008E4E18">
        <w:trPr>
          <w:del w:id="314" w:author="Author"/>
        </w:trPr>
        <w:tc>
          <w:tcPr>
            <w:tcW w:w="0" w:type="auto"/>
            <w:shd w:val="clear" w:color="auto" w:fill="auto"/>
            <w:hideMark/>
          </w:tcPr>
          <w:p w14:paraId="1F802815" w14:textId="53771F8F" w:rsidR="008E4E18" w:rsidRPr="008E4E18" w:rsidDel="006030FB" w:rsidRDefault="008E4E18" w:rsidP="00094AA6">
            <w:pPr>
              <w:spacing w:before="120" w:after="0" w:line="240" w:lineRule="auto"/>
              <w:jc w:val="both"/>
              <w:rPr>
                <w:del w:id="315" w:author="Author"/>
                <w:rFonts w:ascii="inherit" w:eastAsia="Times New Roman" w:hAnsi="inherit" w:cs="Times New Roman"/>
                <w:sz w:val="24"/>
                <w:szCs w:val="24"/>
                <w:lang w:eastAsia="en-GB"/>
              </w:rPr>
            </w:pPr>
            <w:del w:id="316" w:author="Author">
              <w:r w:rsidRPr="008E4E18" w:rsidDel="006030FB">
                <w:rPr>
                  <w:rFonts w:ascii="inherit" w:eastAsia="Times New Roman" w:hAnsi="inherit" w:cs="Times New Roman"/>
                  <w:sz w:val="24"/>
                  <w:szCs w:val="24"/>
                  <w:lang w:eastAsia="en-GB"/>
                </w:rPr>
                <w:delText>(d)</w:delText>
              </w:r>
            </w:del>
          </w:p>
        </w:tc>
        <w:tc>
          <w:tcPr>
            <w:tcW w:w="0" w:type="auto"/>
            <w:shd w:val="clear" w:color="auto" w:fill="auto"/>
            <w:hideMark/>
          </w:tcPr>
          <w:p w14:paraId="128E7CFB" w14:textId="29736EF8" w:rsidR="008E4E18" w:rsidRPr="008E4E18" w:rsidDel="006030FB" w:rsidRDefault="008E4E18" w:rsidP="00094AA6">
            <w:pPr>
              <w:spacing w:before="120" w:after="0" w:line="240" w:lineRule="auto"/>
              <w:jc w:val="both"/>
              <w:rPr>
                <w:del w:id="317" w:author="Author"/>
                <w:rFonts w:ascii="inherit" w:eastAsia="Times New Roman" w:hAnsi="inherit" w:cs="Times New Roman"/>
                <w:sz w:val="24"/>
                <w:szCs w:val="24"/>
                <w:lang w:eastAsia="en-GB"/>
              </w:rPr>
            </w:pPr>
            <w:del w:id="318" w:author="Author">
              <w:r w:rsidRPr="008E4E18" w:rsidDel="006030FB">
                <w:rPr>
                  <w:rFonts w:ascii="inherit" w:eastAsia="Times New Roman" w:hAnsi="inherit" w:cs="Times New Roman"/>
                  <w:sz w:val="24"/>
                  <w:szCs w:val="24"/>
                  <w:lang w:eastAsia="en-GB"/>
                </w:rPr>
                <w:delText>the demand unit certificate and the equipment certificate as relevant for the demand response service, or if not available, equivalent information;</w:delText>
              </w:r>
            </w:del>
          </w:p>
        </w:tc>
      </w:tr>
    </w:tbl>
    <w:p w14:paraId="3DC69966" w14:textId="3C66315D" w:rsidR="008E4E18" w:rsidRPr="008E4E18" w:rsidDel="006030FB" w:rsidRDefault="008E4E18" w:rsidP="00094AA6">
      <w:pPr>
        <w:shd w:val="clear" w:color="auto" w:fill="FFFFFF"/>
        <w:spacing w:after="0" w:line="240" w:lineRule="auto"/>
        <w:rPr>
          <w:del w:id="319"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rsidDel="006030FB" w14:paraId="18B55217" w14:textId="52EA5664" w:rsidTr="008E4E18">
        <w:trPr>
          <w:del w:id="320" w:author="Author"/>
        </w:trPr>
        <w:tc>
          <w:tcPr>
            <w:tcW w:w="0" w:type="auto"/>
            <w:shd w:val="clear" w:color="auto" w:fill="auto"/>
            <w:hideMark/>
          </w:tcPr>
          <w:p w14:paraId="06F7C4A3" w14:textId="58172CB7" w:rsidR="008E4E18" w:rsidRPr="008E4E18" w:rsidDel="006030FB" w:rsidRDefault="008E4E18" w:rsidP="00094AA6">
            <w:pPr>
              <w:spacing w:before="120" w:after="0" w:line="240" w:lineRule="auto"/>
              <w:jc w:val="both"/>
              <w:rPr>
                <w:del w:id="321" w:author="Author"/>
                <w:rFonts w:ascii="inherit" w:eastAsia="Times New Roman" w:hAnsi="inherit" w:cs="Times New Roman"/>
                <w:sz w:val="24"/>
                <w:szCs w:val="24"/>
                <w:lang w:eastAsia="en-GB"/>
              </w:rPr>
            </w:pPr>
            <w:del w:id="322" w:author="Author">
              <w:r w:rsidRPr="008E4E18" w:rsidDel="006030FB">
                <w:rPr>
                  <w:rFonts w:ascii="inherit" w:eastAsia="Times New Roman" w:hAnsi="inherit" w:cs="Times New Roman"/>
                  <w:sz w:val="24"/>
                  <w:szCs w:val="24"/>
                  <w:lang w:eastAsia="en-GB"/>
                </w:rPr>
                <w:delText>(e)</w:delText>
              </w:r>
            </w:del>
          </w:p>
        </w:tc>
        <w:tc>
          <w:tcPr>
            <w:tcW w:w="0" w:type="auto"/>
            <w:shd w:val="clear" w:color="auto" w:fill="auto"/>
            <w:hideMark/>
          </w:tcPr>
          <w:p w14:paraId="6A3F47E0" w14:textId="534681B1" w:rsidR="008E4E18" w:rsidRPr="008E4E18" w:rsidDel="006030FB" w:rsidRDefault="008E4E18" w:rsidP="00094AA6">
            <w:pPr>
              <w:spacing w:before="120" w:after="0" w:line="240" w:lineRule="auto"/>
              <w:jc w:val="both"/>
              <w:rPr>
                <w:del w:id="323" w:author="Author"/>
                <w:rFonts w:ascii="inherit" w:eastAsia="Times New Roman" w:hAnsi="inherit" w:cs="Times New Roman"/>
                <w:sz w:val="24"/>
                <w:szCs w:val="24"/>
                <w:lang w:eastAsia="en-GB"/>
              </w:rPr>
            </w:pPr>
            <w:del w:id="324" w:author="Author">
              <w:r w:rsidRPr="008E4E18" w:rsidDel="006030FB">
                <w:rPr>
                  <w:rFonts w:ascii="inherit" w:eastAsia="Times New Roman" w:hAnsi="inherit" w:cs="Times New Roman"/>
                  <w:sz w:val="24"/>
                  <w:szCs w:val="24"/>
                  <w:lang w:eastAsia="en-GB"/>
                </w:rPr>
                <w:delText>the contact details of the demand facility owner, the closed distribution system operator or the third party aggregating the demand units from the demand facility or the closed distribution system.</w:delText>
              </w:r>
            </w:del>
          </w:p>
        </w:tc>
      </w:tr>
    </w:tbl>
    <w:p w14:paraId="7F1AFD8A" w14:textId="5B6F874B" w:rsidR="008E4E18" w:rsidRPr="008E4E18" w:rsidDel="006030FB" w:rsidRDefault="008E4E18" w:rsidP="00094AA6">
      <w:pPr>
        <w:shd w:val="clear" w:color="auto" w:fill="FFFFFF"/>
        <w:spacing w:before="360" w:after="120" w:line="240" w:lineRule="auto"/>
        <w:jc w:val="center"/>
        <w:rPr>
          <w:del w:id="325" w:author="Author"/>
          <w:rFonts w:ascii="inherit" w:eastAsia="Times New Roman" w:hAnsi="inherit" w:cs="Times New Roman"/>
          <w:i/>
          <w:iCs/>
          <w:color w:val="000000"/>
          <w:sz w:val="24"/>
          <w:szCs w:val="24"/>
          <w:lang w:eastAsia="en-GB"/>
        </w:rPr>
      </w:pPr>
      <w:del w:id="326" w:author="Author">
        <w:r w:rsidRPr="008E4E18" w:rsidDel="006030FB">
          <w:rPr>
            <w:rFonts w:ascii="inherit" w:eastAsia="Times New Roman" w:hAnsi="inherit" w:cs="Times New Roman"/>
            <w:i/>
            <w:iCs/>
            <w:color w:val="000000"/>
            <w:sz w:val="24"/>
            <w:szCs w:val="24"/>
            <w:lang w:eastAsia="en-GB"/>
          </w:rPr>
          <w:delText>Article 33</w:delText>
        </w:r>
      </w:del>
    </w:p>
    <w:p w14:paraId="497D9862" w14:textId="29A58B1A" w:rsidR="008E4E18" w:rsidRPr="008E4E18" w:rsidDel="006030FB" w:rsidRDefault="008E4E18" w:rsidP="00094AA6">
      <w:pPr>
        <w:shd w:val="clear" w:color="auto" w:fill="FFFFFF"/>
        <w:spacing w:before="60" w:after="120" w:line="240" w:lineRule="auto"/>
        <w:jc w:val="center"/>
        <w:rPr>
          <w:del w:id="327" w:author="Author"/>
          <w:rFonts w:ascii="inherit" w:eastAsia="Times New Roman" w:hAnsi="inherit" w:cs="Times New Roman"/>
          <w:b/>
          <w:bCs/>
          <w:color w:val="000000"/>
          <w:sz w:val="24"/>
          <w:szCs w:val="24"/>
          <w:lang w:eastAsia="en-GB"/>
        </w:rPr>
      </w:pPr>
      <w:del w:id="328" w:author="Author">
        <w:r w:rsidRPr="008E4E18" w:rsidDel="006030FB">
          <w:rPr>
            <w:rFonts w:ascii="inherit" w:eastAsia="Times New Roman" w:hAnsi="inherit" w:cs="Times New Roman"/>
            <w:b/>
            <w:bCs/>
            <w:color w:val="000000"/>
            <w:sz w:val="24"/>
            <w:szCs w:val="24"/>
            <w:lang w:eastAsia="en-GB"/>
          </w:rPr>
          <w:delText>Procedures for demand units within a demand facility or a closed distribution system connected at a voltage level above 1 000 V</w:delText>
        </w:r>
      </w:del>
    </w:p>
    <w:p w14:paraId="724BCE2D" w14:textId="749A2516" w:rsidR="008E4E18" w:rsidRPr="008E4E18" w:rsidDel="006030FB" w:rsidRDefault="008E4E18" w:rsidP="00094AA6">
      <w:pPr>
        <w:shd w:val="clear" w:color="auto" w:fill="FFFFFF"/>
        <w:spacing w:before="120" w:after="0" w:line="240" w:lineRule="auto"/>
        <w:jc w:val="both"/>
        <w:rPr>
          <w:del w:id="329" w:author="Author"/>
          <w:rFonts w:ascii="inherit" w:eastAsia="Times New Roman" w:hAnsi="inherit" w:cs="Times New Roman"/>
          <w:color w:val="000000"/>
          <w:sz w:val="24"/>
          <w:szCs w:val="24"/>
          <w:lang w:eastAsia="en-GB"/>
        </w:rPr>
      </w:pPr>
      <w:del w:id="330" w:author="Author">
        <w:r w:rsidRPr="008E4E18" w:rsidDel="006030FB">
          <w:rPr>
            <w:rFonts w:ascii="inherit" w:eastAsia="Times New Roman" w:hAnsi="inherit" w:cs="Times New Roman"/>
            <w:color w:val="000000"/>
            <w:sz w:val="24"/>
            <w:szCs w:val="24"/>
            <w:lang w:eastAsia="en-GB"/>
          </w:rPr>
          <w:delText>1.   The operational notification procedure for a demand unit within a demand facility or a closed distribution system connected at a voltage level above 1 000 V shall comprise a DRUD. The relevant system operator, in coordination with the relevant TSO, shall specify the content required for the DRUD. The content of the DRUD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Subsequent demand units with demand response shall provide separate DRUDs.</w:delText>
        </w:r>
      </w:del>
    </w:p>
    <w:p w14:paraId="613187BC" w14:textId="512CD280" w:rsidR="008E4E18" w:rsidRPr="008E4E18" w:rsidDel="006030FB" w:rsidRDefault="008E4E18" w:rsidP="00094AA6">
      <w:pPr>
        <w:shd w:val="clear" w:color="auto" w:fill="FFFFFF"/>
        <w:spacing w:before="120" w:after="0" w:line="240" w:lineRule="auto"/>
        <w:jc w:val="both"/>
        <w:rPr>
          <w:del w:id="331" w:author="Author"/>
          <w:rFonts w:ascii="inherit" w:eastAsia="Times New Roman" w:hAnsi="inherit" w:cs="Times New Roman"/>
          <w:color w:val="000000"/>
          <w:sz w:val="24"/>
          <w:szCs w:val="24"/>
          <w:lang w:eastAsia="en-GB"/>
        </w:rPr>
      </w:pPr>
      <w:del w:id="332" w:author="Author">
        <w:r w:rsidRPr="008E4E18" w:rsidDel="006030FB">
          <w:rPr>
            <w:rFonts w:ascii="inherit" w:eastAsia="Times New Roman" w:hAnsi="inherit" w:cs="Times New Roman"/>
            <w:color w:val="000000"/>
            <w:sz w:val="24"/>
            <w:szCs w:val="24"/>
            <w:lang w:eastAsia="en-GB"/>
          </w:rPr>
          <w:delText>2.   Based on the DRUD, the relevant system operator shall issue a FON to the demand facility owner or CDSO.</w:delText>
        </w:r>
      </w:del>
    </w:p>
    <w:p w14:paraId="44312D02" w14:textId="77777777" w:rsidR="008E4E18" w:rsidRPr="008E4E18" w:rsidRDefault="008E4E18">
      <w:pPr>
        <w:shd w:val="clear" w:color="auto" w:fill="FFFFFF"/>
        <w:spacing w:before="480" w:after="0" w:line="240" w:lineRule="auto"/>
        <w:ind w:firstLine="720"/>
        <w:jc w:val="center"/>
        <w:rPr>
          <w:rFonts w:ascii="inherit" w:eastAsia="Times New Roman" w:hAnsi="inherit" w:cs="Times New Roman"/>
          <w:b/>
          <w:bCs/>
          <w:color w:val="000000"/>
          <w:sz w:val="24"/>
          <w:szCs w:val="24"/>
          <w:lang w:eastAsia="en-GB"/>
        </w:rPr>
        <w:pPrChange w:id="333" w:author="Author">
          <w:pPr>
            <w:shd w:val="clear" w:color="auto" w:fill="FFFFFF"/>
            <w:spacing w:before="480" w:after="0" w:line="240" w:lineRule="auto"/>
            <w:jc w:val="center"/>
          </w:pPr>
        </w:pPrChange>
      </w:pPr>
      <w:r w:rsidRPr="008E4E18">
        <w:rPr>
          <w:rFonts w:ascii="inherit" w:eastAsia="Times New Roman" w:hAnsi="inherit" w:cs="Times New Roman"/>
          <w:b/>
          <w:bCs/>
          <w:color w:val="000000"/>
          <w:sz w:val="24"/>
          <w:szCs w:val="24"/>
          <w:lang w:eastAsia="en-GB"/>
        </w:rPr>
        <w:t>TITLE IV</w:t>
      </w:r>
    </w:p>
    <w:p w14:paraId="2D988D4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w:t>
      </w:r>
    </w:p>
    <w:p w14:paraId="5070B7AE"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0F4374B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provisions</w:t>
      </w:r>
    </w:p>
    <w:p w14:paraId="29E1568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34</w:t>
      </w:r>
    </w:p>
    <w:p w14:paraId="44C1BF9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Responsibility of the demand facility owner, the distribution system operator and the closed distribution system operator</w:t>
      </w:r>
    </w:p>
    <w:p w14:paraId="57E05E1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providing demand response services to relevant system operators and relevant TSOs shall ensure that the demand unit complies with the requirements provided for in this Regulation.</w:t>
      </w:r>
    </w:p>
    <w:p w14:paraId="5587A9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t>
      </w:r>
    </w:p>
    <w:p w14:paraId="5085003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Where the requirements are specified by the relevant TSO, or are for the purpose of the operation of the relevant TSO's system, alternative tests or requirements for test result acceptance for these requirements may be agreed with the relevant TSO.</w:t>
      </w:r>
    </w:p>
    <w:p w14:paraId="3C12E06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
    <w:p w14:paraId="3B38D75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Any operational incidents or failures of the transmission-connected demand facility, the transmission-connected distribution facility, the distribution system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
    <w:p w14:paraId="0EAB113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35</w:t>
      </w:r>
    </w:p>
    <w:p w14:paraId="3C5F1B5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Tasks of the relevant system operator</w:t>
      </w:r>
    </w:p>
    <w:p w14:paraId="27A9E5E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compliance of a demand unit used by a demand facility or a closed distribution system to provide demand response services to relevant TSOs, shall be jointly assessed by the relevant TSO and the relevant system operator, and if applicable in coordination with the third party involved in demand aggregation.</w:t>
      </w:r>
    </w:p>
    <w:p w14:paraId="4C9FF7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D147E40" w14:textId="77777777" w:rsidTr="008E4E18">
        <w:tc>
          <w:tcPr>
            <w:tcW w:w="0" w:type="auto"/>
            <w:shd w:val="clear" w:color="auto" w:fill="auto"/>
            <w:hideMark/>
          </w:tcPr>
          <w:p w14:paraId="120B35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75C0095" w14:textId="77777777" w:rsidTr="008E4E18">
        <w:tc>
          <w:tcPr>
            <w:tcW w:w="0" w:type="auto"/>
            <w:shd w:val="clear" w:color="auto" w:fill="auto"/>
            <w:hideMark/>
          </w:tcPr>
          <w:p w14:paraId="4FA158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BDE39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8E4E18" w14:paraId="778DDAF4" w14:textId="77777777" w:rsidTr="008E4E18">
        <w:tc>
          <w:tcPr>
            <w:tcW w:w="0" w:type="auto"/>
            <w:shd w:val="clear" w:color="auto" w:fill="auto"/>
            <w:hideMark/>
          </w:tcPr>
          <w:p w14:paraId="6EFB01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8E4E18" w14:paraId="713040E0" w14:textId="77777777" w:rsidTr="008E4E18">
        <w:tc>
          <w:tcPr>
            <w:tcW w:w="0" w:type="auto"/>
            <w:shd w:val="clear" w:color="auto" w:fill="auto"/>
            <w:hideMark/>
          </w:tcPr>
          <w:p w14:paraId="147F1A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FE475AC" w14:textId="77777777" w:rsidTr="008E4E18">
        <w:tc>
          <w:tcPr>
            <w:tcW w:w="0" w:type="auto"/>
            <w:shd w:val="clear" w:color="auto" w:fill="auto"/>
            <w:hideMark/>
          </w:tcPr>
          <w:p w14:paraId="2248B16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8E4E18" w14:paraId="4A54F367" w14:textId="77777777" w:rsidTr="008E4E18">
        <w:tc>
          <w:tcPr>
            <w:tcW w:w="0" w:type="auto"/>
            <w:shd w:val="clear" w:color="auto" w:fill="auto"/>
            <w:hideMark/>
          </w:tcPr>
          <w:p w14:paraId="0A2294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00647135" w14:textId="77777777" w:rsidTr="008E4E18">
        <w:tc>
          <w:tcPr>
            <w:tcW w:w="0" w:type="auto"/>
            <w:shd w:val="clear" w:color="auto" w:fill="auto"/>
            <w:hideMark/>
          </w:tcPr>
          <w:p w14:paraId="0B32A44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make public the allocation of responsibilities to the demand facility owner, the DSO or the CDSO and to the system operator for compliance testing, simulation and monitoring.</w:t>
      </w:r>
    </w:p>
    <w:p w14:paraId="46FF67F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11, including entering into confidentiality commitments with the assignee.</w:t>
      </w:r>
    </w:p>
    <w:p w14:paraId="4F4474E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7DC830C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Compliance testing</w:t>
      </w:r>
    </w:p>
    <w:p w14:paraId="04042E7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36</w:t>
      </w:r>
    </w:p>
    <w:p w14:paraId="2F78565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Common provisions for compliance testing</w:t>
      </w:r>
    </w:p>
    <w:p w14:paraId="369514C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79B4D68" w14:textId="77777777" w:rsidTr="008E4E18">
        <w:tc>
          <w:tcPr>
            <w:tcW w:w="0" w:type="auto"/>
            <w:shd w:val="clear" w:color="auto" w:fill="auto"/>
            <w:hideMark/>
          </w:tcPr>
          <w:p w14:paraId="2C2F11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4CD009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F5B4949" w14:textId="77777777" w:rsidTr="008E4E18">
        <w:tc>
          <w:tcPr>
            <w:tcW w:w="0" w:type="auto"/>
            <w:shd w:val="clear" w:color="auto" w:fill="auto"/>
            <w:hideMark/>
          </w:tcPr>
          <w:p w14:paraId="231712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 the demand facility owner, the DSO or the CDSO to carry out additional or alternative sets of tests in those cases where the information supplied to the relevant system operator in relation to compliance testing under the provisions of Articles 37 to 41, is not sufficient to demonstrate compliance with the requirements of this Regulation.</w:t>
            </w:r>
          </w:p>
        </w:tc>
      </w:tr>
    </w:tbl>
    <w:p w14:paraId="1C175CF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16EF015"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37</w:t>
      </w:r>
    </w:p>
    <w:p w14:paraId="17FD173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The transmission-connected distribution facilities shall comply with the requirements for disconnection and reconnection referred in Article 19 and shall be subject to the following compliance tests.</w:t>
      </w:r>
    </w:p>
    <w:p w14:paraId="491471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With regard to the low voltage demand disconnection test, the transmission-connected distribution facility's technical capability to operate in a single action with on load tap changer blocking in Article 19(3) shall be demonstrated in accordance with Article 19(2).</w:t>
      </w:r>
    </w:p>
    <w:p w14:paraId="489C618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38</w:t>
      </w:r>
    </w:p>
    <w:p w14:paraId="6309A57E"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shall be demonstrated.</w:t>
      </w:r>
    </w:p>
    <w:p w14:paraId="29F01C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7B792A7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39</w:t>
      </w:r>
    </w:p>
    <w:p w14:paraId="725F78F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The transmission-connected demand facilities shall comply with the requirements for disconnection and reconnection referred to in Article 19 and shall be subject to the following compliance tests.</w:t>
      </w:r>
    </w:p>
    <w:p w14:paraId="57BD539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40</w:t>
      </w:r>
    </w:p>
    <w:p w14:paraId="00A93DE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53D05E4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41</w:t>
      </w:r>
    </w:p>
    <w:p w14:paraId="7BBCDE3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4C44A832" w:rsidR="008E4E18" w:rsidRPr="008E4E18" w:rsidDel="00F13A96" w:rsidRDefault="008E4E18" w:rsidP="004C3E64">
      <w:pPr>
        <w:shd w:val="clear" w:color="auto" w:fill="FFFFFF"/>
        <w:spacing w:before="120" w:after="0" w:line="240" w:lineRule="auto"/>
        <w:jc w:val="both"/>
        <w:rPr>
          <w:del w:id="334" w:author="Author"/>
          <w:rFonts w:ascii="inherit" w:eastAsia="Times New Roman" w:hAnsi="inherit" w:cs="Times New Roman"/>
          <w:color w:val="000000"/>
          <w:sz w:val="24"/>
          <w:szCs w:val="24"/>
          <w:lang w:eastAsia="en-GB"/>
        </w:rPr>
      </w:pPr>
      <w:del w:id="335" w:author="Author">
        <w:r w:rsidRPr="008E4E18" w:rsidDel="00F13A96">
          <w:rPr>
            <w:rFonts w:ascii="inherit" w:eastAsia="Times New Roman" w:hAnsi="inherit" w:cs="Times New Roman"/>
            <w:color w:val="000000"/>
            <w:sz w:val="24"/>
            <w:szCs w:val="24"/>
            <w:lang w:eastAsia="en-GB"/>
          </w:rPr>
          <w:delText>1.   With regard to the demand modification test</w:delText>
        </w:r>
      </w:del>
      <w:r w:rsidRPr="008E4E18">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rsidDel="00F13A96" w14:paraId="1CFAB48C" w14:textId="376BAB97" w:rsidTr="008E4E18">
        <w:trPr>
          <w:del w:id="336" w:author="Author"/>
        </w:trPr>
        <w:tc>
          <w:tcPr>
            <w:tcW w:w="0" w:type="auto"/>
            <w:shd w:val="clear" w:color="auto" w:fill="auto"/>
            <w:hideMark/>
          </w:tcPr>
          <w:p w14:paraId="30A2B33F" w14:textId="5E6E4F2F" w:rsidR="008E4E18" w:rsidRPr="008E4E18" w:rsidDel="00F13A96" w:rsidRDefault="008E4E18" w:rsidP="005B61A7">
            <w:pPr>
              <w:shd w:val="clear" w:color="auto" w:fill="FFFFFF"/>
              <w:spacing w:before="120" w:after="0" w:line="240" w:lineRule="auto"/>
              <w:jc w:val="both"/>
              <w:rPr>
                <w:del w:id="337" w:author="Author"/>
                <w:rFonts w:ascii="inherit" w:eastAsia="Times New Roman" w:hAnsi="inherit" w:cs="Times New Roman"/>
                <w:sz w:val="24"/>
                <w:szCs w:val="24"/>
                <w:lang w:eastAsia="en-GB"/>
              </w:rPr>
              <w:pPrChange w:id="338" w:author="Author">
                <w:pPr>
                  <w:spacing w:before="120" w:after="0" w:line="240" w:lineRule="auto"/>
                  <w:jc w:val="both"/>
                </w:pPr>
              </w:pPrChange>
            </w:pPr>
            <w:del w:id="339" w:author="Author">
              <w:r w:rsidRPr="008E4E18" w:rsidDel="00F13A96">
                <w:rPr>
                  <w:rFonts w:ascii="inherit" w:eastAsia="Times New Roman" w:hAnsi="inherit" w:cs="Times New Roman"/>
                  <w:sz w:val="24"/>
                  <w:szCs w:val="24"/>
                  <w:lang w:eastAsia="en-GB"/>
                </w:rPr>
                <w:delText>(a)</w:delText>
              </w:r>
            </w:del>
          </w:p>
        </w:tc>
        <w:tc>
          <w:tcPr>
            <w:tcW w:w="0" w:type="auto"/>
            <w:shd w:val="clear" w:color="auto" w:fill="auto"/>
            <w:hideMark/>
          </w:tcPr>
          <w:p w14:paraId="6CC35758" w14:textId="3D491306" w:rsidR="008E4E18" w:rsidRPr="008E4E18" w:rsidDel="00F13A96" w:rsidRDefault="008E4E18" w:rsidP="005B61A7">
            <w:pPr>
              <w:shd w:val="clear" w:color="auto" w:fill="FFFFFF"/>
              <w:spacing w:before="120" w:after="0" w:line="240" w:lineRule="auto"/>
              <w:jc w:val="both"/>
              <w:rPr>
                <w:del w:id="340" w:author="Author"/>
                <w:rFonts w:ascii="inherit" w:eastAsia="Times New Roman" w:hAnsi="inherit" w:cs="Times New Roman"/>
                <w:sz w:val="24"/>
                <w:szCs w:val="24"/>
                <w:lang w:eastAsia="en-GB"/>
              </w:rPr>
              <w:pPrChange w:id="341" w:author="Author">
                <w:pPr>
                  <w:spacing w:before="120" w:after="0" w:line="240" w:lineRule="auto"/>
                  <w:jc w:val="both"/>
                </w:pPr>
              </w:pPrChange>
            </w:pPr>
            <w:del w:id="342" w:author="Author">
              <w:r w:rsidRPr="008E4E18" w:rsidDel="00F13A96">
                <w:rPr>
                  <w:rFonts w:ascii="inherit" w:eastAsia="Times New Roman" w:hAnsi="inherit" w:cs="Times New Roman"/>
                  <w:sz w:val="24"/>
                  <w:szCs w:val="24"/>
                  <w:lang w:eastAsia="en-GB"/>
                </w:rPr>
                <w:delText xml:space="preserve">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w:delText>
              </w:r>
              <w:r w:rsidRPr="008E4E18" w:rsidDel="00F13A96">
                <w:rPr>
                  <w:rFonts w:ascii="inherit" w:eastAsia="Times New Roman" w:hAnsi="inherit" w:cs="Times New Roman"/>
                  <w:sz w:val="24"/>
                  <w:szCs w:val="24"/>
                  <w:lang w:eastAsia="en-GB"/>
                </w:rPr>
                <w:lastRenderedPageBreak/>
                <w:delText>relevant system operator or relevant TSO, within the range, duration and time frame previously agreed and established in accordance with Article 28, shall be demonstrated, either individually or collectively as part of demand aggregation through a third party;</w:delText>
              </w:r>
            </w:del>
          </w:p>
        </w:tc>
      </w:tr>
    </w:tbl>
    <w:p w14:paraId="58ED0FC9" w14:textId="38A2949A" w:rsidR="008E4E18" w:rsidRPr="008E4E18" w:rsidDel="00F13A96" w:rsidRDefault="008E4E18" w:rsidP="005B61A7">
      <w:pPr>
        <w:shd w:val="clear" w:color="auto" w:fill="FFFFFF"/>
        <w:spacing w:before="120" w:after="0" w:line="240" w:lineRule="auto"/>
        <w:jc w:val="both"/>
        <w:rPr>
          <w:del w:id="343" w:author="Author"/>
          <w:rFonts w:ascii="Times New Roman" w:eastAsia="Times New Roman" w:hAnsi="Times New Roman" w:cs="Times New Roman"/>
          <w:vanish/>
          <w:color w:val="000000"/>
          <w:sz w:val="24"/>
          <w:szCs w:val="24"/>
          <w:lang w:eastAsia="en-GB"/>
        </w:rPr>
        <w:pPrChange w:id="344"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rsidDel="00F13A96" w14:paraId="7DE12062" w14:textId="508BA020" w:rsidTr="008E4E18">
        <w:trPr>
          <w:del w:id="345" w:author="Author"/>
        </w:trPr>
        <w:tc>
          <w:tcPr>
            <w:tcW w:w="0" w:type="auto"/>
            <w:shd w:val="clear" w:color="auto" w:fill="auto"/>
            <w:hideMark/>
          </w:tcPr>
          <w:p w14:paraId="19838350" w14:textId="34118311" w:rsidR="008E4E18" w:rsidRPr="008E4E18" w:rsidDel="00F13A96" w:rsidRDefault="008E4E18" w:rsidP="005B61A7">
            <w:pPr>
              <w:shd w:val="clear" w:color="auto" w:fill="FFFFFF"/>
              <w:spacing w:before="120" w:after="0" w:line="240" w:lineRule="auto"/>
              <w:jc w:val="both"/>
              <w:rPr>
                <w:del w:id="346" w:author="Author"/>
                <w:rFonts w:ascii="inherit" w:eastAsia="Times New Roman" w:hAnsi="inherit" w:cs="Times New Roman"/>
                <w:sz w:val="24"/>
                <w:szCs w:val="24"/>
                <w:lang w:eastAsia="en-GB"/>
              </w:rPr>
              <w:pPrChange w:id="347" w:author="Author">
                <w:pPr>
                  <w:spacing w:before="120" w:after="0" w:line="240" w:lineRule="auto"/>
                  <w:jc w:val="both"/>
                </w:pPr>
              </w:pPrChange>
            </w:pPr>
            <w:del w:id="348" w:author="Author">
              <w:r w:rsidRPr="008E4E18" w:rsidDel="00F13A96">
                <w:rPr>
                  <w:rFonts w:ascii="inherit" w:eastAsia="Times New Roman" w:hAnsi="inherit" w:cs="Times New Roman"/>
                  <w:sz w:val="24"/>
                  <w:szCs w:val="24"/>
                  <w:lang w:eastAsia="en-GB"/>
                </w:rPr>
                <w:delText>(b)</w:delText>
              </w:r>
            </w:del>
          </w:p>
        </w:tc>
        <w:tc>
          <w:tcPr>
            <w:tcW w:w="0" w:type="auto"/>
            <w:shd w:val="clear" w:color="auto" w:fill="auto"/>
            <w:hideMark/>
          </w:tcPr>
          <w:p w14:paraId="6551601D" w14:textId="22953128" w:rsidR="008E4E18" w:rsidRPr="008E4E18" w:rsidDel="00F13A96" w:rsidRDefault="008E4E18" w:rsidP="005B61A7">
            <w:pPr>
              <w:shd w:val="clear" w:color="auto" w:fill="FFFFFF"/>
              <w:spacing w:before="120" w:after="0" w:line="240" w:lineRule="auto"/>
              <w:jc w:val="both"/>
              <w:rPr>
                <w:del w:id="349" w:author="Author"/>
                <w:rFonts w:ascii="inherit" w:eastAsia="Times New Roman" w:hAnsi="inherit" w:cs="Times New Roman"/>
                <w:sz w:val="24"/>
                <w:szCs w:val="24"/>
                <w:lang w:eastAsia="en-GB"/>
              </w:rPr>
              <w:pPrChange w:id="350" w:author="Author">
                <w:pPr>
                  <w:spacing w:before="120" w:after="0" w:line="240" w:lineRule="auto"/>
                  <w:jc w:val="both"/>
                </w:pPr>
              </w:pPrChange>
            </w:pPr>
            <w:del w:id="351" w:author="Author">
              <w:r w:rsidRPr="008E4E18" w:rsidDel="00F13A96">
                <w:rPr>
                  <w:rFonts w:ascii="inherit" w:eastAsia="Times New Roman" w:hAnsi="inherit" w:cs="Times New Roman"/>
                  <w:sz w:val="24"/>
                  <w:szCs w:val="24"/>
                  <w:lang w:eastAsia="en-GB"/>
                </w:rPr>
                <w:delText>the test shall be carried out either by an instruction or alternatively by simulating the receipt of an instruction from the relevant system operator or relevant TSO and adjusting the power demand of the demand facility or the closed distribution system;</w:delText>
              </w:r>
            </w:del>
          </w:p>
        </w:tc>
      </w:tr>
    </w:tbl>
    <w:p w14:paraId="40A4465D" w14:textId="178AC83D" w:rsidR="008E4E18" w:rsidRPr="008E4E18" w:rsidDel="00F13A96" w:rsidRDefault="008E4E18" w:rsidP="005B61A7">
      <w:pPr>
        <w:shd w:val="clear" w:color="auto" w:fill="FFFFFF"/>
        <w:spacing w:before="120" w:after="0" w:line="240" w:lineRule="auto"/>
        <w:jc w:val="both"/>
        <w:rPr>
          <w:del w:id="352" w:author="Author"/>
          <w:rFonts w:ascii="Times New Roman" w:eastAsia="Times New Roman" w:hAnsi="Times New Roman" w:cs="Times New Roman"/>
          <w:vanish/>
          <w:color w:val="000000"/>
          <w:sz w:val="24"/>
          <w:szCs w:val="24"/>
          <w:lang w:eastAsia="en-GB"/>
        </w:rPr>
        <w:pPrChange w:id="353"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rsidDel="00F13A96" w14:paraId="353CAAF7" w14:textId="6DA3C694" w:rsidTr="008E4E18">
        <w:trPr>
          <w:del w:id="354" w:author="Author"/>
        </w:trPr>
        <w:tc>
          <w:tcPr>
            <w:tcW w:w="0" w:type="auto"/>
            <w:shd w:val="clear" w:color="auto" w:fill="auto"/>
            <w:hideMark/>
          </w:tcPr>
          <w:p w14:paraId="792C33E0" w14:textId="5C88C043" w:rsidR="008E4E18" w:rsidRPr="008E4E18" w:rsidDel="00F13A96" w:rsidRDefault="008E4E18" w:rsidP="005B61A7">
            <w:pPr>
              <w:shd w:val="clear" w:color="auto" w:fill="FFFFFF"/>
              <w:spacing w:before="120" w:after="0" w:line="240" w:lineRule="auto"/>
              <w:jc w:val="both"/>
              <w:rPr>
                <w:del w:id="355" w:author="Author"/>
                <w:rFonts w:ascii="inherit" w:eastAsia="Times New Roman" w:hAnsi="inherit" w:cs="Times New Roman"/>
                <w:sz w:val="24"/>
                <w:szCs w:val="24"/>
                <w:lang w:eastAsia="en-GB"/>
              </w:rPr>
              <w:pPrChange w:id="356" w:author="Author">
                <w:pPr>
                  <w:spacing w:before="120" w:after="0" w:line="240" w:lineRule="auto"/>
                  <w:jc w:val="both"/>
                </w:pPr>
              </w:pPrChange>
            </w:pPr>
            <w:del w:id="357" w:author="Author">
              <w:r w:rsidRPr="008E4E18" w:rsidDel="00F13A96">
                <w:rPr>
                  <w:rFonts w:ascii="inherit" w:eastAsia="Times New Roman" w:hAnsi="inherit" w:cs="Times New Roman"/>
                  <w:sz w:val="24"/>
                  <w:szCs w:val="24"/>
                  <w:lang w:eastAsia="en-GB"/>
                </w:rPr>
                <w:delText>(c)</w:delText>
              </w:r>
            </w:del>
          </w:p>
        </w:tc>
        <w:tc>
          <w:tcPr>
            <w:tcW w:w="0" w:type="auto"/>
            <w:shd w:val="clear" w:color="auto" w:fill="auto"/>
            <w:hideMark/>
          </w:tcPr>
          <w:p w14:paraId="2FCF0D44" w14:textId="7681D3B5" w:rsidR="008E4E18" w:rsidRPr="008E4E18" w:rsidDel="00F13A96" w:rsidRDefault="008E4E18" w:rsidP="005B61A7">
            <w:pPr>
              <w:shd w:val="clear" w:color="auto" w:fill="FFFFFF"/>
              <w:spacing w:before="120" w:after="0" w:line="240" w:lineRule="auto"/>
              <w:jc w:val="both"/>
              <w:rPr>
                <w:del w:id="358" w:author="Author"/>
                <w:rFonts w:ascii="inherit" w:eastAsia="Times New Roman" w:hAnsi="inherit" w:cs="Times New Roman"/>
                <w:sz w:val="24"/>
                <w:szCs w:val="24"/>
                <w:lang w:eastAsia="en-GB"/>
              </w:rPr>
              <w:pPrChange w:id="359" w:author="Author">
                <w:pPr>
                  <w:spacing w:before="120" w:after="0" w:line="240" w:lineRule="auto"/>
                  <w:jc w:val="both"/>
                </w:pPr>
              </w:pPrChange>
            </w:pPr>
            <w:del w:id="360" w:author="Author">
              <w:r w:rsidRPr="008E4E18" w:rsidDel="00F13A96">
                <w:rPr>
                  <w:rFonts w:ascii="inherit" w:eastAsia="Times New Roman" w:hAnsi="inherit" w:cs="Times New Roman"/>
                  <w:sz w:val="24"/>
                  <w:szCs w:val="24"/>
                  <w:lang w:eastAsia="en-GB"/>
                </w:rPr>
                <w:delText>the test shall be deemed passed, provided that the conditions specified by the relevant system operator or relevant TSO pursuant to Article 28(2)(d)(f)(g)(h)(k) and (l) are fulfilled;</w:delText>
              </w:r>
            </w:del>
          </w:p>
        </w:tc>
      </w:tr>
    </w:tbl>
    <w:p w14:paraId="7377A796" w14:textId="3F061779" w:rsidR="008E4E18" w:rsidRPr="008E4E18" w:rsidDel="00F13A96" w:rsidRDefault="008E4E18" w:rsidP="005B61A7">
      <w:pPr>
        <w:shd w:val="clear" w:color="auto" w:fill="FFFFFF"/>
        <w:spacing w:before="120" w:after="0" w:line="240" w:lineRule="auto"/>
        <w:jc w:val="both"/>
        <w:rPr>
          <w:del w:id="361" w:author="Author"/>
          <w:rFonts w:ascii="Times New Roman" w:eastAsia="Times New Roman" w:hAnsi="Times New Roman" w:cs="Times New Roman"/>
          <w:vanish/>
          <w:color w:val="000000"/>
          <w:sz w:val="24"/>
          <w:szCs w:val="24"/>
          <w:lang w:eastAsia="en-GB"/>
        </w:rPr>
        <w:pPrChange w:id="362"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rsidDel="00F13A96" w14:paraId="4A6BCF05" w14:textId="61867D1A" w:rsidTr="008E4E18">
        <w:trPr>
          <w:del w:id="363" w:author="Author"/>
        </w:trPr>
        <w:tc>
          <w:tcPr>
            <w:tcW w:w="0" w:type="auto"/>
            <w:shd w:val="clear" w:color="auto" w:fill="auto"/>
            <w:hideMark/>
          </w:tcPr>
          <w:p w14:paraId="506507DF" w14:textId="31D0A906" w:rsidR="008E4E18" w:rsidRPr="008E4E18" w:rsidDel="00F13A96" w:rsidRDefault="008E4E18" w:rsidP="005B61A7">
            <w:pPr>
              <w:shd w:val="clear" w:color="auto" w:fill="FFFFFF"/>
              <w:spacing w:before="120" w:after="0" w:line="240" w:lineRule="auto"/>
              <w:jc w:val="both"/>
              <w:rPr>
                <w:del w:id="364" w:author="Author"/>
                <w:rFonts w:ascii="inherit" w:eastAsia="Times New Roman" w:hAnsi="inherit" w:cs="Times New Roman"/>
                <w:sz w:val="24"/>
                <w:szCs w:val="24"/>
                <w:lang w:eastAsia="en-GB"/>
              </w:rPr>
              <w:pPrChange w:id="365" w:author="Author">
                <w:pPr>
                  <w:spacing w:before="120" w:after="0" w:line="240" w:lineRule="auto"/>
                  <w:jc w:val="both"/>
                </w:pPr>
              </w:pPrChange>
            </w:pPr>
            <w:del w:id="366" w:author="Author">
              <w:r w:rsidRPr="008E4E18" w:rsidDel="00F13A96">
                <w:rPr>
                  <w:rFonts w:ascii="inherit" w:eastAsia="Times New Roman" w:hAnsi="inherit" w:cs="Times New Roman"/>
                  <w:sz w:val="24"/>
                  <w:szCs w:val="24"/>
                  <w:lang w:eastAsia="en-GB"/>
                </w:rPr>
                <w:delText>(d)</w:delText>
              </w:r>
            </w:del>
          </w:p>
        </w:tc>
        <w:tc>
          <w:tcPr>
            <w:tcW w:w="0" w:type="auto"/>
            <w:shd w:val="clear" w:color="auto" w:fill="auto"/>
            <w:hideMark/>
          </w:tcPr>
          <w:p w14:paraId="4EEBE2E2" w14:textId="3BC72295" w:rsidR="008E4E18" w:rsidRPr="008E4E18" w:rsidDel="00F13A96" w:rsidRDefault="008E4E18" w:rsidP="005B61A7">
            <w:pPr>
              <w:shd w:val="clear" w:color="auto" w:fill="FFFFFF"/>
              <w:spacing w:before="120" w:after="0" w:line="240" w:lineRule="auto"/>
              <w:jc w:val="both"/>
              <w:rPr>
                <w:del w:id="367" w:author="Author"/>
                <w:rFonts w:ascii="inherit" w:eastAsia="Times New Roman" w:hAnsi="inherit" w:cs="Times New Roman"/>
                <w:sz w:val="24"/>
                <w:szCs w:val="24"/>
                <w:lang w:eastAsia="en-GB"/>
              </w:rPr>
              <w:pPrChange w:id="368" w:author="Author">
                <w:pPr>
                  <w:spacing w:before="120" w:after="0" w:line="240" w:lineRule="auto"/>
                  <w:jc w:val="both"/>
                </w:pPr>
              </w:pPrChange>
            </w:pPr>
            <w:del w:id="369" w:author="Author">
              <w:r w:rsidRPr="008E4E18" w:rsidDel="00F13A96">
                <w:rPr>
                  <w:rFonts w:ascii="inherit" w:eastAsia="Times New Roman" w:hAnsi="inherit" w:cs="Times New Roman"/>
                  <w:sz w:val="24"/>
                  <w:szCs w:val="24"/>
                  <w:lang w:eastAsia="en-GB"/>
                </w:rPr>
                <w:delText>an equipment certificate may be used instead of part of the tests provided for in paragraph 1(b), on the condition that it is provided to the relevant system operator or relevant TSO.</w:delText>
              </w:r>
            </w:del>
          </w:p>
        </w:tc>
      </w:tr>
    </w:tbl>
    <w:p w14:paraId="24F1C145" w14:textId="15785641" w:rsidR="008E4E18" w:rsidRPr="008E4E18" w:rsidDel="004A0B85" w:rsidRDefault="008E4E18" w:rsidP="00F13A96">
      <w:pPr>
        <w:shd w:val="clear" w:color="auto" w:fill="FFFFFF"/>
        <w:spacing w:before="120" w:after="0" w:line="240" w:lineRule="auto"/>
        <w:jc w:val="both"/>
        <w:rPr>
          <w:del w:id="370" w:author="Author"/>
          <w:rFonts w:ascii="inherit" w:eastAsia="Times New Roman" w:hAnsi="inherit" w:cs="Times New Roman"/>
          <w:color w:val="000000"/>
          <w:sz w:val="24"/>
          <w:szCs w:val="24"/>
          <w:lang w:eastAsia="en-GB"/>
        </w:rPr>
      </w:pPr>
      <w:del w:id="371" w:author="Author">
        <w:r w:rsidRPr="008E4E18" w:rsidDel="004A0B85">
          <w:rPr>
            <w:rFonts w:ascii="inherit" w:eastAsia="Times New Roman" w:hAnsi="inherit" w:cs="Times New Roman"/>
            <w:color w:val="000000"/>
            <w:sz w:val="24"/>
            <w:szCs w:val="24"/>
            <w:lang w:eastAsia="en-GB"/>
          </w:rPr>
          <w:delText>2.   With regard to the disconnection or reconnection of static compensation facilities test:</w:delText>
        </w:r>
      </w:del>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rsidDel="004A0B85" w14:paraId="0FF1DC10" w14:textId="5252449B" w:rsidTr="008E4E18">
        <w:trPr>
          <w:del w:id="372" w:author="Author"/>
        </w:trPr>
        <w:tc>
          <w:tcPr>
            <w:tcW w:w="0" w:type="auto"/>
            <w:shd w:val="clear" w:color="auto" w:fill="auto"/>
            <w:hideMark/>
          </w:tcPr>
          <w:p w14:paraId="69902E5C" w14:textId="2829E6A9" w:rsidR="008E4E18" w:rsidRPr="008E4E18" w:rsidDel="004A0B85" w:rsidRDefault="008E4E18" w:rsidP="008E4E18">
            <w:pPr>
              <w:spacing w:before="120" w:after="0" w:line="240" w:lineRule="auto"/>
              <w:jc w:val="both"/>
              <w:rPr>
                <w:del w:id="373" w:author="Author"/>
                <w:rFonts w:ascii="inherit" w:eastAsia="Times New Roman" w:hAnsi="inherit" w:cs="Times New Roman"/>
                <w:sz w:val="24"/>
                <w:szCs w:val="24"/>
                <w:lang w:eastAsia="en-GB"/>
              </w:rPr>
            </w:pPr>
            <w:del w:id="374" w:author="Author">
              <w:r w:rsidRPr="008E4E18" w:rsidDel="004A0B85">
                <w:rPr>
                  <w:rFonts w:ascii="inherit" w:eastAsia="Times New Roman" w:hAnsi="inherit" w:cs="Times New Roman"/>
                  <w:sz w:val="24"/>
                  <w:szCs w:val="24"/>
                  <w:lang w:eastAsia="en-GB"/>
                </w:rPr>
                <w:delText>(a)</w:delText>
              </w:r>
            </w:del>
          </w:p>
        </w:tc>
        <w:tc>
          <w:tcPr>
            <w:tcW w:w="0" w:type="auto"/>
            <w:shd w:val="clear" w:color="auto" w:fill="auto"/>
            <w:hideMark/>
          </w:tcPr>
          <w:p w14:paraId="5B4F6566" w14:textId="57938B42" w:rsidR="008E4E18" w:rsidRPr="008E4E18" w:rsidDel="004A0B85" w:rsidRDefault="008E4E18" w:rsidP="008E4E18">
            <w:pPr>
              <w:spacing w:before="120" w:after="0" w:line="240" w:lineRule="auto"/>
              <w:jc w:val="both"/>
              <w:rPr>
                <w:del w:id="375" w:author="Author"/>
                <w:rFonts w:ascii="inherit" w:eastAsia="Times New Roman" w:hAnsi="inherit" w:cs="Times New Roman"/>
                <w:sz w:val="24"/>
                <w:szCs w:val="24"/>
                <w:lang w:eastAsia="en-GB"/>
              </w:rPr>
            </w:pPr>
            <w:del w:id="376" w:author="Author">
              <w:r w:rsidRPr="008E4E18" w:rsidDel="004A0B85">
                <w:rPr>
                  <w:rFonts w:ascii="inherit" w:eastAsia="Times New Roman" w:hAnsi="inherit" w:cs="Times New Roman"/>
                  <w:sz w:val="24"/>
                  <w:szCs w:val="24"/>
                  <w:lang w:eastAsia="en-GB"/>
                </w:rPr>
                <w:delText>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facility when receiving an instruction from the relevant system operator or relevant TSO, in the time frame expected in accordance with Article 28, shall be demonstrated, either individually or collectively as part of demand aggregation through a third party;</w:delText>
              </w:r>
            </w:del>
          </w:p>
        </w:tc>
      </w:tr>
    </w:tbl>
    <w:p w14:paraId="4C941BC4" w14:textId="391EE226" w:rsidR="008E4E18" w:rsidRPr="008E4E18" w:rsidDel="004A0B85" w:rsidRDefault="008E4E18" w:rsidP="008E4E18">
      <w:pPr>
        <w:shd w:val="clear" w:color="auto" w:fill="FFFFFF"/>
        <w:spacing w:after="0" w:line="240" w:lineRule="auto"/>
        <w:rPr>
          <w:del w:id="377"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rsidDel="004A0B85" w14:paraId="2A9F22E1" w14:textId="49985372" w:rsidTr="008E4E18">
        <w:trPr>
          <w:del w:id="378" w:author="Author"/>
        </w:trPr>
        <w:tc>
          <w:tcPr>
            <w:tcW w:w="0" w:type="auto"/>
            <w:shd w:val="clear" w:color="auto" w:fill="auto"/>
            <w:hideMark/>
          </w:tcPr>
          <w:p w14:paraId="68FA12C1" w14:textId="748F48C4" w:rsidR="008E4E18" w:rsidRPr="008E4E18" w:rsidDel="004A0B85" w:rsidRDefault="008E4E18" w:rsidP="008E4E18">
            <w:pPr>
              <w:spacing w:before="120" w:after="0" w:line="240" w:lineRule="auto"/>
              <w:jc w:val="both"/>
              <w:rPr>
                <w:del w:id="379" w:author="Author"/>
                <w:rFonts w:ascii="inherit" w:eastAsia="Times New Roman" w:hAnsi="inherit" w:cs="Times New Roman"/>
                <w:sz w:val="24"/>
                <w:szCs w:val="24"/>
                <w:lang w:eastAsia="en-GB"/>
              </w:rPr>
            </w:pPr>
            <w:del w:id="380" w:author="Author">
              <w:r w:rsidRPr="008E4E18" w:rsidDel="004A0B85">
                <w:rPr>
                  <w:rFonts w:ascii="inherit" w:eastAsia="Times New Roman" w:hAnsi="inherit" w:cs="Times New Roman"/>
                  <w:sz w:val="24"/>
                  <w:szCs w:val="24"/>
                  <w:lang w:eastAsia="en-GB"/>
                </w:rPr>
                <w:delText>(b)</w:delText>
              </w:r>
            </w:del>
          </w:p>
        </w:tc>
        <w:tc>
          <w:tcPr>
            <w:tcW w:w="0" w:type="auto"/>
            <w:shd w:val="clear" w:color="auto" w:fill="auto"/>
            <w:hideMark/>
          </w:tcPr>
          <w:p w14:paraId="5CAE6D2C" w14:textId="2C4AB897" w:rsidR="008E4E18" w:rsidRPr="008E4E18" w:rsidDel="004A0B85" w:rsidRDefault="008E4E18" w:rsidP="008E4E18">
            <w:pPr>
              <w:spacing w:before="120" w:after="0" w:line="240" w:lineRule="auto"/>
              <w:jc w:val="both"/>
              <w:rPr>
                <w:del w:id="381" w:author="Author"/>
                <w:rFonts w:ascii="inherit" w:eastAsia="Times New Roman" w:hAnsi="inherit" w:cs="Times New Roman"/>
                <w:sz w:val="24"/>
                <w:szCs w:val="24"/>
                <w:lang w:eastAsia="en-GB"/>
              </w:rPr>
            </w:pPr>
            <w:del w:id="382" w:author="Author">
              <w:r w:rsidRPr="008E4E18" w:rsidDel="004A0B85">
                <w:rPr>
                  <w:rFonts w:ascii="inherit" w:eastAsia="Times New Roman" w:hAnsi="inherit" w:cs="Times New Roman"/>
                  <w:sz w:val="24"/>
                  <w:szCs w:val="24"/>
                  <w:lang w:eastAsia="en-GB"/>
                </w:rPr>
                <w:delTex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delText>
              </w:r>
            </w:del>
          </w:p>
        </w:tc>
      </w:tr>
    </w:tbl>
    <w:p w14:paraId="3609C8D0" w14:textId="73C6070A" w:rsidR="008E4E18" w:rsidRPr="008E4E18" w:rsidDel="004A0B85" w:rsidRDefault="008E4E18" w:rsidP="008E4E18">
      <w:pPr>
        <w:shd w:val="clear" w:color="auto" w:fill="FFFFFF"/>
        <w:spacing w:after="0" w:line="240" w:lineRule="auto"/>
        <w:rPr>
          <w:del w:id="383"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rsidDel="004A0B85" w14:paraId="45151768" w14:textId="35317C9C" w:rsidTr="008E4E18">
        <w:trPr>
          <w:del w:id="384" w:author="Author"/>
        </w:trPr>
        <w:tc>
          <w:tcPr>
            <w:tcW w:w="0" w:type="auto"/>
            <w:shd w:val="clear" w:color="auto" w:fill="auto"/>
            <w:hideMark/>
          </w:tcPr>
          <w:p w14:paraId="30699A72" w14:textId="68730B2D" w:rsidR="008E4E18" w:rsidRPr="008E4E18" w:rsidDel="004A0B85" w:rsidRDefault="008E4E18" w:rsidP="008E4E18">
            <w:pPr>
              <w:spacing w:before="120" w:after="0" w:line="240" w:lineRule="auto"/>
              <w:jc w:val="both"/>
              <w:rPr>
                <w:del w:id="385" w:author="Author"/>
                <w:rFonts w:ascii="inherit" w:eastAsia="Times New Roman" w:hAnsi="inherit" w:cs="Times New Roman"/>
                <w:sz w:val="24"/>
                <w:szCs w:val="24"/>
                <w:lang w:eastAsia="en-GB"/>
              </w:rPr>
            </w:pPr>
            <w:del w:id="386" w:author="Author">
              <w:r w:rsidRPr="008E4E18" w:rsidDel="004A0B85">
                <w:rPr>
                  <w:rFonts w:ascii="inherit" w:eastAsia="Times New Roman" w:hAnsi="inherit" w:cs="Times New Roman"/>
                  <w:sz w:val="24"/>
                  <w:szCs w:val="24"/>
                  <w:lang w:eastAsia="en-GB"/>
                </w:rPr>
                <w:delText>(c)</w:delText>
              </w:r>
            </w:del>
          </w:p>
        </w:tc>
        <w:tc>
          <w:tcPr>
            <w:tcW w:w="0" w:type="auto"/>
            <w:shd w:val="clear" w:color="auto" w:fill="auto"/>
            <w:hideMark/>
          </w:tcPr>
          <w:p w14:paraId="5E56DACF" w14:textId="3F798D60" w:rsidR="008E4E18" w:rsidRPr="008E4E18" w:rsidDel="004A0B85" w:rsidRDefault="008E4E18" w:rsidP="008E4E18">
            <w:pPr>
              <w:spacing w:before="120" w:after="0" w:line="240" w:lineRule="auto"/>
              <w:jc w:val="both"/>
              <w:rPr>
                <w:del w:id="387" w:author="Author"/>
                <w:rFonts w:ascii="inherit" w:eastAsia="Times New Roman" w:hAnsi="inherit" w:cs="Times New Roman"/>
                <w:sz w:val="24"/>
                <w:szCs w:val="24"/>
                <w:lang w:eastAsia="en-GB"/>
              </w:rPr>
            </w:pPr>
            <w:del w:id="388" w:author="Author">
              <w:r w:rsidRPr="008E4E18" w:rsidDel="004A0B85">
                <w:rPr>
                  <w:rFonts w:ascii="inherit" w:eastAsia="Times New Roman" w:hAnsi="inherit" w:cs="Times New Roman"/>
                  <w:sz w:val="24"/>
                  <w:szCs w:val="24"/>
                  <w:lang w:eastAsia="en-GB"/>
                </w:rPr>
                <w:delText>the test shall be deemed passed, provided that the conditions specified by the relevant system operator or relevant TSO pursuant to Article 28(2)(d)(f)(g)(h)(k) and (l) are fulfilled.</w:delText>
              </w:r>
            </w:del>
          </w:p>
        </w:tc>
      </w:tr>
    </w:tbl>
    <w:p w14:paraId="552FD35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CHAPTER 3</w:t>
      </w:r>
    </w:p>
    <w:p w14:paraId="26CA786F"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Compliance simulation</w:t>
      </w:r>
    </w:p>
    <w:p w14:paraId="407B020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42</w:t>
      </w:r>
    </w:p>
    <w:p w14:paraId="4A09C03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8E4E18" w14:paraId="6CFB4EBF" w14:textId="77777777" w:rsidTr="008E4E18">
        <w:tc>
          <w:tcPr>
            <w:tcW w:w="0" w:type="auto"/>
            <w:shd w:val="clear" w:color="auto" w:fill="auto"/>
            <w:hideMark/>
          </w:tcPr>
          <w:p w14:paraId="102113D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new connection to the transmission system is required;</w:t>
            </w:r>
          </w:p>
        </w:tc>
      </w:tr>
    </w:tbl>
    <w:p w14:paraId="0008F3D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9D1D8AD" w14:textId="77777777" w:rsidTr="008E4E18">
        <w:tc>
          <w:tcPr>
            <w:tcW w:w="0" w:type="auto"/>
            <w:shd w:val="clear" w:color="auto" w:fill="auto"/>
            <w:hideMark/>
          </w:tcPr>
          <w:p w14:paraId="728056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408357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8E4E18" w14:paraId="1E282E9C" w14:textId="77777777" w:rsidTr="008E4E18">
        <w:tc>
          <w:tcPr>
            <w:tcW w:w="0" w:type="auto"/>
            <w:shd w:val="clear" w:color="auto" w:fill="auto"/>
            <w:hideMark/>
          </w:tcPr>
          <w:p w14:paraId="7F104E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0C3E26B" w14:textId="77777777" w:rsidTr="008E4E18">
        <w:tc>
          <w:tcPr>
            <w:tcW w:w="0" w:type="auto"/>
            <w:shd w:val="clear" w:color="auto" w:fill="auto"/>
            <w:hideMark/>
          </w:tcPr>
          <w:p w14:paraId="7CC478A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2425BE9" w14:textId="77777777" w:rsidTr="008E4E18">
        <w:tc>
          <w:tcPr>
            <w:tcW w:w="0" w:type="auto"/>
            <w:shd w:val="clear" w:color="auto" w:fill="auto"/>
            <w:hideMark/>
          </w:tcPr>
          <w:p w14:paraId="513AE1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allow the demand facility owner, the DSO or the CDSO to carry out an alternative set of simulations, provided that those simulations are efficient and suffice to demonstrate that a demand facility or a distribution system complies with the requirements of this Regulation or with national legislation; and</w:t>
            </w:r>
          </w:p>
        </w:tc>
      </w:tr>
    </w:tbl>
    <w:p w14:paraId="06CCD4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40E1AF41" w14:textId="77777777" w:rsidTr="008E4E18">
        <w:tc>
          <w:tcPr>
            <w:tcW w:w="0" w:type="auto"/>
            <w:shd w:val="clear" w:color="auto" w:fill="auto"/>
            <w:hideMark/>
          </w:tcPr>
          <w:p w14:paraId="7AF9AC4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transmission-connected demand facility owner or the transmission-connected distribution system operator shall provide a report with the simulation results for each 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43</w:t>
      </w:r>
    </w:p>
    <w:p w14:paraId="1D664530"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transmission-connected distribution facilities</w:t>
      </w:r>
    </w:p>
    <w:p w14:paraId="777901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reactive power capability simulation of a transmission-connected distribution facility: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60D789E" w14:textId="77777777" w:rsidTr="008E4E18">
        <w:tc>
          <w:tcPr>
            <w:tcW w:w="0" w:type="auto"/>
            <w:shd w:val="clear" w:color="auto" w:fill="auto"/>
            <w:hideMark/>
          </w:tcPr>
          <w:p w14:paraId="783F4F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FD9EA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steady-state load flow simulation model of the network of the transmission-connected distribution system shall be used in order to calculate the reactive power exchange under different load and generation conditions;</w:t>
            </w:r>
          </w:p>
        </w:tc>
      </w:tr>
    </w:tbl>
    <w:p w14:paraId="5DD929F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EBA4CCA" w14:textId="77777777" w:rsidTr="008E4E18">
        <w:tc>
          <w:tcPr>
            <w:tcW w:w="0" w:type="auto"/>
            <w:shd w:val="clear" w:color="auto" w:fill="auto"/>
            <w:hideMark/>
          </w:tcPr>
          <w:p w14:paraId="6F2B465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A3643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combination of steady-state minimum and maximum load and generation conditions resulting in the lowest and highest reactive power exchange shall be part of the simulations;</w:t>
            </w:r>
          </w:p>
        </w:tc>
      </w:tr>
    </w:tbl>
    <w:p w14:paraId="0C20A84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EA52869" w14:textId="77777777" w:rsidTr="008E4E18">
        <w:tc>
          <w:tcPr>
            <w:tcW w:w="0" w:type="auto"/>
            <w:shd w:val="clear" w:color="auto" w:fill="auto"/>
            <w:hideMark/>
          </w:tcPr>
          <w:p w14:paraId="5BE40C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(c)</w:t>
            </w:r>
          </w:p>
        </w:tc>
        <w:tc>
          <w:tcPr>
            <w:tcW w:w="0" w:type="auto"/>
            <w:shd w:val="clear" w:color="auto" w:fill="auto"/>
            <w:hideMark/>
          </w:tcPr>
          <w:p w14:paraId="56B0FB4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calculating the reactive power export at an active power flow of less than 25 % of the maximum import capability at the connection point shall be part of the simulations in accordance with Article 15.</w:t>
            </w:r>
          </w:p>
        </w:tc>
      </w:tr>
    </w:tbl>
    <w:p w14:paraId="010C3EE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44</w:t>
      </w:r>
    </w:p>
    <w:p w14:paraId="0168460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70CED16" w14:textId="77777777" w:rsidTr="008E4E18">
        <w:tc>
          <w:tcPr>
            <w:tcW w:w="0" w:type="auto"/>
            <w:shd w:val="clear" w:color="auto" w:fill="auto"/>
            <w:hideMark/>
          </w:tcPr>
          <w:p w14:paraId="2852DA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488D99B4" w14:textId="77777777" w:rsidTr="008E4E18">
        <w:tc>
          <w:tcPr>
            <w:tcW w:w="0" w:type="auto"/>
            <w:shd w:val="clear" w:color="auto" w:fill="auto"/>
            <w:hideMark/>
          </w:tcPr>
          <w:p w14:paraId="0C6DC5A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4554D28" w14:textId="77777777" w:rsidTr="008E4E18">
        <w:tc>
          <w:tcPr>
            <w:tcW w:w="0" w:type="auto"/>
            <w:shd w:val="clear" w:color="auto" w:fill="auto"/>
            <w:hideMark/>
          </w:tcPr>
          <w:p w14:paraId="0CB352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66038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987929B" w14:textId="77777777" w:rsidTr="008E4E18">
        <w:tc>
          <w:tcPr>
            <w:tcW w:w="0" w:type="auto"/>
            <w:shd w:val="clear" w:color="auto" w:fill="auto"/>
            <w:hideMark/>
          </w:tcPr>
          <w:p w14:paraId="530F21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687F9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F7E6A0D" w14:textId="77777777" w:rsidTr="008E4E18">
        <w:tc>
          <w:tcPr>
            <w:tcW w:w="0" w:type="auto"/>
            <w:shd w:val="clear" w:color="auto" w:fill="auto"/>
            <w:hideMark/>
          </w:tcPr>
          <w:p w14:paraId="6F424D6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262E4F24" w14:textId="77777777" w:rsidTr="008E4E18">
        <w:tc>
          <w:tcPr>
            <w:tcW w:w="0" w:type="auto"/>
            <w:shd w:val="clear" w:color="auto" w:fill="auto"/>
            <w:hideMark/>
          </w:tcPr>
          <w:p w14:paraId="3279881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27984D7D" w:rsidR="008E4E18" w:rsidRPr="008E4E18" w:rsidDel="00F13A96" w:rsidRDefault="008E4E18" w:rsidP="008E4E18">
      <w:pPr>
        <w:shd w:val="clear" w:color="auto" w:fill="FFFFFF"/>
        <w:spacing w:before="360" w:after="120" w:line="240" w:lineRule="auto"/>
        <w:jc w:val="center"/>
        <w:rPr>
          <w:del w:id="389" w:author="Author"/>
          <w:rFonts w:ascii="inherit" w:eastAsia="Times New Roman" w:hAnsi="inherit" w:cs="Times New Roman"/>
          <w:i/>
          <w:iCs/>
          <w:color w:val="000000"/>
          <w:sz w:val="24"/>
          <w:szCs w:val="24"/>
          <w:lang w:eastAsia="en-GB"/>
        </w:rPr>
      </w:pPr>
      <w:del w:id="390" w:author="Author">
        <w:r w:rsidRPr="008E4E18" w:rsidDel="00F13A96">
          <w:rPr>
            <w:rFonts w:ascii="inherit" w:eastAsia="Times New Roman" w:hAnsi="inherit" w:cs="Times New Roman"/>
            <w:i/>
            <w:iCs/>
            <w:color w:val="000000"/>
            <w:sz w:val="24"/>
            <w:szCs w:val="24"/>
            <w:lang w:eastAsia="en-GB"/>
          </w:rPr>
          <w:delText>Article 45</w:delText>
        </w:r>
      </w:del>
    </w:p>
    <w:p w14:paraId="40B6A16D" w14:textId="1AA5FDC7" w:rsidR="008E4E18" w:rsidRPr="008E4E18" w:rsidDel="00F13A96" w:rsidRDefault="008E4E18" w:rsidP="008E4E18">
      <w:pPr>
        <w:shd w:val="clear" w:color="auto" w:fill="FFFFFF"/>
        <w:spacing w:before="60" w:after="120" w:line="240" w:lineRule="auto"/>
        <w:jc w:val="center"/>
        <w:rPr>
          <w:del w:id="391" w:author="Author"/>
          <w:rFonts w:ascii="inherit" w:eastAsia="Times New Roman" w:hAnsi="inherit" w:cs="Times New Roman"/>
          <w:b/>
          <w:bCs/>
          <w:color w:val="000000"/>
          <w:sz w:val="24"/>
          <w:szCs w:val="24"/>
          <w:lang w:eastAsia="en-GB"/>
        </w:rPr>
      </w:pPr>
      <w:del w:id="392" w:author="Author">
        <w:r w:rsidRPr="008E4E18" w:rsidDel="00F13A96">
          <w:rPr>
            <w:rFonts w:ascii="inherit" w:eastAsia="Times New Roman" w:hAnsi="inherit" w:cs="Times New Roman"/>
            <w:b/>
            <w:bCs/>
            <w:color w:val="000000"/>
            <w:sz w:val="24"/>
            <w:szCs w:val="24"/>
            <w:lang w:eastAsia="en-GB"/>
          </w:rPr>
          <w:delText>Compliance simulations for demand units with demand response very fast active power control</w:delText>
        </w:r>
      </w:del>
    </w:p>
    <w:p w14:paraId="395B9702" w14:textId="08066178" w:rsidR="008E4E18" w:rsidRPr="008E4E18" w:rsidDel="00F13A96" w:rsidRDefault="008E4E18" w:rsidP="008E4E18">
      <w:pPr>
        <w:shd w:val="clear" w:color="auto" w:fill="FFFFFF"/>
        <w:spacing w:before="120" w:after="0" w:line="240" w:lineRule="auto"/>
        <w:jc w:val="both"/>
        <w:rPr>
          <w:del w:id="393" w:author="Author"/>
          <w:rFonts w:ascii="inherit" w:eastAsia="Times New Roman" w:hAnsi="inherit" w:cs="Times New Roman"/>
          <w:color w:val="000000"/>
          <w:sz w:val="24"/>
          <w:szCs w:val="24"/>
          <w:lang w:eastAsia="en-GB"/>
        </w:rPr>
      </w:pPr>
      <w:del w:id="394" w:author="Author">
        <w:r w:rsidRPr="008E4E18" w:rsidDel="00F13A96">
          <w:rPr>
            <w:rFonts w:ascii="inherit" w:eastAsia="Times New Roman" w:hAnsi="inherit" w:cs="Times New Roman"/>
            <w:color w:val="000000"/>
            <w:sz w:val="24"/>
            <w:szCs w:val="24"/>
            <w:lang w:eastAsia="en-GB"/>
          </w:rPr>
          <w:delTex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delText>
        </w:r>
      </w:del>
    </w:p>
    <w:p w14:paraId="09BCFB5A" w14:textId="662CF06E" w:rsidR="008E4E18" w:rsidRPr="008E4E18" w:rsidDel="00F13A96" w:rsidRDefault="008E4E18" w:rsidP="008E4E18">
      <w:pPr>
        <w:shd w:val="clear" w:color="auto" w:fill="FFFFFF"/>
        <w:spacing w:before="120" w:after="0" w:line="240" w:lineRule="auto"/>
        <w:jc w:val="both"/>
        <w:rPr>
          <w:del w:id="395" w:author="Author"/>
          <w:rFonts w:ascii="inherit" w:eastAsia="Times New Roman" w:hAnsi="inherit" w:cs="Times New Roman"/>
          <w:color w:val="000000"/>
          <w:sz w:val="24"/>
          <w:szCs w:val="24"/>
          <w:lang w:eastAsia="en-GB"/>
        </w:rPr>
      </w:pPr>
      <w:del w:id="396" w:author="Author">
        <w:r w:rsidRPr="008E4E18" w:rsidDel="00F13A96">
          <w:rPr>
            <w:rFonts w:ascii="inherit" w:eastAsia="Times New Roman" w:hAnsi="inherit" w:cs="Times New Roman"/>
            <w:color w:val="000000"/>
            <w:sz w:val="24"/>
            <w:szCs w:val="24"/>
            <w:lang w:eastAsia="en-GB"/>
          </w:rPr>
          <w:delText>2.   The simulation shall be deemed passed provided that the model demonstrates compliance with the conditions set out in Article 30.</w:delText>
        </w:r>
      </w:del>
    </w:p>
    <w:p w14:paraId="32035415"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lastRenderedPageBreak/>
        <w:t>CHAPTER 4</w:t>
      </w:r>
    </w:p>
    <w:p w14:paraId="44BD7FCC"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Compliance monitoring</w:t>
      </w:r>
    </w:p>
    <w:p w14:paraId="34DC8A9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46</w:t>
      </w:r>
    </w:p>
    <w:p w14:paraId="0BBE197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 regard to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3B859766" w14:textId="77777777" w:rsidTr="008E4E18">
        <w:tc>
          <w:tcPr>
            <w:tcW w:w="0" w:type="auto"/>
            <w:shd w:val="clear" w:color="auto" w:fill="auto"/>
            <w:hideMark/>
          </w:tcPr>
          <w:p w14:paraId="2528B2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489515C1" w14:textId="77777777" w:rsidTr="008E4E18">
        <w:tc>
          <w:tcPr>
            <w:tcW w:w="0" w:type="auto"/>
            <w:shd w:val="clear" w:color="auto" w:fill="auto"/>
            <w:hideMark/>
          </w:tcPr>
          <w:p w14:paraId="2317B6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47</w:t>
      </w:r>
    </w:p>
    <w:p w14:paraId="65CB691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 regard to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73D17A8" w14:textId="77777777" w:rsidTr="008E4E18">
        <w:tc>
          <w:tcPr>
            <w:tcW w:w="0" w:type="auto"/>
            <w:shd w:val="clear" w:color="auto" w:fill="auto"/>
            <w:hideMark/>
          </w:tcPr>
          <w:p w14:paraId="2E9B69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B33A4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23B23471" w14:textId="77777777" w:rsidTr="008E4E18">
        <w:tc>
          <w:tcPr>
            <w:tcW w:w="0" w:type="auto"/>
            <w:shd w:val="clear" w:color="auto" w:fill="auto"/>
            <w:hideMark/>
          </w:tcPr>
          <w:p w14:paraId="2E5BBF1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w:t>
      </w:r>
    </w:p>
    <w:p w14:paraId="410E5A62"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APPLICATIONS AND DEROGATIONS</w:t>
      </w:r>
    </w:p>
    <w:p w14:paraId="5EAE4089"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5DEEA6ED"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Cost-benefit analysis</w:t>
      </w:r>
    </w:p>
    <w:p w14:paraId="2786C62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48</w:t>
      </w:r>
    </w:p>
    <w:p w14:paraId="786CFA9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as a result of the preparatory stage according to paragraph 1.</w:t>
      </w:r>
    </w:p>
    <w:p w14:paraId="1A5D90A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8E4E18" w14:paraId="351A9A8D" w14:textId="77777777" w:rsidTr="008E4E18">
        <w:tc>
          <w:tcPr>
            <w:tcW w:w="0" w:type="auto"/>
            <w:shd w:val="clear" w:color="auto" w:fill="auto"/>
            <w:hideMark/>
          </w:tcPr>
          <w:p w14:paraId="128345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61F0FE2" w14:textId="77777777" w:rsidTr="008E4E18">
        <w:tc>
          <w:tcPr>
            <w:tcW w:w="0" w:type="auto"/>
            <w:shd w:val="clear" w:color="auto" w:fill="auto"/>
            <w:hideMark/>
          </w:tcPr>
          <w:p w14:paraId="39DD17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the regulatory authority or where applicable the Member State on the requirement's applicability;</w:t>
            </w:r>
          </w:p>
        </w:tc>
      </w:tr>
    </w:tbl>
    <w:p w14:paraId="70B10E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8E4E18" w14:paraId="4BC24DCF" w14:textId="77777777" w:rsidTr="008E4E18">
        <w:tc>
          <w:tcPr>
            <w:tcW w:w="0" w:type="auto"/>
            <w:shd w:val="clear" w:color="auto" w:fill="auto"/>
            <w:hideMark/>
          </w:tcPr>
          <w:p w14:paraId="539061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4331A52" w14:textId="77777777" w:rsidTr="008E4E18">
        <w:tc>
          <w:tcPr>
            <w:tcW w:w="0" w:type="auto"/>
            <w:shd w:val="clear" w:color="auto" w:fill="auto"/>
            <w:hideMark/>
          </w:tcPr>
          <w:p w14:paraId="42007E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78D8D96" w14:textId="77777777" w:rsidTr="008E4E18">
        <w:tc>
          <w:tcPr>
            <w:tcW w:w="0" w:type="auto"/>
            <w:shd w:val="clear" w:color="auto" w:fill="auto"/>
            <w:hideMark/>
          </w:tcPr>
          <w:p w14:paraId="2477BB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transitional period for implementing the requirements which shall take into account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
        </w:tc>
      </w:tr>
    </w:tbl>
    <w:p w14:paraId="0C7D9966"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49</w:t>
      </w:r>
    </w:p>
    <w:p w14:paraId="497292B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Principles of cost-benefit analysis</w:t>
      </w:r>
    </w:p>
    <w:p w14:paraId="4B73DE0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w:t>
      </w:r>
      <w:r w:rsidRPr="008E4E18">
        <w:rPr>
          <w:rFonts w:ascii="inherit" w:eastAsia="Times New Roman" w:hAnsi="inherit" w:cs="Times New Roman"/>
          <w:color w:val="000000"/>
          <w:sz w:val="24"/>
          <w:szCs w:val="24"/>
          <w:lang w:eastAsia="en-GB"/>
        </w:rPr>
        <w:lastRenderedPageBreak/>
        <w:t>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9535A69" w14:textId="77777777" w:rsidTr="008E4E18">
        <w:tc>
          <w:tcPr>
            <w:tcW w:w="0" w:type="auto"/>
            <w:shd w:val="clear" w:color="auto" w:fill="auto"/>
            <w:hideMark/>
          </w:tcPr>
          <w:p w14:paraId="4EF956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8E4E18" w14:paraId="7839E467" w14:textId="77777777">
              <w:tc>
                <w:tcPr>
                  <w:tcW w:w="0" w:type="auto"/>
                  <w:shd w:val="clear" w:color="auto" w:fill="auto"/>
                  <w:hideMark/>
                </w:tcPr>
                <w:p w14:paraId="7820BE6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1B35C1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net present value;</w:t>
                  </w:r>
                </w:p>
              </w:tc>
            </w:tr>
          </w:tbl>
          <w:p w14:paraId="5FFC4797"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8E4E18" w14:paraId="29C8609B" w14:textId="77777777">
              <w:tc>
                <w:tcPr>
                  <w:tcW w:w="0" w:type="auto"/>
                  <w:shd w:val="clear" w:color="auto" w:fill="auto"/>
                  <w:hideMark/>
                </w:tcPr>
                <w:p w14:paraId="6C5355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return on investment;</w:t>
                  </w:r>
                </w:p>
              </w:tc>
            </w:tr>
          </w:tbl>
          <w:p w14:paraId="072ED2CF"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8E4E18" w14:paraId="7080461C" w14:textId="77777777">
              <w:tc>
                <w:tcPr>
                  <w:tcW w:w="0" w:type="auto"/>
                  <w:shd w:val="clear" w:color="auto" w:fill="auto"/>
                  <w:hideMark/>
                </w:tcPr>
                <w:p w14:paraId="2A5A01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59E63B5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rate of return;</w:t>
                  </w:r>
                </w:p>
              </w:tc>
            </w:tr>
          </w:tbl>
          <w:p w14:paraId="040E8C86"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8E4E18" w14:paraId="796F2B85" w14:textId="77777777">
              <w:tc>
                <w:tcPr>
                  <w:tcW w:w="0" w:type="auto"/>
                  <w:shd w:val="clear" w:color="auto" w:fill="auto"/>
                  <w:hideMark/>
                </w:tcPr>
                <w:p w14:paraId="3D3196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time needed to break even;</w:t>
                  </w:r>
                </w:p>
              </w:tc>
            </w:tr>
          </w:tbl>
          <w:p w14:paraId="38E58CB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4E25D0D" w14:textId="77777777" w:rsidTr="008E4E18">
        <w:tc>
          <w:tcPr>
            <w:tcW w:w="0" w:type="auto"/>
            <w:shd w:val="clear" w:color="auto" w:fill="auto"/>
            <w:hideMark/>
          </w:tcPr>
          <w:p w14:paraId="059074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8E4E18" w14:paraId="3490B671" w14:textId="77777777">
              <w:tc>
                <w:tcPr>
                  <w:tcW w:w="0" w:type="auto"/>
                  <w:shd w:val="clear" w:color="auto" w:fill="auto"/>
                  <w:hideMark/>
                </w:tcPr>
                <w:p w14:paraId="76D1A5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63B5126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8E4E18" w14:paraId="21F61C61" w14:textId="77777777">
              <w:tc>
                <w:tcPr>
                  <w:tcW w:w="0" w:type="auto"/>
                  <w:shd w:val="clear" w:color="auto" w:fill="auto"/>
                  <w:hideMark/>
                </w:tcPr>
                <w:p w14:paraId="43ED4A2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probable extent and duration of such loss of supply;</w:t>
                  </w:r>
                </w:p>
              </w:tc>
            </w:tr>
          </w:tbl>
          <w:p w14:paraId="79AB6D6F"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8E4E18" w14:paraId="722EC9F8" w14:textId="77777777">
              <w:tc>
                <w:tcPr>
                  <w:tcW w:w="0" w:type="auto"/>
                  <w:shd w:val="clear" w:color="auto" w:fill="auto"/>
                  <w:hideMark/>
                </w:tcPr>
                <w:p w14:paraId="409229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societal cost per hour of such loss of supply;</w:t>
                  </w:r>
                </w:p>
              </w:tc>
            </w:tr>
          </w:tbl>
          <w:p w14:paraId="08072350"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3C02CAB" w14:textId="77777777" w:rsidTr="008E4E18">
        <w:tc>
          <w:tcPr>
            <w:tcW w:w="0" w:type="auto"/>
            <w:shd w:val="clear" w:color="auto" w:fill="auto"/>
            <w:hideMark/>
          </w:tcPr>
          <w:p w14:paraId="057CD18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07F34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8E4E18" w14:paraId="1D682F1A" w14:textId="77777777">
              <w:tc>
                <w:tcPr>
                  <w:tcW w:w="0" w:type="auto"/>
                  <w:shd w:val="clear" w:color="auto" w:fill="auto"/>
                  <w:hideMark/>
                </w:tcPr>
                <w:p w14:paraId="4B1D94B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48DE90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active power frequency response;</w:t>
                  </w:r>
                </w:p>
              </w:tc>
            </w:tr>
          </w:tbl>
          <w:p w14:paraId="40E3B07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8E4E18" w14:paraId="05A313BB" w14:textId="77777777">
              <w:tc>
                <w:tcPr>
                  <w:tcW w:w="0" w:type="auto"/>
                  <w:shd w:val="clear" w:color="auto" w:fill="auto"/>
                  <w:hideMark/>
                </w:tcPr>
                <w:p w14:paraId="79F6A68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balancing reserves;</w:t>
                  </w:r>
                </w:p>
              </w:tc>
            </w:tr>
          </w:tbl>
          <w:p w14:paraId="5C38AF9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8E4E18" w14:paraId="20A8FED1" w14:textId="77777777">
              <w:tc>
                <w:tcPr>
                  <w:tcW w:w="0" w:type="auto"/>
                  <w:shd w:val="clear" w:color="auto" w:fill="auto"/>
                  <w:hideMark/>
                </w:tcPr>
                <w:p w14:paraId="05B633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reactive power provision;</w:t>
                  </w:r>
                </w:p>
              </w:tc>
            </w:tr>
          </w:tbl>
          <w:p w14:paraId="0E444B54"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8E4E18" w14:paraId="6F03DC68" w14:textId="77777777">
              <w:tc>
                <w:tcPr>
                  <w:tcW w:w="0" w:type="auto"/>
                  <w:shd w:val="clear" w:color="auto" w:fill="auto"/>
                  <w:hideMark/>
                </w:tcPr>
                <w:p w14:paraId="6D0AA03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congestion management;</w:t>
                  </w:r>
                </w:p>
              </w:tc>
            </w:tr>
          </w:tbl>
          <w:p w14:paraId="022B776C"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8E4E18" w14:paraId="5CCC63B7" w14:textId="77777777">
              <w:tc>
                <w:tcPr>
                  <w:tcW w:w="0" w:type="auto"/>
                  <w:shd w:val="clear" w:color="auto" w:fill="auto"/>
                  <w:hideMark/>
                </w:tcPr>
                <w:p w14:paraId="589124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defence measures;</w:t>
                  </w:r>
                </w:p>
              </w:tc>
            </w:tr>
          </w:tbl>
          <w:p w14:paraId="281A4B1C"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BE60E2E" w14:textId="77777777" w:rsidTr="008E4E18">
        <w:tc>
          <w:tcPr>
            <w:tcW w:w="0" w:type="auto"/>
            <w:shd w:val="clear" w:color="auto" w:fill="auto"/>
            <w:hideMark/>
          </w:tcPr>
          <w:p w14:paraId="600823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8E4E18" w14:paraId="7B47CCFB" w14:textId="77777777">
              <w:tc>
                <w:tcPr>
                  <w:tcW w:w="0" w:type="auto"/>
                  <w:shd w:val="clear" w:color="auto" w:fill="auto"/>
                  <w:hideMark/>
                </w:tcPr>
                <w:p w14:paraId="4BEB08B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12B9C1A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direct costs incurred in implementing a requirement;</w:t>
                  </w:r>
                </w:p>
              </w:tc>
            </w:tr>
          </w:tbl>
          <w:p w14:paraId="0C8FAFCC"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8E4E18" w14:paraId="1688829F" w14:textId="77777777">
              <w:tc>
                <w:tcPr>
                  <w:tcW w:w="0" w:type="auto"/>
                  <w:shd w:val="clear" w:color="auto" w:fill="auto"/>
                  <w:hideMark/>
                </w:tcPr>
                <w:p w14:paraId="7F57ED4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8E4E18" w14:paraId="4C3C3877" w14:textId="77777777">
              <w:tc>
                <w:tcPr>
                  <w:tcW w:w="0" w:type="auto"/>
                  <w:shd w:val="clear" w:color="auto" w:fill="auto"/>
                  <w:hideMark/>
                </w:tcPr>
                <w:p w14:paraId="5EE860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CHAPTER 2</w:t>
      </w:r>
    </w:p>
    <w:p w14:paraId="0C76F094"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Derogations</w:t>
      </w:r>
    </w:p>
    <w:p w14:paraId="49F80D5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lastRenderedPageBreak/>
        <w:t>Article 50</w:t>
      </w:r>
    </w:p>
    <w:p w14:paraId="4C24CFE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Power to grant derogations</w:t>
      </w:r>
    </w:p>
    <w:p w14:paraId="3B495A3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51</w:t>
      </w:r>
    </w:p>
    <w:p w14:paraId="460BDC4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500E0F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Each regulatory authority shall specify, after consulting relevant system operators, demand facility owners, DSOs, CDSOs, and other stakeholders whom it deems affected by this Regulation, the criteria for granting derogations pursuant to Articles 52 and 53.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466C99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52</w:t>
      </w:r>
    </w:p>
    <w:p w14:paraId="442222F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Request for a derogation by a demand facility owner, a distribution system operator or a closed distribution system operator</w:t>
      </w:r>
    </w:p>
    <w:p w14:paraId="6CA386D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
    <w:p w14:paraId="5877BEC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A273D53" w14:textId="77777777" w:rsidTr="008E4E18">
        <w:tc>
          <w:tcPr>
            <w:tcW w:w="0" w:type="auto"/>
            <w:shd w:val="clear" w:color="auto" w:fill="auto"/>
            <w:hideMark/>
          </w:tcPr>
          <w:p w14:paraId="04DF348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97316C2" w14:textId="77777777" w:rsidTr="008E4E18">
        <w:tc>
          <w:tcPr>
            <w:tcW w:w="0" w:type="auto"/>
            <w:shd w:val="clear" w:color="auto" w:fill="auto"/>
            <w:hideMark/>
          </w:tcPr>
          <w:p w14:paraId="4647578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C2406F6" w14:textId="77777777" w:rsidTr="008E4E18">
        <w:tc>
          <w:tcPr>
            <w:tcW w:w="0" w:type="auto"/>
            <w:shd w:val="clear" w:color="auto" w:fill="auto"/>
            <w:hideMark/>
          </w:tcPr>
          <w:p w14:paraId="7A83AA4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2229EBE" w14:textId="77777777" w:rsidTr="008E4E18">
        <w:tc>
          <w:tcPr>
            <w:tcW w:w="0" w:type="auto"/>
            <w:shd w:val="clear" w:color="auto" w:fill="auto"/>
            <w:hideMark/>
          </w:tcPr>
          <w:p w14:paraId="48F948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6600333" w14:textId="77777777" w:rsidTr="008E4E18">
        <w:tc>
          <w:tcPr>
            <w:tcW w:w="0" w:type="auto"/>
            <w:shd w:val="clear" w:color="auto" w:fill="auto"/>
            <w:hideMark/>
          </w:tcPr>
          <w:p w14:paraId="77989A5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in coordination with the relevant TSO and any affected adjacent DSO, assess the request for a derogation and the provided cost-benefit analysis, taking into account the criteria determined by the regulatory authority pursuant to Article 51.</w:t>
      </w:r>
    </w:p>
    <w:p w14:paraId="6863601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Within six months of receipt of a request for a derogation, the relevant system operator shall forward the request to the regulatory authority and submit the assessment(s) prepared in accordance with paragraphs 4. That period may be extended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8E4E18" w14:paraId="3ED06D0A" w14:textId="77777777" w:rsidTr="008E4E18">
        <w:tc>
          <w:tcPr>
            <w:tcW w:w="0" w:type="auto"/>
            <w:shd w:val="clear" w:color="auto" w:fill="auto"/>
            <w:hideMark/>
          </w:tcPr>
          <w:p w14:paraId="4814253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47E5328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1EACE82" w14:textId="77777777" w:rsidTr="008E4E18">
        <w:tc>
          <w:tcPr>
            <w:tcW w:w="0" w:type="auto"/>
            <w:shd w:val="clear" w:color="auto" w:fill="auto"/>
            <w:hideMark/>
          </w:tcPr>
          <w:p w14:paraId="13CF92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The regulatory authority shall notify its decision to the relevant demand facility owner or prospective owner, the DSO/CDSO or prospective operator, the relevant system operator and the relevant TSO.</w:t>
      </w:r>
    </w:p>
    <w:p w14:paraId="05252C9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10.   A regulatory authority may revoke a decision granting a derogation if the circumstances and underlying reasons no longer apply or upon a reasoned recommendation of the Commission or reasoned recommendation by the Agency pursuant to Article 55(2).</w:t>
      </w:r>
    </w:p>
    <w:p w14:paraId="7E2BF40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53</w:t>
      </w:r>
    </w:p>
    <w:p w14:paraId="037BC77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3DA2B4D" w14:textId="77777777" w:rsidTr="008E4E18">
        <w:tc>
          <w:tcPr>
            <w:tcW w:w="0" w:type="auto"/>
            <w:shd w:val="clear" w:color="auto" w:fill="auto"/>
            <w:hideMark/>
          </w:tcPr>
          <w:p w14:paraId="6EE3CD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FB69682" w14:textId="77777777" w:rsidTr="008E4E18">
        <w:tc>
          <w:tcPr>
            <w:tcW w:w="0" w:type="auto"/>
            <w:shd w:val="clear" w:color="auto" w:fill="auto"/>
            <w:hideMark/>
          </w:tcPr>
          <w:p w14:paraId="3947167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5DC032A" w14:textId="77777777" w:rsidTr="008E4E18">
        <w:tc>
          <w:tcPr>
            <w:tcW w:w="0" w:type="auto"/>
            <w:shd w:val="clear" w:color="auto" w:fill="auto"/>
            <w:hideMark/>
          </w:tcPr>
          <w:p w14:paraId="328862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8E4E18" w14:paraId="553C6437" w14:textId="77777777" w:rsidTr="008E4E18">
        <w:tc>
          <w:tcPr>
            <w:tcW w:w="0" w:type="auto"/>
            <w:shd w:val="clear" w:color="auto" w:fill="auto"/>
            <w:hideMark/>
          </w:tcPr>
          <w:p w14:paraId="5DB4BA0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CA2E528" w14:textId="77777777" w:rsidTr="008E4E18">
        <w:tc>
          <w:tcPr>
            <w:tcW w:w="0" w:type="auto"/>
            <w:shd w:val="clear" w:color="auto" w:fill="auto"/>
            <w:hideMark/>
          </w:tcPr>
          <w:p w14:paraId="34F3812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423BEE56" w14:textId="77777777" w:rsidTr="008E4E18">
        <w:tc>
          <w:tcPr>
            <w:tcW w:w="0" w:type="auto"/>
            <w:shd w:val="clear" w:color="auto" w:fill="auto"/>
            <w:hideMark/>
          </w:tcPr>
          <w:p w14:paraId="634B7D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(f)</w:t>
            </w:r>
          </w:p>
        </w:tc>
        <w:tc>
          <w:tcPr>
            <w:tcW w:w="0" w:type="auto"/>
            <w:shd w:val="clear" w:color="auto" w:fill="auto"/>
            <w:hideMark/>
          </w:tcPr>
          <w:p w14:paraId="621E5F5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the six-month time limit runs from the day following receipt of the relevant TSO's assessment pursuant to paragraph 5.</w:t>
      </w:r>
    </w:p>
    <w:p w14:paraId="45A9918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154071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8E4E18" w14:paraId="7784AC41" w14:textId="77777777" w:rsidTr="008E4E18">
        <w:tc>
          <w:tcPr>
            <w:tcW w:w="0" w:type="auto"/>
            <w:shd w:val="clear" w:color="auto" w:fill="auto"/>
            <w:hideMark/>
          </w:tcPr>
          <w:p w14:paraId="6459F7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32C9015" w14:textId="77777777" w:rsidTr="008E4E18">
        <w:tc>
          <w:tcPr>
            <w:tcW w:w="0" w:type="auto"/>
            <w:shd w:val="clear" w:color="auto" w:fill="auto"/>
            <w:hideMark/>
          </w:tcPr>
          <w:p w14:paraId="6F48086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1E66D14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10.   Regulatory authorities may lay down further requirements concerning the preparation of requests for a derogation by relevant system operators. In doing so, regulatory authorities shall take into account the delineation between the transmission system and the distribution system at the national level and shall consult with system operators, demand facility owners and stakeholders, including manufacturers.</w:t>
      </w:r>
    </w:p>
    <w:p w14:paraId="6976BDC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11.   A regulatory authority may revoke a decision granting a derogation if the circumstances and underlying reasons no longer apply or upon a reasoned recommendation of the Commission or reasoned recommendation by the Agency pursuant to Article 55(2).</w:t>
      </w:r>
    </w:p>
    <w:p w14:paraId="0B5B24E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54</w:t>
      </w:r>
    </w:p>
    <w:p w14:paraId="42A29E4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Register of derogations from the requirements of this Regulation</w:t>
      </w:r>
    </w:p>
    <w:p w14:paraId="73A01CF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6084B2A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8E4E18" w14:paraId="2F609519" w14:textId="77777777" w:rsidTr="008E4E18">
        <w:tc>
          <w:tcPr>
            <w:tcW w:w="0" w:type="auto"/>
            <w:shd w:val="clear" w:color="auto" w:fill="auto"/>
            <w:hideMark/>
          </w:tcPr>
          <w:p w14:paraId="5DC7B3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8E4E18" w14:paraId="73EC93D3" w14:textId="77777777" w:rsidTr="008E4E18">
        <w:tc>
          <w:tcPr>
            <w:tcW w:w="0" w:type="auto"/>
            <w:shd w:val="clear" w:color="auto" w:fill="auto"/>
            <w:hideMark/>
          </w:tcPr>
          <w:p w14:paraId="0F6FE9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34AB4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content of the derogation;</w:t>
            </w:r>
          </w:p>
        </w:tc>
      </w:tr>
    </w:tbl>
    <w:p w14:paraId="55EFF6F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8E4E18" w14:paraId="0F9F18AE" w14:textId="77777777" w:rsidTr="008E4E18">
        <w:tc>
          <w:tcPr>
            <w:tcW w:w="0" w:type="auto"/>
            <w:shd w:val="clear" w:color="auto" w:fill="auto"/>
            <w:hideMark/>
          </w:tcPr>
          <w:p w14:paraId="71E16D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reasons for granting or refusing the derogation;</w:t>
            </w:r>
          </w:p>
        </w:tc>
      </w:tr>
    </w:tbl>
    <w:p w14:paraId="658288E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8E4E18" w14:paraId="304DD09D" w14:textId="77777777" w:rsidTr="008E4E18">
        <w:tc>
          <w:tcPr>
            <w:tcW w:w="0" w:type="auto"/>
            <w:shd w:val="clear" w:color="auto" w:fill="auto"/>
            <w:hideMark/>
          </w:tcPr>
          <w:p w14:paraId="5BC9E6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consequences resulting from granting the derogation.</w:t>
            </w:r>
          </w:p>
        </w:tc>
      </w:tr>
    </w:tbl>
    <w:p w14:paraId="3448F69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55</w:t>
      </w:r>
    </w:p>
    <w:p w14:paraId="6E28093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Monitoring of derogations</w:t>
      </w:r>
    </w:p>
    <w:p w14:paraId="10F67C7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5B10BF7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5AA9BB29"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VI</w:t>
      </w:r>
    </w:p>
    <w:p w14:paraId="3C7DEA10"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094AA6"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en-US" w:eastAsia="en-GB"/>
          <w:rPrChange w:id="397" w:author="Author">
            <w:rPr>
              <w:rFonts w:ascii="inherit" w:eastAsia="Times New Roman" w:hAnsi="inherit" w:cs="Times New Roman"/>
              <w:i/>
              <w:iCs/>
              <w:color w:val="000000"/>
              <w:sz w:val="24"/>
              <w:szCs w:val="24"/>
              <w:lang w:val="fr-FR" w:eastAsia="en-GB"/>
            </w:rPr>
          </w:rPrChange>
        </w:rPr>
      </w:pPr>
      <w:r w:rsidRPr="00094AA6">
        <w:rPr>
          <w:rFonts w:ascii="inherit" w:eastAsia="Times New Roman" w:hAnsi="inherit" w:cs="Times New Roman"/>
          <w:i/>
          <w:iCs/>
          <w:color w:val="000000"/>
          <w:sz w:val="24"/>
          <w:szCs w:val="24"/>
          <w:lang w:val="en-US" w:eastAsia="en-GB"/>
          <w:rPrChange w:id="398" w:author="Author">
            <w:rPr>
              <w:rFonts w:ascii="inherit" w:eastAsia="Times New Roman" w:hAnsi="inherit" w:cs="Times New Roman"/>
              <w:i/>
              <w:iCs/>
              <w:color w:val="000000"/>
              <w:sz w:val="24"/>
              <w:szCs w:val="24"/>
              <w:lang w:val="fr-FR" w:eastAsia="en-GB"/>
            </w:rPr>
          </w:rPrChange>
        </w:rPr>
        <w:t>Article 56</w:t>
      </w:r>
    </w:p>
    <w:p w14:paraId="3D01BCD7" w14:textId="77777777" w:rsidR="008E4E18" w:rsidRPr="00094AA6"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en-US" w:eastAsia="en-GB"/>
          <w:rPrChange w:id="399" w:author="Author">
            <w:rPr>
              <w:rFonts w:ascii="inherit" w:eastAsia="Times New Roman" w:hAnsi="inherit" w:cs="Times New Roman"/>
              <w:b/>
              <w:bCs/>
              <w:color w:val="000000"/>
              <w:sz w:val="24"/>
              <w:szCs w:val="24"/>
              <w:lang w:val="fr-FR" w:eastAsia="en-GB"/>
            </w:rPr>
          </w:rPrChange>
        </w:rPr>
      </w:pPr>
      <w:r w:rsidRPr="00094AA6">
        <w:rPr>
          <w:rFonts w:ascii="inherit" w:eastAsia="Times New Roman" w:hAnsi="inherit" w:cs="Times New Roman"/>
          <w:b/>
          <w:bCs/>
          <w:color w:val="000000"/>
          <w:sz w:val="24"/>
          <w:szCs w:val="24"/>
          <w:lang w:val="en-US" w:eastAsia="en-GB"/>
          <w:rPrChange w:id="400" w:author="Author">
            <w:rPr>
              <w:rFonts w:ascii="inherit" w:eastAsia="Times New Roman" w:hAnsi="inherit" w:cs="Times New Roman"/>
              <w:b/>
              <w:bCs/>
              <w:color w:val="000000"/>
              <w:sz w:val="24"/>
              <w:szCs w:val="24"/>
              <w:lang w:val="fr-FR" w:eastAsia="en-GB"/>
            </w:rPr>
          </w:rPrChange>
        </w:rPr>
        <w:t>Non-binding guidance on implementation</w:t>
      </w:r>
    </w:p>
    <w:p w14:paraId="06B6665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3.   The non-binding guidance shall explain the technical issues, conditions and interdependencies which need to be considered when complying with the requirements of this Regulation at national level.</w:t>
      </w:r>
    </w:p>
    <w:p w14:paraId="28FB380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57</w:t>
      </w:r>
    </w:p>
    <w:p w14:paraId="48A1989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Monitoring</w:t>
      </w:r>
    </w:p>
    <w:p w14:paraId="7A67EB9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8E4E18" w14:paraId="25C972ED" w14:textId="77777777" w:rsidTr="008E4E18">
        <w:tc>
          <w:tcPr>
            <w:tcW w:w="0" w:type="auto"/>
            <w:shd w:val="clear" w:color="auto" w:fill="auto"/>
            <w:hideMark/>
          </w:tcPr>
          <w:p w14:paraId="7FC4E62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A178EEC" w14:textId="77777777" w:rsidTr="008E4E18">
        <w:tc>
          <w:tcPr>
            <w:tcW w:w="0" w:type="auto"/>
            <w:shd w:val="clear" w:color="auto" w:fill="auto"/>
            <w:hideMark/>
          </w:tcPr>
          <w:p w14:paraId="165633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410F8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assessment of whether the choice of values and ranges in the requirements applicable to transmission-connected demand facilities, transmission-connected distribution facilities, distribution systems and demand units under this Regulation continues to be valid.</w:t>
            </w:r>
          </w:p>
        </w:tc>
      </w:tr>
    </w:tbl>
    <w:p w14:paraId="14D2A9F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70CFEF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7424023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247647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89A6C4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VII</w:t>
      </w:r>
    </w:p>
    <w:p w14:paraId="0737C931"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FINAL PROVISIONS</w:t>
      </w:r>
    </w:p>
    <w:p w14:paraId="022E0C89"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58</w:t>
      </w:r>
    </w:p>
    <w:p w14:paraId="3BA38BE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 of this Regulation.</w:t>
      </w:r>
    </w:p>
    <w:p w14:paraId="776871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in order to comply with the requirements of this Regulation. The relevant clauses shall be amended within three years following the decision of the regulatory authority or Member State as referred to in Article 4(1).</w:t>
      </w:r>
    </w:p>
    <w:p w14:paraId="7CE4918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TSOs, in particular in national network codes, reflect the requirements set out in this Regulation.</w:t>
      </w:r>
    </w:p>
    <w:p w14:paraId="67AF15D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59</w:t>
      </w:r>
    </w:p>
    <w:p w14:paraId="42E5F5C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Entry into force</w:t>
      </w:r>
    </w:p>
    <w:p w14:paraId="0B12CC3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This Regulation shall enter into force on the twentieth day following that of its publication in the </w:t>
      </w:r>
      <w:r w:rsidRPr="008E4E18">
        <w:rPr>
          <w:rFonts w:ascii="inherit" w:eastAsia="Times New Roman" w:hAnsi="inherit" w:cs="Times New Roman"/>
          <w:i/>
          <w:iCs/>
          <w:color w:val="000000"/>
          <w:sz w:val="24"/>
          <w:szCs w:val="24"/>
          <w:lang w:eastAsia="en-GB"/>
        </w:rPr>
        <w:t>Official Journal of the European Union</w:t>
      </w:r>
      <w:r w:rsidRPr="008E4E18">
        <w:rPr>
          <w:rFonts w:ascii="inherit" w:eastAsia="Times New Roman" w:hAnsi="inherit" w:cs="Times New Roman"/>
          <w:color w:val="000000"/>
          <w:sz w:val="24"/>
          <w:szCs w:val="24"/>
          <w:lang w:eastAsia="en-GB"/>
        </w:rPr>
        <w:t>.</w:t>
      </w:r>
    </w:p>
    <w:p w14:paraId="6B31AD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p>
    <w:p w14:paraId="6BD43F31" w14:textId="77777777" w:rsidR="008E4E18" w:rsidRPr="008E4E18"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This Regulation shall be binding in its entirety and directly applicable in all Member States.</w:t>
      </w:r>
    </w:p>
    <w:p w14:paraId="4889316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Done at Brussels, 17 August 2016.</w:t>
      </w:r>
    </w:p>
    <w:p w14:paraId="523977AA"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i/>
          <w:iCs/>
          <w:color w:val="000000"/>
          <w:sz w:val="24"/>
          <w:szCs w:val="24"/>
          <w:lang w:eastAsia="en-GB"/>
        </w:rPr>
        <w:t>For the Commission</w:t>
      </w:r>
    </w:p>
    <w:p w14:paraId="01B08B87"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i/>
          <w:iCs/>
          <w:color w:val="000000"/>
          <w:sz w:val="24"/>
          <w:szCs w:val="24"/>
          <w:lang w:eastAsia="en-GB"/>
        </w:rPr>
        <w:t>The President</w:t>
      </w:r>
    </w:p>
    <w:p w14:paraId="6CE57A8E"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Jean-Claude JUNCKER</w:t>
      </w:r>
    </w:p>
    <w:p w14:paraId="3A9B827D" w14:textId="77777777" w:rsidR="008E4E18" w:rsidRPr="008E4E18" w:rsidRDefault="00000000"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6" style="width:203.75pt;height:.75pt" o:hrpct="0" o:hrstd="t" o:hrnoshade="t" o:hr="t" fillcolor="black" stroked="f"/>
        </w:pict>
      </w:r>
    </w:p>
    <w:p w14:paraId="7AE9CB5A" w14:textId="77777777" w:rsidR="008E4E18" w:rsidRPr="008E4E18" w:rsidRDefault="00000000"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4" w:anchor="ntc1-L_2016223EN.01001001-E0001"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1</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w:t>
      </w:r>
      <w:hyperlink r:id="rId15" w:history="1">
        <w:r w:rsidR="008E4E18" w:rsidRPr="008E4E18">
          <w:rPr>
            <w:rFonts w:ascii="inherit" w:eastAsia="Times New Roman" w:hAnsi="inherit" w:cs="Times New Roman"/>
            <w:color w:val="337AB7"/>
            <w:sz w:val="19"/>
            <w:szCs w:val="19"/>
            <w:lang w:eastAsia="en-GB"/>
          </w:rPr>
          <w:t>OJ L 211, 14.8.2009, p. 15</w:t>
        </w:r>
      </w:hyperlink>
      <w:r w:rsidR="008E4E18" w:rsidRPr="008E4E18">
        <w:rPr>
          <w:rFonts w:ascii="inherit" w:eastAsia="Times New Roman" w:hAnsi="inherit" w:cs="Times New Roman"/>
          <w:color w:val="000000"/>
          <w:sz w:val="19"/>
          <w:szCs w:val="19"/>
          <w:lang w:eastAsia="en-GB"/>
        </w:rPr>
        <w:t>.</w:t>
      </w:r>
    </w:p>
    <w:p w14:paraId="762B22A5" w14:textId="77777777" w:rsidR="008E4E18" w:rsidRPr="008E4E18" w:rsidRDefault="00000000"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6" w:anchor="ntc2-L_2016223EN.01001001-E0002"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2</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17" w:history="1">
        <w:r w:rsidR="008E4E18" w:rsidRPr="008E4E18">
          <w:rPr>
            <w:rFonts w:ascii="inherit" w:eastAsia="Times New Roman" w:hAnsi="inherit" w:cs="Times New Roman"/>
            <w:color w:val="337AB7"/>
            <w:sz w:val="19"/>
            <w:szCs w:val="19"/>
            <w:lang w:eastAsia="en-GB"/>
          </w:rPr>
          <w:t>OJ L 211, 14.8.2009, p. 55</w:t>
        </w:r>
      </w:hyperlink>
      <w:r w:rsidR="008E4E18" w:rsidRPr="008E4E18">
        <w:rPr>
          <w:rFonts w:ascii="inherit" w:eastAsia="Times New Roman" w:hAnsi="inherit" w:cs="Times New Roman"/>
          <w:color w:val="000000"/>
          <w:sz w:val="19"/>
          <w:szCs w:val="19"/>
          <w:lang w:eastAsia="en-GB"/>
        </w:rPr>
        <w:t>).</w:t>
      </w:r>
    </w:p>
    <w:p w14:paraId="6FDD03F5" w14:textId="77777777" w:rsidR="008E4E18" w:rsidRPr="008E4E18" w:rsidRDefault="00000000"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8" w:anchor="ntc3-L_2016223EN.01001001-E0003"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3</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19" w:history="1">
        <w:r w:rsidR="008E4E18" w:rsidRPr="008E4E18">
          <w:rPr>
            <w:rFonts w:ascii="inherit" w:eastAsia="Times New Roman" w:hAnsi="inherit" w:cs="Times New Roman"/>
            <w:color w:val="337AB7"/>
            <w:sz w:val="19"/>
            <w:szCs w:val="19"/>
            <w:lang w:eastAsia="en-GB"/>
          </w:rPr>
          <w:t>OJ L 204, 21.7.1998, p. 37</w:t>
        </w:r>
      </w:hyperlink>
      <w:r w:rsidR="008E4E18" w:rsidRPr="008E4E18">
        <w:rPr>
          <w:rFonts w:ascii="inherit" w:eastAsia="Times New Roman" w:hAnsi="inherit" w:cs="Times New Roman"/>
          <w:color w:val="000000"/>
          <w:sz w:val="19"/>
          <w:szCs w:val="19"/>
          <w:lang w:eastAsia="en-GB"/>
        </w:rPr>
        <w:t>).</w:t>
      </w:r>
    </w:p>
    <w:p w14:paraId="0CEDBD20" w14:textId="77777777" w:rsidR="008E4E18" w:rsidRPr="008E4E18" w:rsidRDefault="00000000"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0" w:anchor="ntc4-L_2016223EN.01001001-E0004"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4</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21" w:history="1">
        <w:r w:rsidR="008E4E18" w:rsidRPr="008E4E18">
          <w:rPr>
            <w:rFonts w:ascii="inherit" w:eastAsia="Times New Roman" w:hAnsi="inherit" w:cs="Times New Roman"/>
            <w:color w:val="337AB7"/>
            <w:sz w:val="19"/>
            <w:szCs w:val="19"/>
            <w:lang w:eastAsia="en-GB"/>
          </w:rPr>
          <w:t>OJ L 315, 14.11.2012, p. 1</w:t>
        </w:r>
      </w:hyperlink>
      <w:r w:rsidR="008E4E18" w:rsidRPr="008E4E18">
        <w:rPr>
          <w:rFonts w:ascii="inherit" w:eastAsia="Times New Roman" w:hAnsi="inherit" w:cs="Times New Roman"/>
          <w:color w:val="000000"/>
          <w:sz w:val="19"/>
          <w:szCs w:val="19"/>
          <w:lang w:eastAsia="en-GB"/>
        </w:rPr>
        <w:t>).</w:t>
      </w:r>
    </w:p>
    <w:p w14:paraId="177D367D" w14:textId="77777777" w:rsidR="008E4E18" w:rsidRPr="008E4E18" w:rsidRDefault="00000000"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2" w:anchor="ntc5-L_2016223EN.01001001-E0005"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5</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23" w:history="1">
        <w:r w:rsidR="008E4E18" w:rsidRPr="008E4E18">
          <w:rPr>
            <w:rFonts w:ascii="inherit" w:eastAsia="Times New Roman" w:hAnsi="inherit" w:cs="Times New Roman"/>
            <w:color w:val="337AB7"/>
            <w:sz w:val="19"/>
            <w:szCs w:val="19"/>
            <w:lang w:eastAsia="en-GB"/>
          </w:rPr>
          <w:t>OJ L 197, 25.7.2015, p. 24</w:t>
        </w:r>
      </w:hyperlink>
      <w:r w:rsidR="008E4E18" w:rsidRPr="008E4E18">
        <w:rPr>
          <w:rFonts w:ascii="inherit" w:eastAsia="Times New Roman" w:hAnsi="inherit" w:cs="Times New Roman"/>
          <w:color w:val="000000"/>
          <w:sz w:val="19"/>
          <w:szCs w:val="19"/>
          <w:lang w:eastAsia="en-GB"/>
        </w:rPr>
        <w:t>).</w:t>
      </w:r>
    </w:p>
    <w:p w14:paraId="39A0264A" w14:textId="77777777" w:rsidR="008E4E18" w:rsidRPr="008E4E18" w:rsidRDefault="00000000"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4" w:anchor="ntc6-L_2016223EN.01001001-E0006"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6</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25" w:history="1">
        <w:r w:rsidR="008E4E18" w:rsidRPr="008E4E18">
          <w:rPr>
            <w:rFonts w:ascii="inherit" w:eastAsia="Times New Roman" w:hAnsi="inherit" w:cs="Times New Roman"/>
            <w:color w:val="337AB7"/>
            <w:sz w:val="19"/>
            <w:szCs w:val="19"/>
            <w:lang w:eastAsia="en-GB"/>
          </w:rPr>
          <w:t>OJ L 112, 27.4.2016, p. 1</w:t>
        </w:r>
      </w:hyperlink>
      <w:r w:rsidR="008E4E18" w:rsidRPr="008E4E18">
        <w:rPr>
          <w:rFonts w:ascii="inherit" w:eastAsia="Times New Roman" w:hAnsi="inherit" w:cs="Times New Roman"/>
          <w:color w:val="000000"/>
          <w:sz w:val="19"/>
          <w:szCs w:val="19"/>
          <w:lang w:eastAsia="en-GB"/>
        </w:rPr>
        <w:t>).</w:t>
      </w:r>
    </w:p>
    <w:p w14:paraId="4FE9A64B" w14:textId="77777777" w:rsidR="008E4E18" w:rsidRPr="008E4E18" w:rsidRDefault="00000000"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6" w:anchor="ntc7-L_2016223EN.01001001-E0007"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7</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27" w:history="1">
        <w:r w:rsidR="008E4E18" w:rsidRPr="008E4E18">
          <w:rPr>
            <w:rFonts w:ascii="inherit" w:eastAsia="Times New Roman" w:hAnsi="inherit" w:cs="Times New Roman"/>
            <w:color w:val="337AB7"/>
            <w:sz w:val="19"/>
            <w:szCs w:val="19"/>
            <w:lang w:eastAsia="en-GB"/>
          </w:rPr>
          <w:t>OJ L 163, 15.6.2013, p. 1</w:t>
        </w:r>
      </w:hyperlink>
      <w:r w:rsidR="008E4E18" w:rsidRPr="008E4E18">
        <w:rPr>
          <w:rFonts w:ascii="inherit" w:eastAsia="Times New Roman" w:hAnsi="inherit" w:cs="Times New Roman"/>
          <w:color w:val="000000"/>
          <w:sz w:val="19"/>
          <w:szCs w:val="19"/>
          <w:lang w:eastAsia="en-GB"/>
        </w:rPr>
        <w:t>).</w:t>
      </w:r>
    </w:p>
    <w:p w14:paraId="519D7B0A" w14:textId="77777777" w:rsidR="008E4E18" w:rsidRPr="008E4E18" w:rsidRDefault="00000000"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7" style="width:101.85pt;height:.75pt" o:hrpct="0" o:hralign="center" o:hrstd="t" o:hrnoshade="t" o:hr="t" fillcolor="black" stroked="f"/>
        </w:pict>
      </w:r>
    </w:p>
    <w:p w14:paraId="218608C6"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ANNEX I</w:t>
      </w:r>
    </w:p>
    <w:p w14:paraId="2E0B5B1D" w14:textId="77777777" w:rsidR="008E4E18" w:rsidRPr="008E4E18"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4840EB8D"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7B64BC9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9953B0"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the period for 47,5 Hz-48,5 Hz</w:t>
            </w:r>
          </w:p>
        </w:tc>
      </w:tr>
      <w:tr w:rsidR="008E4E18" w:rsidRPr="008E4E18" w14:paraId="752230A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A50D28"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248FC7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BB25E7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6E1C2851"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4B3BE84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43A99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6D4CB3B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4A7D2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11D9310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965023"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5B884E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3BB8C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2DB08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47,0 Hz-47,5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DB27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seconds</w:t>
            </w:r>
          </w:p>
        </w:tc>
      </w:tr>
      <w:tr w:rsidR="008E4E18" w:rsidRPr="008E4E18" w14:paraId="38308C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729BA47"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DC066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EEFB6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6835DC1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8B90D3"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3FC59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8B407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90 minutes</w:t>
            </w:r>
          </w:p>
        </w:tc>
      </w:tr>
      <w:tr w:rsidR="008E4E18" w:rsidRPr="008E4E18" w14:paraId="0040B69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5485E26"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50E02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4E84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78E24FD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DAA099C"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F937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8424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707E971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D1CD21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50CE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51,5 Hz-52,0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BC00F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15 minutes</w:t>
            </w:r>
          </w:p>
        </w:tc>
      </w:tr>
      <w:tr w:rsidR="008E4E18" w:rsidRPr="008E4E18" w14:paraId="3EABCA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2E9060F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7D09E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90 minutes</w:t>
            </w:r>
          </w:p>
        </w:tc>
      </w:tr>
      <w:tr w:rsidR="008E4E18" w:rsidRPr="008E4E18" w14:paraId="6EE37A7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3E537E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2977250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7DD0C81"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7FB2CD0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654EBE6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970618F"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the period for 47,5 Hz-48,5 Hz</w:t>
            </w:r>
          </w:p>
        </w:tc>
      </w:tr>
      <w:tr w:rsidR="008E4E18" w:rsidRPr="008E4E18" w14:paraId="315DD53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EB016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146088EC"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7C97944"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3E213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8BEF1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bl>
    <w:p w14:paraId="56717C8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table shows the minimum time periods for which a transmission-connected demand facility, a transmission-connected distribution facility or a distribution system has to be capable of operating on different frequencies, deviating from a nominal value, without disconnecting from the network.</w:t>
      </w:r>
    </w:p>
    <w:p w14:paraId="5AC25899" w14:textId="77777777" w:rsidR="008E4E18" w:rsidRPr="008E4E18" w:rsidRDefault="00000000"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8" style="width:101.85pt;height:.75pt" o:hrpct="0" o:hralign="center" o:hrstd="t" o:hrnoshade="t" o:hr="t" fillcolor="black" stroked="f"/>
        </w:pict>
      </w:r>
    </w:p>
    <w:p w14:paraId="6CCDC976"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ANNEX II</w:t>
      </w:r>
    </w:p>
    <w:p w14:paraId="2DB69294" w14:textId="77777777" w:rsidR="008E4E18" w:rsidRPr="008E4E18"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Voltage ranges and time periods referred to in Article 13(1)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1D588174"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20205"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B453E1"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02C550"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13EDF4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6B0E7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17B8F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pu-1,118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1F904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065C1DC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BAE8F5"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7D27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1,118 pu-1,15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2532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20 minutes and not more than 60 minutes</w:t>
            </w:r>
          </w:p>
        </w:tc>
      </w:tr>
      <w:tr w:rsidR="008E4E18" w:rsidRPr="008E4E18" w14:paraId="4A9AE83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EE969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3BCA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3A1DE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2263B5E9"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3CB34A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B0177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1,05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8091B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60 minutes</w:t>
            </w:r>
          </w:p>
        </w:tc>
      </w:tr>
      <w:tr w:rsidR="008E4E18" w:rsidRPr="008E4E18" w14:paraId="03EBC3EE"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6729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lastRenderedPageBreak/>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A7584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9F3AAC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377C2BF5"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C82BF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4ABC6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pu-1,118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29AA6E"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69598652"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AF225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6C5DA6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pu-1,118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59212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3A0D2C0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82D7A0"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96D4D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1,118 pu-1,15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F188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minutes</w:t>
            </w:r>
          </w:p>
        </w:tc>
      </w:tr>
    </w:tbl>
    <w:p w14:paraId="265F678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table shows the minimum time periods during which a transmission-connected demand facility, a transmission-connected distribution facility or a transmission-connected distribution system has to be capable of operating for voltages deviating from the reference 1 pu value at the connection point without disconnecting from the network where the voltage base for pu values is at or above 110 kV and up to (not including) 300 kV.</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50978569"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13957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59AD87"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62EFD4"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4DA2F2CC"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5EE7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FA964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6451C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5639302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F496754"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FEF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1,05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FA6674"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20 minutes and not more than 60 minutes</w:t>
            </w:r>
          </w:p>
        </w:tc>
      </w:tr>
      <w:tr w:rsidR="008E4E18" w:rsidRPr="008E4E18" w14:paraId="67FB73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8407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CE3DA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0AF8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68F630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4839BA8"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F73C7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1,05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7A98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more than 60 minutes</w:t>
            </w:r>
          </w:p>
        </w:tc>
      </w:tr>
      <w:tr w:rsidR="008E4E18" w:rsidRPr="008E4E18" w14:paraId="6D2026A9"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D6EC3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30F0A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8D9F2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08E05D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780CEC"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94600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1,05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34990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15 minutes</w:t>
            </w:r>
          </w:p>
        </w:tc>
      </w:tr>
      <w:tr w:rsidR="008E4E18" w:rsidRPr="008E4E18" w14:paraId="3E23C78A"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706A0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A100B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A5225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5800D3D3"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AAC1B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D749E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pu-1,097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9E4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D78F68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CB3C1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CE050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1,097 pu-1,15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A44F0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minutes</w:t>
            </w:r>
          </w:p>
        </w:tc>
      </w:tr>
    </w:tbl>
    <w:p w14:paraId="3496158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table shows the minimum time periods during which a transmission-connected demand facility, a transmission-connected distribution facility or a transmission-connected distribution system has to be capable of operating for voltages deviating from the reference 1 pu value at the connection point without disconnecting from the network, where the voltage base for pu values is from 300 kV to 400 kV (including).</w:t>
      </w:r>
    </w:p>
    <w:p w14:paraId="7CC47AE9" w14:textId="77777777" w:rsidR="008E4E18" w:rsidRPr="008E4E18" w:rsidRDefault="00000000"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lastRenderedPageBreak/>
        <w:pict w14:anchorId="199C2420">
          <v:rect id="_x0000_i1029" style="width:203.75pt;height:.75pt" o:hrpct="0" o:hralign="center" o:hrstd="t" o:hrnoshade="t" o:hr="t" fillcolor="black" stroked="f"/>
        </w:pict>
      </w:r>
    </w:p>
    <w:p w14:paraId="03CFC2AB" w14:textId="77777777" w:rsidR="00F9206B" w:rsidRDefault="00000000"/>
    <w:sectPr w:rsidR="00F9206B">
      <w:headerReference w:type="default" r:id="rId2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B4139" w14:textId="77777777" w:rsidR="00BA2346" w:rsidRDefault="00BA2346" w:rsidP="00A86752">
      <w:pPr>
        <w:spacing w:after="0" w:line="240" w:lineRule="auto"/>
      </w:pPr>
      <w:r>
        <w:separator/>
      </w:r>
    </w:p>
  </w:endnote>
  <w:endnote w:type="continuationSeparator" w:id="0">
    <w:p w14:paraId="2D885519" w14:textId="77777777" w:rsidR="00BA2346" w:rsidRDefault="00BA2346" w:rsidP="00A86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ulish">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F1B09" w14:textId="77777777" w:rsidR="00BA2346" w:rsidRDefault="00BA2346" w:rsidP="00A86752">
      <w:pPr>
        <w:spacing w:after="0" w:line="240" w:lineRule="auto"/>
      </w:pPr>
      <w:r>
        <w:separator/>
      </w:r>
    </w:p>
  </w:footnote>
  <w:footnote w:type="continuationSeparator" w:id="0">
    <w:p w14:paraId="17C3510B" w14:textId="77777777" w:rsidR="00BA2346" w:rsidRDefault="00BA2346" w:rsidP="00A867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AA56A" w14:textId="1EF885BD" w:rsidR="00A86752" w:rsidRDefault="00094AA6">
    <w:pPr>
      <w:pStyle w:val="Header"/>
    </w:pPr>
    <w:r>
      <w:rPr>
        <w:noProof/>
      </w:rPr>
      <mc:AlternateContent>
        <mc:Choice Requires="wps">
          <w:drawing>
            <wp:anchor distT="0" distB="0" distL="114300" distR="114300" simplePos="0" relativeHeight="251659264" behindDoc="0" locked="0" layoutInCell="0" allowOverlap="1" wp14:anchorId="3F2F678C" wp14:editId="1D47E81F">
              <wp:simplePos x="0" y="0"/>
              <wp:positionH relativeFrom="page">
                <wp:posOffset>0</wp:posOffset>
              </wp:positionH>
              <wp:positionV relativeFrom="page">
                <wp:posOffset>190500</wp:posOffset>
              </wp:positionV>
              <wp:extent cx="7560310" cy="252095"/>
              <wp:effectExtent l="0" t="0" r="0" b="14605"/>
              <wp:wrapNone/>
              <wp:docPr id="2" name="MSIPCMcc754f44a2fedbabaee46c87" descr="{&quot;HashCode&quot;:-75512786,&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DAE6468" w14:textId="7D27D7C9" w:rsidR="00094AA6" w:rsidRPr="00094AA6" w:rsidRDefault="00094AA6" w:rsidP="00094AA6">
                          <w:pPr>
                            <w:spacing w:after="0"/>
                            <w:jc w:val="center"/>
                            <w:rPr>
                              <w:rFonts w:ascii="Arial" w:hAnsi="Arial" w:cs="Arial"/>
                              <w:color w:val="000000"/>
                              <w:sz w:val="16"/>
                            </w:rPr>
                          </w:pPr>
                          <w:r w:rsidRPr="00094AA6">
                            <w:rPr>
                              <w:rFonts w:ascii="Arial" w:hAnsi="Arial" w:cs="Arial"/>
                              <w:color w:val="000000"/>
                              <w:sz w:val="16"/>
                            </w:rPr>
                            <w:t>INTERNAL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3F2F678C" id="_x0000_t202" coordsize="21600,21600" o:spt="202" path="m,l,21600r21600,l21600,xe">
              <v:stroke joinstyle="miter"/>
              <v:path gradientshapeok="t" o:connecttype="rect"/>
            </v:shapetype>
            <v:shape id="MSIPCMcc754f44a2fedbabaee46c87" o:spid="_x0000_s1026" type="#_x0000_t202" alt="{&quot;HashCode&quot;:-75512786,&quot;Height&quot;:841.0,&quot;Width&quot;:595.0,&quot;Placement&quot;:&quot;Header&quot;,&quot;Index&quot;:&quot;Primary&quot;,&quot;Section&quot;:1,&quot;Top&quot;:0.0,&quot;Left&quot;:0.0}" style="position:absolute;margin-left:0;margin-top:15pt;width:595.3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" o:allowincell="f" filled="f" stroked="f" strokeweight=".5pt">
              <v:fill o:detectmouseclick="t"/>
              <v:textbox inset=",0,,0">
                <w:txbxContent>
                  <w:p w14:paraId="6DAE6468" w14:textId="7D27D7C9" w:rsidR="00094AA6" w:rsidRPr="00094AA6" w:rsidRDefault="00094AA6" w:rsidP="00094AA6">
                    <w:pPr>
                      <w:spacing w:after="0"/>
                      <w:jc w:val="center"/>
                      <w:rPr>
                        <w:rFonts w:ascii="Arial" w:hAnsi="Arial" w:cs="Arial"/>
                        <w:color w:val="000000"/>
                        <w:sz w:val="16"/>
                      </w:rPr>
                    </w:pPr>
                    <w:r w:rsidRPr="00094AA6">
                      <w:rPr>
                        <w:rFonts w:ascii="Arial" w:hAnsi="Arial" w:cs="Arial"/>
                        <w:color w:val="000000"/>
                        <w:sz w:val="16"/>
                      </w:rPr>
                      <w:t>INTERNAL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24698"/>
    <w:multiLevelType w:val="hybridMultilevel"/>
    <w:tmpl w:val="FAAC4EEE"/>
    <w:lvl w:ilvl="0" w:tplc="EE1C3196">
      <w:start w:val="1"/>
      <w:numFmt w:val="bullet"/>
      <w:lvlText w:val="›"/>
      <w:lvlJc w:val="left"/>
      <w:pPr>
        <w:ind w:left="1800" w:hanging="360"/>
      </w:pPr>
      <w:rPr>
        <w:rFonts w:ascii="Mulish" w:hAnsi="Mulish"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 w15:restartNumberingAfterBreak="0">
    <w:nsid w:val="4B5E2B84"/>
    <w:multiLevelType w:val="hybridMultilevel"/>
    <w:tmpl w:val="3AB8000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13934005">
    <w:abstractNumId w:val="2"/>
  </w:num>
  <w:num w:numId="2" w16cid:durableId="1808038522">
    <w:abstractNumId w:val="1"/>
  </w:num>
  <w:num w:numId="3" w16cid:durableId="2062097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trackRevisions/>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E18"/>
    <w:rsid w:val="000926EC"/>
    <w:rsid w:val="00094AA6"/>
    <w:rsid w:val="000B20F3"/>
    <w:rsid w:val="001B0BEF"/>
    <w:rsid w:val="001D0B77"/>
    <w:rsid w:val="001E5B6A"/>
    <w:rsid w:val="002F3422"/>
    <w:rsid w:val="003E5A92"/>
    <w:rsid w:val="003F4006"/>
    <w:rsid w:val="0045318F"/>
    <w:rsid w:val="004A0B85"/>
    <w:rsid w:val="004C3E64"/>
    <w:rsid w:val="00513EE3"/>
    <w:rsid w:val="005455CC"/>
    <w:rsid w:val="005B61A7"/>
    <w:rsid w:val="006030FB"/>
    <w:rsid w:val="00617F47"/>
    <w:rsid w:val="0062733B"/>
    <w:rsid w:val="006716CD"/>
    <w:rsid w:val="0068033D"/>
    <w:rsid w:val="00820E13"/>
    <w:rsid w:val="008E4E18"/>
    <w:rsid w:val="009D47B0"/>
    <w:rsid w:val="009E0D6F"/>
    <w:rsid w:val="00A86752"/>
    <w:rsid w:val="00BA2346"/>
    <w:rsid w:val="00CF3C5C"/>
    <w:rsid w:val="00D33555"/>
    <w:rsid w:val="00D71BA8"/>
    <w:rsid w:val="00E07166"/>
    <w:rsid w:val="00F13A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A86752"/>
    <w:pPr>
      <w:spacing w:after="0" w:line="240" w:lineRule="auto"/>
    </w:pPr>
  </w:style>
  <w:style w:type="paragraph" w:styleId="Header">
    <w:name w:val="header"/>
    <w:basedOn w:val="Normal"/>
    <w:link w:val="HeaderChar"/>
    <w:uiPriority w:val="99"/>
    <w:unhideWhenUsed/>
    <w:rsid w:val="00A867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A86752"/>
  </w:style>
  <w:style w:type="paragraph" w:styleId="Footer">
    <w:name w:val="footer"/>
    <w:basedOn w:val="Normal"/>
    <w:link w:val="FooterChar"/>
    <w:uiPriority w:val="99"/>
    <w:unhideWhenUsed/>
    <w:rsid w:val="00A867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A86752"/>
  </w:style>
  <w:style w:type="paragraph" w:styleId="ListParagraph">
    <w:name w:val="List Paragraph"/>
    <w:basedOn w:val="Normal"/>
    <w:uiPriority w:val="34"/>
    <w:qFormat/>
    <w:rsid w:val="005455CC"/>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1388&amp;from=EN" TargetMode="External"/><Relationship Id="rId18" Type="http://schemas.openxmlformats.org/officeDocument/2006/relationships/hyperlink" Target="https://eur-lex.europa.eu/legal-content/EN/TXT/HTML/?uri=CELEX:32016R1388&amp;from=EN" TargetMode="External"/><Relationship Id="rId26" Type="http://schemas.openxmlformats.org/officeDocument/2006/relationships/hyperlink" Target="https://eur-lex.europa.eu/legal-content/EN/TXT/HTML/?uri=CELEX:32016R1388&amp;from=EN" TargetMode="External"/><Relationship Id="rId3" Type="http://schemas.openxmlformats.org/officeDocument/2006/relationships/settings" Target="settings.xml"/><Relationship Id="rId21" Type="http://schemas.openxmlformats.org/officeDocument/2006/relationships/hyperlink" Target="https://eur-lex.europa.eu/legal-content/EN/AUTO/?uri=OJ:L:2012:315:TOC" TargetMode="External"/><Relationship Id="rId7" Type="http://schemas.openxmlformats.org/officeDocument/2006/relationships/hyperlink" Target="https://eur-lex.europa.eu/legal-content/EN/TXT/HTML/?uri=CELEX:32016R1388&amp;from=EN" TargetMode="External"/><Relationship Id="rId12" Type="http://schemas.openxmlformats.org/officeDocument/2006/relationships/hyperlink" Target="https://eur-lex.europa.eu/legal-content/EN/TXT/HTML/?uri=CELEX:32016R1388&amp;from=EN" TargetMode="External"/><Relationship Id="rId17" Type="http://schemas.openxmlformats.org/officeDocument/2006/relationships/hyperlink" Target="https://eur-lex.europa.eu/legal-content/EN/AUTO/?uri=OJ:L:2009:211:TOC" TargetMode="External"/><Relationship Id="rId25" Type="http://schemas.openxmlformats.org/officeDocument/2006/relationships/hyperlink" Target="https://eur-lex.europa.eu/legal-content/EN/AUTO/?uri=OJ:L:2016:112:TOC" TargetMode="External"/><Relationship Id="rId33"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yperlink" Target="https://eur-lex.europa.eu/legal-content/EN/TXT/HTML/?uri=CELEX:32016R1388&amp;from=EN" TargetMode="External"/><Relationship Id="rId20" Type="http://schemas.openxmlformats.org/officeDocument/2006/relationships/hyperlink" Target="https://eur-lex.europa.eu/legal-content/EN/TXT/HTML/?uri=CELEX:32016R1388&amp;from=EN"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ur-lex.europa.eu/legal-content/EN/TXT/HTML/?uri=CELEX:32016R1388&amp;from=EN" TargetMode="External"/><Relationship Id="rId24" Type="http://schemas.openxmlformats.org/officeDocument/2006/relationships/hyperlink" Target="https://eur-lex.europa.eu/legal-content/EN/TXT/HTML/?uri=CELEX:32016R1388&amp;from=EN" TargetMode="External"/><Relationship Id="rId32"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yperlink" Target="https://eur-lex.europa.eu/legal-content/EN/AUTO/?uri=OJ:L:2009:211:TOC" TargetMode="External"/><Relationship Id="rId23" Type="http://schemas.openxmlformats.org/officeDocument/2006/relationships/hyperlink" Target="https://eur-lex.europa.eu/legal-content/EN/AUTO/?uri=OJ:L:2015:197:TOC" TargetMode="External"/><Relationship Id="rId28" Type="http://schemas.openxmlformats.org/officeDocument/2006/relationships/header" Target="header1.xml"/><Relationship Id="rId10" Type="http://schemas.openxmlformats.org/officeDocument/2006/relationships/hyperlink" Target="https://eur-lex.europa.eu/legal-content/EN/TXT/HTML/?uri=CELEX:32016R1388&amp;from=EN" TargetMode="External"/><Relationship Id="rId19" Type="http://schemas.openxmlformats.org/officeDocument/2006/relationships/hyperlink" Target="https://eur-lex.europa.eu/legal-content/EN/AUTO/?uri=OJ:L:1998:204:TOC" TargetMode="External"/><Relationship Id="rId3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s://eur-lex.europa.eu/legal-content/EN/TXT/HTML/?uri=CELEX:32016R1388&amp;from=EN" TargetMode="External"/><Relationship Id="rId14" Type="http://schemas.openxmlformats.org/officeDocument/2006/relationships/hyperlink" Target="https://eur-lex.europa.eu/legal-content/EN/TXT/HTML/?uri=CELEX:32016R1388&amp;from=EN" TargetMode="External"/><Relationship Id="rId22" Type="http://schemas.openxmlformats.org/officeDocument/2006/relationships/hyperlink" Target="https://eur-lex.europa.eu/legal-content/EN/TXT/HTML/?uri=CELEX:32016R1388&amp;from=EN" TargetMode="External"/><Relationship Id="rId27" Type="http://schemas.openxmlformats.org/officeDocument/2006/relationships/hyperlink" Target="https://eur-lex.europa.eu/legal-content/EN/AUTO/?uri=OJ:L:2013:163:TOC" TargetMode="External"/><Relationship Id="rId30" Type="http://schemas.openxmlformats.org/officeDocument/2006/relationships/theme" Target="theme/theme1.xml"/><Relationship Id="rId8" Type="http://schemas.openxmlformats.org/officeDocument/2006/relationships/hyperlink" Target="https://eur-lex.europa.eu/legal-content/EN/TXT/HTML/?uri=CELEX:32016R1388&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BD3B6A83-27E7-4F4F-BDB4-4A97A71EA489}"/>
</file>

<file path=customXml/itemProps2.xml><?xml version="1.0" encoding="utf-8"?>
<ds:datastoreItem xmlns:ds="http://schemas.openxmlformats.org/officeDocument/2006/customXml" ds:itemID="{728B8211-EB47-433C-9CBB-79CFD94D4B2B}"/>
</file>

<file path=customXml/itemProps3.xml><?xml version="1.0" encoding="utf-8"?>
<ds:datastoreItem xmlns:ds="http://schemas.openxmlformats.org/officeDocument/2006/customXml" ds:itemID="{AACF393E-070D-4CC6-B82A-B25F6C207598}"/>
</file>

<file path=docProps/app.xml><?xml version="1.0" encoding="utf-8"?>
<Properties xmlns="http://schemas.openxmlformats.org/officeDocument/2006/extended-properties" xmlns:vt="http://schemas.openxmlformats.org/officeDocument/2006/docPropsVTypes">
  <Template>Normal</Template>
  <TotalTime>0</TotalTime>
  <Pages>52</Pages>
  <Words>21515</Words>
  <Characters>122640</Characters>
  <Application>Microsoft Office Word</Application>
  <DocSecurity>0</DocSecurity>
  <Lines>1022</Lines>
  <Paragraphs>287</Paragraphs>
  <ScaleCrop>false</ScaleCrop>
  <Company/>
  <LinksUpToDate>false</LinksUpToDate>
  <CharactersWithSpaces>143868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2022-11-28T11:27:00Z</dcterms:created>
  <dcterms:modified xsi:type="dcterms:W3CDTF">2022-11-28T11:28:00Z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971676b0ed4c062edb483f73efd3295d5aa8de22b0c8d3eb35db94ac9b27a535</vt:lpwstr>
  </property>
  <property fmtid="{D5CDD505-2E9C-101B-9397-08002B2CF9AE}" pid="3" name="MSIP_Label_797ad33d-ed35-43c0-b526-22bc83c17deb_Enabled">
    <vt:lpwstr>true</vt:lpwstr>
  </property>
  <property fmtid="{D5CDD505-2E9C-101B-9397-08002B2CF9AE}" pid="4" name="MSIP_Label_797ad33d-ed35-43c0-b526-22bc83c17deb_SetDate">
    <vt:lpwstr>2022-11-24T19:59:03Z</vt:lpwstr>
  </property>
  <property fmtid="{D5CDD505-2E9C-101B-9397-08002B2CF9AE}" pid="5" name="MSIP_Label_797ad33d-ed35-43c0-b526-22bc83c17deb_Method">
    <vt:lpwstr>Standard</vt:lpwstr>
  </property>
  <property fmtid="{D5CDD505-2E9C-101B-9397-08002B2CF9AE}" pid="6" name="MSIP_Label_797ad33d-ed35-43c0-b526-22bc83c17deb_Name">
    <vt:lpwstr>797ad33d-ed35-43c0-b526-22bc83c17deb</vt:lpwstr>
  </property>
  <property fmtid="{D5CDD505-2E9C-101B-9397-08002B2CF9AE}" pid="7" name="MSIP_Label_797ad33d-ed35-43c0-b526-22bc83c17deb_SiteId">
    <vt:lpwstr>d539d4bf-5610-471a-afc2-1c76685cfefa</vt:lpwstr>
  </property>
  <property fmtid="{D5CDD505-2E9C-101B-9397-08002B2CF9AE}" pid="8" name="MSIP_Label_797ad33d-ed35-43c0-b526-22bc83c17deb_ActionId">
    <vt:lpwstr>25103a2b-0414-4637-94ca-3f7485524890</vt:lpwstr>
  </property>
  <property fmtid="{D5CDD505-2E9C-101B-9397-08002B2CF9AE}" pid="9" name="MSIP_Label_797ad33d-ed35-43c0-b526-22bc83c17deb_ContentBits">
    <vt:lpwstr>1</vt:lpwstr>
  </property>
  <property fmtid="{D5CDD505-2E9C-101B-9397-08002B2CF9AE}" pid="10" name="ContentTypeId">
    <vt:lpwstr>0x01010043E53488C602EA48B779D6F9D1672068</vt:lpwstr>
  </property>
</Properties>
</file>