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215A5B"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5"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6"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7"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8"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9"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0805CEF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means </w:t>
            </w:r>
            <w:ins w:id="0" w:author="Author">
              <w:r w:rsidR="00D83778" w:rsidRPr="00D83778">
                <w:rPr>
                  <w:rFonts w:ascii="inherit" w:eastAsia="Times New Roman" w:hAnsi="inherit" w:cs="Times New Roman"/>
                  <w:sz w:val="24"/>
                  <w:szCs w:val="24"/>
                  <w:lang w:eastAsia="en-GB"/>
                </w:rPr>
                <w:t>the root mean square value of the 50 Hz component of a sinusoidal physical quantity, which is calculated based on the measurement of this physical quantity over a gliding 200 ms time window.</w:t>
              </w:r>
            </w:ins>
            <w:del w:id="1" w:author="Author">
              <w:r w:rsidRPr="003B7AE9" w:rsidDel="00D83778">
                <w:rPr>
                  <w:rFonts w:ascii="inherit" w:eastAsia="Times New Roman" w:hAnsi="inherit" w:cs="Times New Roman"/>
                  <w:sz w:val="24"/>
                  <w:szCs w:val="24"/>
                  <w:lang w:eastAsia="en-GB"/>
                </w:rPr>
                <w:delText>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delText>
              </w:r>
            </w:del>
            <w:r w:rsidRPr="003B7AE9">
              <w:rPr>
                <w:rFonts w:ascii="inherit" w:eastAsia="Times New Roman" w:hAnsi="inherit" w:cs="Times New Roman"/>
                <w:sz w:val="24"/>
                <w:szCs w:val="24"/>
                <w:lang w:eastAsia="en-GB"/>
              </w:rPr>
              <w:t>;</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0"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2C7AC0C9"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‘equipment certificate’ means a document issued by an authorised certifier for equipment used by a power-generating module, demand unit, distribution system, demand facility or HVDC system. The equipment certificate </w:t>
            </w:r>
            <w:ins w:id="2" w:author="Author">
              <w:r w:rsidR="00D83778" w:rsidRPr="00D83778">
                <w:rPr>
                  <w:rFonts w:ascii="inherit" w:eastAsia="Times New Roman" w:hAnsi="inherit" w:cs="Times New Roman"/>
                  <w:sz w:val="24"/>
                  <w:szCs w:val="24"/>
                  <w:lang w:eastAsia="en-GB"/>
                </w:rPr>
                <w:t>follows the test- and certification procedure harmonized among the EU member states and</w:t>
              </w:r>
              <w:r w:rsidR="00D83778">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‘energisation operational notification’ or ‘EON’ means a notification issued by the relevant system operator to a power-generating facility owner, demand facility </w:t>
            </w:r>
            <w:r w:rsidRPr="003B7AE9">
              <w:rPr>
                <w:rFonts w:ascii="inherit" w:eastAsia="Times New Roman" w:hAnsi="inherit" w:cs="Times New Roman"/>
                <w:sz w:val="24"/>
                <w:szCs w:val="24"/>
                <w:lang w:eastAsia="en-GB"/>
              </w:rPr>
              <w:lastRenderedPageBreak/>
              <w:t>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r w:rsidR="00D83778" w:rsidRPr="003B7AE9" w14:paraId="1410F05A" w14:textId="77777777" w:rsidTr="00D83778">
        <w:trPr>
          <w:ins w:id="3" w:author="Author"/>
        </w:trPr>
        <w:tc>
          <w:tcPr>
            <w:tcW w:w="0" w:type="auto"/>
            <w:shd w:val="clear" w:color="auto" w:fill="auto"/>
            <w:hideMark/>
          </w:tcPr>
          <w:p w14:paraId="58EBBDD8" w14:textId="28E2CD47" w:rsidR="00D83778" w:rsidRPr="003B7AE9" w:rsidRDefault="00D83778" w:rsidP="00D83778">
            <w:pPr>
              <w:spacing w:before="120" w:after="0" w:line="240" w:lineRule="auto"/>
              <w:jc w:val="both"/>
              <w:rPr>
                <w:ins w:id="4" w:author="Author"/>
                <w:rFonts w:ascii="inherit" w:eastAsia="Times New Roman" w:hAnsi="inherit" w:cs="Times New Roman"/>
                <w:sz w:val="24"/>
                <w:szCs w:val="24"/>
                <w:lang w:eastAsia="en-GB"/>
              </w:rPr>
            </w:pPr>
            <w:ins w:id="5" w:author="Author">
              <w:r w:rsidRPr="003B7AE9">
                <w:rPr>
                  <w:rFonts w:ascii="inherit" w:eastAsia="Times New Roman" w:hAnsi="inherit" w:cs="Times New Roman"/>
                  <w:sz w:val="24"/>
                  <w:szCs w:val="24"/>
                  <w:lang w:eastAsia="en-GB"/>
                </w:rPr>
                <w:t>(6</w:t>
              </w:r>
              <w:r>
                <w:rPr>
                  <w:rFonts w:ascii="inherit" w:eastAsia="Times New Roman" w:hAnsi="inherit" w:cs="Times New Roman"/>
                  <w:sz w:val="24"/>
                  <w:szCs w:val="24"/>
                  <w:lang w:eastAsia="en-GB"/>
                </w:rPr>
                <w:t>6</w:t>
              </w:r>
              <w:r w:rsidRPr="003B7AE9">
                <w:rPr>
                  <w:rFonts w:ascii="inherit" w:eastAsia="Times New Roman" w:hAnsi="inherit" w:cs="Times New Roman"/>
                  <w:sz w:val="24"/>
                  <w:szCs w:val="24"/>
                  <w:lang w:eastAsia="en-GB"/>
                </w:rPr>
                <w:t>)</w:t>
              </w:r>
            </w:ins>
          </w:p>
        </w:tc>
        <w:tc>
          <w:tcPr>
            <w:tcW w:w="0" w:type="auto"/>
            <w:shd w:val="clear" w:color="auto" w:fill="auto"/>
            <w:hideMark/>
          </w:tcPr>
          <w:p w14:paraId="66DF0007" w14:textId="5243B1EE" w:rsidR="00D83778" w:rsidRPr="003B7AE9" w:rsidRDefault="00D83778" w:rsidP="00D83778">
            <w:pPr>
              <w:spacing w:before="120" w:after="0" w:line="240" w:lineRule="auto"/>
              <w:jc w:val="both"/>
              <w:rPr>
                <w:ins w:id="6" w:author="Author"/>
                <w:rFonts w:ascii="inherit" w:eastAsia="Times New Roman" w:hAnsi="inherit" w:cs="Times New Roman"/>
                <w:sz w:val="24"/>
                <w:szCs w:val="24"/>
                <w:lang w:eastAsia="en-GB"/>
              </w:rPr>
            </w:pPr>
            <w:ins w:id="7" w:author="Author">
              <w:r w:rsidRPr="003B7AE9">
                <w:rPr>
                  <w:rFonts w:ascii="inherit" w:eastAsia="Times New Roman" w:hAnsi="inherit" w:cs="Times New Roman"/>
                  <w:sz w:val="24"/>
                  <w:szCs w:val="24"/>
                  <w:lang w:eastAsia="en-GB"/>
                </w:rPr>
                <w:t>‘</w:t>
              </w:r>
              <w:r w:rsidRPr="00D83778">
                <w:rPr>
                  <w:rFonts w:ascii="inherit" w:eastAsia="Times New Roman" w:hAnsi="inherit" w:cs="Times New Roman"/>
                  <w:sz w:val="24"/>
                  <w:szCs w:val="24"/>
                  <w:lang w:eastAsia="en-GB"/>
                </w:rPr>
                <w:t>rate of change of frequency</w:t>
              </w:r>
              <w:r w:rsidRPr="003B7AE9">
                <w:rPr>
                  <w:rFonts w:ascii="inherit" w:eastAsia="Times New Roman" w:hAnsi="inherit" w:cs="Times New Roman"/>
                  <w:sz w:val="24"/>
                  <w:szCs w:val="24"/>
                  <w:lang w:eastAsia="en-GB"/>
                </w:rPr>
                <w:t>‘</w:t>
              </w:r>
              <w:r w:rsidRPr="00D83778">
                <w:rPr>
                  <w:rFonts w:ascii="inherit" w:eastAsia="Times New Roman" w:hAnsi="inherit" w:cs="Times New Roman"/>
                  <w:sz w:val="24"/>
                  <w:szCs w:val="24"/>
                  <w:lang w:eastAsia="en-GB"/>
                </w:rPr>
                <w:t xml:space="preserve"> (RoCoF) means, unless defined differently by the relevant power system operator, the calculated change of the frequency of a physical quantity, based on the definition (22) of the 'frequency</w:t>
              </w:r>
              <w:r w:rsidR="00E17456" w:rsidRPr="00D83778">
                <w:rPr>
                  <w:rFonts w:ascii="inherit" w:eastAsia="Times New Roman" w:hAnsi="inherit" w:cs="Times New Roman"/>
                  <w:sz w:val="24"/>
                  <w:szCs w:val="24"/>
                  <w:lang w:eastAsia="en-GB"/>
                </w:rPr>
                <w:t>'</w:t>
              </w:r>
              <w:r w:rsidRPr="00D83778">
                <w:rPr>
                  <w:rFonts w:ascii="inherit" w:eastAsia="Times New Roman" w:hAnsi="inherit" w:cs="Times New Roman"/>
                  <w:sz w:val="24"/>
                  <w:szCs w:val="24"/>
                  <w:lang w:eastAsia="en-GB"/>
                </w:rPr>
                <w:t>, over a gliding 500 ms time window.</w:t>
              </w:r>
            </w:ins>
          </w:p>
        </w:tc>
      </w:tr>
      <w:tr w:rsidR="00FF4E0F" w:rsidRPr="003B7AE9" w14:paraId="37A303C2" w14:textId="77777777" w:rsidTr="003B7AE9">
        <w:trPr>
          <w:ins w:id="8" w:author="Author"/>
        </w:trPr>
        <w:tc>
          <w:tcPr>
            <w:tcW w:w="0" w:type="auto"/>
            <w:shd w:val="clear" w:color="auto" w:fill="auto"/>
          </w:tcPr>
          <w:p w14:paraId="512288D2" w14:textId="3BCEBFD7" w:rsidR="00FF4E0F" w:rsidRPr="003B7AE9" w:rsidRDefault="00FF4E0F" w:rsidP="00FF4E0F">
            <w:pPr>
              <w:spacing w:before="120" w:after="0" w:line="240" w:lineRule="auto"/>
              <w:jc w:val="both"/>
              <w:rPr>
                <w:ins w:id="9" w:author="Author"/>
                <w:rFonts w:ascii="inherit" w:eastAsia="Times New Roman" w:hAnsi="inherit" w:cs="Times New Roman"/>
                <w:sz w:val="24"/>
                <w:szCs w:val="24"/>
                <w:lang w:eastAsia="en-GB"/>
              </w:rPr>
            </w:pPr>
            <w:ins w:id="10" w:author="Author">
              <w:r w:rsidRPr="003B7AE9">
                <w:rPr>
                  <w:rFonts w:ascii="inherit" w:eastAsia="Times New Roman" w:hAnsi="inherit" w:cs="Times New Roman"/>
                  <w:sz w:val="24"/>
                  <w:szCs w:val="24"/>
                  <w:lang w:eastAsia="en-GB"/>
                </w:rPr>
                <w:t>(6</w:t>
              </w:r>
              <w:r>
                <w:rPr>
                  <w:rFonts w:ascii="inherit" w:eastAsia="Times New Roman" w:hAnsi="inherit" w:cs="Times New Roman"/>
                  <w:sz w:val="24"/>
                  <w:szCs w:val="24"/>
                  <w:lang w:eastAsia="en-GB"/>
                </w:rPr>
                <w:t>7</w:t>
              </w:r>
              <w:r w:rsidRPr="003B7AE9">
                <w:rPr>
                  <w:rFonts w:ascii="inherit" w:eastAsia="Times New Roman" w:hAnsi="inherit" w:cs="Times New Roman"/>
                  <w:sz w:val="24"/>
                  <w:szCs w:val="24"/>
                  <w:lang w:eastAsia="en-GB"/>
                </w:rPr>
                <w:t>)</w:t>
              </w:r>
            </w:ins>
          </w:p>
        </w:tc>
        <w:tc>
          <w:tcPr>
            <w:tcW w:w="0" w:type="auto"/>
            <w:shd w:val="clear" w:color="auto" w:fill="auto"/>
          </w:tcPr>
          <w:p w14:paraId="34E7B1F6" w14:textId="0F65D488" w:rsidR="00FF4E0F" w:rsidRPr="003B7AE9" w:rsidRDefault="00FF4E0F" w:rsidP="00E17456">
            <w:pPr>
              <w:spacing w:before="120" w:after="0" w:line="240" w:lineRule="auto"/>
              <w:jc w:val="both"/>
              <w:rPr>
                <w:ins w:id="11" w:author="Author"/>
                <w:rFonts w:ascii="inherit" w:eastAsia="Times New Roman" w:hAnsi="inherit" w:cs="Times New Roman"/>
                <w:sz w:val="24"/>
                <w:szCs w:val="24"/>
                <w:lang w:eastAsia="en-GB"/>
              </w:rPr>
            </w:pPr>
            <w:ins w:id="12" w:author="Author">
              <w:r w:rsidRPr="003B7AE9">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storage</w:t>
              </w:r>
              <w:r w:rsidRPr="003B7AE9">
                <w:rPr>
                  <w:rFonts w:ascii="inherit" w:eastAsia="Times New Roman" w:hAnsi="inherit" w:cs="Times New Roman"/>
                  <w:sz w:val="24"/>
                  <w:szCs w:val="24"/>
                  <w:lang w:eastAsia="en-GB"/>
                </w:rPr>
                <w:t>‘</w:t>
              </w:r>
              <w:r w:rsidRPr="00FF4E0F">
                <w:rPr>
                  <w:rFonts w:ascii="inherit" w:eastAsia="Times New Roman" w:hAnsi="inherit" w:cs="Times New Roman"/>
                  <w:sz w:val="24"/>
                  <w:szCs w:val="24"/>
                  <w:lang w:eastAsia="en-GB"/>
                </w:rPr>
                <w:t xml:space="preserve"> means a component which is controlled in its performance towards the AC power system, </w:t>
              </w:r>
              <w:r>
                <w:rPr>
                  <w:rFonts w:ascii="inherit" w:eastAsia="Times New Roman" w:hAnsi="inherit" w:cs="Times New Roman"/>
                  <w:sz w:val="24"/>
                  <w:szCs w:val="24"/>
                  <w:lang w:eastAsia="en-GB"/>
                </w:rPr>
                <w:t xml:space="preserve">and </w:t>
              </w:r>
              <w:r w:rsidRPr="00FF4E0F">
                <w:rPr>
                  <w:rFonts w:ascii="inherit" w:eastAsia="Times New Roman" w:hAnsi="inherit" w:cs="Times New Roman"/>
                  <w:sz w:val="24"/>
                  <w:szCs w:val="24"/>
                  <w:lang w:eastAsia="en-GB"/>
                </w:rPr>
                <w:t xml:space="preserve">able to </w:t>
              </w:r>
              <w:r w:rsidR="00E17456">
                <w:rPr>
                  <w:rFonts w:ascii="inherit" w:eastAsia="Times New Roman" w:hAnsi="inherit" w:cs="Times New Roman"/>
                  <w:sz w:val="24"/>
                  <w:szCs w:val="24"/>
                  <w:lang w:eastAsia="en-GB"/>
                </w:rPr>
                <w:t>either export</w:t>
              </w:r>
              <w:r w:rsidRPr="00FF4E0F">
                <w:rPr>
                  <w:rFonts w:ascii="inherit" w:eastAsia="Times New Roman" w:hAnsi="inherit" w:cs="Times New Roman"/>
                  <w:sz w:val="24"/>
                  <w:szCs w:val="24"/>
                  <w:lang w:eastAsia="en-GB"/>
                </w:rPr>
                <w:t xml:space="preserve"> active power </w:t>
              </w:r>
              <w:r w:rsidR="00E17456">
                <w:rPr>
                  <w:rFonts w:ascii="inherit" w:eastAsia="Times New Roman" w:hAnsi="inherit" w:cs="Times New Roman"/>
                  <w:sz w:val="24"/>
                  <w:szCs w:val="24"/>
                  <w:lang w:eastAsia="en-GB"/>
                </w:rPr>
                <w:t xml:space="preserve">to, </w:t>
              </w:r>
              <w:r w:rsidRPr="00FF4E0F">
                <w:rPr>
                  <w:rFonts w:ascii="inherit" w:eastAsia="Times New Roman" w:hAnsi="inherit" w:cs="Times New Roman"/>
                  <w:sz w:val="24"/>
                  <w:szCs w:val="24"/>
                  <w:lang w:eastAsia="en-GB"/>
                </w:rPr>
                <w:t xml:space="preserve">or </w:t>
              </w:r>
              <w:r w:rsidR="00E17456">
                <w:rPr>
                  <w:rFonts w:ascii="inherit" w:eastAsia="Times New Roman" w:hAnsi="inherit" w:cs="Times New Roman"/>
                  <w:sz w:val="24"/>
                  <w:szCs w:val="24"/>
                  <w:lang w:eastAsia="en-GB"/>
                </w:rPr>
                <w:t xml:space="preserve">import </w:t>
              </w:r>
              <w:r w:rsidRPr="00FF4E0F">
                <w:rPr>
                  <w:rFonts w:ascii="inherit" w:eastAsia="Times New Roman" w:hAnsi="inherit" w:cs="Times New Roman"/>
                  <w:sz w:val="24"/>
                  <w:szCs w:val="24"/>
                  <w:lang w:eastAsia="en-GB"/>
                </w:rPr>
                <w:t xml:space="preserve">active power </w:t>
              </w:r>
              <w:r w:rsidR="00E17456">
                <w:rPr>
                  <w:rFonts w:ascii="inherit" w:eastAsia="Times New Roman" w:hAnsi="inherit" w:cs="Times New Roman"/>
                  <w:sz w:val="24"/>
                  <w:szCs w:val="24"/>
                  <w:lang w:eastAsia="en-GB"/>
                </w:rPr>
                <w:t xml:space="preserve">from </w:t>
              </w:r>
              <w:r w:rsidRPr="00FF4E0F">
                <w:rPr>
                  <w:rFonts w:ascii="inherit" w:eastAsia="Times New Roman" w:hAnsi="inherit" w:cs="Times New Roman"/>
                  <w:sz w:val="24"/>
                  <w:szCs w:val="24"/>
                  <w:lang w:eastAsia="en-GB"/>
                </w:rPr>
                <w:t xml:space="preserve"> the power system.</w:t>
              </w:r>
            </w:ins>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that were installed to provide back-up power and operate in parallel with the system for less than five minutes per calendar month while the system is in normal system state. Parallel operation during maintenance or </w:t>
            </w:r>
            <w:r w:rsidRPr="003B7AE9">
              <w:rPr>
                <w:rFonts w:ascii="inherit" w:eastAsia="Times New Roman" w:hAnsi="inherit" w:cs="Times New Roman"/>
                <w:sz w:val="24"/>
                <w:szCs w:val="24"/>
                <w:lang w:eastAsia="en-GB"/>
              </w:rPr>
              <w:lastRenderedPageBreak/>
              <w:t>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notification submitted by the power-generating facility owner to the relevant system operator and to the relevant TSO shall at least indicate the contract title, its date of </w:t>
      </w:r>
      <w:r w:rsidRPr="003B7AE9">
        <w:rPr>
          <w:rFonts w:ascii="inherit" w:eastAsia="Times New Roman" w:hAnsi="inherit" w:cs="Times New Roman"/>
          <w:color w:val="000000"/>
          <w:sz w:val="24"/>
          <w:szCs w:val="24"/>
          <w:lang w:eastAsia="en-GB"/>
        </w:rPr>
        <w:lastRenderedPageBreak/>
        <w:t>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Agency for the Cooperation of Energy Regulators (the Agency), in close cooperation with the European Network of Transmission System Operators for Electricity (ENTSO for Electricity), shall organise stakeholder involvement regarding the requirements for grid </w:t>
      </w:r>
      <w:r w:rsidRPr="003B7AE9">
        <w:rPr>
          <w:rFonts w:ascii="inherit" w:eastAsia="Times New Roman" w:hAnsi="inherit" w:cs="Times New Roman"/>
          <w:color w:val="000000"/>
          <w:sz w:val="24"/>
          <w:szCs w:val="24"/>
          <w:lang w:eastAsia="en-GB"/>
        </w:rPr>
        <w:lastRenderedPageBreak/>
        <w:t>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0D52AE47" w:rsidR="003B7AE9" w:rsidRDefault="003B7AE9" w:rsidP="003B7AE9">
      <w:pPr>
        <w:shd w:val="clear" w:color="auto" w:fill="FFFFFF"/>
        <w:spacing w:before="120" w:after="0" w:line="240" w:lineRule="auto"/>
        <w:jc w:val="both"/>
        <w:rPr>
          <w:ins w:id="13"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39D9D8E3" w14:textId="547BD00E" w:rsidR="00FF4E0F" w:rsidRPr="003B7AE9" w:rsidRDefault="00FF4E0F" w:rsidP="00FF4E0F">
      <w:pPr>
        <w:shd w:val="clear" w:color="auto" w:fill="FFFFFF"/>
        <w:spacing w:before="360" w:after="120" w:line="240" w:lineRule="auto"/>
        <w:jc w:val="center"/>
        <w:rPr>
          <w:ins w:id="14" w:author="Author"/>
          <w:rFonts w:ascii="inherit" w:eastAsia="Times New Roman" w:hAnsi="inherit" w:cs="Times New Roman"/>
          <w:i/>
          <w:iCs/>
          <w:color w:val="000000"/>
          <w:sz w:val="24"/>
          <w:szCs w:val="24"/>
          <w:lang w:eastAsia="en-GB"/>
        </w:rPr>
      </w:pPr>
      <w:ins w:id="15" w:author="Author">
        <w:r w:rsidRPr="003B7AE9">
          <w:rPr>
            <w:rFonts w:ascii="inherit" w:eastAsia="Times New Roman" w:hAnsi="inherit" w:cs="Times New Roman"/>
            <w:i/>
            <w:iCs/>
            <w:color w:val="000000"/>
            <w:sz w:val="24"/>
            <w:szCs w:val="24"/>
            <w:lang w:eastAsia="en-GB"/>
          </w:rPr>
          <w:t>Article 1</w:t>
        </w:r>
        <w:r>
          <w:rPr>
            <w:rFonts w:ascii="inherit" w:eastAsia="Times New Roman" w:hAnsi="inherit" w:cs="Times New Roman"/>
            <w:i/>
            <w:iCs/>
            <w:color w:val="000000"/>
            <w:sz w:val="24"/>
            <w:szCs w:val="24"/>
            <w:lang w:eastAsia="en-GB"/>
          </w:rPr>
          <w:t>3</w:t>
        </w:r>
      </w:ins>
    </w:p>
    <w:p w14:paraId="75625E9E" w14:textId="66E7E7BB" w:rsidR="00FF4E0F" w:rsidRPr="003B7AE9" w:rsidRDefault="00FF4E0F" w:rsidP="00FF4E0F">
      <w:pPr>
        <w:shd w:val="clear" w:color="auto" w:fill="FFFFFF"/>
        <w:spacing w:before="60" w:after="120" w:line="240" w:lineRule="auto"/>
        <w:jc w:val="center"/>
        <w:rPr>
          <w:ins w:id="16" w:author="Author"/>
          <w:rFonts w:ascii="inherit" w:eastAsia="Times New Roman" w:hAnsi="inherit" w:cs="Times New Roman"/>
          <w:b/>
          <w:bCs/>
          <w:color w:val="000000"/>
          <w:sz w:val="24"/>
          <w:szCs w:val="24"/>
          <w:lang w:eastAsia="en-GB"/>
        </w:rPr>
      </w:pPr>
      <w:ins w:id="17" w:author="Author">
        <w:r>
          <w:rPr>
            <w:rFonts w:ascii="inherit" w:eastAsia="Times New Roman" w:hAnsi="inherit" w:cs="Times New Roman"/>
            <w:b/>
            <w:bCs/>
            <w:color w:val="000000"/>
            <w:sz w:val="24"/>
            <w:szCs w:val="24"/>
            <w:lang w:eastAsia="en-GB"/>
          </w:rPr>
          <w:t>Power supply quality objective</w:t>
        </w:r>
      </w:ins>
    </w:p>
    <w:p w14:paraId="5B85ACFA" w14:textId="5354AD72" w:rsidR="00FF4E0F" w:rsidRPr="00FF4E0F" w:rsidRDefault="00FF4E0F" w:rsidP="00FF4E0F">
      <w:pPr>
        <w:shd w:val="clear" w:color="auto" w:fill="FFFFFF"/>
        <w:spacing w:before="120" w:after="0" w:line="240" w:lineRule="auto"/>
        <w:jc w:val="both"/>
        <w:rPr>
          <w:ins w:id="18" w:author="Author"/>
          <w:rFonts w:ascii="inherit" w:eastAsia="Times New Roman" w:hAnsi="inherit" w:cs="Times New Roman"/>
          <w:color w:val="000000"/>
          <w:sz w:val="24"/>
          <w:szCs w:val="24"/>
          <w:lang w:eastAsia="en-GB"/>
        </w:rPr>
      </w:pPr>
      <w:ins w:id="19" w:author="Author">
        <w:r w:rsidRPr="00FF4E0F">
          <w:rPr>
            <w:rFonts w:ascii="inherit" w:eastAsia="Times New Roman" w:hAnsi="inherit" w:cs="Times New Roman"/>
            <w:color w:val="000000"/>
            <w:sz w:val="24"/>
            <w:szCs w:val="24"/>
            <w:lang w:eastAsia="en-GB"/>
          </w:rPr>
          <w:t>The relevant TSO, in coordination with the national regulatory authority and at least the neighbouring TSOs, defines quantitative quality objectives for the power system frequency. These objectives are the basis for the subsequently determined system needs in order to achieve the desired frequency quality. This process includes a stakeholder involvement.</w:t>
        </w:r>
      </w:ins>
    </w:p>
    <w:p w14:paraId="3249D8CD" w14:textId="3AD03E5C" w:rsidR="00FF4E0F" w:rsidRPr="00FF4E0F" w:rsidRDefault="00FF4E0F" w:rsidP="00FF4E0F">
      <w:pPr>
        <w:shd w:val="clear" w:color="auto" w:fill="FFFFFF"/>
        <w:spacing w:before="120" w:after="0" w:line="240" w:lineRule="auto"/>
        <w:jc w:val="both"/>
        <w:rPr>
          <w:ins w:id="20" w:author="Author"/>
          <w:rFonts w:ascii="inherit" w:eastAsia="Times New Roman" w:hAnsi="inherit" w:cs="Times New Roman"/>
          <w:color w:val="000000"/>
          <w:sz w:val="24"/>
          <w:szCs w:val="24"/>
          <w:lang w:eastAsia="en-GB"/>
        </w:rPr>
      </w:pPr>
      <w:ins w:id="21" w:author="Author">
        <w:r w:rsidRPr="00FF4E0F">
          <w:rPr>
            <w:rFonts w:ascii="inherit" w:eastAsia="Times New Roman" w:hAnsi="inherit" w:cs="Times New Roman"/>
            <w:color w:val="000000"/>
            <w:sz w:val="24"/>
            <w:szCs w:val="24"/>
            <w:lang w:eastAsia="en-GB"/>
          </w:rPr>
          <w:t xml:space="preserve">The quality criteria cover how accurate the nominal value 50 Hz frequency shall be achieved, on a yearly and monthly average, as well as probability density distribution </w:t>
        </w:r>
        <w:r w:rsidR="000B3E0B">
          <w:rPr>
            <w:rFonts w:ascii="inherit" w:eastAsia="Times New Roman" w:hAnsi="inherit" w:cs="Times New Roman"/>
            <w:color w:val="000000"/>
            <w:sz w:val="24"/>
            <w:szCs w:val="24"/>
            <w:lang w:eastAsia="en-GB"/>
          </w:rPr>
          <w:t xml:space="preserve">as </w:t>
        </w:r>
        <w:r w:rsidRPr="00FF4E0F">
          <w:rPr>
            <w:rFonts w:ascii="inherit" w:eastAsia="Times New Roman" w:hAnsi="inherit" w:cs="Times New Roman"/>
            <w:color w:val="000000"/>
            <w:sz w:val="24"/>
            <w:szCs w:val="24"/>
            <w:lang w:eastAsia="en-GB"/>
          </w:rPr>
          <w:t>of the power system frequency for both time periods</w:t>
        </w:r>
        <w:r w:rsidR="000B3E0B">
          <w:rPr>
            <w:rFonts w:ascii="inherit" w:eastAsia="Times New Roman" w:hAnsi="inherit" w:cs="Times New Roman"/>
            <w:color w:val="000000"/>
            <w:sz w:val="24"/>
            <w:szCs w:val="24"/>
            <w:lang w:eastAsia="en-GB"/>
          </w:rPr>
          <w:t>, as summarized frequency-quality objective</w:t>
        </w:r>
        <w:r w:rsidRPr="00FF4E0F">
          <w:rPr>
            <w:rFonts w:ascii="inherit" w:eastAsia="Times New Roman" w:hAnsi="inherit" w:cs="Times New Roman"/>
            <w:color w:val="000000"/>
            <w:sz w:val="24"/>
            <w:szCs w:val="24"/>
            <w:lang w:eastAsia="en-GB"/>
          </w:rPr>
          <w:t xml:space="preserve">. The power system frequency shall be assessed for that purpose </w:t>
        </w:r>
        <w:r w:rsidR="00E17456">
          <w:rPr>
            <w:rFonts w:ascii="inherit" w:eastAsia="Times New Roman" w:hAnsi="inherit" w:cs="Times New Roman"/>
            <w:color w:val="000000"/>
            <w:sz w:val="24"/>
            <w:szCs w:val="24"/>
            <w:lang w:eastAsia="en-GB"/>
          </w:rPr>
          <w:t xml:space="preserve">based on the voltage measured </w:t>
        </w:r>
        <w:r w:rsidRPr="00FF4E0F">
          <w:rPr>
            <w:rFonts w:ascii="inherit" w:eastAsia="Times New Roman" w:hAnsi="inherit" w:cs="Times New Roman"/>
            <w:color w:val="000000"/>
            <w:sz w:val="24"/>
            <w:szCs w:val="24"/>
            <w:lang w:eastAsia="en-GB"/>
          </w:rPr>
          <w:t>in time intervals of 1 second</w:t>
        </w:r>
        <w:r w:rsidR="00385C40">
          <w:rPr>
            <w:rFonts w:ascii="inherit" w:eastAsia="Times New Roman" w:hAnsi="inherit" w:cs="Times New Roman"/>
            <w:color w:val="000000"/>
            <w:sz w:val="24"/>
            <w:szCs w:val="24"/>
            <w:lang w:eastAsia="en-GB"/>
          </w:rPr>
          <w:t>,</w:t>
        </w:r>
        <w:r w:rsidR="00E17456">
          <w:rPr>
            <w:rFonts w:ascii="inherit" w:eastAsia="Times New Roman" w:hAnsi="inherit" w:cs="Times New Roman"/>
            <w:color w:val="000000"/>
            <w:sz w:val="24"/>
            <w:szCs w:val="24"/>
            <w:lang w:eastAsia="en-GB"/>
          </w:rPr>
          <w:t xml:space="preserve"> at </w:t>
        </w:r>
        <w:r w:rsidR="00385C40">
          <w:rPr>
            <w:rFonts w:ascii="inherit" w:eastAsia="Times New Roman" w:hAnsi="inherit" w:cs="Times New Roman"/>
            <w:color w:val="000000"/>
            <w:sz w:val="24"/>
            <w:szCs w:val="24"/>
            <w:lang w:eastAsia="en-GB"/>
          </w:rPr>
          <w:t xml:space="preserve">a constant </w:t>
        </w:r>
        <w:r w:rsidR="00E17456">
          <w:rPr>
            <w:rFonts w:ascii="inherit" w:eastAsia="Times New Roman" w:hAnsi="inherit" w:cs="Times New Roman"/>
            <w:color w:val="000000"/>
            <w:sz w:val="24"/>
            <w:szCs w:val="24"/>
            <w:lang w:eastAsia="en-GB"/>
          </w:rPr>
          <w:t>location</w:t>
        </w:r>
        <w:r w:rsidR="00385C40">
          <w:rPr>
            <w:rFonts w:ascii="inherit" w:eastAsia="Times New Roman" w:hAnsi="inherit" w:cs="Times New Roman"/>
            <w:color w:val="000000"/>
            <w:sz w:val="24"/>
            <w:szCs w:val="24"/>
            <w:lang w:eastAsia="en-GB"/>
          </w:rPr>
          <w:t>, chosen by the TSO</w:t>
        </w:r>
        <w:r w:rsidR="00E17456">
          <w:rPr>
            <w:rFonts w:ascii="inherit" w:eastAsia="Times New Roman" w:hAnsi="inherit" w:cs="Times New Roman"/>
            <w:color w:val="000000"/>
            <w:sz w:val="24"/>
            <w:szCs w:val="24"/>
            <w:lang w:eastAsia="en-GB"/>
          </w:rPr>
          <w:t xml:space="preserve"> within the TSO area</w:t>
        </w:r>
        <w:r w:rsidRPr="00FF4E0F">
          <w:rPr>
            <w:rFonts w:ascii="inherit" w:eastAsia="Times New Roman" w:hAnsi="inherit" w:cs="Times New Roman"/>
            <w:color w:val="000000"/>
            <w:sz w:val="24"/>
            <w:szCs w:val="24"/>
            <w:lang w:eastAsia="en-GB"/>
          </w:rPr>
          <w:t xml:space="preserve">. </w:t>
        </w:r>
      </w:ins>
    </w:p>
    <w:p w14:paraId="37F47FDB" w14:textId="7E15B4E9" w:rsidR="00FF4E0F" w:rsidRPr="003B7AE9" w:rsidRDefault="00FF4E0F" w:rsidP="00FF4E0F">
      <w:pPr>
        <w:shd w:val="clear" w:color="auto" w:fill="FFFFFF"/>
        <w:spacing w:before="120" w:after="0" w:line="240" w:lineRule="auto"/>
        <w:jc w:val="both"/>
        <w:rPr>
          <w:rFonts w:ascii="inherit" w:eastAsia="Times New Roman" w:hAnsi="inherit" w:cs="Times New Roman"/>
          <w:color w:val="000000"/>
          <w:sz w:val="24"/>
          <w:szCs w:val="24"/>
          <w:lang w:eastAsia="en-GB"/>
        </w:rPr>
      </w:pPr>
      <w:ins w:id="22" w:author="Author">
        <w:r w:rsidRPr="00FF4E0F">
          <w:rPr>
            <w:rFonts w:ascii="inherit" w:eastAsia="Times New Roman" w:hAnsi="inherit" w:cs="Times New Roman"/>
            <w:color w:val="000000"/>
            <w:sz w:val="24"/>
            <w:szCs w:val="24"/>
            <w:lang w:eastAsia="en-GB"/>
          </w:rPr>
          <w:t xml:space="preserve">The achieved probability distribution of the power system frequency </w:t>
        </w:r>
        <w:r w:rsidR="00E17456">
          <w:rPr>
            <w:rFonts w:ascii="inherit" w:eastAsia="Times New Roman" w:hAnsi="inherit" w:cs="Times New Roman"/>
            <w:color w:val="000000"/>
            <w:sz w:val="24"/>
            <w:szCs w:val="24"/>
            <w:lang w:eastAsia="en-GB"/>
          </w:rPr>
          <w:t>is</w:t>
        </w:r>
        <w:r w:rsidRPr="00FF4E0F">
          <w:rPr>
            <w:rFonts w:ascii="inherit" w:eastAsia="Times New Roman" w:hAnsi="inherit" w:cs="Times New Roman"/>
            <w:color w:val="000000"/>
            <w:sz w:val="24"/>
            <w:szCs w:val="24"/>
            <w:lang w:eastAsia="en-GB"/>
          </w:rPr>
          <w:t xml:space="preserve"> published monthly</w:t>
        </w:r>
        <w:r w:rsidR="000B3E0B">
          <w:rPr>
            <w:rFonts w:ascii="inherit" w:eastAsia="Times New Roman" w:hAnsi="inherit" w:cs="Times New Roman"/>
            <w:color w:val="000000"/>
            <w:sz w:val="24"/>
            <w:szCs w:val="24"/>
            <w:lang w:eastAsia="en-GB"/>
          </w:rPr>
          <w:t xml:space="preserve"> by the relevant TSO</w:t>
        </w:r>
        <w:r w:rsidRPr="00FF4E0F">
          <w:rPr>
            <w:rFonts w:ascii="inherit" w:eastAsia="Times New Roman" w:hAnsi="inherit" w:cs="Times New Roman"/>
            <w:color w:val="000000"/>
            <w:sz w:val="24"/>
            <w:szCs w:val="24"/>
            <w:lang w:eastAsia="en-GB"/>
          </w:rPr>
          <w:t>.</w:t>
        </w:r>
      </w:ins>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less than the period for </w:t>
                  </w:r>
                  <w:r w:rsidRPr="003B7AE9">
                    <w:rPr>
                      <w:rFonts w:ascii="inherit" w:eastAsia="Times New Roman" w:hAnsi="inherit" w:cs="Times New Roman"/>
                      <w:lang w:eastAsia="en-GB"/>
                    </w:rPr>
                    <w:lastRenderedPageBreak/>
                    <w:t>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r w:rsidR="00FF4E0F" w:rsidRPr="003B7AE9" w14:paraId="23228447" w14:textId="77777777">
              <w:trPr>
                <w:ins w:id="23" w:author="Author"/>
              </w:trPr>
              <w:tc>
                <w:tcPr>
                  <w:tcW w:w="0" w:type="auto"/>
                  <w:shd w:val="clear" w:color="auto" w:fill="auto"/>
                </w:tcPr>
                <w:p w14:paraId="2C38C42A" w14:textId="13D71F4F" w:rsidR="00FF4E0F" w:rsidRPr="003B7AE9" w:rsidRDefault="00FF4E0F" w:rsidP="00FF4E0F">
                  <w:pPr>
                    <w:spacing w:before="120" w:after="0" w:line="240" w:lineRule="auto"/>
                    <w:jc w:val="both"/>
                    <w:rPr>
                      <w:ins w:id="24" w:author="Author"/>
                      <w:rFonts w:ascii="inherit" w:eastAsia="Times New Roman" w:hAnsi="inherit" w:cs="Times New Roman"/>
                      <w:sz w:val="24"/>
                      <w:szCs w:val="24"/>
                      <w:lang w:eastAsia="en-GB"/>
                    </w:rPr>
                  </w:pPr>
                  <w:ins w:id="25" w:author="Author">
                    <w:r w:rsidRPr="003B7AE9">
                      <w:rPr>
                        <w:rFonts w:ascii="inherit" w:eastAsia="Times New Roman" w:hAnsi="inherit" w:cs="Times New Roman"/>
                        <w:sz w:val="24"/>
                        <w:szCs w:val="24"/>
                        <w:lang w:eastAsia="en-GB"/>
                      </w:rPr>
                      <w:t>(vi</w:t>
                    </w:r>
                    <w:r>
                      <w:rPr>
                        <w:rFonts w:ascii="inherit" w:eastAsia="Times New Roman" w:hAnsi="inherit" w:cs="Times New Roman"/>
                        <w:sz w:val="24"/>
                        <w:szCs w:val="24"/>
                        <w:lang w:eastAsia="en-GB"/>
                      </w:rPr>
                      <w:t>i</w:t>
                    </w:r>
                    <w:r w:rsidRPr="003B7AE9">
                      <w:rPr>
                        <w:rFonts w:ascii="inherit" w:eastAsia="Times New Roman" w:hAnsi="inherit" w:cs="Times New Roman"/>
                        <w:sz w:val="24"/>
                        <w:szCs w:val="24"/>
                        <w:lang w:eastAsia="en-GB"/>
                      </w:rPr>
                      <w:t>)</w:t>
                    </w:r>
                  </w:ins>
                </w:p>
              </w:tc>
              <w:tc>
                <w:tcPr>
                  <w:tcW w:w="0" w:type="auto"/>
                  <w:shd w:val="clear" w:color="auto" w:fill="auto"/>
                </w:tcPr>
                <w:p w14:paraId="051CC68D" w14:textId="1D76E46E" w:rsidR="00FF4E0F" w:rsidRPr="00FF4E0F" w:rsidRDefault="00FF4E0F" w:rsidP="00FF4E0F">
                  <w:pPr>
                    <w:spacing w:before="120" w:after="0" w:line="240" w:lineRule="auto"/>
                    <w:jc w:val="both"/>
                    <w:rPr>
                      <w:ins w:id="26" w:author="Author"/>
                      <w:rFonts w:ascii="inherit" w:eastAsia="Times New Roman" w:hAnsi="inherit" w:cs="Times New Roman"/>
                      <w:sz w:val="24"/>
                      <w:szCs w:val="24"/>
                      <w:lang w:eastAsia="en-GB"/>
                    </w:rPr>
                  </w:pPr>
                  <w:ins w:id="27" w:author="Author">
                    <w:r w:rsidRPr="00FF4E0F">
                      <w:rPr>
                        <w:rFonts w:ascii="inherit" w:eastAsia="Times New Roman" w:hAnsi="inherit" w:cs="Times New Roman"/>
                        <w:sz w:val="24"/>
                        <w:szCs w:val="24"/>
                        <w:lang w:eastAsia="en-GB"/>
                      </w:rPr>
                      <w:t xml:space="preserve">The requirement according to Art 14 (3) i) and vi) does not apply, if the average active power of the power-generating module in a 10 second interval directly prior to the start of the grid-fault incident was </w:t>
                    </w:r>
                  </w:ins>
                </w:p>
                <w:p w14:paraId="3BF9C83E" w14:textId="76FF9531" w:rsidR="00FF4E0F" w:rsidRPr="00FF4E0F" w:rsidRDefault="00FF4E0F" w:rsidP="00FF4E0F">
                  <w:pPr>
                    <w:spacing w:before="120" w:after="0" w:line="240" w:lineRule="auto"/>
                    <w:jc w:val="both"/>
                    <w:rPr>
                      <w:ins w:id="28" w:author="Author"/>
                      <w:rFonts w:ascii="inherit" w:eastAsia="Times New Roman" w:hAnsi="inherit" w:cs="Times New Roman"/>
                      <w:sz w:val="24"/>
                      <w:szCs w:val="24"/>
                      <w:lang w:eastAsia="en-GB"/>
                    </w:rPr>
                  </w:pPr>
                  <w:ins w:id="29" w:author="Author">
                    <w:r w:rsidRPr="00FF4E0F">
                      <w:rPr>
                        <w:rFonts w:ascii="inherit" w:eastAsia="Times New Roman" w:hAnsi="inherit" w:cs="Times New Roman"/>
                        <w:sz w:val="24"/>
                        <w:szCs w:val="24"/>
                        <w:lang w:eastAsia="en-GB"/>
                      </w:rPr>
                      <w:t xml:space="preserve">- </w:t>
                    </w:r>
                    <w:r w:rsidR="00385C40" w:rsidRPr="00FF4E0F">
                      <w:rPr>
                        <w:rFonts w:ascii="inherit" w:eastAsia="Times New Roman" w:hAnsi="inherit" w:cs="Times New Roman"/>
                        <w:sz w:val="24"/>
                        <w:szCs w:val="24"/>
                        <w:lang w:eastAsia="en-GB"/>
                      </w:rPr>
                      <w:t xml:space="preserve">below </w:t>
                    </w:r>
                    <w:r w:rsidRPr="00FF4E0F">
                      <w:rPr>
                        <w:rFonts w:ascii="inherit" w:eastAsia="Times New Roman" w:hAnsi="inherit" w:cs="Times New Roman"/>
                        <w:sz w:val="24"/>
                        <w:szCs w:val="24"/>
                        <w:lang w:eastAsia="en-GB"/>
                      </w:rPr>
                      <w:t xml:space="preserve">the agreed minimum stable operating level, </w:t>
                    </w:r>
                    <w:r w:rsidR="00385C40">
                      <w:rPr>
                        <w:rFonts w:ascii="inherit" w:eastAsia="Times New Roman" w:hAnsi="inherit" w:cs="Times New Roman"/>
                        <w:sz w:val="24"/>
                        <w:szCs w:val="24"/>
                        <w:lang w:eastAsia="en-GB"/>
                      </w:rPr>
                      <w:t>or</w:t>
                    </w:r>
                  </w:ins>
                </w:p>
                <w:p w14:paraId="18CA476B" w14:textId="0A257F92" w:rsidR="00FF4E0F" w:rsidRPr="003B7AE9" w:rsidRDefault="00FF4E0F" w:rsidP="00385C40">
                  <w:pPr>
                    <w:spacing w:before="120" w:after="0" w:line="240" w:lineRule="auto"/>
                    <w:jc w:val="both"/>
                    <w:rPr>
                      <w:ins w:id="30" w:author="Author"/>
                      <w:rFonts w:ascii="inherit" w:eastAsia="Times New Roman" w:hAnsi="inherit" w:cs="Times New Roman"/>
                      <w:sz w:val="24"/>
                      <w:szCs w:val="24"/>
                      <w:lang w:eastAsia="en-GB"/>
                    </w:rPr>
                  </w:pPr>
                  <w:ins w:id="31" w:author="Author">
                    <w:r w:rsidRPr="00FF4E0F">
                      <w:rPr>
                        <w:rFonts w:ascii="inherit" w:eastAsia="Times New Roman" w:hAnsi="inherit" w:cs="Times New Roman"/>
                        <w:sz w:val="24"/>
                        <w:szCs w:val="24"/>
                        <w:lang w:eastAsia="en-GB"/>
                      </w:rPr>
                      <w:t xml:space="preserve">- </w:t>
                    </w:r>
                    <w:r w:rsidR="00385C40">
                      <w:rPr>
                        <w:rFonts w:ascii="inherit" w:eastAsia="Times New Roman" w:hAnsi="inherit" w:cs="Times New Roman"/>
                        <w:sz w:val="24"/>
                        <w:szCs w:val="24"/>
                        <w:lang w:eastAsia="en-GB"/>
                      </w:rPr>
                      <w:t xml:space="preserve">below </w:t>
                    </w:r>
                    <w:r w:rsidRPr="00FF4E0F">
                      <w:rPr>
                        <w:rFonts w:ascii="inherit" w:eastAsia="Times New Roman" w:hAnsi="inherit" w:cs="Times New Roman"/>
                        <w:sz w:val="24"/>
                        <w:szCs w:val="24"/>
                        <w:lang w:eastAsia="en-GB"/>
                      </w:rPr>
                      <w:t>5% of the nominal power of the power-generating module</w:t>
                    </w:r>
                    <w:r w:rsidR="00385C40">
                      <w:rPr>
                        <w:rFonts w:ascii="inherit" w:eastAsia="Times New Roman" w:hAnsi="inherit" w:cs="Times New Roman"/>
                        <w:sz w:val="24"/>
                        <w:szCs w:val="24"/>
                        <w:lang w:eastAsia="en-GB"/>
                      </w:rPr>
                      <w:t>,</w:t>
                    </w:r>
                    <w:r w:rsidRPr="00FF4E0F">
                      <w:rPr>
                        <w:rFonts w:ascii="inherit" w:eastAsia="Times New Roman" w:hAnsi="inherit" w:cs="Times New Roman"/>
                        <w:sz w:val="24"/>
                        <w:szCs w:val="24"/>
                        <w:lang w:eastAsia="en-GB"/>
                      </w:rPr>
                      <w:t xml:space="preserve"> </w:t>
                    </w:r>
                    <w:r w:rsidR="00385C40">
                      <w:rPr>
                        <w:rFonts w:ascii="inherit" w:eastAsia="Times New Roman" w:hAnsi="inherit" w:cs="Times New Roman"/>
                        <w:sz w:val="24"/>
                        <w:szCs w:val="24"/>
                        <w:lang w:eastAsia="en-GB"/>
                      </w:rPr>
                      <w:t xml:space="preserve">for those </w:t>
                    </w:r>
                    <w:r w:rsidRPr="00FF4E0F">
                      <w:rPr>
                        <w:rFonts w:ascii="inherit" w:eastAsia="Times New Roman" w:hAnsi="inherit" w:cs="Times New Roman"/>
                        <w:sz w:val="24"/>
                        <w:szCs w:val="24"/>
                        <w:lang w:eastAsia="en-GB"/>
                      </w:rPr>
                      <w:t>us</w:t>
                    </w:r>
                    <w:r w:rsidR="00385C40">
                      <w:rPr>
                        <w:rFonts w:ascii="inherit" w:eastAsia="Times New Roman" w:hAnsi="inherit" w:cs="Times New Roman"/>
                        <w:sz w:val="24"/>
                        <w:szCs w:val="24"/>
                        <w:lang w:eastAsia="en-GB"/>
                      </w:rPr>
                      <w:t>ing</w:t>
                    </w:r>
                    <w:r w:rsidRPr="00FF4E0F">
                      <w:rPr>
                        <w:rFonts w:ascii="inherit" w:eastAsia="Times New Roman" w:hAnsi="inherit" w:cs="Times New Roman"/>
                        <w:sz w:val="24"/>
                        <w:szCs w:val="24"/>
                        <w:lang w:eastAsia="en-GB"/>
                      </w:rPr>
                      <w:t xml:space="preserve"> volatile renewable energy sources</w:t>
                    </w:r>
                  </w:ins>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A716AD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ins w:id="32" w:author="Author">
              <w:r w:rsidR="00385C40">
                <w:rPr>
                  <w:rFonts w:ascii="inherit" w:eastAsia="Times New Roman" w:hAnsi="inherit" w:cs="Times New Roman"/>
                  <w:sz w:val="24"/>
                  <w:szCs w:val="24"/>
                  <w:lang w:eastAsia="en-GB"/>
                </w:rPr>
                <w:t xml:space="preserve"> To that aim, the TSO shall use as reference the positive and negative sequence of the voltage. </w:t>
              </w:r>
            </w:ins>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any changes to the schemes and settings, mentioned in point (i), of the different control devices of the power-generating module shall be coordinated and agreed between the relevant TSO, the relevant system operator and the power-generating </w:t>
                  </w:r>
                  <w:r w:rsidRPr="003B7AE9">
                    <w:rPr>
                      <w:rFonts w:ascii="inherit" w:eastAsia="Times New Roman" w:hAnsi="inherit" w:cs="Times New Roman"/>
                      <w:sz w:val="24"/>
                      <w:szCs w:val="24"/>
                      <w:lang w:eastAsia="en-GB"/>
                    </w:rPr>
                    <w:lastRenderedPageBreak/>
                    <w:t>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xml:space="preserve"> is the nominal frequency (50 Hz) in the network and Δf is the frequency deviation in the </w:t>
                  </w:r>
                  <w:r w:rsidRPr="003B7AE9">
                    <w:rPr>
                      <w:rFonts w:ascii="inherit" w:eastAsia="Times New Roman" w:hAnsi="inherit" w:cs="Times New Roman"/>
                      <w:sz w:val="24"/>
                      <w:szCs w:val="24"/>
                      <w:lang w:eastAsia="en-GB"/>
                    </w:rPr>
                    <w:lastRenderedPageBreak/>
                    <w:t>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33"/>
        <w:gridCol w:w="8493"/>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r w:rsidR="00FF4E0F" w:rsidRPr="003B7AE9" w14:paraId="589D402B" w14:textId="77777777" w:rsidTr="00121A9D">
        <w:tblPrEx>
          <w:tblCellMar>
            <w:left w:w="108" w:type="dxa"/>
            <w:right w:w="108" w:type="dxa"/>
          </w:tblCellMar>
        </w:tblPrEx>
        <w:trPr>
          <w:ins w:id="33" w:author="Author"/>
        </w:trPr>
        <w:tc>
          <w:tcPr>
            <w:tcW w:w="317" w:type="dxa"/>
            <w:shd w:val="clear" w:color="auto" w:fill="auto"/>
          </w:tcPr>
          <w:p w14:paraId="067BA145" w14:textId="5A104D60" w:rsidR="00FF4E0F" w:rsidRPr="003B7AE9" w:rsidRDefault="00FF4E0F" w:rsidP="003B7AE9">
            <w:pPr>
              <w:spacing w:before="120" w:after="0" w:line="240" w:lineRule="auto"/>
              <w:jc w:val="both"/>
              <w:rPr>
                <w:ins w:id="34" w:author="Author"/>
                <w:rFonts w:ascii="inherit" w:eastAsia="Times New Roman" w:hAnsi="inherit" w:cs="Times New Roman"/>
                <w:sz w:val="24"/>
                <w:szCs w:val="24"/>
                <w:lang w:eastAsia="en-GB"/>
              </w:rPr>
            </w:pPr>
            <w:ins w:id="35" w:author="Author">
              <w:r>
                <w:rPr>
                  <w:rFonts w:ascii="inherit" w:eastAsia="Times New Roman" w:hAnsi="inherit" w:cs="Times New Roman"/>
                  <w:sz w:val="24"/>
                  <w:szCs w:val="24"/>
                  <w:lang w:eastAsia="en-GB"/>
                </w:rPr>
                <w:t>(d)</w:t>
              </w:r>
            </w:ins>
          </w:p>
        </w:tc>
        <w:tc>
          <w:tcPr>
            <w:tcW w:w="8709" w:type="dxa"/>
            <w:shd w:val="clear" w:color="auto" w:fill="auto"/>
          </w:tcPr>
          <w:p w14:paraId="765BABF3" w14:textId="1B8307E3" w:rsidR="00121A9D" w:rsidRPr="00121A9D" w:rsidRDefault="00121A9D" w:rsidP="00121A9D">
            <w:pPr>
              <w:spacing w:before="120" w:after="0" w:line="240" w:lineRule="auto"/>
              <w:jc w:val="both"/>
              <w:rPr>
                <w:ins w:id="36" w:author="Author"/>
                <w:rFonts w:ascii="inherit" w:eastAsia="Times New Roman" w:hAnsi="inherit" w:cs="Times New Roman"/>
                <w:sz w:val="24"/>
                <w:szCs w:val="24"/>
                <w:lang w:eastAsia="en-GB"/>
              </w:rPr>
            </w:pPr>
            <w:ins w:id="37" w:author="Author">
              <w:r>
                <w:rPr>
                  <w:rFonts w:ascii="inherit" w:eastAsia="Times New Roman" w:hAnsi="inherit" w:cs="Times New Roman"/>
                  <w:sz w:val="24"/>
                  <w:szCs w:val="24"/>
                  <w:lang w:eastAsia="en-GB"/>
                </w:rPr>
                <w:t>In addition to Art 14 3. (a) t</w:t>
              </w:r>
              <w:r w:rsidRPr="00121A9D">
                <w:rPr>
                  <w:rFonts w:ascii="inherit" w:eastAsia="Times New Roman" w:hAnsi="inherit" w:cs="Times New Roman"/>
                  <w:sz w:val="24"/>
                  <w:szCs w:val="24"/>
                  <w:lang w:eastAsia="en-GB"/>
                </w:rPr>
                <w:t xml:space="preserve">he relevant system operator shall have the right to define a voltage-time-profile for robustness against overvoltage events (OVRT), equivalent to the voltage-time-profile for overvoltage events (UVRT). </w:t>
              </w:r>
            </w:ins>
          </w:p>
          <w:p w14:paraId="03461727" w14:textId="77777777" w:rsidR="00121A9D" w:rsidRPr="00121A9D" w:rsidRDefault="00121A9D" w:rsidP="00121A9D">
            <w:pPr>
              <w:spacing w:before="120" w:after="0" w:line="240" w:lineRule="auto"/>
              <w:jc w:val="both"/>
              <w:rPr>
                <w:ins w:id="38" w:author="Author"/>
                <w:rFonts w:ascii="inherit" w:eastAsia="Times New Roman" w:hAnsi="inherit" w:cs="Times New Roman"/>
                <w:sz w:val="24"/>
                <w:szCs w:val="24"/>
                <w:lang w:eastAsia="en-GB"/>
              </w:rPr>
            </w:pPr>
            <w:ins w:id="39" w:author="Author">
              <w:r w:rsidRPr="00121A9D">
                <w:rPr>
                  <w:rFonts w:ascii="inherit" w:eastAsia="Times New Roman" w:hAnsi="inherit" w:cs="Times New Roman"/>
                  <w:sz w:val="24"/>
                  <w:szCs w:val="24"/>
                  <w:lang w:eastAsia="en-GB"/>
                </w:rPr>
                <w:t xml:space="preserve">If doing so, the relevant system operator shall define the reference voltage precisely. </w:t>
              </w:r>
            </w:ins>
          </w:p>
          <w:p w14:paraId="458F193C" w14:textId="6A8C3D31" w:rsidR="00FF4E0F" w:rsidRDefault="00121A9D" w:rsidP="00121A9D">
            <w:pPr>
              <w:spacing w:before="120" w:after="0" w:line="240" w:lineRule="auto"/>
              <w:jc w:val="both"/>
              <w:rPr>
                <w:ins w:id="40" w:author="Author"/>
                <w:rFonts w:ascii="inherit" w:eastAsia="Times New Roman" w:hAnsi="inherit" w:cs="Times New Roman"/>
                <w:sz w:val="24"/>
                <w:szCs w:val="24"/>
                <w:lang w:eastAsia="en-GB"/>
              </w:rPr>
            </w:pPr>
            <w:ins w:id="41" w:author="Author">
              <w:r w:rsidRPr="00121A9D">
                <w:rPr>
                  <w:rFonts w:ascii="inherit" w:eastAsia="Times New Roman" w:hAnsi="inherit" w:cs="Times New Roman"/>
                  <w:sz w:val="24"/>
                  <w:szCs w:val="24"/>
                  <w:lang w:eastAsia="en-GB"/>
                </w:rPr>
                <w:t>The robustness requirement against overvoltage does not need to be met, if an occurring short-term voltage rise leads to a relative overvoltage</w:t>
              </w:r>
              <w:r w:rsidR="00D447CF">
                <w:rPr>
                  <w:rFonts w:ascii="inherit" w:eastAsia="Times New Roman" w:hAnsi="inherit" w:cs="Times New Roman"/>
                  <w:sz w:val="24"/>
                  <w:szCs w:val="24"/>
                  <w:lang w:eastAsia="en-GB"/>
                </w:rPr>
                <w:t xml:space="preserve"> at the connection point</w:t>
              </w:r>
              <w:r w:rsidRPr="00121A9D">
                <w:rPr>
                  <w:rFonts w:ascii="inherit" w:eastAsia="Times New Roman" w:hAnsi="inherit" w:cs="Times New Roman"/>
                  <w:sz w:val="24"/>
                  <w:szCs w:val="24"/>
                  <w:lang w:eastAsia="en-GB"/>
                </w:rPr>
                <w:t>, exceeding the limit curve expressed in the following Figure</w:t>
              </w:r>
            </w:ins>
          </w:p>
          <w:p w14:paraId="21147DDC" w14:textId="01E40A8C" w:rsidR="00A315A4" w:rsidRDefault="00A315A4" w:rsidP="00121A9D">
            <w:pPr>
              <w:spacing w:before="120" w:after="0" w:line="240" w:lineRule="auto"/>
              <w:jc w:val="both"/>
              <w:rPr>
                <w:ins w:id="42" w:author="Author"/>
                <w:rFonts w:ascii="inherit" w:eastAsia="Times New Roman" w:hAnsi="inherit" w:cs="Times New Roman"/>
                <w:sz w:val="24"/>
                <w:szCs w:val="24"/>
                <w:lang w:eastAsia="en-GB"/>
              </w:rPr>
            </w:pPr>
            <w:ins w:id="43" w:author="Author">
              <w:r w:rsidRPr="00A315A4">
                <w:rPr>
                  <w:rFonts w:ascii="inherit" w:eastAsia="Times New Roman" w:hAnsi="inherit" w:cs="Times New Roman"/>
                  <w:noProof/>
                  <w:sz w:val="24"/>
                  <w:szCs w:val="24"/>
                  <w:lang w:val="en-US"/>
                </w:rPr>
                <w:drawing>
                  <wp:inline distT="0" distB="0" distL="0" distR="0" wp14:anchorId="24755E33" wp14:editId="3E9CC4D1">
                    <wp:extent cx="4771390" cy="153037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81829" cy="1533724"/>
                            </a:xfrm>
                            <a:prstGeom prst="rect">
                              <a:avLst/>
                            </a:prstGeom>
                          </pic:spPr>
                        </pic:pic>
                      </a:graphicData>
                    </a:graphic>
                  </wp:inline>
                </w:drawing>
              </w:r>
            </w:ins>
          </w:p>
          <w:p w14:paraId="4FE67EDA" w14:textId="1F3766E3" w:rsidR="00121A9D" w:rsidRPr="003B7AE9" w:rsidRDefault="00121A9D" w:rsidP="00121A9D">
            <w:pPr>
              <w:spacing w:before="120" w:after="0" w:line="240" w:lineRule="auto"/>
              <w:jc w:val="both"/>
              <w:rPr>
                <w:ins w:id="44" w:author="Author"/>
                <w:rFonts w:ascii="inherit" w:eastAsia="Times New Roman" w:hAnsi="inherit" w:cs="Times New Roman"/>
                <w:sz w:val="24"/>
                <w:szCs w:val="24"/>
                <w:lang w:eastAsia="en-GB"/>
              </w:rPr>
            </w:pP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w:t>
                  </w:r>
                  <w:r w:rsidRPr="003B7AE9">
                    <w:rPr>
                      <w:rFonts w:ascii="inherit" w:eastAsia="Times New Roman" w:hAnsi="inherit" w:cs="Times New Roman"/>
                      <w:sz w:val="24"/>
                      <w:szCs w:val="24"/>
                      <w:lang w:eastAsia="en-GB"/>
                    </w:rPr>
                    <w:lastRenderedPageBreak/>
                    <w:t>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5BD20BD6" w14:textId="77777777" w:rsidR="003B7AE9" w:rsidRDefault="003B7AE9" w:rsidP="003B7AE9">
            <w:pPr>
              <w:spacing w:before="120" w:after="0" w:line="240" w:lineRule="auto"/>
              <w:jc w:val="both"/>
              <w:rPr>
                <w:ins w:id="4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p w14:paraId="0A14FCD2" w14:textId="2AD249D4" w:rsidR="00391A9E" w:rsidRPr="00391A9E" w:rsidRDefault="00391A9E" w:rsidP="00391A9E">
            <w:pPr>
              <w:shd w:val="clear" w:color="auto" w:fill="FFFFFF"/>
              <w:spacing w:before="120" w:after="0" w:line="240" w:lineRule="auto"/>
              <w:jc w:val="both"/>
              <w:rPr>
                <w:ins w:id="46" w:author="Author"/>
                <w:rFonts w:ascii="inherit" w:eastAsia="Times New Roman" w:hAnsi="inherit" w:cs="Times New Roman"/>
                <w:color w:val="000000"/>
                <w:sz w:val="24"/>
                <w:szCs w:val="24"/>
                <w:lang w:eastAsia="en-GB"/>
              </w:rPr>
            </w:pPr>
            <w:ins w:id="47" w:author="Author">
              <w:r>
                <w:rPr>
                  <w:rFonts w:ascii="inherit" w:eastAsia="Times New Roman" w:hAnsi="inherit" w:cs="Times New Roman"/>
                  <w:color w:val="000000"/>
                  <w:sz w:val="24"/>
                  <w:szCs w:val="24"/>
                  <w:lang w:eastAsia="en-GB"/>
                </w:rPr>
                <w:t>7</w:t>
              </w:r>
              <w:r w:rsidRPr="003B7AE9">
                <w:rPr>
                  <w:rFonts w:ascii="inherit" w:eastAsia="Times New Roman" w:hAnsi="inherit" w:cs="Times New Roman"/>
                  <w:color w:val="000000"/>
                  <w:sz w:val="24"/>
                  <w:szCs w:val="24"/>
                  <w:lang w:eastAsia="en-GB"/>
                </w:rPr>
                <w:t>.   </w:t>
              </w:r>
              <w:r w:rsidRPr="00391A9E">
                <w:rPr>
                  <w:rFonts w:ascii="inherit" w:eastAsia="Times New Roman" w:hAnsi="inherit" w:cs="Times New Roman"/>
                  <w:color w:val="000000"/>
                  <w:sz w:val="24"/>
                  <w:szCs w:val="24"/>
                  <w:lang w:eastAsia="en-GB"/>
                </w:rPr>
                <w:t>If a system operator deems it necessary that certain, or all, new co</w:t>
              </w:r>
              <w:r>
                <w:rPr>
                  <w:rFonts w:ascii="inherit" w:eastAsia="Times New Roman" w:hAnsi="inherit" w:cs="Times New Roman"/>
                  <w:color w:val="000000"/>
                  <w:sz w:val="24"/>
                  <w:szCs w:val="24"/>
                  <w:lang w:eastAsia="en-GB"/>
                </w:rPr>
                <w:t>nnected PGM shall have the elec</w:t>
              </w:r>
              <w:r w:rsidRPr="00391A9E">
                <w:rPr>
                  <w:rFonts w:ascii="inherit" w:eastAsia="Times New Roman" w:hAnsi="inherit" w:cs="Times New Roman"/>
                  <w:color w:val="000000"/>
                  <w:sz w:val="24"/>
                  <w:szCs w:val="24"/>
                  <w:lang w:eastAsia="en-GB"/>
                </w:rPr>
                <w:t>trical performance similar to a voltage source behind an impedance (also called “grid forming”), then the system operator shall have the right to define and require this, given the following preparing steps had been executed i</w:t>
              </w:r>
              <w:r>
                <w:rPr>
                  <w:rFonts w:ascii="inherit" w:eastAsia="Times New Roman" w:hAnsi="inherit" w:cs="Times New Roman"/>
                  <w:color w:val="000000"/>
                  <w:sz w:val="24"/>
                  <w:szCs w:val="24"/>
                  <w:lang w:eastAsia="en-GB"/>
                </w:rPr>
                <w:t>n a public stakeholder process:</w:t>
              </w:r>
            </w:ins>
          </w:p>
          <w:p w14:paraId="6233BC42" w14:textId="77777777" w:rsidR="00391A9E" w:rsidRPr="00391A9E" w:rsidRDefault="00391A9E" w:rsidP="00391A9E">
            <w:pPr>
              <w:shd w:val="clear" w:color="auto" w:fill="FFFFFF"/>
              <w:spacing w:before="120" w:after="0" w:line="240" w:lineRule="auto"/>
              <w:jc w:val="both"/>
              <w:rPr>
                <w:ins w:id="48" w:author="Author"/>
                <w:rFonts w:ascii="inherit" w:eastAsia="Times New Roman" w:hAnsi="inherit" w:cs="Times New Roman"/>
                <w:color w:val="000000"/>
                <w:sz w:val="24"/>
                <w:szCs w:val="24"/>
                <w:lang w:eastAsia="en-GB"/>
              </w:rPr>
            </w:pPr>
            <w:ins w:id="49" w:author="Author">
              <w:r w:rsidRPr="00391A9E">
                <w:rPr>
                  <w:rFonts w:ascii="inherit" w:eastAsia="Times New Roman" w:hAnsi="inherit" w:cs="Times New Roman"/>
                  <w:color w:val="000000"/>
                  <w:sz w:val="24"/>
                  <w:szCs w:val="24"/>
                  <w:lang w:eastAsia="en-GB"/>
                </w:rPr>
                <w:t xml:space="preserve">(a) Process and need case identification:  </w:t>
              </w:r>
            </w:ins>
          </w:p>
          <w:p w14:paraId="75CA241D" w14:textId="26171F6C" w:rsidR="00391A9E" w:rsidRPr="00391A9E" w:rsidRDefault="00391A9E" w:rsidP="00391A9E">
            <w:pPr>
              <w:shd w:val="clear" w:color="auto" w:fill="FFFFFF"/>
              <w:spacing w:before="120" w:after="0" w:line="240" w:lineRule="auto"/>
              <w:ind w:left="315"/>
              <w:jc w:val="both"/>
              <w:rPr>
                <w:ins w:id="50" w:author="Author"/>
                <w:rFonts w:ascii="inherit" w:eastAsia="Times New Roman" w:hAnsi="inherit" w:cs="Times New Roman"/>
                <w:color w:val="000000"/>
                <w:sz w:val="24"/>
                <w:szCs w:val="24"/>
                <w:lang w:eastAsia="en-GB"/>
              </w:rPr>
            </w:pPr>
            <w:ins w:id="51" w:author="Author">
              <w:r w:rsidRPr="00391A9E">
                <w:rPr>
                  <w:rFonts w:ascii="inherit" w:eastAsia="Times New Roman" w:hAnsi="inherit" w:cs="Times New Roman"/>
                  <w:color w:val="000000"/>
                  <w:sz w:val="24"/>
                  <w:szCs w:val="24"/>
                  <w:lang w:eastAsia="en-GB"/>
                </w:rPr>
                <w:t xml:space="preserve">(i) The relevant system operator shall study and publish, as to what extend his power system has which physical needs, and under which circumstances, which lead to that desire to have (more) PGM with a performance like </w:t>
              </w:r>
              <w:r>
                <w:rPr>
                  <w:rFonts w:ascii="inherit" w:eastAsia="Times New Roman" w:hAnsi="inherit" w:cs="Times New Roman"/>
                  <w:color w:val="000000"/>
                  <w:sz w:val="24"/>
                  <w:szCs w:val="24"/>
                  <w:lang w:eastAsia="en-GB"/>
                </w:rPr>
                <w:t>“voltage source behind an imped</w:t>
              </w:r>
              <w:r w:rsidRPr="00391A9E">
                <w:rPr>
                  <w:rFonts w:ascii="inherit" w:eastAsia="Times New Roman" w:hAnsi="inherit" w:cs="Times New Roman"/>
                  <w:color w:val="000000"/>
                  <w:sz w:val="24"/>
                  <w:szCs w:val="24"/>
                  <w:lang w:eastAsia="en-GB"/>
                </w:rPr>
                <w:t xml:space="preserve">ance”. This shall include steady state and especially system critical transient operation conditions of the power system. </w:t>
              </w:r>
            </w:ins>
          </w:p>
          <w:p w14:paraId="66D85B34" w14:textId="601D2901" w:rsidR="00391A9E" w:rsidRPr="00391A9E" w:rsidRDefault="00391A9E" w:rsidP="00391A9E">
            <w:pPr>
              <w:shd w:val="clear" w:color="auto" w:fill="FFFFFF"/>
              <w:spacing w:before="120" w:after="0" w:line="240" w:lineRule="auto"/>
              <w:ind w:left="315"/>
              <w:jc w:val="both"/>
              <w:rPr>
                <w:ins w:id="52" w:author="Author"/>
                <w:rFonts w:ascii="inherit" w:eastAsia="Times New Roman" w:hAnsi="inherit" w:cs="Times New Roman"/>
                <w:color w:val="000000"/>
                <w:sz w:val="24"/>
                <w:szCs w:val="24"/>
                <w:lang w:eastAsia="en-GB"/>
              </w:rPr>
            </w:pPr>
            <w:ins w:id="53" w:author="Author">
              <w:r w:rsidRPr="00391A9E">
                <w:rPr>
                  <w:rFonts w:ascii="inherit" w:eastAsia="Times New Roman" w:hAnsi="inherit" w:cs="Times New Roman"/>
                  <w:color w:val="000000"/>
                  <w:sz w:val="24"/>
                  <w:szCs w:val="24"/>
                  <w:lang w:eastAsia="en-GB"/>
                </w:rPr>
                <w:t xml:space="preserve">(ii) The relevant system operator shall provide a technical assessment regarding the most effective voltage level, to which such “voltage source behind an impedance”-PGM shall be connected. This shall have considered at least their desired system stabilization impact, as well as the risk of unintentional islanding and controller interaction, which have been identified as potential drawbacks of “voltage source behind an impedance” performance. </w:t>
              </w:r>
            </w:ins>
          </w:p>
          <w:p w14:paraId="152FBEAC" w14:textId="77777777" w:rsidR="00391A9E" w:rsidRPr="00391A9E" w:rsidRDefault="00391A9E" w:rsidP="00391A9E">
            <w:pPr>
              <w:shd w:val="clear" w:color="auto" w:fill="FFFFFF"/>
              <w:spacing w:before="120" w:after="0" w:line="240" w:lineRule="auto"/>
              <w:jc w:val="both"/>
              <w:rPr>
                <w:ins w:id="54" w:author="Author"/>
                <w:rFonts w:ascii="inherit" w:eastAsia="Times New Roman" w:hAnsi="inherit" w:cs="Times New Roman"/>
                <w:color w:val="000000"/>
                <w:sz w:val="24"/>
                <w:szCs w:val="24"/>
                <w:lang w:eastAsia="en-GB"/>
              </w:rPr>
            </w:pPr>
          </w:p>
          <w:p w14:paraId="63B28BB9" w14:textId="77777777" w:rsidR="00391A9E" w:rsidRPr="00391A9E" w:rsidRDefault="00391A9E" w:rsidP="00391A9E">
            <w:pPr>
              <w:shd w:val="clear" w:color="auto" w:fill="FFFFFF"/>
              <w:spacing w:before="120" w:after="0" w:line="240" w:lineRule="auto"/>
              <w:jc w:val="both"/>
              <w:rPr>
                <w:ins w:id="55" w:author="Author"/>
                <w:rFonts w:ascii="inherit" w:eastAsia="Times New Roman" w:hAnsi="inherit" w:cs="Times New Roman"/>
                <w:color w:val="000000"/>
                <w:sz w:val="24"/>
                <w:szCs w:val="24"/>
                <w:lang w:eastAsia="en-GB"/>
              </w:rPr>
            </w:pPr>
            <w:ins w:id="56" w:author="Author">
              <w:r w:rsidRPr="00391A9E">
                <w:rPr>
                  <w:rFonts w:ascii="inherit" w:eastAsia="Times New Roman" w:hAnsi="inherit" w:cs="Times New Roman"/>
                  <w:color w:val="000000"/>
                  <w:sz w:val="24"/>
                  <w:szCs w:val="24"/>
                  <w:lang w:eastAsia="en-GB"/>
                </w:rPr>
                <w:t xml:space="preserve">(b) Technical expression of requirements:  </w:t>
              </w:r>
            </w:ins>
          </w:p>
          <w:p w14:paraId="53A71DBC" w14:textId="77777777" w:rsidR="00391A9E" w:rsidRPr="00391A9E" w:rsidRDefault="00391A9E" w:rsidP="00391A9E">
            <w:pPr>
              <w:shd w:val="clear" w:color="auto" w:fill="FFFFFF"/>
              <w:spacing w:before="120" w:after="0" w:line="240" w:lineRule="auto"/>
              <w:ind w:left="315"/>
              <w:jc w:val="both"/>
              <w:rPr>
                <w:ins w:id="57" w:author="Author"/>
                <w:rFonts w:ascii="inherit" w:eastAsia="Times New Roman" w:hAnsi="inherit" w:cs="Times New Roman"/>
                <w:color w:val="000000"/>
                <w:sz w:val="24"/>
                <w:szCs w:val="24"/>
                <w:lang w:eastAsia="en-GB"/>
              </w:rPr>
            </w:pPr>
            <w:ins w:id="58" w:author="Author">
              <w:r w:rsidRPr="00391A9E">
                <w:rPr>
                  <w:rFonts w:ascii="inherit" w:eastAsia="Times New Roman" w:hAnsi="inherit" w:cs="Times New Roman"/>
                  <w:color w:val="000000"/>
                  <w:sz w:val="24"/>
                  <w:szCs w:val="24"/>
                  <w:lang w:eastAsia="en-GB"/>
                </w:rPr>
                <w:t xml:space="preserve">The relevant system operator shall provide a technology agnostic, quantitative definition what is expected from a PGM as a performance like a “voltage source behind an impedance”. This shall cover steady state and transient operation conditions at the connection point of the PGM to the power system. </w:t>
              </w:r>
            </w:ins>
          </w:p>
          <w:p w14:paraId="4D2C93DB" w14:textId="77777777" w:rsidR="00391A9E" w:rsidRPr="00391A9E" w:rsidRDefault="00391A9E" w:rsidP="00391A9E">
            <w:pPr>
              <w:shd w:val="clear" w:color="auto" w:fill="FFFFFF"/>
              <w:spacing w:before="120" w:after="0" w:line="240" w:lineRule="auto"/>
              <w:ind w:left="315"/>
              <w:jc w:val="both"/>
              <w:rPr>
                <w:ins w:id="59" w:author="Author"/>
                <w:rFonts w:ascii="inherit" w:eastAsia="Times New Roman" w:hAnsi="inherit" w:cs="Times New Roman"/>
                <w:color w:val="000000"/>
                <w:sz w:val="24"/>
                <w:szCs w:val="24"/>
                <w:lang w:eastAsia="en-GB"/>
              </w:rPr>
            </w:pPr>
            <w:ins w:id="60" w:author="Author">
              <w:r w:rsidRPr="00391A9E">
                <w:rPr>
                  <w:rFonts w:ascii="inherit" w:eastAsia="Times New Roman" w:hAnsi="inherit" w:cs="Times New Roman"/>
                  <w:color w:val="000000"/>
                  <w:sz w:val="24"/>
                  <w:szCs w:val="24"/>
                  <w:lang w:eastAsia="en-GB"/>
                </w:rPr>
                <w:t>This includes, but is not limited to:</w:t>
              </w:r>
            </w:ins>
          </w:p>
          <w:p w14:paraId="42311B3D" w14:textId="59BB0319" w:rsidR="00391A9E" w:rsidRPr="00391A9E" w:rsidRDefault="00391A9E" w:rsidP="00391A9E">
            <w:pPr>
              <w:shd w:val="clear" w:color="auto" w:fill="FFFFFF"/>
              <w:spacing w:before="120" w:after="0" w:line="240" w:lineRule="auto"/>
              <w:ind w:left="315"/>
              <w:jc w:val="both"/>
              <w:rPr>
                <w:ins w:id="61" w:author="Author"/>
                <w:rFonts w:ascii="inherit" w:eastAsia="Times New Roman" w:hAnsi="inherit" w:cs="Times New Roman"/>
                <w:color w:val="000000"/>
                <w:sz w:val="24"/>
                <w:szCs w:val="24"/>
                <w:lang w:eastAsia="en-GB"/>
              </w:rPr>
            </w:pPr>
            <w:ins w:id="62" w:author="Author">
              <w:r w:rsidRPr="00391A9E">
                <w:rPr>
                  <w:rFonts w:ascii="inherit" w:eastAsia="Times New Roman" w:hAnsi="inherit" w:cs="Times New Roman"/>
                  <w:color w:val="000000"/>
                  <w:sz w:val="24"/>
                  <w:szCs w:val="24"/>
                  <w:lang w:eastAsia="en-GB"/>
                </w:rPr>
                <w:t>(i) A technology agnostic definition of the used terms (voltage, current, frequency, power etc.) which are unequivocally and quantifiable. They may be different in RMS- and in time domain. These definitions are the precondition for a quantification of the requirements, as well as a verification by measurements and subsequent calculations.</w:t>
              </w:r>
            </w:ins>
          </w:p>
          <w:p w14:paraId="70EED577" w14:textId="77777777" w:rsidR="00391A9E" w:rsidRPr="00391A9E" w:rsidRDefault="00391A9E" w:rsidP="00391A9E">
            <w:pPr>
              <w:shd w:val="clear" w:color="auto" w:fill="FFFFFF"/>
              <w:spacing w:before="120" w:after="0" w:line="240" w:lineRule="auto"/>
              <w:ind w:left="315"/>
              <w:jc w:val="both"/>
              <w:rPr>
                <w:ins w:id="63" w:author="Author"/>
                <w:rFonts w:ascii="inherit" w:eastAsia="Times New Roman" w:hAnsi="inherit" w:cs="Times New Roman"/>
                <w:color w:val="000000"/>
                <w:sz w:val="24"/>
                <w:szCs w:val="24"/>
                <w:lang w:eastAsia="en-GB"/>
              </w:rPr>
            </w:pPr>
            <w:ins w:id="64" w:author="Author">
              <w:r w:rsidRPr="00391A9E">
                <w:rPr>
                  <w:rFonts w:ascii="inherit" w:eastAsia="Times New Roman" w:hAnsi="inherit" w:cs="Times New Roman"/>
                  <w:color w:val="000000"/>
                  <w:sz w:val="24"/>
                  <w:szCs w:val="24"/>
                  <w:lang w:eastAsia="en-GB"/>
                </w:rPr>
                <w:t>(ii) Minimum expected increase (or decrease) of active power exchange between the PGM and the power system, facing a vector shift of the grid voltage angle, the maximum permitted rise time (ms) and minimum expected duration (ms) of such increased (or decreased) active power exchange. Particular emphasis shall be given to the separated provision of an increase versus a decrease of active power exchange in comparison to the pre-incident situation.</w:t>
              </w:r>
            </w:ins>
          </w:p>
          <w:p w14:paraId="15801C10" w14:textId="77777777" w:rsidR="00391A9E" w:rsidRPr="00391A9E" w:rsidRDefault="00391A9E" w:rsidP="00391A9E">
            <w:pPr>
              <w:shd w:val="clear" w:color="auto" w:fill="FFFFFF"/>
              <w:spacing w:before="120" w:after="0" w:line="240" w:lineRule="auto"/>
              <w:ind w:left="315"/>
              <w:jc w:val="both"/>
              <w:rPr>
                <w:ins w:id="65" w:author="Author"/>
                <w:rFonts w:ascii="inherit" w:eastAsia="Times New Roman" w:hAnsi="inherit" w:cs="Times New Roman"/>
                <w:color w:val="000000"/>
                <w:sz w:val="24"/>
                <w:szCs w:val="24"/>
                <w:lang w:eastAsia="en-GB"/>
              </w:rPr>
            </w:pPr>
            <w:ins w:id="66" w:author="Author">
              <w:r w:rsidRPr="00391A9E">
                <w:rPr>
                  <w:rFonts w:ascii="inherit" w:eastAsia="Times New Roman" w:hAnsi="inherit" w:cs="Times New Roman"/>
                  <w:color w:val="000000"/>
                  <w:sz w:val="24"/>
                  <w:szCs w:val="24"/>
                  <w:lang w:eastAsia="en-GB"/>
                </w:rPr>
                <w:t>(iii) Minimum expected increase (or decrease) of active power exchange between the PGM and the power system, facing a vector shift of the grid voltage angle, the maximum permitted rise time (ms) and duration (ms) of such increased (or decreased) active power exchange. Particular emphasis shall be given to the separated provision of an increase versus a decrease of active power exchange in comparison to the pre-incident situation.</w:t>
              </w:r>
            </w:ins>
          </w:p>
          <w:p w14:paraId="6EC13F97" w14:textId="7BAB2475" w:rsidR="00391A9E" w:rsidRPr="00391A9E" w:rsidRDefault="00391A9E" w:rsidP="00391A9E">
            <w:pPr>
              <w:shd w:val="clear" w:color="auto" w:fill="FFFFFF"/>
              <w:spacing w:before="120" w:after="0" w:line="240" w:lineRule="auto"/>
              <w:ind w:left="315"/>
              <w:jc w:val="both"/>
              <w:rPr>
                <w:ins w:id="67" w:author="Author"/>
                <w:rFonts w:ascii="inherit" w:eastAsia="Times New Roman" w:hAnsi="inherit" w:cs="Times New Roman"/>
                <w:color w:val="000000"/>
                <w:sz w:val="24"/>
                <w:szCs w:val="24"/>
                <w:lang w:eastAsia="en-GB"/>
              </w:rPr>
            </w:pPr>
            <w:ins w:id="68" w:author="Author">
              <w:r w:rsidRPr="00391A9E">
                <w:rPr>
                  <w:rFonts w:ascii="inherit" w:eastAsia="Times New Roman" w:hAnsi="inherit" w:cs="Times New Roman"/>
                  <w:color w:val="000000"/>
                  <w:sz w:val="24"/>
                  <w:szCs w:val="24"/>
                  <w:lang w:eastAsia="en-GB"/>
                </w:rPr>
                <w:lastRenderedPageBreak/>
                <w:t xml:space="preserve">(iv) An exact definition of the timely instant, as of which any timely requirement counts in the context of performance like a “voltage source </w:t>
              </w:r>
              <w:r w:rsidR="006D01D6">
                <w:rPr>
                  <w:rFonts w:ascii="inherit" w:eastAsia="Times New Roman" w:hAnsi="inherit" w:cs="Times New Roman"/>
                  <w:color w:val="000000"/>
                  <w:sz w:val="24"/>
                  <w:szCs w:val="24"/>
                  <w:lang w:eastAsia="en-GB"/>
                </w:rPr>
                <w:t>behind an impedance”. If any re</w:t>
              </w:r>
              <w:r w:rsidRPr="00391A9E">
                <w:rPr>
                  <w:rFonts w:ascii="inherit" w:eastAsia="Times New Roman" w:hAnsi="inherit" w:cs="Times New Roman"/>
                  <w:color w:val="000000"/>
                  <w:sz w:val="24"/>
                  <w:szCs w:val="24"/>
                  <w:lang w:eastAsia="en-GB"/>
                </w:rPr>
                <w:t xml:space="preserve">quirement addresses the sub-cycle time domain of the fundamental frequency, then the definition of the aforementioned staring instant shall be quantified in time domain, so that sinusoidal quantities of the fundamental frequency can be used for its determination and its verification. </w:t>
              </w:r>
            </w:ins>
          </w:p>
          <w:p w14:paraId="06B18363" w14:textId="77777777" w:rsidR="00391A9E" w:rsidRPr="00391A9E" w:rsidRDefault="00391A9E" w:rsidP="00391A9E">
            <w:pPr>
              <w:shd w:val="clear" w:color="auto" w:fill="FFFFFF"/>
              <w:spacing w:before="120" w:after="0" w:line="240" w:lineRule="auto"/>
              <w:ind w:left="315"/>
              <w:jc w:val="both"/>
              <w:rPr>
                <w:ins w:id="69" w:author="Author"/>
                <w:rFonts w:ascii="inherit" w:eastAsia="Times New Roman" w:hAnsi="inherit" w:cs="Times New Roman"/>
                <w:color w:val="000000"/>
                <w:sz w:val="24"/>
                <w:szCs w:val="24"/>
                <w:lang w:eastAsia="en-GB"/>
              </w:rPr>
            </w:pPr>
            <w:ins w:id="70" w:author="Author">
              <w:r w:rsidRPr="00391A9E">
                <w:rPr>
                  <w:rFonts w:ascii="inherit" w:eastAsia="Times New Roman" w:hAnsi="inherit" w:cs="Times New Roman"/>
                  <w:color w:val="000000"/>
                  <w:sz w:val="24"/>
                  <w:szCs w:val="24"/>
                  <w:lang w:eastAsia="en-GB"/>
                </w:rPr>
                <w:t>(v) Minimum expected contribution of the PGM to the power system damping; specifying at least quantitatively the damping requirement, the frequency range in which such damping is expected, and the way how damping shall be determined.</w:t>
              </w:r>
            </w:ins>
          </w:p>
          <w:p w14:paraId="630A266F" w14:textId="77777777" w:rsidR="00391A9E" w:rsidRPr="00391A9E" w:rsidRDefault="00391A9E" w:rsidP="00391A9E">
            <w:pPr>
              <w:shd w:val="clear" w:color="auto" w:fill="FFFFFF"/>
              <w:spacing w:before="120" w:after="0" w:line="240" w:lineRule="auto"/>
              <w:ind w:left="315"/>
              <w:jc w:val="both"/>
              <w:rPr>
                <w:ins w:id="71" w:author="Author"/>
                <w:rFonts w:ascii="inherit" w:eastAsia="Times New Roman" w:hAnsi="inherit" w:cs="Times New Roman"/>
                <w:color w:val="000000"/>
                <w:sz w:val="24"/>
                <w:szCs w:val="24"/>
                <w:lang w:eastAsia="en-GB"/>
              </w:rPr>
            </w:pPr>
            <w:ins w:id="72" w:author="Author">
              <w:r w:rsidRPr="00391A9E">
                <w:rPr>
                  <w:rFonts w:ascii="inherit" w:eastAsia="Times New Roman" w:hAnsi="inherit" w:cs="Times New Roman"/>
                  <w:color w:val="000000"/>
                  <w:sz w:val="24"/>
                  <w:szCs w:val="24"/>
                  <w:lang w:eastAsia="en-GB"/>
                </w:rPr>
                <w:t>(vi) The expected control dynamics on the PGM in order to contribute to the stability of temporary electrical islands (if desired).</w:t>
              </w:r>
            </w:ins>
          </w:p>
          <w:p w14:paraId="17715661" w14:textId="4A1837E2" w:rsidR="00391A9E" w:rsidRPr="00391A9E" w:rsidRDefault="00391A9E" w:rsidP="00391A9E">
            <w:pPr>
              <w:shd w:val="clear" w:color="auto" w:fill="FFFFFF"/>
              <w:spacing w:before="120" w:after="0" w:line="240" w:lineRule="auto"/>
              <w:ind w:left="315"/>
              <w:jc w:val="both"/>
              <w:rPr>
                <w:ins w:id="73" w:author="Author"/>
                <w:rFonts w:ascii="inherit" w:eastAsia="Times New Roman" w:hAnsi="inherit" w:cs="Times New Roman"/>
                <w:color w:val="000000"/>
                <w:sz w:val="24"/>
                <w:szCs w:val="24"/>
                <w:lang w:eastAsia="en-GB"/>
              </w:rPr>
            </w:pPr>
            <w:ins w:id="74" w:author="Author">
              <w:r w:rsidRPr="00391A9E">
                <w:rPr>
                  <w:rFonts w:ascii="inherit" w:eastAsia="Times New Roman" w:hAnsi="inherit" w:cs="Times New Roman"/>
                  <w:color w:val="000000"/>
                  <w:sz w:val="24"/>
                  <w:szCs w:val="24"/>
                  <w:lang w:eastAsia="en-GB"/>
                </w:rPr>
                <w:t xml:space="preserve">(vii) Specifically for PPM: Facing the grid transients named above, PPM will reach at some point the physical current limits and/or the energy buffer limits. The responsible system operator shall give a technology agnostic description of the permitted phase out of the performance of the “voltage source behind an impedance”, once such limits are approached. </w:t>
              </w:r>
            </w:ins>
          </w:p>
          <w:p w14:paraId="720B89D9" w14:textId="1E24B63D" w:rsidR="00391A9E" w:rsidRPr="00391A9E" w:rsidRDefault="00391A9E" w:rsidP="00391A9E">
            <w:pPr>
              <w:shd w:val="clear" w:color="auto" w:fill="FFFFFF"/>
              <w:spacing w:before="120" w:after="0" w:line="240" w:lineRule="auto"/>
              <w:ind w:left="315"/>
              <w:jc w:val="both"/>
              <w:rPr>
                <w:ins w:id="75" w:author="Author"/>
                <w:rFonts w:ascii="inherit" w:eastAsia="Times New Roman" w:hAnsi="inherit" w:cs="Times New Roman"/>
                <w:color w:val="000000"/>
                <w:sz w:val="24"/>
                <w:szCs w:val="24"/>
                <w:lang w:eastAsia="en-GB"/>
              </w:rPr>
            </w:pPr>
            <w:ins w:id="76" w:author="Author">
              <w:r w:rsidRPr="00391A9E">
                <w:rPr>
                  <w:rFonts w:ascii="inherit" w:eastAsia="Times New Roman" w:hAnsi="inherit" w:cs="Times New Roman"/>
                  <w:color w:val="000000"/>
                  <w:sz w:val="24"/>
                  <w:szCs w:val="24"/>
                  <w:lang w:eastAsia="en-GB"/>
                </w:rPr>
                <w:t>(viii) The technology agnostic description of the required performance in case of the simultaneous occurrence of system disturbances, which would require a specific PPM performance to support voltage and frequency. A priority order may be needed.</w:t>
              </w:r>
            </w:ins>
          </w:p>
          <w:p w14:paraId="3FB43607" w14:textId="77777777" w:rsidR="00391A9E" w:rsidRPr="00391A9E" w:rsidRDefault="00391A9E" w:rsidP="00391A9E">
            <w:pPr>
              <w:shd w:val="clear" w:color="auto" w:fill="FFFFFF"/>
              <w:spacing w:before="120" w:after="0" w:line="240" w:lineRule="auto"/>
              <w:ind w:left="315"/>
              <w:jc w:val="both"/>
              <w:rPr>
                <w:ins w:id="77" w:author="Author"/>
                <w:rFonts w:ascii="inherit" w:eastAsia="Times New Roman" w:hAnsi="inherit" w:cs="Times New Roman"/>
                <w:color w:val="000000"/>
                <w:sz w:val="24"/>
                <w:szCs w:val="24"/>
                <w:lang w:eastAsia="en-GB"/>
              </w:rPr>
            </w:pPr>
          </w:p>
          <w:p w14:paraId="7F898F78" w14:textId="77777777" w:rsidR="00391A9E" w:rsidRPr="00391A9E" w:rsidRDefault="00391A9E" w:rsidP="00391A9E">
            <w:pPr>
              <w:shd w:val="clear" w:color="auto" w:fill="FFFFFF"/>
              <w:spacing w:before="120" w:after="0" w:line="240" w:lineRule="auto"/>
              <w:ind w:left="315"/>
              <w:jc w:val="both"/>
              <w:rPr>
                <w:ins w:id="78" w:author="Author"/>
                <w:rFonts w:ascii="inherit" w:eastAsia="Times New Roman" w:hAnsi="inherit" w:cs="Times New Roman"/>
                <w:color w:val="000000"/>
                <w:sz w:val="24"/>
                <w:szCs w:val="24"/>
                <w:lang w:eastAsia="en-GB"/>
              </w:rPr>
            </w:pPr>
            <w:ins w:id="79" w:author="Author">
              <w:r w:rsidRPr="00391A9E">
                <w:rPr>
                  <w:rFonts w:ascii="inherit" w:eastAsia="Times New Roman" w:hAnsi="inherit" w:cs="Times New Roman"/>
                  <w:color w:val="000000"/>
                  <w:sz w:val="24"/>
                  <w:szCs w:val="24"/>
                  <w:lang w:eastAsia="en-GB"/>
                </w:rPr>
                <w:t>In addition, the relevant system operator shall define how such performance as a “voltage source behind an impedance” shall be</w:t>
              </w:r>
            </w:ins>
          </w:p>
          <w:p w14:paraId="5B51E222" w14:textId="77777777" w:rsidR="00391A9E" w:rsidRPr="00391A9E" w:rsidRDefault="00391A9E" w:rsidP="00391A9E">
            <w:pPr>
              <w:shd w:val="clear" w:color="auto" w:fill="FFFFFF"/>
              <w:spacing w:before="120" w:after="0" w:line="240" w:lineRule="auto"/>
              <w:ind w:left="315"/>
              <w:jc w:val="both"/>
              <w:rPr>
                <w:ins w:id="80" w:author="Author"/>
                <w:rFonts w:ascii="inherit" w:eastAsia="Times New Roman" w:hAnsi="inherit" w:cs="Times New Roman"/>
                <w:color w:val="000000"/>
                <w:sz w:val="24"/>
                <w:szCs w:val="24"/>
                <w:lang w:eastAsia="en-GB"/>
              </w:rPr>
            </w:pPr>
            <w:ins w:id="81" w:author="Author">
              <w:r w:rsidRPr="00391A9E">
                <w:rPr>
                  <w:rFonts w:ascii="inherit" w:eastAsia="Times New Roman" w:hAnsi="inherit" w:cs="Times New Roman"/>
                  <w:color w:val="000000"/>
                  <w:sz w:val="24"/>
                  <w:szCs w:val="24"/>
                  <w:lang w:eastAsia="en-GB"/>
                </w:rPr>
                <w:t xml:space="preserve">(ix) Tested, simulated or verified in any way, which may include also a PPM-certification </w:t>
              </w:r>
            </w:ins>
          </w:p>
          <w:p w14:paraId="6F5D0FC9" w14:textId="77777777" w:rsidR="00391A9E" w:rsidRPr="00391A9E" w:rsidRDefault="00391A9E" w:rsidP="00391A9E">
            <w:pPr>
              <w:shd w:val="clear" w:color="auto" w:fill="FFFFFF"/>
              <w:spacing w:before="120" w:after="0" w:line="240" w:lineRule="auto"/>
              <w:ind w:left="315"/>
              <w:jc w:val="both"/>
              <w:rPr>
                <w:ins w:id="82" w:author="Author"/>
                <w:rFonts w:ascii="inherit" w:eastAsia="Times New Roman" w:hAnsi="inherit" w:cs="Times New Roman"/>
                <w:color w:val="000000"/>
                <w:sz w:val="24"/>
                <w:szCs w:val="24"/>
                <w:lang w:eastAsia="en-GB"/>
              </w:rPr>
            </w:pPr>
            <w:ins w:id="83" w:author="Author">
              <w:r w:rsidRPr="00391A9E">
                <w:rPr>
                  <w:rFonts w:ascii="inherit" w:eastAsia="Times New Roman" w:hAnsi="inherit" w:cs="Times New Roman"/>
                  <w:color w:val="000000"/>
                  <w:sz w:val="24"/>
                  <w:szCs w:val="24"/>
                  <w:lang w:eastAsia="en-GB"/>
                </w:rPr>
                <w:t xml:space="preserve">(x) Reflected in simulation models </w:t>
              </w:r>
            </w:ins>
          </w:p>
          <w:p w14:paraId="60337F43" w14:textId="77777777" w:rsidR="00391A9E" w:rsidRPr="00391A9E" w:rsidRDefault="00391A9E" w:rsidP="00391A9E">
            <w:pPr>
              <w:shd w:val="clear" w:color="auto" w:fill="FFFFFF"/>
              <w:spacing w:before="120" w:after="0" w:line="240" w:lineRule="auto"/>
              <w:jc w:val="both"/>
              <w:rPr>
                <w:ins w:id="84" w:author="Author"/>
                <w:rFonts w:ascii="inherit" w:eastAsia="Times New Roman" w:hAnsi="inherit" w:cs="Times New Roman"/>
                <w:color w:val="000000"/>
                <w:sz w:val="24"/>
                <w:szCs w:val="24"/>
                <w:lang w:eastAsia="en-GB"/>
              </w:rPr>
            </w:pPr>
          </w:p>
          <w:p w14:paraId="32A62740" w14:textId="77777777" w:rsidR="00391A9E" w:rsidRPr="00391A9E" w:rsidRDefault="00391A9E" w:rsidP="00391A9E">
            <w:pPr>
              <w:shd w:val="clear" w:color="auto" w:fill="FFFFFF"/>
              <w:spacing w:before="120" w:after="0" w:line="240" w:lineRule="auto"/>
              <w:jc w:val="both"/>
              <w:rPr>
                <w:ins w:id="85" w:author="Author"/>
                <w:rFonts w:ascii="inherit" w:eastAsia="Times New Roman" w:hAnsi="inherit" w:cs="Times New Roman"/>
                <w:color w:val="000000"/>
                <w:sz w:val="24"/>
                <w:szCs w:val="24"/>
                <w:lang w:eastAsia="en-GB"/>
              </w:rPr>
            </w:pPr>
            <w:ins w:id="86" w:author="Author">
              <w:r w:rsidRPr="00391A9E">
                <w:rPr>
                  <w:rFonts w:ascii="inherit" w:eastAsia="Times New Roman" w:hAnsi="inherit" w:cs="Times New Roman"/>
                  <w:color w:val="000000"/>
                  <w:sz w:val="24"/>
                  <w:szCs w:val="24"/>
                  <w:lang w:eastAsia="en-GB"/>
                </w:rPr>
                <w:t xml:space="preserve">(c) Commercial: </w:t>
              </w:r>
            </w:ins>
          </w:p>
          <w:p w14:paraId="2B3C8A08" w14:textId="77777777" w:rsidR="00391A9E" w:rsidRPr="00391A9E" w:rsidRDefault="00391A9E" w:rsidP="00391A9E">
            <w:pPr>
              <w:shd w:val="clear" w:color="auto" w:fill="FFFFFF"/>
              <w:spacing w:before="120" w:after="0" w:line="240" w:lineRule="auto"/>
              <w:ind w:left="315"/>
              <w:jc w:val="both"/>
              <w:rPr>
                <w:ins w:id="87" w:author="Author"/>
                <w:rFonts w:ascii="inherit" w:eastAsia="Times New Roman" w:hAnsi="inherit" w:cs="Times New Roman"/>
                <w:color w:val="000000"/>
                <w:sz w:val="24"/>
                <w:szCs w:val="24"/>
                <w:lang w:eastAsia="en-GB"/>
              </w:rPr>
            </w:pPr>
            <w:ins w:id="88" w:author="Author">
              <w:r w:rsidRPr="00391A9E">
                <w:rPr>
                  <w:rFonts w:ascii="inherit" w:eastAsia="Times New Roman" w:hAnsi="inherit" w:cs="Times New Roman"/>
                  <w:color w:val="000000"/>
                  <w:sz w:val="24"/>
                  <w:szCs w:val="24"/>
                  <w:lang w:eastAsia="en-GB"/>
                </w:rPr>
                <w:t>The national regulator in coordination with the relevant system operator shall define how such a capability as a “voltage source behind an impedance” shall be</w:t>
              </w:r>
            </w:ins>
          </w:p>
          <w:p w14:paraId="4C882F32" w14:textId="77777777" w:rsidR="00391A9E" w:rsidRPr="00391A9E" w:rsidRDefault="00391A9E" w:rsidP="00391A9E">
            <w:pPr>
              <w:shd w:val="clear" w:color="auto" w:fill="FFFFFF"/>
              <w:spacing w:before="120" w:after="0" w:line="240" w:lineRule="auto"/>
              <w:ind w:left="315"/>
              <w:jc w:val="both"/>
              <w:rPr>
                <w:ins w:id="89" w:author="Author"/>
                <w:rFonts w:ascii="inherit" w:eastAsia="Times New Roman" w:hAnsi="inherit" w:cs="Times New Roman"/>
                <w:color w:val="000000"/>
                <w:sz w:val="24"/>
                <w:szCs w:val="24"/>
                <w:lang w:eastAsia="en-GB"/>
              </w:rPr>
            </w:pPr>
            <w:ins w:id="90" w:author="Author">
              <w:r w:rsidRPr="00391A9E">
                <w:rPr>
                  <w:rFonts w:ascii="inherit" w:eastAsia="Times New Roman" w:hAnsi="inherit" w:cs="Times New Roman"/>
                  <w:color w:val="000000"/>
                  <w:sz w:val="24"/>
                  <w:szCs w:val="24"/>
                  <w:lang w:eastAsia="en-GB"/>
                </w:rPr>
                <w:t>(i) Remunerated to the PGM, or</w:t>
              </w:r>
            </w:ins>
          </w:p>
          <w:p w14:paraId="1F876649" w14:textId="77777777" w:rsidR="00391A9E" w:rsidRPr="00391A9E" w:rsidRDefault="00391A9E" w:rsidP="00391A9E">
            <w:pPr>
              <w:shd w:val="clear" w:color="auto" w:fill="FFFFFF"/>
              <w:spacing w:before="120" w:after="0" w:line="240" w:lineRule="auto"/>
              <w:ind w:left="315"/>
              <w:jc w:val="both"/>
              <w:rPr>
                <w:ins w:id="91" w:author="Author"/>
                <w:rFonts w:ascii="inherit" w:eastAsia="Times New Roman" w:hAnsi="inherit" w:cs="Times New Roman"/>
                <w:color w:val="000000"/>
                <w:sz w:val="24"/>
                <w:szCs w:val="24"/>
                <w:lang w:eastAsia="en-GB"/>
              </w:rPr>
            </w:pPr>
            <w:ins w:id="92" w:author="Author">
              <w:r w:rsidRPr="00391A9E">
                <w:rPr>
                  <w:rFonts w:ascii="inherit" w:eastAsia="Times New Roman" w:hAnsi="inherit" w:cs="Times New Roman"/>
                  <w:color w:val="000000"/>
                  <w:sz w:val="24"/>
                  <w:szCs w:val="24"/>
                  <w:lang w:eastAsia="en-GB"/>
                </w:rPr>
                <w:t xml:space="preserve">(ii) be included in the national schemes of ancillary services based on the DIRECTIVE (EU) 2019/94413, or </w:t>
              </w:r>
            </w:ins>
          </w:p>
          <w:p w14:paraId="241D045C" w14:textId="286BBF2F" w:rsidR="00391A9E" w:rsidRPr="003B7AE9" w:rsidRDefault="00391A9E" w:rsidP="00391A9E">
            <w:pPr>
              <w:shd w:val="clear" w:color="auto" w:fill="FFFFFF"/>
              <w:spacing w:before="120" w:after="0" w:line="240" w:lineRule="auto"/>
              <w:ind w:left="315"/>
              <w:jc w:val="both"/>
              <w:rPr>
                <w:ins w:id="93" w:author="Author"/>
                <w:rFonts w:ascii="inherit" w:eastAsia="Times New Roman" w:hAnsi="inherit" w:cs="Times New Roman"/>
                <w:color w:val="000000"/>
                <w:sz w:val="24"/>
                <w:szCs w:val="24"/>
                <w:lang w:eastAsia="en-GB"/>
              </w:rPr>
            </w:pPr>
            <w:ins w:id="94" w:author="Author">
              <w:r w:rsidRPr="00391A9E">
                <w:rPr>
                  <w:rFonts w:ascii="inherit" w:eastAsia="Times New Roman" w:hAnsi="inherit" w:cs="Times New Roman"/>
                  <w:color w:val="000000"/>
                  <w:sz w:val="24"/>
                  <w:szCs w:val="24"/>
                  <w:lang w:eastAsia="en-GB"/>
                </w:rPr>
                <w:t>(iii) if the aforementioned capabilities of a “voltage source behind an impedance” are planned to be a minimum requirement for any PGM or PPM of a certain type (A/B/C/D), then a public Cost Benefit Analysis (CBA according to Article 39 NC RfG) shall prove that this is the overall best approach, balancing system stability needs and economical effort for the implementation. This CBA shall cover the provision of the capabilities, as well as the actual provision of the performance under steady state and transient circumstances.</w:t>
              </w:r>
            </w:ins>
          </w:p>
          <w:p w14:paraId="557B23CA" w14:textId="6D0E61FD" w:rsidR="00391A9E" w:rsidRPr="003B7AE9" w:rsidRDefault="00391A9E" w:rsidP="003B7AE9">
            <w:pPr>
              <w:spacing w:before="120" w:after="0" w:line="240" w:lineRule="auto"/>
              <w:jc w:val="both"/>
              <w:rPr>
                <w:rFonts w:ascii="inherit" w:eastAsia="Times New Roman" w:hAnsi="inherit" w:cs="Times New Roman"/>
                <w:sz w:val="24"/>
                <w:szCs w:val="24"/>
                <w:lang w:eastAsia="en-GB"/>
              </w:rPr>
            </w:pP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less </w:t>
                        </w:r>
                        <w:r w:rsidRPr="003B7AE9">
                          <w:rPr>
                            <w:rFonts w:ascii="inherit" w:eastAsia="Times New Roman" w:hAnsi="inherit" w:cs="Times New Roman"/>
                            <w:lang w:eastAsia="en-GB"/>
                          </w:rPr>
                          <w:lastRenderedPageBreak/>
                          <w:t>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w:t>
                        </w:r>
                        <w:r w:rsidRPr="003B7AE9">
                          <w:rPr>
                            <w:rFonts w:ascii="inherit" w:eastAsia="Times New Roman" w:hAnsi="inherit" w:cs="Times New Roman"/>
                            <w:lang w:eastAsia="en-GB"/>
                          </w:rPr>
                          <w:lastRenderedPageBreak/>
                          <w:t>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(a), the relevant system operator in coordination with the relevant TSO shall have the right to specify voltages at the connection point at which a power-generating module is capable of automatic disconnection. The terms and </w:t>
            </w:r>
            <w:r w:rsidRPr="003B7AE9">
              <w:rPr>
                <w:rFonts w:ascii="inherit" w:eastAsia="Times New Roman" w:hAnsi="inherit" w:cs="Times New Roman"/>
                <w:sz w:val="24"/>
                <w:szCs w:val="24"/>
                <w:lang w:eastAsia="en-GB"/>
              </w:rPr>
              <w:lastRenderedPageBreak/>
              <w:t>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16F8E1F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have the right to specify that a power park module be capable of providing fast fault current at the connection point in case of symmetrical (3-phase) faults, </w:t>
            </w:r>
            <w:ins w:id="95" w:author="Author">
              <w:r w:rsidR="006D01D6">
                <w:rPr>
                  <w:rFonts w:ascii="inherit" w:eastAsia="Times New Roman" w:hAnsi="inherit" w:cs="Times New Roman"/>
                  <w:sz w:val="24"/>
                  <w:szCs w:val="24"/>
                  <w:lang w:eastAsia="en-GB"/>
                </w:rPr>
                <w:t xml:space="preserve">only </w:t>
              </w:r>
            </w:ins>
            <w:r w:rsidRPr="003B7AE9">
              <w:rPr>
                <w:rFonts w:ascii="inherit" w:eastAsia="Times New Roman" w:hAnsi="inherit" w:cs="Times New Roman"/>
                <w:sz w:val="24"/>
                <w:szCs w:val="24"/>
                <w:lang w:eastAsia="en-GB"/>
              </w:rPr>
              <w:t>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r w:rsidR="006D01D6" w:rsidRPr="003B7AE9" w14:paraId="6ADE9442" w14:textId="77777777" w:rsidTr="003B7AE9">
        <w:trPr>
          <w:ins w:id="96" w:author="Author"/>
        </w:trPr>
        <w:tc>
          <w:tcPr>
            <w:tcW w:w="0" w:type="auto"/>
            <w:shd w:val="clear" w:color="auto" w:fill="auto"/>
          </w:tcPr>
          <w:p w14:paraId="39627345" w14:textId="69035F71" w:rsidR="006D01D6" w:rsidRPr="003B7AE9" w:rsidRDefault="006D01D6" w:rsidP="003B7AE9">
            <w:pPr>
              <w:spacing w:before="120" w:after="0" w:line="240" w:lineRule="auto"/>
              <w:jc w:val="both"/>
              <w:rPr>
                <w:ins w:id="97" w:author="Author"/>
                <w:rFonts w:ascii="inherit" w:eastAsia="Times New Roman" w:hAnsi="inherit" w:cs="Times New Roman"/>
                <w:sz w:val="24"/>
                <w:szCs w:val="24"/>
                <w:lang w:eastAsia="en-GB"/>
              </w:rPr>
            </w:pPr>
            <w:ins w:id="98" w:author="Author">
              <w:r>
                <w:rPr>
                  <w:rFonts w:ascii="inherit" w:eastAsia="Times New Roman" w:hAnsi="inherit" w:cs="Times New Roman"/>
                  <w:sz w:val="24"/>
                  <w:szCs w:val="24"/>
                  <w:lang w:eastAsia="en-GB"/>
                </w:rPr>
                <w:t>(c)</w:t>
              </w:r>
            </w:ins>
          </w:p>
        </w:tc>
        <w:tc>
          <w:tcPr>
            <w:tcW w:w="0" w:type="auto"/>
            <w:shd w:val="clear" w:color="auto" w:fill="auto"/>
          </w:tcPr>
          <w:p w14:paraId="10ECE374" w14:textId="2FD87289" w:rsidR="006D01D6" w:rsidRPr="003B7AE9" w:rsidRDefault="006D01D6" w:rsidP="00E17456">
            <w:pPr>
              <w:spacing w:before="120" w:after="0" w:line="240" w:lineRule="auto"/>
              <w:jc w:val="both"/>
              <w:rPr>
                <w:ins w:id="99" w:author="Author"/>
                <w:rFonts w:ascii="inherit" w:eastAsia="Times New Roman" w:hAnsi="inherit" w:cs="Times New Roman"/>
                <w:sz w:val="24"/>
                <w:szCs w:val="24"/>
                <w:lang w:eastAsia="en-GB"/>
              </w:rPr>
            </w:pPr>
            <w:ins w:id="100" w:author="Author">
              <w:r w:rsidRPr="006D01D6">
                <w:rPr>
                  <w:rFonts w:ascii="inherit" w:eastAsia="Times New Roman" w:hAnsi="inherit" w:cs="Times New Roman"/>
                  <w:sz w:val="24"/>
                  <w:szCs w:val="24"/>
                  <w:lang w:eastAsia="en-GB"/>
                </w:rPr>
                <w:t xml:space="preserve">the relevant TSO </w:t>
              </w:r>
              <w:r w:rsidR="00E17456">
                <w:rPr>
                  <w:rFonts w:ascii="inherit" w:eastAsia="Times New Roman" w:hAnsi="inherit" w:cs="Times New Roman"/>
                  <w:sz w:val="24"/>
                  <w:szCs w:val="24"/>
                  <w:lang w:eastAsia="en-GB"/>
                </w:rPr>
                <w:t xml:space="preserve">shall have </w:t>
              </w:r>
              <w:r w:rsidRPr="006D01D6">
                <w:rPr>
                  <w:rFonts w:ascii="inherit" w:eastAsia="Times New Roman" w:hAnsi="inherit" w:cs="Times New Roman"/>
                  <w:sz w:val="24"/>
                  <w:szCs w:val="24"/>
                  <w:lang w:eastAsia="en-GB"/>
                </w:rPr>
                <w:t>the right to request a stability compliance for the voltage control mode in a closed loop operation setup of the PPM. When doing so, the network operator is obliged to define the compliance verification setup, the scenarios and the success criteria.</w:t>
              </w:r>
            </w:ins>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val="en-US"/>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prioritising active or reactive power contribution, the relevant TSO shall specify whether active power contribution or reactive power contribution has priority during faults for which fault-ride-through capability is required. If priority is </w:t>
            </w:r>
            <w:r w:rsidRPr="003B7AE9">
              <w:rPr>
                <w:rFonts w:ascii="inherit" w:eastAsia="Times New Roman" w:hAnsi="inherit" w:cs="Times New Roman"/>
                <w:sz w:val="24"/>
                <w:szCs w:val="24"/>
                <w:lang w:eastAsia="en-GB"/>
              </w:rPr>
              <w:lastRenderedPageBreak/>
              <w:t>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4"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6"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7"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8"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w:t>
            </w:r>
            <w:r w:rsidRPr="003B7AE9">
              <w:rPr>
                <w:rFonts w:ascii="inherit" w:eastAsia="Times New Roman" w:hAnsi="inherit" w:cs="Times New Roman"/>
                <w:lang w:eastAsia="en-GB"/>
              </w:rPr>
              <w:lastRenderedPageBreak/>
              <w:t>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2"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3"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4"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6"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7"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39"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0"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0074FF37" w14:textId="77777777" w:rsidR="00E17456" w:rsidRDefault="003B7AE9" w:rsidP="003B7AE9">
      <w:pPr>
        <w:shd w:val="clear" w:color="auto" w:fill="FFFFFF"/>
        <w:spacing w:before="120" w:after="0" w:line="240" w:lineRule="auto"/>
        <w:jc w:val="both"/>
        <w:rPr>
          <w:ins w:id="101"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ins w:id="102" w:author="Author">
        <w:r w:rsidR="00E17456">
          <w:rPr>
            <w:rFonts w:ascii="inherit" w:eastAsia="Times New Roman" w:hAnsi="inherit" w:cs="Times New Roman"/>
            <w:color w:val="000000"/>
            <w:sz w:val="24"/>
            <w:szCs w:val="24"/>
            <w:lang w:eastAsia="en-GB"/>
          </w:rPr>
          <w:t xml:space="preserve"> </w:t>
        </w:r>
      </w:ins>
    </w:p>
    <w:p w14:paraId="16F394D1" w14:textId="1CDF1B9E" w:rsidR="003B7AE9" w:rsidRPr="003B7AE9" w:rsidRDefault="00E17456"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103" w:author="Author">
        <w:r w:rsidRPr="00E17456">
          <w:rPr>
            <w:rFonts w:ascii="inherit" w:eastAsia="Times New Roman" w:hAnsi="inherit" w:cs="Times New Roman"/>
            <w:color w:val="000000"/>
            <w:sz w:val="24"/>
            <w:szCs w:val="24"/>
            <w:lang w:eastAsia="en-GB"/>
          </w:rPr>
          <w:t>If the procedure includes equipment certificates issued by an authorised certifier as a mandatory document, the relevant system operator, in coordination with the national regulatory authority, shall have established a rule for prototypes. Such prototype rule shall define the conditions, under which new types of power generating un</w:t>
        </w:r>
        <w:r w:rsidR="00A315A4">
          <w:rPr>
            <w:rFonts w:ascii="inherit" w:eastAsia="Times New Roman" w:hAnsi="inherit" w:cs="Times New Roman"/>
            <w:color w:val="000000"/>
            <w:sz w:val="24"/>
            <w:szCs w:val="24"/>
            <w:lang w:eastAsia="en-GB"/>
          </w:rPr>
          <w:t xml:space="preserve">its can be installed, be tested, operated under a ION </w:t>
        </w:r>
        <w:r w:rsidRPr="00E17456">
          <w:rPr>
            <w:rFonts w:ascii="inherit" w:eastAsia="Times New Roman" w:hAnsi="inherit" w:cs="Times New Roman"/>
            <w:color w:val="000000"/>
            <w:sz w:val="24"/>
            <w:szCs w:val="24"/>
            <w:lang w:eastAsia="en-GB"/>
          </w:rPr>
          <w:t xml:space="preserve">and are allowed to </w:t>
        </w:r>
        <w:r>
          <w:rPr>
            <w:rFonts w:ascii="inherit" w:eastAsia="Times New Roman" w:hAnsi="inherit" w:cs="Times New Roman"/>
            <w:color w:val="000000"/>
            <w:sz w:val="24"/>
            <w:szCs w:val="24"/>
            <w:lang w:eastAsia="en-GB"/>
          </w:rPr>
          <w:t>submit</w:t>
        </w:r>
        <w:r w:rsidRPr="00E17456">
          <w:rPr>
            <w:rFonts w:ascii="inherit" w:eastAsia="Times New Roman" w:hAnsi="inherit" w:cs="Times New Roman"/>
            <w:color w:val="000000"/>
            <w:sz w:val="24"/>
            <w:szCs w:val="24"/>
            <w:lang w:eastAsia="en-GB"/>
          </w:rPr>
          <w:t xml:space="preserve"> equipment certificates within two years.</w:t>
        </w:r>
        <w:r w:rsidR="00A315A4">
          <w:rPr>
            <w:rFonts w:ascii="inherit" w:eastAsia="Times New Roman" w:hAnsi="inherit" w:cs="Times New Roman"/>
            <w:color w:val="000000"/>
            <w:sz w:val="24"/>
            <w:szCs w:val="24"/>
            <w:lang w:eastAsia="en-GB"/>
          </w:rPr>
          <w:t xml:space="preserve"> The same </w:t>
        </w:r>
        <w:r w:rsidR="00A315A4" w:rsidRPr="00E17456">
          <w:rPr>
            <w:rFonts w:ascii="inherit" w:eastAsia="Times New Roman" w:hAnsi="inherit" w:cs="Times New Roman"/>
            <w:color w:val="000000"/>
            <w:sz w:val="24"/>
            <w:szCs w:val="24"/>
            <w:lang w:eastAsia="en-GB"/>
          </w:rPr>
          <w:t>prototype rule</w:t>
        </w:r>
        <w:r w:rsidR="00A315A4">
          <w:rPr>
            <w:rFonts w:ascii="inherit" w:eastAsia="Times New Roman" w:hAnsi="inherit" w:cs="Times New Roman"/>
            <w:color w:val="000000"/>
            <w:sz w:val="24"/>
            <w:szCs w:val="24"/>
            <w:lang w:eastAsia="en-GB"/>
          </w:rPr>
          <w:t xml:space="preserve"> applies for a transition time, not shorter than two years, after a revision of the national implementation of the</w:t>
        </w:r>
        <w:r w:rsidR="00A315A4" w:rsidRPr="00A315A4">
          <w:t xml:space="preserve"> </w:t>
        </w:r>
        <w:r w:rsidR="00A315A4" w:rsidRPr="00A315A4">
          <w:rPr>
            <w:rFonts w:ascii="inherit" w:eastAsia="Times New Roman" w:hAnsi="inherit" w:cs="Times New Roman"/>
            <w:color w:val="000000"/>
            <w:sz w:val="24"/>
            <w:szCs w:val="24"/>
            <w:lang w:eastAsia="en-GB"/>
          </w:rPr>
          <w:t>network code on requirements for grid connection of generators</w:t>
        </w:r>
        <w:r w:rsidR="00A315A4">
          <w:rPr>
            <w:rFonts w:ascii="inherit" w:eastAsia="Times New Roman" w:hAnsi="inherit" w:cs="Times New Roman"/>
            <w:color w:val="000000"/>
            <w:sz w:val="24"/>
            <w:szCs w:val="24"/>
            <w:lang w:eastAsia="en-GB"/>
          </w:rPr>
          <w:t>.</w:t>
        </w:r>
      </w:ins>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w:t>
      </w:r>
      <w:r w:rsidRPr="003B7AE9">
        <w:rPr>
          <w:rFonts w:ascii="inherit" w:eastAsia="Times New Roman" w:hAnsi="inherit" w:cs="Times New Roman"/>
          <w:color w:val="000000"/>
          <w:sz w:val="24"/>
          <w:szCs w:val="24"/>
          <w:lang w:eastAsia="en-GB"/>
        </w:rPr>
        <w:lastRenderedPageBreak/>
        <w:t>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facility owner shall ensure that each power-generating module complies with the requirements applicable under this Regulation throughout the lifetime </w:t>
      </w:r>
      <w:r w:rsidRPr="003B7AE9">
        <w:rPr>
          <w:rFonts w:ascii="inherit" w:eastAsia="Times New Roman" w:hAnsi="inherit" w:cs="Times New Roman"/>
          <w:color w:val="000000"/>
          <w:sz w:val="24"/>
          <w:szCs w:val="24"/>
          <w:lang w:eastAsia="en-GB"/>
        </w:rPr>
        <w:lastRenderedPageBreak/>
        <w:t>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power park modules set out in Article 54, type C power park modules are subject to the compliance simulations set out in paragraphs 2 to 7. Instead of all or part of those simulations, the power-generating </w:t>
      </w:r>
      <w:r w:rsidRPr="003B7AE9">
        <w:rPr>
          <w:rFonts w:ascii="inherit" w:eastAsia="Times New Roman" w:hAnsi="inherit" w:cs="Times New Roman"/>
          <w:color w:val="000000"/>
          <w:sz w:val="24"/>
          <w:szCs w:val="24"/>
          <w:lang w:eastAsia="en-GB"/>
        </w:rPr>
        <w:lastRenderedPageBreak/>
        <w:t>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lastRenderedPageBreak/>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215A5B"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1"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2"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4"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46"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48"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0"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2"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4"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215A5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215A5B"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D83778" w:rsidRDefault="00D83778"/>
    <w:sectPr w:rsidR="00D837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9500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AE9"/>
    <w:rsid w:val="000B3E0B"/>
    <w:rsid w:val="00121A9D"/>
    <w:rsid w:val="001B0BEF"/>
    <w:rsid w:val="00215A5B"/>
    <w:rsid w:val="00385C40"/>
    <w:rsid w:val="00391A9E"/>
    <w:rsid w:val="003B7AE9"/>
    <w:rsid w:val="003E5A92"/>
    <w:rsid w:val="00513EE3"/>
    <w:rsid w:val="00617F47"/>
    <w:rsid w:val="0062733B"/>
    <w:rsid w:val="006716CD"/>
    <w:rsid w:val="006D01D6"/>
    <w:rsid w:val="00820E13"/>
    <w:rsid w:val="009E7A18"/>
    <w:rsid w:val="00A315A4"/>
    <w:rsid w:val="00AA0F46"/>
    <w:rsid w:val="00CF3C5C"/>
    <w:rsid w:val="00D447CF"/>
    <w:rsid w:val="00D71BA8"/>
    <w:rsid w:val="00D83778"/>
    <w:rsid w:val="00E07166"/>
    <w:rsid w:val="00E1013D"/>
    <w:rsid w:val="00E17456"/>
    <w:rsid w:val="00FF4E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styleId="BalloonText">
    <w:name w:val="Balloon Text"/>
    <w:basedOn w:val="Normal"/>
    <w:link w:val="BalloonTextChar"/>
    <w:uiPriority w:val="99"/>
    <w:semiHidden/>
    <w:unhideWhenUsed/>
    <w:rsid w:val="00D837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7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11.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AUTO/?uri=OJ:L:2009:211:TOC"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3:163:TOC" TargetMode="External"/><Relationship Id="rId55" Type="http://schemas.openxmlformats.org/officeDocument/2006/relationships/hyperlink" Target="https://eur-lex.europa.eu/legal-content/EN/TXT/HTML/?uri=CELEX:32016R0631&amp;from=EN" TargetMode="External"/><Relationship Id="rId7" Type="http://schemas.openxmlformats.org/officeDocument/2006/relationships/hyperlink" Target="https://eur-lex.europa.eu/legal-content/EN/TXT/HTML/?uri=CELEX:32016R0631&amp;from=EN" TargetMode="External"/><Relationship Id="rId2" Type="http://schemas.openxmlformats.org/officeDocument/2006/relationships/styles" Target="styles.xml"/><Relationship Id="rId16" Type="http://schemas.openxmlformats.org/officeDocument/2006/relationships/image" Target="media/image6.jpeg"/><Relationship Id="rId29" Type="http://schemas.openxmlformats.org/officeDocument/2006/relationships/hyperlink" Target="https://eur-lex.europa.eu/legal-content/EN/TXT/HTML/?uri=CELEX:32016R0631&amp;from=EN" TargetMode="External"/><Relationship Id="rId11" Type="http://schemas.openxmlformats.org/officeDocument/2006/relationships/image" Target="media/image1.jpeg"/><Relationship Id="rId24" Type="http://schemas.openxmlformats.org/officeDocument/2006/relationships/hyperlink" Target="https://eur-lex.europa.eu/legal-content/EN/TXT/HTML/?uri=CELEX:32016R0631&amp;from=EN" TargetMode="External"/><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theme" Target="theme/theme1.xml"/><Relationship Id="rId5" Type="http://schemas.openxmlformats.org/officeDocument/2006/relationships/hyperlink" Target="https://eur-lex.europa.eu/legal-content/EN/TXT/HTML/?uri=CELEX:32016R0631&amp;from=EN" TargetMode="External"/><Relationship Id="rId61" Type="http://schemas.openxmlformats.org/officeDocument/2006/relationships/customXml" Target="../customXml/item3.xml"/><Relationship Id="rId19" Type="http://schemas.openxmlformats.org/officeDocument/2006/relationships/image" Target="media/image9.jpeg"/><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TXT/HTML/?uri=OJ:L:2015:197:TOC" TargetMode="External"/><Relationship Id="rId56" Type="http://schemas.openxmlformats.org/officeDocument/2006/relationships/hyperlink" Target="https://eur-lex.europa.eu/legal-content/EN/AUTO/?uri=CELEX:32016R0631&amp;from=EN" TargetMode="Externa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yperlink" Target="https://eur-lex.europa.eu/legal-content/EN/TXT/HTML/?uri=CELEX:32016R0631&amp;from=EN" TargetMode="External"/><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TXT/HTML/?uri=OJ:L:2012:315:TOC" TargetMode="External"/><Relationship Id="rId59" Type="http://schemas.openxmlformats.org/officeDocument/2006/relationships/customXml" Target="../customXml/item1.xml"/><Relationship Id="rId20" Type="http://schemas.openxmlformats.org/officeDocument/2006/relationships/image" Target="media/image10.png"/><Relationship Id="rId41" Type="http://schemas.openxmlformats.org/officeDocument/2006/relationships/hyperlink" Target="https://eur-lex.europa.eu/legal-content/EN/AUTO/?uri=CELEX:32016R0631&amp;from=EN" TargetMode="External"/><Relationship Id="rId54" Type="http://schemas.openxmlformats.org/officeDocument/2006/relationships/hyperlink" Target="https://eur-lex.europa.eu/legal-content/EN/TXT/HTML/?uri=CELEX:32016R0631&amp;from=EN" TargetMode="External"/><Relationship Id="rId1" Type="http://schemas.openxmlformats.org/officeDocument/2006/relationships/numbering" Target="numbering.xml"/><Relationship Id="rId6" Type="http://schemas.openxmlformats.org/officeDocument/2006/relationships/hyperlink" Target="https://eur-lex.europa.eu/legal-content/EN/TXT/HTML/?uri=CELEX:32016R0631&amp;from=EN" TargetMode="Externa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fontTable" Target="fontTable.xm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TXT/HTML/?uri=OJ:L:2009:211:TOC" TargetMode="External"/><Relationship Id="rId52" Type="http://schemas.openxmlformats.org/officeDocument/2006/relationships/hyperlink" Target="https://eur-lex.europa.eu/legal-content/EN/AUTO/?uri=OJ:L:2008:218:TOC" TargetMode="External"/><Relationship Id="rId6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eur-lex.europa.eu/legal-content/EN/AUTO/?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AA8895EC-1F29-493C-8A98-58114ED043D0}"/>
</file>

<file path=customXml/itemProps2.xml><?xml version="1.0" encoding="utf-8"?>
<ds:datastoreItem xmlns:ds="http://schemas.openxmlformats.org/officeDocument/2006/customXml" ds:itemID="{C5DFCB2E-83AE-4EE5-AB49-BD22FC599E25}"/>
</file>

<file path=customXml/itemProps3.xml><?xml version="1.0" encoding="utf-8"?>
<ds:datastoreItem xmlns:ds="http://schemas.openxmlformats.org/officeDocument/2006/customXml" ds:itemID="{1B5C24D2-4245-4D3F-AFC9-3DDAB665B97E}"/>
</file>

<file path=docProps/app.xml><?xml version="1.0" encoding="utf-8"?>
<Properties xmlns="http://schemas.openxmlformats.org/officeDocument/2006/extended-properties" xmlns:vt="http://schemas.openxmlformats.org/officeDocument/2006/docPropsVTypes">
  <Template>Normal</Template>
  <TotalTime>0</TotalTime>
  <Pages>91</Pages>
  <Words>33180</Words>
  <Characters>189132</Characters>
  <Application>Microsoft Office Word</Application>
  <DocSecurity>0</DocSecurity>
  <Lines>1576</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2022-11-24T13:35:00Z</dcterms:created>
  <dcterms:modified xsi:type="dcterms:W3CDTF">2022-11-24T13:35:00Z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0x01010043E53488C602EA48B779D6F9D1672068</vt:lpwstr>
  </property>
</Properties>
</file>