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6D7AD6"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59BE2A1A">
          <v:rect id="_x0000_i1025" alt="" style="width:1018.7pt;height:.75pt;mso-width-percent:0;mso-height-percent:0;mso-width-percent:0;mso-height-percent:0"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3B7AE9">
              <w:rPr>
                <w:rFonts w:ascii="inherit" w:eastAsia="Times New Roman" w:hAnsi="inherit" w:cs="Times New Roman"/>
                <w:sz w:val="24"/>
                <w:szCs w:val="24"/>
                <w:lang w:eastAsia="en-GB"/>
              </w:rPr>
              <w:t>should be regarded</w:t>
            </w:r>
            <w:proofErr w:type="gramEnd"/>
            <w:r w:rsidRPr="003B7AE9">
              <w:rPr>
                <w:rFonts w:ascii="inherit" w:eastAsia="Times New Roman" w:hAnsi="inherit" w:cs="Times New Roman"/>
                <w:sz w:val="24"/>
                <w:szCs w:val="24"/>
                <w:lang w:eastAsia="en-GB"/>
              </w:rPr>
              <w:t xml:space="preserve">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Different synchronous electricity systems in the Union have different </w:t>
            </w:r>
            <w:proofErr w:type="gramStart"/>
            <w:r w:rsidRPr="003B7AE9">
              <w:rPr>
                <w:rFonts w:ascii="inherit" w:eastAsia="Times New Roman" w:hAnsi="inherit" w:cs="Times New Roman"/>
                <w:sz w:val="24"/>
                <w:szCs w:val="24"/>
                <w:lang w:eastAsia="en-GB"/>
              </w:rPr>
              <w:t>characteristics which</w:t>
            </w:r>
            <w:proofErr w:type="gramEnd"/>
            <w:r w:rsidRPr="003B7AE9">
              <w:rPr>
                <w:rFonts w:ascii="inherit" w:eastAsia="Times New Roman" w:hAnsi="inherit" w:cs="Times New Roman"/>
                <w:sz w:val="24"/>
                <w:szCs w:val="24"/>
                <w:lang w:eastAsia="en-GB"/>
              </w:rPr>
              <w:t xml:space="preserve">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w:t>
            </w:r>
            <w:proofErr w:type="gramStart"/>
            <w:r w:rsidRPr="003B7AE9">
              <w:rPr>
                <w:rFonts w:ascii="inherit" w:eastAsia="Times New Roman" w:hAnsi="inherit" w:cs="Times New Roman"/>
                <w:sz w:val="24"/>
                <w:szCs w:val="24"/>
                <w:lang w:eastAsia="en-GB"/>
              </w:rPr>
              <w:t>should be assessed</w:t>
            </w:r>
            <w:proofErr w:type="gramEnd"/>
            <w:r w:rsidRPr="003B7AE9">
              <w:rPr>
                <w:rFonts w:ascii="inherit" w:eastAsia="Times New Roman" w:hAnsi="inherit" w:cs="Times New Roman"/>
                <w:sz w:val="24"/>
                <w:szCs w:val="24"/>
                <w:lang w:eastAsia="en-GB"/>
              </w:rPr>
              <w:t xml:space="preserve">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taking into account system characteristics such as network topology and generation mix, the relevant TSO should decide whether priority </w:t>
            </w:r>
            <w:proofErr w:type="gramStart"/>
            <w:r w:rsidRPr="003B7AE9">
              <w:rPr>
                <w:rFonts w:ascii="inherit" w:eastAsia="Times New Roman" w:hAnsi="inherit" w:cs="Times New Roman"/>
                <w:sz w:val="24"/>
                <w:szCs w:val="24"/>
                <w:lang w:eastAsia="en-GB"/>
              </w:rPr>
              <w:t>is given</w:t>
            </w:r>
            <w:proofErr w:type="gramEnd"/>
            <w:r w:rsidRPr="003B7AE9">
              <w:rPr>
                <w:rFonts w:ascii="inherit" w:eastAsia="Times New Roman" w:hAnsi="inherit" w:cs="Times New Roman"/>
                <w:sz w:val="24"/>
                <w:szCs w:val="24"/>
                <w:lang w:eastAsia="en-GB"/>
              </w:rPr>
              <w:t xml:space="preserve">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has been adopted </w:t>
            </w:r>
            <w:proofErr w:type="gramStart"/>
            <w:r w:rsidRPr="003B7AE9">
              <w:rPr>
                <w:rFonts w:ascii="inherit" w:eastAsia="Times New Roman" w:hAnsi="inherit" w:cs="Times New Roman"/>
                <w:sz w:val="24"/>
                <w:szCs w:val="24"/>
                <w:lang w:eastAsia="en-GB"/>
              </w:rPr>
              <w:t>on the basis of</w:t>
            </w:r>
            <w:proofErr w:type="gramEnd"/>
            <w:r w:rsidRPr="003B7AE9">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roofErr w:type="gramEnd"/>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For that </w:t>
      </w:r>
      <w:proofErr w:type="gramStart"/>
      <w:r w:rsidRPr="003B7AE9">
        <w:rPr>
          <w:rFonts w:ascii="inherit" w:eastAsia="Times New Roman" w:hAnsi="inherit" w:cs="Times New Roman"/>
          <w:color w:val="000000"/>
          <w:sz w:val="24"/>
          <w:szCs w:val="24"/>
          <w:lang w:eastAsia="en-GB"/>
        </w:rPr>
        <w:t>purpose</w:t>
      </w:r>
      <w:proofErr w:type="gramEnd"/>
      <w:r w:rsidRPr="003B7AE9">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kV and its maximum capacity is at or above </w:t>
            </w:r>
            <w:r w:rsidRPr="003B7AE9">
              <w:rPr>
                <w:rFonts w:ascii="inherit" w:eastAsia="Times New Roman" w:hAnsi="inherit" w:cs="Times New Roman"/>
                <w:sz w:val="24"/>
                <w:szCs w:val="24"/>
                <w:lang w:eastAsia="en-GB"/>
              </w:rPr>
              <w:lastRenderedPageBreak/>
              <w:t>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t>
      </w:r>
      <w:r w:rsidRPr="003B7AE9">
        <w:rPr>
          <w:rFonts w:ascii="inherit" w:eastAsia="Times New Roman" w:hAnsi="inherit" w:cs="Times New Roman"/>
          <w:color w:val="000000"/>
          <w:sz w:val="24"/>
          <w:szCs w:val="24"/>
          <w:lang w:eastAsia="en-GB"/>
        </w:rPr>
        <w:lastRenderedPageBreak/>
        <w:t>whose frequency is not synchronously coupled to that of the main interconnected system (such as via a back-to-back convertor scheme).</w:t>
      </w:r>
      <w:proofErr w:type="gramEnd"/>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roofErr w:type="gramEnd"/>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efficient and proportionate </w:t>
      </w:r>
      <w:proofErr w:type="gramStart"/>
      <w:r w:rsidRPr="003B7AE9">
        <w:rPr>
          <w:rFonts w:ascii="inherit" w:eastAsia="Times New Roman" w:hAnsi="inherit" w:cs="Times New Roman"/>
          <w:color w:val="000000"/>
          <w:sz w:val="24"/>
          <w:szCs w:val="24"/>
          <w:lang w:eastAsia="en-GB"/>
        </w:rPr>
        <w:t>shall be recovered</w:t>
      </w:r>
      <w:proofErr w:type="gramEnd"/>
      <w:r w:rsidRPr="003B7AE9">
        <w:rPr>
          <w:rFonts w:ascii="inherit" w:eastAsia="Times New Roman" w:hAnsi="inherit" w:cs="Times New Roman"/>
          <w:color w:val="000000"/>
          <w:sz w:val="24"/>
          <w:szCs w:val="24"/>
          <w:lang w:eastAsia="en-GB"/>
        </w:rPr>
        <w:t xml:space="preserve">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3B7AE9">
        <w:rPr>
          <w:rFonts w:ascii="inherit" w:eastAsia="Times New Roman" w:hAnsi="inherit" w:cs="Times New Roman"/>
          <w:color w:val="000000"/>
          <w:sz w:val="24"/>
          <w:szCs w:val="24"/>
          <w:lang w:eastAsia="en-GB"/>
        </w:rPr>
        <w:t>for the purpose of</w:t>
      </w:r>
      <w:proofErr w:type="gramEnd"/>
      <w:r w:rsidRPr="003B7AE9">
        <w:rPr>
          <w:rFonts w:ascii="inherit" w:eastAsia="Times New Roman" w:hAnsi="inherit" w:cs="Times New Roman"/>
          <w:color w:val="000000"/>
          <w:sz w:val="24"/>
          <w:szCs w:val="24"/>
          <w:lang w:eastAsia="en-GB"/>
        </w:rPr>
        <w:t xml:space="preserve">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unless disconnection </w:t>
            </w:r>
            <w:proofErr w:type="gramStart"/>
            <w:r w:rsidRPr="003B7AE9">
              <w:rPr>
                <w:rFonts w:ascii="inherit" w:eastAsia="Times New Roman" w:hAnsi="inherit" w:cs="Times New Roman"/>
                <w:sz w:val="24"/>
                <w:szCs w:val="24"/>
                <w:lang w:eastAsia="en-GB"/>
              </w:rPr>
              <w:t>was triggered</w:t>
            </w:r>
            <w:proofErr w:type="gramEnd"/>
            <w:r w:rsidRPr="003B7AE9">
              <w:rPr>
                <w:rFonts w:ascii="inherit" w:eastAsia="Times New Roman" w:hAnsi="inherit" w:cs="Times New Roman"/>
                <w:sz w:val="24"/>
                <w:szCs w:val="24"/>
                <w:lang w:eastAsia="en-GB"/>
              </w:rPr>
              <w:t xml:space="preserve">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 xml:space="preserve">Minimum </w:t>
            </w:r>
            <w:proofErr w:type="gramStart"/>
            <w:r w:rsidRPr="003B7AE9">
              <w:rPr>
                <w:rFonts w:ascii="inherit" w:eastAsia="Times New Roman" w:hAnsi="inherit" w:cs="Times New Roman"/>
                <w:b/>
                <w:bCs/>
                <w:sz w:val="24"/>
                <w:szCs w:val="24"/>
                <w:lang w:eastAsia="en-GB"/>
              </w:rPr>
              <w:t>time periods</w:t>
            </w:r>
            <w:proofErr w:type="gramEnd"/>
            <w:r w:rsidRPr="003B7AE9">
              <w:rPr>
                <w:rFonts w:ascii="inherit" w:eastAsia="Times New Roman" w:hAnsi="inherit" w:cs="Times New Roman"/>
                <w:b/>
                <w:bCs/>
                <w:sz w:val="24"/>
                <w:szCs w:val="24"/>
                <w:lang w:eastAsia="en-GB"/>
              </w:rPr>
              <w:t xml:space="preserve">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in order to cease active power output within five seconds following an instruction </w:t>
      </w:r>
      <w:proofErr w:type="gramStart"/>
      <w:r w:rsidRPr="003B7AE9">
        <w:rPr>
          <w:rFonts w:ascii="inherit" w:eastAsia="Times New Roman" w:hAnsi="inherit" w:cs="Times New Roman"/>
          <w:color w:val="000000"/>
          <w:sz w:val="24"/>
          <w:szCs w:val="24"/>
          <w:lang w:eastAsia="en-GB"/>
        </w:rPr>
        <w:t>being received</w:t>
      </w:r>
      <w:proofErr w:type="gramEnd"/>
      <w:r w:rsidRPr="003B7AE9">
        <w:rPr>
          <w:rFonts w:ascii="inherit" w:eastAsia="Times New Roman" w:hAnsi="inherit" w:cs="Times New Roman"/>
          <w:color w:val="000000"/>
          <w:sz w:val="24"/>
          <w:szCs w:val="24"/>
          <w:lang w:eastAsia="en-GB"/>
        </w:rPr>
        <w:t xml:space="preserve">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manual</w:t>
            </w:r>
            <w:proofErr w:type="gramEnd"/>
            <w:r w:rsidRPr="003B7AE9">
              <w:rPr>
                <w:rFonts w:ascii="inherit" w:eastAsia="Times New Roman" w:hAnsi="inherit" w:cs="Times New Roman"/>
                <w:sz w:val="24"/>
                <w:szCs w:val="24"/>
                <w:lang w:eastAsia="en-GB"/>
              </w:rPr>
              <w:t xml:space="preserve">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w:t>
                  </w:r>
                  <w:proofErr w:type="gramStart"/>
                  <w:r w:rsidRPr="003B7AE9">
                    <w:rPr>
                      <w:rFonts w:ascii="inherit" w:eastAsia="Times New Roman" w:hAnsi="inherit" w:cs="Times New Roman"/>
                      <w:sz w:val="24"/>
                      <w:szCs w:val="24"/>
                      <w:lang w:eastAsia="en-GB"/>
                    </w:rPr>
                    <w:t>Δf</w:t>
                  </w:r>
                  <w:r w:rsidRPr="003B7AE9">
                    <w:rPr>
                      <w:rFonts w:ascii="inherit" w:eastAsia="Times New Roman" w:hAnsi="inherit" w:cs="Times New Roman"/>
                      <w:sz w:val="17"/>
                      <w:szCs w:val="17"/>
                      <w:vertAlign w:val="subscript"/>
                      <w:lang w:eastAsia="en-GB"/>
                    </w:rPr>
                    <w:t>1</w:t>
                  </w:r>
                  <w:proofErr w:type="gramEnd"/>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overfrequency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5D643EA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w:t>
            </w:r>
            <w:r w:rsidRPr="006D7AD6">
              <w:rPr>
                <w:rFonts w:ascii="inherit" w:eastAsia="Times New Roman" w:hAnsi="inherit" w:cs="Times New Roman"/>
                <w:strike/>
                <w:sz w:val="24"/>
                <w:szCs w:val="24"/>
                <w:lang w:eastAsia="en-GB"/>
                <w:rPrChange w:id="1" w:author="Author">
                  <w:rPr>
                    <w:rFonts w:ascii="inherit" w:eastAsia="Times New Roman" w:hAnsi="inherit" w:cs="Times New Roman"/>
                    <w:sz w:val="24"/>
                    <w:szCs w:val="24"/>
                    <w:lang w:eastAsia="en-GB"/>
                  </w:rPr>
                </w:rPrChange>
              </w:rPr>
              <w:t>shall</w:t>
            </w:r>
            <w:r w:rsidRPr="003B7AE9">
              <w:rPr>
                <w:rFonts w:ascii="inherit" w:eastAsia="Times New Roman" w:hAnsi="inherit" w:cs="Times New Roman"/>
                <w:sz w:val="24"/>
                <w:szCs w:val="24"/>
                <w:lang w:eastAsia="en-GB"/>
              </w:rPr>
              <w:t xml:space="preserve"> </w:t>
            </w:r>
            <w:ins w:id="2" w:author="Author">
              <w:r w:rsidR="00D45AEF">
                <w:rPr>
                  <w:rFonts w:ascii="inherit" w:eastAsia="Times New Roman" w:hAnsi="inherit" w:cs="Times New Roman"/>
                  <w:sz w:val="24"/>
                  <w:szCs w:val="24"/>
                  <w:lang w:eastAsia="en-GB"/>
                </w:rPr>
                <w:t xml:space="preserve">may </w:t>
              </w:r>
            </w:ins>
            <w:r w:rsidRPr="003B7AE9">
              <w:rPr>
                <w:rFonts w:ascii="inherit" w:eastAsia="Times New Roman" w:hAnsi="inherit" w:cs="Times New Roman"/>
                <w:sz w:val="24"/>
                <w:szCs w:val="24"/>
                <w:lang w:eastAsia="en-GB"/>
              </w:rPr>
              <w:t>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earthing</w:t>
            </w:r>
            <w:proofErr w:type="gramEnd"/>
            <w:r w:rsidRPr="003B7AE9">
              <w:rPr>
                <w:rFonts w:ascii="inherit" w:eastAsia="Times New Roman" w:hAnsi="inherit" w:cs="Times New Roman"/>
                <w:sz w:val="24"/>
                <w:szCs w:val="24"/>
                <w:lang w:eastAsia="en-GB"/>
              </w:rPr>
              <w:t xml:space="preserve">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w:t>
                  </w:r>
                  <w:proofErr w:type="gramStart"/>
                  <w:r w:rsidRPr="003B7AE9">
                    <w:rPr>
                      <w:rFonts w:ascii="inherit" w:eastAsia="Times New Roman" w:hAnsi="inherit" w:cs="Times New Roman"/>
                      <w:sz w:val="24"/>
                      <w:szCs w:val="24"/>
                      <w:lang w:eastAsia="en-GB"/>
                    </w:rPr>
                    <w:t>period of time</w:t>
                  </w:r>
                  <w:proofErr w:type="gramEnd"/>
                  <w:r w:rsidRPr="003B7AE9">
                    <w:rPr>
                      <w:rFonts w:ascii="inherit" w:eastAsia="Times New Roman" w:hAnsi="inherit" w:cs="Times New Roman"/>
                      <w:sz w:val="24"/>
                      <w:szCs w:val="24"/>
                      <w:lang w:eastAsia="en-GB"/>
                    </w:rPr>
                    <w:t xml:space="preserv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configuration</w:t>
            </w:r>
            <w:proofErr w:type="gramEnd"/>
            <w:r w:rsidRPr="003B7AE9">
              <w:rPr>
                <w:rFonts w:ascii="inherit" w:eastAsia="Times New Roman" w:hAnsi="inherit" w:cs="Times New Roman"/>
                <w:sz w:val="24"/>
                <w:szCs w:val="24"/>
                <w:lang w:eastAsia="en-GB"/>
              </w:rPr>
              <w:t xml:space="preserve">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6"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7"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ION shall entitle the power-generating facility owner to operate the power-generating module and generate power by using the grid connection for a limited </w:t>
      </w:r>
      <w:proofErr w:type="gramStart"/>
      <w:r w:rsidRPr="003B7AE9">
        <w:rPr>
          <w:rFonts w:ascii="inherit" w:eastAsia="Times New Roman" w:hAnsi="inherit" w:cs="Times New Roman"/>
          <w:color w:val="000000"/>
          <w:sz w:val="24"/>
          <w:szCs w:val="24"/>
          <w:lang w:eastAsia="en-GB"/>
        </w:rPr>
        <w:t>period of time</w:t>
      </w:r>
      <w:proofErr w:type="gramEnd"/>
      <w:r w:rsidRPr="003B7AE9">
        <w:rPr>
          <w:rFonts w:ascii="inherit" w:eastAsia="Times New Roman" w:hAnsi="inherit" w:cs="Times New Roman"/>
          <w:color w:val="000000"/>
          <w:sz w:val="24"/>
          <w:szCs w:val="24"/>
          <w:lang w:eastAsia="en-GB"/>
        </w:rPr>
        <w:t>.</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FON </w:t>
      </w:r>
      <w:proofErr w:type="gramStart"/>
      <w:r w:rsidRPr="003B7AE9">
        <w:rPr>
          <w:rFonts w:ascii="inherit" w:eastAsia="Times New Roman" w:hAnsi="inherit" w:cs="Times New Roman"/>
          <w:color w:val="000000"/>
          <w:sz w:val="24"/>
          <w:szCs w:val="24"/>
          <w:lang w:eastAsia="en-GB"/>
        </w:rPr>
        <w:t>shall be suspended</w:t>
      </w:r>
      <w:proofErr w:type="gramEnd"/>
      <w:r w:rsidRPr="003B7AE9">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power-generating modules that have demonstrated potential benefits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require</w:t>
            </w:r>
            <w:proofErr w:type="gramEnd"/>
            <w:r w:rsidRPr="003B7AE9">
              <w:rPr>
                <w:rFonts w:ascii="inherit" w:eastAsia="Times New Roman" w:hAnsi="inherit" w:cs="Times New Roman"/>
                <w:sz w:val="24"/>
                <w:szCs w:val="24"/>
                <w:lang w:eastAsia="en-GB"/>
              </w:rPr>
              <w:t xml:space="preserv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roofErr w:type="gramEnd"/>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6D7AD6"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6F620CE5">
          <v:rect id="_x0000_i1026" alt="" style="width:203.75pt;height:.75pt;mso-width-percent:0;mso-height-percent:0;mso-width-percent:0;mso-height-percent:0" o:hrpct="0" o:hrstd="t" o:hrnoshade="t" o:hr="t" fillcolor="black" stroked="f"/>
        </w:pict>
      </w:r>
    </w:p>
    <w:p w14:paraId="6E4823FC"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9"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1"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3"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5"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7"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9"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6D7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6D7AD6"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1F95AB26">
          <v:rect id="_x0000_i1027" alt="" style="width:203.75pt;height:.75pt;mso-width-percent:0;mso-height-percent:0;mso-width-percent:0;mso-height-percent:0" o:hrpct="0" o:hralign="center" o:hrstd="t" o:hrnoshade="t" o:hr="t" fillcolor="black" stroked="f"/>
        </w:pict>
      </w:r>
    </w:p>
    <w:p w14:paraId="1EE8CD00" w14:textId="77777777" w:rsidR="00F9206B" w:rsidRDefault="006D7AD6"/>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A5214"/>
    <w:rsid w:val="001B0BEF"/>
    <w:rsid w:val="003B7AE9"/>
    <w:rsid w:val="003E5A92"/>
    <w:rsid w:val="00513EE3"/>
    <w:rsid w:val="00617F47"/>
    <w:rsid w:val="0062733B"/>
    <w:rsid w:val="006716CD"/>
    <w:rsid w:val="006A5CBC"/>
    <w:rsid w:val="006D7AD6"/>
    <w:rsid w:val="00820E13"/>
    <w:rsid w:val="00A43A36"/>
    <w:rsid w:val="00AA0F46"/>
    <w:rsid w:val="00C55A2E"/>
    <w:rsid w:val="00CF3C5C"/>
    <w:rsid w:val="00D45AEF"/>
    <w:rsid w:val="00D71BA8"/>
    <w:rsid w:val="00E07166"/>
    <w:rsid w:val="00E101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ard1">
    <w:name w:val="Standa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AUTO/?uri=OJ:L:2008:218:TOC"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AUTO/?uri=OJ:L:2009:211:T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13:163: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6.jpeg"/><Relationship Id="rId31" Type="http://schemas.openxmlformats.org/officeDocument/2006/relationships/hyperlink" Target="https://eur-lex.europa.eu/legal-content/EN/AUTO/?uri=OJ:L:2009:211:TOC"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AUTO/?uri=OJ:L:2015:197:TOC" TargetMode="External"/><Relationship Id="rId43"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AUTO/?uri=OJ:L:2012:315:TOC" TargetMode="External"/><Relationship Id="rId38" Type="http://schemas.openxmlformats.org/officeDocument/2006/relationships/hyperlink" Target="https://eur-lex.europa.eu/legal-content/EN/TXT/HTML/?uri=CELEX:32016R0631&amp;from=EN" TargetMode="Externa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4857A034-DD60-468C-BC28-E63C879A525F}"/>
</file>

<file path=customXml/itemProps2.xml><?xml version="1.0" encoding="utf-8"?>
<ds:datastoreItem xmlns:ds="http://schemas.openxmlformats.org/officeDocument/2006/customXml" ds:itemID="{4D646322-C771-4974-A6B2-335C3AB8B3C8}"/>
</file>

<file path=customXml/itemProps3.xml><?xml version="1.0" encoding="utf-8"?>
<ds:datastoreItem xmlns:ds="http://schemas.openxmlformats.org/officeDocument/2006/customXml" ds:itemID="{5B61F050-8552-430C-B1F2-CF3137CBDF7F}"/>
</file>

<file path=docProps/app.xml><?xml version="1.0" encoding="utf-8"?>
<Properties xmlns="http://schemas.openxmlformats.org/officeDocument/2006/extended-properties" xmlns:vt="http://schemas.openxmlformats.org/officeDocument/2006/docPropsVTypes">
  <Template>Normal</Template>
  <TotalTime>0</TotalTime>
  <Pages>88</Pages>
  <Words>31835</Words>
  <Characters>181465</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2022-11-29T10:06:00Z</dcterms:created>
  <dcterms:modified xsi:type="dcterms:W3CDTF">2022-11-29T10:06:00Z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