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bookmarkStart w:id="0" w:name="_GoBack"/>
            <w:bookmarkEnd w:id="0"/>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ED66E4"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r w:rsidR="006D7BAE" w:rsidRPr="008E4E18" w14:paraId="0436CCFB" w14:textId="77777777" w:rsidTr="006473FF">
        <w:trPr>
          <w:ins w:id="1" w:author="Author"/>
        </w:trPr>
        <w:tc>
          <w:tcPr>
            <w:tcW w:w="0" w:type="auto"/>
            <w:shd w:val="clear" w:color="auto" w:fill="auto"/>
            <w:hideMark/>
          </w:tcPr>
          <w:p w14:paraId="4C80D573" w14:textId="20873E96" w:rsidR="006D7BAE" w:rsidRPr="008E4E18" w:rsidRDefault="006D7BAE" w:rsidP="006473FF">
            <w:pPr>
              <w:spacing w:before="120" w:after="0" w:line="240" w:lineRule="auto"/>
              <w:jc w:val="both"/>
              <w:rPr>
                <w:ins w:id="2" w:author="Author"/>
                <w:rFonts w:ascii="inherit" w:eastAsia="Times New Roman" w:hAnsi="inherit" w:cs="Times New Roman"/>
                <w:sz w:val="24"/>
                <w:szCs w:val="24"/>
                <w:lang w:eastAsia="en-GB"/>
              </w:rPr>
            </w:pPr>
            <w:ins w:id="3"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3</w:t>
              </w:r>
              <w:r w:rsidRPr="008E4E18">
                <w:rPr>
                  <w:rFonts w:ascii="inherit" w:eastAsia="Times New Roman" w:hAnsi="inherit" w:cs="Times New Roman"/>
                  <w:sz w:val="24"/>
                  <w:szCs w:val="24"/>
                  <w:lang w:eastAsia="en-GB"/>
                </w:rPr>
                <w:t>)</w:t>
              </w:r>
            </w:ins>
          </w:p>
        </w:tc>
        <w:tc>
          <w:tcPr>
            <w:tcW w:w="0" w:type="auto"/>
            <w:shd w:val="clear" w:color="auto" w:fill="auto"/>
            <w:hideMark/>
          </w:tcPr>
          <w:p w14:paraId="05896D67" w14:textId="673AD113" w:rsidR="006D7BAE" w:rsidRPr="008E4E18" w:rsidRDefault="00814818" w:rsidP="006473FF">
            <w:pPr>
              <w:spacing w:before="120" w:after="0" w:line="240" w:lineRule="auto"/>
              <w:jc w:val="both"/>
              <w:rPr>
                <w:ins w:id="4" w:author="Author"/>
                <w:rFonts w:ascii="inherit" w:eastAsia="Times New Roman" w:hAnsi="inherit" w:cs="Times New Roman"/>
                <w:sz w:val="24"/>
                <w:szCs w:val="24"/>
                <w:lang w:eastAsia="en-GB"/>
              </w:rPr>
            </w:pPr>
            <w:ins w:id="5" w:author="Author">
              <w:r w:rsidRPr="00814818">
                <w:rPr>
                  <w:rFonts w:ascii="inherit" w:eastAsia="Times New Roman" w:hAnsi="inherit" w:cs="Times New Roman"/>
                  <w:sz w:val="24"/>
                  <w:szCs w:val="24"/>
                  <w:lang w:eastAsia="en-GB"/>
                </w:rPr>
                <w:t xml:space="preserve">Use or refer </w:t>
              </w:r>
              <w:r>
                <w:rPr>
                  <w:rFonts w:ascii="inherit" w:eastAsia="Times New Roman" w:hAnsi="inherit" w:cs="Times New Roman"/>
                  <w:sz w:val="24"/>
                  <w:szCs w:val="24"/>
                  <w:lang w:eastAsia="en-GB"/>
                </w:rPr>
                <w:t xml:space="preserve">to the </w:t>
              </w:r>
              <w:r w:rsidRPr="00814818">
                <w:rPr>
                  <w:rFonts w:ascii="inherit" w:eastAsia="Times New Roman" w:hAnsi="inherit" w:cs="Times New Roman"/>
                  <w:sz w:val="24"/>
                  <w:szCs w:val="24"/>
                  <w:lang w:eastAsia="en-GB"/>
                </w:rPr>
                <w:t>definition o</w:t>
              </w:r>
              <w:r>
                <w:rPr>
                  <w:rFonts w:ascii="inherit" w:eastAsia="Times New Roman" w:hAnsi="inherit" w:cs="Times New Roman"/>
                  <w:sz w:val="24"/>
                  <w:szCs w:val="24"/>
                  <w:lang w:eastAsia="en-GB"/>
                </w:rPr>
                <w:t>f</w:t>
              </w:r>
              <w:r w:rsidRPr="00814818">
                <w:rPr>
                  <w:rFonts w:ascii="inherit" w:eastAsia="Times New Roman" w:hAnsi="inherit" w:cs="Times New Roman"/>
                  <w:sz w:val="24"/>
                  <w:szCs w:val="24"/>
                  <w:lang w:eastAsia="en-GB"/>
                </w:rPr>
                <w:t xml:space="preserve"> 'energy storage', included </w:t>
              </w:r>
              <w:r>
                <w:rPr>
                  <w:rFonts w:ascii="inherit" w:eastAsia="Times New Roman" w:hAnsi="inherit" w:cs="Times New Roman"/>
                  <w:sz w:val="24"/>
                  <w:szCs w:val="24"/>
                  <w:lang w:eastAsia="en-GB"/>
                </w:rPr>
                <w:t>i</w:t>
              </w:r>
              <w:r w:rsidRPr="00814818">
                <w:rPr>
                  <w:rFonts w:ascii="inherit" w:eastAsia="Times New Roman" w:hAnsi="inherit" w:cs="Times New Roman"/>
                  <w:sz w:val="24"/>
                  <w:szCs w:val="24"/>
                  <w:lang w:eastAsia="en-GB"/>
                </w:rPr>
                <w:t>n  Directive (E</w:t>
              </w:r>
              <w:r>
                <w:rPr>
                  <w:rFonts w:ascii="inherit" w:eastAsia="Times New Roman" w:hAnsi="inherit" w:cs="Times New Roman"/>
                  <w:sz w:val="24"/>
                  <w:szCs w:val="24"/>
                  <w:lang w:eastAsia="en-GB"/>
                </w:rPr>
                <w:t>U</w:t>
              </w:r>
              <w:r w:rsidRPr="00814818">
                <w:rPr>
                  <w:rFonts w:ascii="inherit" w:eastAsia="Times New Roman" w:hAnsi="inherit" w:cs="Times New Roman"/>
                  <w:sz w:val="24"/>
                  <w:szCs w:val="24"/>
                  <w:lang w:eastAsia="en-GB"/>
                </w:rPr>
                <w:t>) 2019/944 (in the electricity system, deferring the final use of electricity to a time later than when it was generated, or the conversion of electrical energy into a form of energy that can be stored, the storage of that energy and the subsequent reconversion of that energy into electrical energy or its use as another energy carrier)</w:t>
              </w:r>
              <w:r w:rsidR="006D7BAE" w:rsidRPr="008E4E18">
                <w:rPr>
                  <w:rFonts w:ascii="inherit" w:eastAsia="Times New Roman" w:hAnsi="inherit" w:cs="Times New Roman"/>
                  <w:sz w:val="24"/>
                  <w:szCs w:val="24"/>
                  <w:lang w:eastAsia="en-GB"/>
                </w:rPr>
                <w:t>.</w:t>
              </w:r>
            </w:ins>
          </w:p>
        </w:tc>
      </w:tr>
      <w:tr w:rsidR="006D7BAE" w:rsidRPr="008E4E18" w14:paraId="2968FE24" w14:textId="77777777" w:rsidTr="006473FF">
        <w:trPr>
          <w:ins w:id="6" w:author="Author"/>
        </w:trPr>
        <w:tc>
          <w:tcPr>
            <w:tcW w:w="0" w:type="auto"/>
            <w:shd w:val="clear" w:color="auto" w:fill="auto"/>
            <w:hideMark/>
          </w:tcPr>
          <w:p w14:paraId="1151C781" w14:textId="56075040" w:rsidR="006D7BAE" w:rsidRPr="008E4E18" w:rsidRDefault="006D7BAE" w:rsidP="006473FF">
            <w:pPr>
              <w:spacing w:before="120" w:after="0" w:line="240" w:lineRule="auto"/>
              <w:jc w:val="both"/>
              <w:rPr>
                <w:ins w:id="7" w:author="Author"/>
                <w:rFonts w:ascii="inherit" w:eastAsia="Times New Roman" w:hAnsi="inherit" w:cs="Times New Roman"/>
                <w:sz w:val="24"/>
                <w:szCs w:val="24"/>
                <w:lang w:eastAsia="en-GB"/>
              </w:rPr>
            </w:pPr>
            <w:ins w:id="8"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4</w:t>
              </w:r>
              <w:r w:rsidRPr="008E4E18">
                <w:rPr>
                  <w:rFonts w:ascii="inherit" w:eastAsia="Times New Roman" w:hAnsi="inherit" w:cs="Times New Roman"/>
                  <w:sz w:val="24"/>
                  <w:szCs w:val="24"/>
                  <w:lang w:eastAsia="en-GB"/>
                </w:rPr>
                <w:t>)</w:t>
              </w:r>
            </w:ins>
          </w:p>
        </w:tc>
        <w:tc>
          <w:tcPr>
            <w:tcW w:w="0" w:type="auto"/>
            <w:shd w:val="clear" w:color="auto" w:fill="auto"/>
            <w:hideMark/>
          </w:tcPr>
          <w:p w14:paraId="095F55BE" w14:textId="2F7068B9" w:rsidR="006D7BAE" w:rsidRPr="008E4E18" w:rsidRDefault="00814818" w:rsidP="006473FF">
            <w:pPr>
              <w:spacing w:before="120" w:after="0" w:line="240" w:lineRule="auto"/>
              <w:jc w:val="both"/>
              <w:rPr>
                <w:ins w:id="9" w:author="Author"/>
                <w:rFonts w:ascii="inherit" w:eastAsia="Times New Roman" w:hAnsi="inherit" w:cs="Times New Roman"/>
                <w:sz w:val="24"/>
                <w:szCs w:val="24"/>
                <w:lang w:eastAsia="en-GB"/>
              </w:rPr>
            </w:pPr>
            <w:ins w:id="10" w:author="Author">
              <w:r w:rsidRPr="00814818">
                <w:rPr>
                  <w:rFonts w:ascii="inherit" w:eastAsia="Times New Roman" w:hAnsi="inherit" w:cs="Times New Roman"/>
                  <w:sz w:val="24"/>
                  <w:szCs w:val="24"/>
                  <w:lang w:eastAsia="en-GB"/>
                </w:rPr>
                <w:t>'storage equipment' means equipment in an installation that makes it possible to store energy and defer its injection into the grid, regardless of whether it is connected to a consumer's internal grid and regardless of whether it has the technical and legal capacity to be reversible. It may be a synchronous or an electrical park, depending on whether it uses synchronous generators or inverters to connect to the grid respectively. It may be connected to the grid independently or in a hybrid installation.</w:t>
              </w:r>
            </w:ins>
          </w:p>
        </w:tc>
      </w:tr>
      <w:tr w:rsidR="006D7BAE" w:rsidRPr="008E4E18" w14:paraId="7868DA13" w14:textId="77777777" w:rsidTr="006473FF">
        <w:trPr>
          <w:ins w:id="11" w:author="Author"/>
        </w:trPr>
        <w:tc>
          <w:tcPr>
            <w:tcW w:w="0" w:type="auto"/>
            <w:shd w:val="clear" w:color="auto" w:fill="auto"/>
            <w:hideMark/>
          </w:tcPr>
          <w:p w14:paraId="534B8590" w14:textId="030A832C" w:rsidR="006D7BAE" w:rsidRPr="008E4E18" w:rsidRDefault="006D7BAE" w:rsidP="006473FF">
            <w:pPr>
              <w:spacing w:before="120" w:after="0" w:line="240" w:lineRule="auto"/>
              <w:jc w:val="both"/>
              <w:rPr>
                <w:ins w:id="12" w:author="Author"/>
                <w:rFonts w:ascii="inherit" w:eastAsia="Times New Roman" w:hAnsi="inherit" w:cs="Times New Roman"/>
                <w:sz w:val="24"/>
                <w:szCs w:val="24"/>
                <w:lang w:eastAsia="en-GB"/>
              </w:rPr>
            </w:pPr>
            <w:ins w:id="13"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5</w:t>
              </w:r>
              <w:r w:rsidRPr="008E4E18">
                <w:rPr>
                  <w:rFonts w:ascii="inherit" w:eastAsia="Times New Roman" w:hAnsi="inherit" w:cs="Times New Roman"/>
                  <w:sz w:val="24"/>
                  <w:szCs w:val="24"/>
                  <w:lang w:eastAsia="en-GB"/>
                </w:rPr>
                <w:t>)</w:t>
              </w:r>
            </w:ins>
          </w:p>
        </w:tc>
        <w:tc>
          <w:tcPr>
            <w:tcW w:w="0" w:type="auto"/>
            <w:shd w:val="clear" w:color="auto" w:fill="auto"/>
            <w:hideMark/>
          </w:tcPr>
          <w:p w14:paraId="134FD346" w14:textId="37A98B4C" w:rsidR="006D7BAE" w:rsidRPr="008E4E18" w:rsidRDefault="00814818" w:rsidP="006473FF">
            <w:pPr>
              <w:spacing w:before="120" w:after="0" w:line="240" w:lineRule="auto"/>
              <w:jc w:val="both"/>
              <w:rPr>
                <w:ins w:id="14" w:author="Author"/>
                <w:rFonts w:ascii="inherit" w:eastAsia="Times New Roman" w:hAnsi="inherit" w:cs="Times New Roman"/>
                <w:sz w:val="24"/>
                <w:szCs w:val="24"/>
                <w:lang w:eastAsia="en-GB"/>
              </w:rPr>
            </w:pPr>
            <w:ins w:id="15" w:author="Author">
              <w:r w:rsidRPr="00814818">
                <w:rPr>
                  <w:rFonts w:ascii="inherit" w:eastAsia="Times New Roman" w:hAnsi="inherit" w:cs="Times New Roman"/>
                  <w:sz w:val="24"/>
                  <w:szCs w:val="24"/>
                  <w:lang w:eastAsia="en-GB"/>
                </w:rPr>
                <w:t xml:space="preserve">'Maximum storage equipment capacity' means the value of the </w:t>
              </w:r>
              <w:commentRangeStart w:id="16"/>
              <w:r w:rsidRPr="00814818">
                <w:rPr>
                  <w:rFonts w:ascii="inherit" w:eastAsia="Times New Roman" w:hAnsi="inherit" w:cs="Times New Roman"/>
                  <w:sz w:val="24"/>
                  <w:szCs w:val="24"/>
                  <w:lang w:eastAsia="en-GB"/>
                </w:rPr>
                <w:t>maximum active power</w:t>
              </w:r>
              <w:commentRangeEnd w:id="16"/>
              <w:r>
                <w:rPr>
                  <w:rStyle w:val="CommentReference"/>
                </w:rPr>
                <w:commentReference w:id="16"/>
              </w:r>
              <w:r w:rsidRPr="00814818">
                <w:rPr>
                  <w:rFonts w:ascii="inherit" w:eastAsia="Times New Roman" w:hAnsi="inherit" w:cs="Times New Roman"/>
                  <w:sz w:val="24"/>
                  <w:szCs w:val="24"/>
                  <w:lang w:eastAsia="en-GB"/>
                </w:rPr>
                <w:t xml:space="preserve"> declared by the operator that can be permanently produced by the storage equipment while complying with the relevant technical requirements.</w:t>
              </w:r>
            </w:ins>
          </w:p>
        </w:tc>
      </w:tr>
      <w:tr w:rsidR="006D7BAE" w:rsidRPr="008E4E18" w14:paraId="40A473D0" w14:textId="77777777" w:rsidTr="006473FF">
        <w:trPr>
          <w:ins w:id="17" w:author="Author"/>
        </w:trPr>
        <w:tc>
          <w:tcPr>
            <w:tcW w:w="0" w:type="auto"/>
            <w:shd w:val="clear" w:color="auto" w:fill="auto"/>
            <w:hideMark/>
          </w:tcPr>
          <w:p w14:paraId="1F16F90C" w14:textId="61D51EE2" w:rsidR="006D7BAE" w:rsidRPr="008E4E18" w:rsidRDefault="006D7BAE" w:rsidP="006473FF">
            <w:pPr>
              <w:spacing w:before="120" w:after="0" w:line="240" w:lineRule="auto"/>
              <w:jc w:val="both"/>
              <w:rPr>
                <w:ins w:id="18" w:author="Author"/>
                <w:rFonts w:ascii="inherit" w:eastAsia="Times New Roman" w:hAnsi="inherit" w:cs="Times New Roman"/>
                <w:sz w:val="24"/>
                <w:szCs w:val="24"/>
                <w:lang w:eastAsia="en-GB"/>
              </w:rPr>
            </w:pPr>
            <w:ins w:id="19"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6</w:t>
              </w:r>
              <w:r w:rsidRPr="008E4E18">
                <w:rPr>
                  <w:rFonts w:ascii="inherit" w:eastAsia="Times New Roman" w:hAnsi="inherit" w:cs="Times New Roman"/>
                  <w:sz w:val="24"/>
                  <w:szCs w:val="24"/>
                  <w:lang w:eastAsia="en-GB"/>
                </w:rPr>
                <w:t>)</w:t>
              </w:r>
            </w:ins>
          </w:p>
        </w:tc>
        <w:tc>
          <w:tcPr>
            <w:tcW w:w="0" w:type="auto"/>
            <w:shd w:val="clear" w:color="auto" w:fill="auto"/>
            <w:hideMark/>
          </w:tcPr>
          <w:p w14:paraId="4F5D12BB" w14:textId="094AA648" w:rsidR="006D7BAE" w:rsidRPr="008E4E18" w:rsidRDefault="00814818" w:rsidP="006473FF">
            <w:pPr>
              <w:spacing w:before="120" w:after="0" w:line="240" w:lineRule="auto"/>
              <w:jc w:val="both"/>
              <w:rPr>
                <w:ins w:id="20" w:author="Author"/>
                <w:rFonts w:ascii="inherit" w:eastAsia="Times New Roman" w:hAnsi="inherit" w:cs="Times New Roman"/>
                <w:sz w:val="24"/>
                <w:szCs w:val="24"/>
                <w:lang w:eastAsia="en-GB"/>
              </w:rPr>
            </w:pPr>
            <w:ins w:id="21" w:author="Author">
              <w:r w:rsidRPr="00814818">
                <w:rPr>
                  <w:rFonts w:ascii="inherit" w:eastAsia="Times New Roman" w:hAnsi="inherit" w:cs="Times New Roman"/>
                  <w:sz w:val="24"/>
                  <w:szCs w:val="24"/>
                  <w:lang w:eastAsia="en-GB"/>
                </w:rPr>
                <w:t>'Maximum import capacity of storage equipment' means the value of the maximum active power declared by the operator that can be permanently consumed by the storage equipment while simultaneously complying with the relevant technical requirements.</w:t>
              </w:r>
            </w:ins>
          </w:p>
        </w:tc>
      </w:tr>
      <w:tr w:rsidR="006D7BAE" w:rsidRPr="008E4E18" w14:paraId="6564EEDC" w14:textId="77777777" w:rsidTr="006473FF">
        <w:trPr>
          <w:ins w:id="22" w:author="Author"/>
        </w:trPr>
        <w:tc>
          <w:tcPr>
            <w:tcW w:w="0" w:type="auto"/>
            <w:shd w:val="clear" w:color="auto" w:fill="auto"/>
            <w:hideMark/>
          </w:tcPr>
          <w:p w14:paraId="61FF015D" w14:textId="59C77DE0" w:rsidR="006D7BAE" w:rsidRPr="008E4E18" w:rsidRDefault="006D7BAE" w:rsidP="006473FF">
            <w:pPr>
              <w:spacing w:before="120" w:after="0" w:line="240" w:lineRule="auto"/>
              <w:jc w:val="both"/>
              <w:rPr>
                <w:ins w:id="23" w:author="Author"/>
                <w:rFonts w:ascii="inherit" w:eastAsia="Times New Roman" w:hAnsi="inherit" w:cs="Times New Roman"/>
                <w:sz w:val="24"/>
                <w:szCs w:val="24"/>
                <w:lang w:eastAsia="en-GB"/>
              </w:rPr>
            </w:pPr>
            <w:ins w:id="24"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7</w:t>
              </w:r>
              <w:r w:rsidRPr="008E4E18">
                <w:rPr>
                  <w:rFonts w:ascii="inherit" w:eastAsia="Times New Roman" w:hAnsi="inherit" w:cs="Times New Roman"/>
                  <w:sz w:val="24"/>
                  <w:szCs w:val="24"/>
                  <w:lang w:eastAsia="en-GB"/>
                </w:rPr>
                <w:t>)</w:t>
              </w:r>
            </w:ins>
          </w:p>
        </w:tc>
        <w:tc>
          <w:tcPr>
            <w:tcW w:w="0" w:type="auto"/>
            <w:shd w:val="clear" w:color="auto" w:fill="auto"/>
            <w:hideMark/>
          </w:tcPr>
          <w:p w14:paraId="0EE43F81" w14:textId="318CED13" w:rsidR="006D7BAE" w:rsidRPr="008E4E18" w:rsidRDefault="00814818" w:rsidP="006473FF">
            <w:pPr>
              <w:spacing w:before="120" w:after="0" w:line="240" w:lineRule="auto"/>
              <w:jc w:val="both"/>
              <w:rPr>
                <w:ins w:id="25" w:author="Author"/>
                <w:rFonts w:ascii="inherit" w:eastAsia="Times New Roman" w:hAnsi="inherit" w:cs="Times New Roman"/>
                <w:sz w:val="24"/>
                <w:szCs w:val="24"/>
                <w:lang w:eastAsia="en-GB"/>
              </w:rPr>
            </w:pPr>
            <w:ins w:id="26" w:author="Author">
              <w:r w:rsidRPr="00814818">
                <w:rPr>
                  <w:rFonts w:ascii="inherit" w:eastAsia="Times New Roman" w:hAnsi="inherit" w:cs="Times New Roman"/>
                  <w:sz w:val="24"/>
                  <w:szCs w:val="24"/>
                  <w:lang w:eastAsia="en-GB"/>
                </w:rPr>
                <w:t>'Electric vehicle charging point or installation' means the infrastructure necessary to safely conduct electrical energy between the electricity supply grid and the electric vehicle.</w:t>
              </w:r>
            </w:ins>
          </w:p>
        </w:tc>
      </w:tr>
      <w:tr w:rsidR="00814818" w:rsidRPr="008E4E18" w14:paraId="78C2F537" w14:textId="77777777" w:rsidTr="006473FF">
        <w:trPr>
          <w:ins w:id="27" w:author="Author"/>
        </w:trPr>
        <w:tc>
          <w:tcPr>
            <w:tcW w:w="0" w:type="auto"/>
            <w:shd w:val="clear" w:color="auto" w:fill="auto"/>
            <w:hideMark/>
          </w:tcPr>
          <w:p w14:paraId="72251E20" w14:textId="0270CDFF" w:rsidR="00814818" w:rsidRPr="008E4E18" w:rsidRDefault="00814818" w:rsidP="006473FF">
            <w:pPr>
              <w:spacing w:before="120" w:after="0" w:line="240" w:lineRule="auto"/>
              <w:jc w:val="both"/>
              <w:rPr>
                <w:ins w:id="28" w:author="Author"/>
                <w:rFonts w:ascii="inherit" w:eastAsia="Times New Roman" w:hAnsi="inherit" w:cs="Times New Roman"/>
                <w:sz w:val="24"/>
                <w:szCs w:val="24"/>
                <w:lang w:eastAsia="en-GB"/>
              </w:rPr>
            </w:pPr>
            <w:ins w:id="29"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8</w:t>
              </w:r>
              <w:r w:rsidRPr="008E4E18">
                <w:rPr>
                  <w:rFonts w:ascii="inherit" w:eastAsia="Times New Roman" w:hAnsi="inherit" w:cs="Times New Roman"/>
                  <w:sz w:val="24"/>
                  <w:szCs w:val="24"/>
                  <w:lang w:eastAsia="en-GB"/>
                </w:rPr>
                <w:t>)</w:t>
              </w:r>
            </w:ins>
          </w:p>
        </w:tc>
        <w:tc>
          <w:tcPr>
            <w:tcW w:w="0" w:type="auto"/>
            <w:shd w:val="clear" w:color="auto" w:fill="auto"/>
            <w:hideMark/>
          </w:tcPr>
          <w:p w14:paraId="15019522" w14:textId="5EA53861" w:rsidR="00814818" w:rsidRPr="008E4E18" w:rsidRDefault="00814818" w:rsidP="006473FF">
            <w:pPr>
              <w:spacing w:before="120" w:after="0" w:line="240" w:lineRule="auto"/>
              <w:jc w:val="both"/>
              <w:rPr>
                <w:ins w:id="30" w:author="Author"/>
                <w:rFonts w:ascii="inherit" w:eastAsia="Times New Roman" w:hAnsi="inherit" w:cs="Times New Roman"/>
                <w:sz w:val="24"/>
                <w:szCs w:val="24"/>
                <w:lang w:eastAsia="en-GB"/>
              </w:rPr>
            </w:pPr>
            <w:ins w:id="31" w:author="Author">
              <w:r w:rsidRPr="00814818">
                <w:rPr>
                  <w:rFonts w:ascii="inherit" w:eastAsia="Times New Roman" w:hAnsi="inherit" w:cs="Times New Roman"/>
                  <w:sz w:val="24"/>
                  <w:szCs w:val="24"/>
                  <w:lang w:eastAsia="en-GB"/>
                </w:rPr>
                <w:t>'one-way electric vehicle charging point or installation' means the infrastructure necessary to safely conduct electrical energy from the electricity supply grid to the electric vehicle with demand-only behavior</w:t>
              </w:r>
            </w:ins>
          </w:p>
        </w:tc>
      </w:tr>
      <w:tr w:rsidR="00814818" w:rsidRPr="008E4E18" w14:paraId="0F5F8A5B" w14:textId="77777777" w:rsidTr="006473FF">
        <w:trPr>
          <w:ins w:id="32" w:author="Author"/>
        </w:trPr>
        <w:tc>
          <w:tcPr>
            <w:tcW w:w="0" w:type="auto"/>
            <w:shd w:val="clear" w:color="auto" w:fill="auto"/>
            <w:hideMark/>
          </w:tcPr>
          <w:p w14:paraId="09335135" w14:textId="6382E626" w:rsidR="00814818" w:rsidRPr="008E4E18" w:rsidRDefault="00814818" w:rsidP="006473FF">
            <w:pPr>
              <w:spacing w:before="120" w:after="0" w:line="240" w:lineRule="auto"/>
              <w:jc w:val="both"/>
              <w:rPr>
                <w:ins w:id="33" w:author="Author"/>
                <w:rFonts w:ascii="inherit" w:eastAsia="Times New Roman" w:hAnsi="inherit" w:cs="Times New Roman"/>
                <w:sz w:val="24"/>
                <w:szCs w:val="24"/>
                <w:lang w:eastAsia="en-GB"/>
              </w:rPr>
            </w:pPr>
            <w:ins w:id="34" w:author="Author">
              <w:r w:rsidRPr="008E4E18">
                <w:rPr>
                  <w:rFonts w:ascii="inherit" w:eastAsia="Times New Roman" w:hAnsi="inherit" w:cs="Times New Roman"/>
                  <w:sz w:val="24"/>
                  <w:szCs w:val="24"/>
                  <w:lang w:eastAsia="en-GB"/>
                </w:rPr>
                <w:t>(2</w:t>
              </w:r>
              <w:r>
                <w:rPr>
                  <w:rFonts w:ascii="inherit" w:eastAsia="Times New Roman" w:hAnsi="inherit" w:cs="Times New Roman"/>
                  <w:sz w:val="24"/>
                  <w:szCs w:val="24"/>
                  <w:lang w:eastAsia="en-GB"/>
                </w:rPr>
                <w:t>9</w:t>
              </w:r>
              <w:r w:rsidRPr="008E4E18">
                <w:rPr>
                  <w:rFonts w:ascii="inherit" w:eastAsia="Times New Roman" w:hAnsi="inherit" w:cs="Times New Roman"/>
                  <w:sz w:val="24"/>
                  <w:szCs w:val="24"/>
                  <w:lang w:eastAsia="en-GB"/>
                </w:rPr>
                <w:t>)</w:t>
              </w:r>
            </w:ins>
          </w:p>
        </w:tc>
        <w:tc>
          <w:tcPr>
            <w:tcW w:w="0" w:type="auto"/>
            <w:shd w:val="clear" w:color="auto" w:fill="auto"/>
            <w:hideMark/>
          </w:tcPr>
          <w:p w14:paraId="10BF20F1" w14:textId="6059C834" w:rsidR="00814818" w:rsidRPr="008E4E18" w:rsidRDefault="00814818" w:rsidP="006473FF">
            <w:pPr>
              <w:spacing w:before="120" w:after="0" w:line="240" w:lineRule="auto"/>
              <w:jc w:val="both"/>
              <w:rPr>
                <w:ins w:id="35" w:author="Author"/>
                <w:rFonts w:ascii="inherit" w:eastAsia="Times New Roman" w:hAnsi="inherit" w:cs="Times New Roman"/>
                <w:sz w:val="24"/>
                <w:szCs w:val="24"/>
                <w:lang w:eastAsia="en-GB"/>
              </w:rPr>
            </w:pPr>
            <w:ins w:id="36" w:author="Author">
              <w:r w:rsidRPr="00814818">
                <w:rPr>
                  <w:rFonts w:ascii="inherit" w:eastAsia="Times New Roman" w:hAnsi="inherit" w:cs="Times New Roman"/>
                  <w:sz w:val="24"/>
                  <w:szCs w:val="24"/>
                  <w:lang w:eastAsia="en-GB"/>
                </w:rPr>
                <w:t xml:space="preserve">Use or refer definition on ' fully integrated network components ', included on Directive (UE) 2019/944 (network components integrated into the transmission or </w:t>
              </w:r>
              <w:r w:rsidRPr="00814818">
                <w:rPr>
                  <w:rFonts w:ascii="inherit" w:eastAsia="Times New Roman" w:hAnsi="inherit" w:cs="Times New Roman"/>
                  <w:sz w:val="24"/>
                  <w:szCs w:val="24"/>
                  <w:lang w:eastAsia="en-GB"/>
                </w:rPr>
                <w:lastRenderedPageBreak/>
                <w:t>distribution system, including storage facilities, which are used for the sole purpose of ensuring secure and reliable operation of the transmission or distribution system, and not for balancing or congestion management purposes)</w:t>
              </w:r>
            </w:ins>
          </w:p>
        </w:tc>
      </w:tr>
      <w:tr w:rsidR="00814818" w:rsidRPr="008E4E18" w14:paraId="328F4EEB" w14:textId="77777777" w:rsidTr="006473FF">
        <w:trPr>
          <w:ins w:id="37" w:author="Author"/>
        </w:trPr>
        <w:tc>
          <w:tcPr>
            <w:tcW w:w="0" w:type="auto"/>
            <w:shd w:val="clear" w:color="auto" w:fill="auto"/>
            <w:hideMark/>
          </w:tcPr>
          <w:p w14:paraId="728E0689" w14:textId="7F1CD9A3" w:rsidR="00814818" w:rsidRPr="008E4E18" w:rsidRDefault="00814818" w:rsidP="006473FF">
            <w:pPr>
              <w:spacing w:before="120" w:after="0" w:line="240" w:lineRule="auto"/>
              <w:jc w:val="both"/>
              <w:rPr>
                <w:ins w:id="38" w:author="Author"/>
                <w:rFonts w:ascii="inherit" w:eastAsia="Times New Roman" w:hAnsi="inherit" w:cs="Times New Roman"/>
                <w:sz w:val="24"/>
                <w:szCs w:val="24"/>
                <w:lang w:eastAsia="en-GB"/>
              </w:rPr>
            </w:pPr>
            <w:ins w:id="39" w:author="Author">
              <w:r w:rsidRPr="008E4E18">
                <w:rPr>
                  <w:rFonts w:ascii="inherit" w:eastAsia="Times New Roman" w:hAnsi="inherit" w:cs="Times New Roman"/>
                  <w:sz w:val="24"/>
                  <w:szCs w:val="24"/>
                  <w:lang w:eastAsia="en-GB"/>
                </w:rPr>
                <w:lastRenderedPageBreak/>
                <w:t>(</w:t>
              </w:r>
              <w:r>
                <w:rPr>
                  <w:rFonts w:ascii="inherit" w:eastAsia="Times New Roman" w:hAnsi="inherit" w:cs="Times New Roman"/>
                  <w:sz w:val="24"/>
                  <w:szCs w:val="24"/>
                  <w:lang w:eastAsia="en-GB"/>
                </w:rPr>
                <w:t>30</w:t>
              </w:r>
              <w:r w:rsidRPr="008E4E18">
                <w:rPr>
                  <w:rFonts w:ascii="inherit" w:eastAsia="Times New Roman" w:hAnsi="inherit" w:cs="Times New Roman"/>
                  <w:sz w:val="24"/>
                  <w:szCs w:val="24"/>
                  <w:lang w:eastAsia="en-GB"/>
                </w:rPr>
                <w:t>)</w:t>
              </w:r>
            </w:ins>
          </w:p>
        </w:tc>
        <w:tc>
          <w:tcPr>
            <w:tcW w:w="0" w:type="auto"/>
            <w:shd w:val="clear" w:color="auto" w:fill="auto"/>
            <w:hideMark/>
          </w:tcPr>
          <w:p w14:paraId="4D9D9CA5" w14:textId="1D8FF026" w:rsidR="00814818" w:rsidRPr="008E4E18" w:rsidRDefault="00814818" w:rsidP="006473FF">
            <w:pPr>
              <w:spacing w:before="120" w:after="0" w:line="240" w:lineRule="auto"/>
              <w:jc w:val="both"/>
              <w:rPr>
                <w:ins w:id="40" w:author="Author"/>
                <w:rFonts w:ascii="inherit" w:eastAsia="Times New Roman" w:hAnsi="inherit" w:cs="Times New Roman"/>
                <w:sz w:val="24"/>
                <w:szCs w:val="24"/>
                <w:lang w:eastAsia="en-GB"/>
              </w:rPr>
            </w:pPr>
            <w:ins w:id="41" w:author="Author">
              <w:r w:rsidRPr="00814818">
                <w:rPr>
                  <w:rFonts w:ascii="inherit" w:eastAsia="Times New Roman" w:hAnsi="inherit" w:cs="Times New Roman"/>
                  <w:sz w:val="24"/>
                  <w:szCs w:val="24"/>
                  <w:lang w:eastAsia="en-GB"/>
                </w:rPr>
                <w:t>'bi-directional electric vehicle charging point or installation' means the infrastructure necessary to conduct electrical energy safely from the electricity supply grid to the electric vehicle and from the electric vehicle to the electricity supply grid with both generation and demand behavior.</w:t>
              </w:r>
            </w:ins>
          </w:p>
        </w:tc>
      </w:tr>
      <w:tr w:rsidR="00814818" w:rsidRPr="008E4E18" w14:paraId="23A6AA9D" w14:textId="77777777" w:rsidTr="006473FF">
        <w:trPr>
          <w:ins w:id="42" w:author="Author"/>
        </w:trPr>
        <w:tc>
          <w:tcPr>
            <w:tcW w:w="0" w:type="auto"/>
            <w:shd w:val="clear" w:color="auto" w:fill="auto"/>
          </w:tcPr>
          <w:p w14:paraId="39A5BF1E" w14:textId="77777777" w:rsidR="00814818" w:rsidRPr="008E4E18" w:rsidRDefault="00814818" w:rsidP="006473FF">
            <w:pPr>
              <w:spacing w:before="120" w:after="0" w:line="240" w:lineRule="auto"/>
              <w:jc w:val="both"/>
              <w:rPr>
                <w:ins w:id="43" w:author="Author"/>
                <w:rFonts w:ascii="inherit" w:eastAsia="Times New Roman" w:hAnsi="inherit" w:cs="Times New Roman"/>
                <w:sz w:val="24"/>
                <w:szCs w:val="24"/>
                <w:lang w:eastAsia="en-GB"/>
              </w:rPr>
            </w:pPr>
          </w:p>
        </w:tc>
        <w:tc>
          <w:tcPr>
            <w:tcW w:w="0" w:type="auto"/>
            <w:shd w:val="clear" w:color="auto" w:fill="auto"/>
          </w:tcPr>
          <w:p w14:paraId="26A1AE41" w14:textId="77777777" w:rsidR="00814818" w:rsidRPr="00814818" w:rsidRDefault="00814818" w:rsidP="006473FF">
            <w:pPr>
              <w:spacing w:before="120" w:after="0" w:line="240" w:lineRule="auto"/>
              <w:jc w:val="both"/>
              <w:rPr>
                <w:ins w:id="44" w:author="Author"/>
                <w:rFonts w:ascii="inherit" w:eastAsia="Times New Roman" w:hAnsi="inherit" w:cs="Times New Roman"/>
                <w:sz w:val="24"/>
                <w:szCs w:val="24"/>
                <w:lang w:eastAsia="en-GB"/>
              </w:rPr>
            </w:pPr>
          </w:p>
        </w:tc>
      </w:tr>
      <w:tr w:rsidR="006D7BAE" w:rsidRPr="008E4E18" w14:paraId="1DBB86B9" w14:textId="77777777" w:rsidTr="006473FF">
        <w:trPr>
          <w:ins w:id="45" w:author="Author"/>
        </w:trPr>
        <w:tc>
          <w:tcPr>
            <w:tcW w:w="0" w:type="auto"/>
            <w:shd w:val="clear" w:color="auto" w:fill="auto"/>
          </w:tcPr>
          <w:p w14:paraId="187BBDD1" w14:textId="77777777" w:rsidR="006D7BAE" w:rsidRPr="008E4E18" w:rsidRDefault="006D7BAE" w:rsidP="006473FF">
            <w:pPr>
              <w:spacing w:before="120" w:after="0" w:line="240" w:lineRule="auto"/>
              <w:jc w:val="both"/>
              <w:rPr>
                <w:ins w:id="46" w:author="Author"/>
                <w:rFonts w:ascii="inherit" w:eastAsia="Times New Roman" w:hAnsi="inherit" w:cs="Times New Roman"/>
                <w:sz w:val="24"/>
                <w:szCs w:val="24"/>
                <w:lang w:eastAsia="en-GB"/>
              </w:rPr>
            </w:pPr>
          </w:p>
        </w:tc>
        <w:tc>
          <w:tcPr>
            <w:tcW w:w="0" w:type="auto"/>
            <w:shd w:val="clear" w:color="auto" w:fill="auto"/>
          </w:tcPr>
          <w:p w14:paraId="5E2DCA6C" w14:textId="77777777" w:rsidR="006D7BAE" w:rsidRPr="008E4E18" w:rsidRDefault="006D7BAE" w:rsidP="006473FF">
            <w:pPr>
              <w:spacing w:before="120" w:after="0" w:line="240" w:lineRule="auto"/>
              <w:jc w:val="both"/>
              <w:rPr>
                <w:ins w:id="47" w:author="Author"/>
                <w:rFonts w:ascii="inherit" w:eastAsia="Times New Roman" w:hAnsi="inherit" w:cs="Times New Roman"/>
                <w:sz w:val="24"/>
                <w:szCs w:val="24"/>
                <w:lang w:eastAsia="en-GB"/>
              </w:rPr>
            </w:pPr>
          </w:p>
        </w:tc>
      </w:tr>
      <w:tr w:rsidR="006D7BAE" w:rsidRPr="008E4E18" w14:paraId="7FB944D5" w14:textId="77777777" w:rsidTr="006473FF">
        <w:trPr>
          <w:ins w:id="48" w:author="Author"/>
        </w:trPr>
        <w:tc>
          <w:tcPr>
            <w:tcW w:w="0" w:type="auto"/>
            <w:shd w:val="clear" w:color="auto" w:fill="auto"/>
          </w:tcPr>
          <w:p w14:paraId="3502C79D" w14:textId="77777777" w:rsidR="006D7BAE" w:rsidRPr="008E4E18" w:rsidRDefault="006D7BAE" w:rsidP="006473FF">
            <w:pPr>
              <w:spacing w:before="120" w:after="0" w:line="240" w:lineRule="auto"/>
              <w:jc w:val="both"/>
              <w:rPr>
                <w:ins w:id="49" w:author="Author"/>
                <w:rFonts w:ascii="inherit" w:eastAsia="Times New Roman" w:hAnsi="inherit" w:cs="Times New Roman"/>
                <w:sz w:val="24"/>
                <w:szCs w:val="24"/>
                <w:lang w:eastAsia="en-GB"/>
              </w:rPr>
            </w:pPr>
          </w:p>
        </w:tc>
        <w:tc>
          <w:tcPr>
            <w:tcW w:w="0" w:type="auto"/>
            <w:shd w:val="clear" w:color="auto" w:fill="auto"/>
          </w:tcPr>
          <w:p w14:paraId="46B097B8" w14:textId="77777777" w:rsidR="006D7BAE" w:rsidRPr="008E4E18" w:rsidRDefault="006D7BAE" w:rsidP="006473FF">
            <w:pPr>
              <w:spacing w:before="120" w:after="0" w:line="240" w:lineRule="auto"/>
              <w:jc w:val="both"/>
              <w:rPr>
                <w:ins w:id="50" w:author="Author"/>
                <w:rFonts w:ascii="inherit" w:eastAsia="Times New Roman" w:hAnsi="inherit" w:cs="Times New Roman"/>
                <w:sz w:val="24"/>
                <w:szCs w:val="24"/>
                <w:lang w:eastAsia="en-GB"/>
              </w:rPr>
            </w:pPr>
          </w:p>
        </w:tc>
      </w:tr>
      <w:tr w:rsidR="006D7BAE" w:rsidRPr="008E4E18" w14:paraId="4639339D" w14:textId="77777777" w:rsidTr="006473FF">
        <w:trPr>
          <w:ins w:id="51" w:author="Author"/>
        </w:trPr>
        <w:tc>
          <w:tcPr>
            <w:tcW w:w="0" w:type="auto"/>
            <w:shd w:val="clear" w:color="auto" w:fill="auto"/>
          </w:tcPr>
          <w:p w14:paraId="0CFAE91E" w14:textId="77777777" w:rsidR="006D7BAE" w:rsidRPr="008E4E18" w:rsidRDefault="006D7BAE" w:rsidP="006473FF">
            <w:pPr>
              <w:spacing w:before="120" w:after="0" w:line="240" w:lineRule="auto"/>
              <w:jc w:val="both"/>
              <w:rPr>
                <w:ins w:id="52" w:author="Author"/>
                <w:rFonts w:ascii="inherit" w:eastAsia="Times New Roman" w:hAnsi="inherit" w:cs="Times New Roman"/>
                <w:sz w:val="24"/>
                <w:szCs w:val="24"/>
                <w:lang w:eastAsia="en-GB"/>
              </w:rPr>
            </w:pPr>
          </w:p>
        </w:tc>
        <w:tc>
          <w:tcPr>
            <w:tcW w:w="0" w:type="auto"/>
            <w:shd w:val="clear" w:color="auto" w:fill="auto"/>
          </w:tcPr>
          <w:p w14:paraId="10CDE790" w14:textId="77777777" w:rsidR="006D7BAE" w:rsidRPr="008E4E18" w:rsidRDefault="006D7BAE" w:rsidP="006473FF">
            <w:pPr>
              <w:spacing w:before="120" w:after="0" w:line="240" w:lineRule="auto"/>
              <w:jc w:val="both"/>
              <w:rPr>
                <w:ins w:id="53" w:author="Author"/>
                <w:rFonts w:ascii="inherit" w:eastAsia="Times New Roman" w:hAnsi="inherit" w:cs="Times New Roman"/>
                <w:sz w:val="24"/>
                <w:szCs w:val="24"/>
                <w:lang w:eastAsia="en-GB"/>
              </w:rPr>
            </w:pPr>
          </w:p>
        </w:tc>
      </w:tr>
      <w:tr w:rsidR="006D7BAE" w:rsidRPr="008E4E18" w14:paraId="7A273705" w14:textId="77777777" w:rsidTr="006473FF">
        <w:trPr>
          <w:ins w:id="54" w:author="Author"/>
        </w:trPr>
        <w:tc>
          <w:tcPr>
            <w:tcW w:w="0" w:type="auto"/>
            <w:shd w:val="clear" w:color="auto" w:fill="auto"/>
          </w:tcPr>
          <w:p w14:paraId="12D7D9B7" w14:textId="77777777" w:rsidR="006D7BAE" w:rsidRPr="008E4E18" w:rsidRDefault="006D7BAE" w:rsidP="006473FF">
            <w:pPr>
              <w:spacing w:before="120" w:after="0" w:line="240" w:lineRule="auto"/>
              <w:jc w:val="both"/>
              <w:rPr>
                <w:ins w:id="55" w:author="Author"/>
                <w:rFonts w:ascii="inherit" w:eastAsia="Times New Roman" w:hAnsi="inherit" w:cs="Times New Roman"/>
                <w:sz w:val="24"/>
                <w:szCs w:val="24"/>
                <w:lang w:eastAsia="en-GB"/>
              </w:rPr>
            </w:pPr>
          </w:p>
        </w:tc>
        <w:tc>
          <w:tcPr>
            <w:tcW w:w="0" w:type="auto"/>
            <w:shd w:val="clear" w:color="auto" w:fill="auto"/>
          </w:tcPr>
          <w:p w14:paraId="7DC7EEF5" w14:textId="77777777" w:rsidR="006D7BAE" w:rsidRPr="008E4E18" w:rsidRDefault="006D7BAE" w:rsidP="006473FF">
            <w:pPr>
              <w:spacing w:before="120" w:after="0" w:line="240" w:lineRule="auto"/>
              <w:jc w:val="both"/>
              <w:rPr>
                <w:ins w:id="56" w:author="Author"/>
                <w:rFonts w:ascii="inherit" w:eastAsia="Times New Roman" w:hAnsi="inherit" w:cs="Times New Roman"/>
                <w:sz w:val="24"/>
                <w:szCs w:val="24"/>
                <w:lang w:eastAsia="en-GB"/>
              </w:rPr>
            </w:pPr>
          </w:p>
        </w:tc>
      </w:tr>
      <w:tr w:rsidR="006D7BAE" w:rsidRPr="008E4E18" w14:paraId="33D91944" w14:textId="77777777" w:rsidTr="006473FF">
        <w:trPr>
          <w:ins w:id="57" w:author="Author"/>
        </w:trPr>
        <w:tc>
          <w:tcPr>
            <w:tcW w:w="0" w:type="auto"/>
            <w:shd w:val="clear" w:color="auto" w:fill="auto"/>
          </w:tcPr>
          <w:p w14:paraId="5AC979E1" w14:textId="77777777" w:rsidR="006D7BAE" w:rsidRPr="008E4E18" w:rsidRDefault="006D7BAE" w:rsidP="006473FF">
            <w:pPr>
              <w:spacing w:before="120" w:after="0" w:line="240" w:lineRule="auto"/>
              <w:jc w:val="both"/>
              <w:rPr>
                <w:ins w:id="58" w:author="Author"/>
                <w:rFonts w:ascii="inherit" w:eastAsia="Times New Roman" w:hAnsi="inherit" w:cs="Times New Roman"/>
                <w:sz w:val="24"/>
                <w:szCs w:val="24"/>
                <w:lang w:eastAsia="en-GB"/>
              </w:rPr>
            </w:pPr>
          </w:p>
        </w:tc>
        <w:tc>
          <w:tcPr>
            <w:tcW w:w="0" w:type="auto"/>
            <w:shd w:val="clear" w:color="auto" w:fill="auto"/>
          </w:tcPr>
          <w:p w14:paraId="7E559243" w14:textId="77777777" w:rsidR="006D7BAE" w:rsidRPr="008E4E18" w:rsidRDefault="006D7BAE" w:rsidP="006473FF">
            <w:pPr>
              <w:spacing w:before="120" w:after="0" w:line="240" w:lineRule="auto"/>
              <w:jc w:val="both"/>
              <w:rPr>
                <w:ins w:id="59" w:author="Author"/>
                <w:rFonts w:ascii="inherit" w:eastAsia="Times New Roman" w:hAnsi="inherit" w:cs="Times New Roman"/>
                <w:sz w:val="24"/>
                <w:szCs w:val="24"/>
                <w:lang w:eastAsia="en-GB"/>
              </w:rPr>
            </w:pPr>
          </w:p>
        </w:tc>
      </w:tr>
      <w:tr w:rsidR="006D7BAE" w:rsidRPr="008E4E18" w14:paraId="78223E77" w14:textId="77777777" w:rsidTr="006473FF">
        <w:trPr>
          <w:ins w:id="60" w:author="Author"/>
        </w:trPr>
        <w:tc>
          <w:tcPr>
            <w:tcW w:w="0" w:type="auto"/>
            <w:shd w:val="clear" w:color="auto" w:fill="auto"/>
          </w:tcPr>
          <w:p w14:paraId="72FEB4B1" w14:textId="77777777" w:rsidR="006D7BAE" w:rsidRPr="008E4E18" w:rsidRDefault="006D7BAE" w:rsidP="006473FF">
            <w:pPr>
              <w:spacing w:before="120" w:after="0" w:line="240" w:lineRule="auto"/>
              <w:jc w:val="both"/>
              <w:rPr>
                <w:ins w:id="61" w:author="Author"/>
                <w:rFonts w:ascii="inherit" w:eastAsia="Times New Roman" w:hAnsi="inherit" w:cs="Times New Roman"/>
                <w:sz w:val="24"/>
                <w:szCs w:val="24"/>
                <w:lang w:eastAsia="en-GB"/>
              </w:rPr>
            </w:pPr>
          </w:p>
        </w:tc>
        <w:tc>
          <w:tcPr>
            <w:tcW w:w="0" w:type="auto"/>
            <w:shd w:val="clear" w:color="auto" w:fill="auto"/>
          </w:tcPr>
          <w:p w14:paraId="3066F06C" w14:textId="77777777" w:rsidR="006D7BAE" w:rsidRPr="008E4E18" w:rsidRDefault="006D7BAE" w:rsidP="006473FF">
            <w:pPr>
              <w:spacing w:before="120" w:after="0" w:line="240" w:lineRule="auto"/>
              <w:jc w:val="both"/>
              <w:rPr>
                <w:ins w:id="62" w:author="Author"/>
                <w:rFonts w:ascii="inherit" w:eastAsia="Times New Roman" w:hAnsi="inherit" w:cs="Times New Roman"/>
                <w:sz w:val="24"/>
                <w:szCs w:val="24"/>
                <w:lang w:eastAsia="en-GB"/>
              </w:rPr>
            </w:pPr>
          </w:p>
        </w:tc>
      </w:tr>
      <w:tr w:rsidR="006D7BAE" w:rsidRPr="008E4E18" w14:paraId="14C137D9" w14:textId="77777777" w:rsidTr="006473FF">
        <w:trPr>
          <w:ins w:id="63" w:author="Author"/>
        </w:trPr>
        <w:tc>
          <w:tcPr>
            <w:tcW w:w="0" w:type="auto"/>
            <w:shd w:val="clear" w:color="auto" w:fill="auto"/>
          </w:tcPr>
          <w:p w14:paraId="7CF00DA5" w14:textId="77777777" w:rsidR="006D7BAE" w:rsidRPr="008E4E18" w:rsidRDefault="006D7BAE" w:rsidP="006473FF">
            <w:pPr>
              <w:spacing w:before="120" w:after="0" w:line="240" w:lineRule="auto"/>
              <w:jc w:val="both"/>
              <w:rPr>
                <w:ins w:id="64" w:author="Author"/>
                <w:rFonts w:ascii="inherit" w:eastAsia="Times New Roman" w:hAnsi="inherit" w:cs="Times New Roman"/>
                <w:sz w:val="24"/>
                <w:szCs w:val="24"/>
                <w:lang w:eastAsia="en-GB"/>
              </w:rPr>
            </w:pPr>
          </w:p>
        </w:tc>
        <w:tc>
          <w:tcPr>
            <w:tcW w:w="0" w:type="auto"/>
            <w:shd w:val="clear" w:color="auto" w:fill="auto"/>
          </w:tcPr>
          <w:p w14:paraId="204867C2" w14:textId="77777777" w:rsidR="006D7BAE" w:rsidRPr="008E4E18" w:rsidRDefault="006D7BAE" w:rsidP="006473FF">
            <w:pPr>
              <w:spacing w:before="120" w:after="0" w:line="240" w:lineRule="auto"/>
              <w:jc w:val="both"/>
              <w:rPr>
                <w:ins w:id="65" w:author="Author"/>
                <w:rFonts w:ascii="inherit" w:eastAsia="Times New Roman" w:hAnsi="inherit" w:cs="Times New Roman"/>
                <w:sz w:val="24"/>
                <w:szCs w:val="24"/>
                <w:lang w:eastAsia="en-GB"/>
              </w:rPr>
            </w:pPr>
          </w:p>
        </w:tc>
      </w:tr>
      <w:tr w:rsidR="006D7BAE" w:rsidRPr="008E4E18" w14:paraId="4635D892" w14:textId="77777777" w:rsidTr="008E4E18">
        <w:trPr>
          <w:ins w:id="66" w:author="Author"/>
        </w:trPr>
        <w:tc>
          <w:tcPr>
            <w:tcW w:w="0" w:type="auto"/>
            <w:shd w:val="clear" w:color="auto" w:fill="auto"/>
          </w:tcPr>
          <w:p w14:paraId="361EE17C" w14:textId="77777777" w:rsidR="006D7BAE" w:rsidRPr="008E4E18" w:rsidRDefault="006D7BAE" w:rsidP="008E4E18">
            <w:pPr>
              <w:spacing w:before="120" w:after="0" w:line="240" w:lineRule="auto"/>
              <w:jc w:val="both"/>
              <w:rPr>
                <w:ins w:id="67" w:author="Author"/>
                <w:rFonts w:ascii="inherit" w:eastAsia="Times New Roman" w:hAnsi="inherit" w:cs="Times New Roman"/>
                <w:sz w:val="24"/>
                <w:szCs w:val="24"/>
                <w:lang w:eastAsia="en-GB"/>
              </w:rPr>
            </w:pPr>
          </w:p>
        </w:tc>
        <w:tc>
          <w:tcPr>
            <w:tcW w:w="0" w:type="auto"/>
            <w:shd w:val="clear" w:color="auto" w:fill="auto"/>
          </w:tcPr>
          <w:p w14:paraId="59BD175B" w14:textId="77777777" w:rsidR="006D7BAE" w:rsidRPr="008E4E18" w:rsidRDefault="006D7BAE" w:rsidP="008E4E18">
            <w:pPr>
              <w:spacing w:before="120" w:after="0" w:line="240" w:lineRule="auto"/>
              <w:jc w:val="both"/>
              <w:rPr>
                <w:ins w:id="68" w:author="Author"/>
                <w:rFonts w:ascii="inherit" w:eastAsia="Times New Roman" w:hAnsi="inherit" w:cs="Times New Roman"/>
                <w:sz w:val="24"/>
                <w:szCs w:val="24"/>
                <w:lang w:eastAsia="en-GB"/>
              </w:rPr>
            </w:pP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of islands of Member States of which the systems are not operated synchronously with </w:t>
            </w:r>
            <w:r w:rsidRPr="008E4E18">
              <w:rPr>
                <w:rFonts w:ascii="inherit" w:eastAsia="Times New Roman" w:hAnsi="inherit" w:cs="Times New Roman"/>
                <w:sz w:val="24"/>
                <w:szCs w:val="24"/>
                <w:lang w:eastAsia="en-GB"/>
              </w:rPr>
              <w:lastRenderedPageBreak/>
              <w:t>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3F1D929" w14:textId="3383B9A3" w:rsidR="008E4E18" w:rsidRPr="008E4E18" w:rsidRDefault="003B2F02" w:rsidP="008E4E18">
            <w:pPr>
              <w:spacing w:before="120" w:after="0" w:line="240" w:lineRule="auto"/>
              <w:jc w:val="both"/>
              <w:rPr>
                <w:rFonts w:ascii="inherit" w:eastAsia="Times New Roman" w:hAnsi="inherit" w:cs="Times New Roman"/>
                <w:sz w:val="24"/>
                <w:szCs w:val="24"/>
                <w:lang w:eastAsia="en-GB"/>
              </w:rPr>
            </w:pPr>
            <w:ins w:id="69" w:author="Author">
              <w:r w:rsidRPr="003B2F02">
                <w:rPr>
                  <w:rFonts w:ascii="inherit" w:eastAsia="Times New Roman" w:hAnsi="inherit" w:cs="Times New Roman"/>
                  <w:sz w:val="24"/>
                  <w:szCs w:val="24"/>
                  <w:lang w:eastAsia="en-GB"/>
                </w:rPr>
                <w:t>storage owned by system operators which are considered as fully integrated elements serving the purpose of providing security of supply at specific points in the system and where they are not participating in electricity markets.</w:t>
              </w:r>
            </w:ins>
            <w:del w:id="70" w:author="Author">
              <w:r w:rsidR="008E4E18" w:rsidRPr="008E4E18" w:rsidDel="00814818">
                <w:rPr>
                  <w:rFonts w:ascii="inherit" w:eastAsia="Times New Roman" w:hAnsi="inherit" w:cs="Times New Roman"/>
                  <w:sz w:val="24"/>
                  <w:szCs w:val="24"/>
                  <w:lang w:eastAsia="en-GB"/>
                </w:rPr>
                <w:delText>storage devices except for pump-storage power generating modules in accordance with Article 5(2).</w:delText>
              </w:r>
            </w:del>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For the purposes of this Regulation, a transmission-connected demand facility, a transmission-connected distribution facility, a distribution system, or a demand unit that </w:t>
      </w:r>
      <w:r w:rsidRPr="008E4E18">
        <w:rPr>
          <w:rFonts w:ascii="inherit" w:eastAsia="Times New Roman" w:hAnsi="inherit" w:cs="Times New Roman"/>
          <w:color w:val="000000"/>
          <w:sz w:val="24"/>
          <w:szCs w:val="24"/>
          <w:lang w:eastAsia="en-GB"/>
        </w:rPr>
        <w:lastRenderedPageBreak/>
        <w:t>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w:t>
      </w:r>
      <w:r w:rsidRPr="008E4E18">
        <w:rPr>
          <w:rFonts w:ascii="inherit" w:eastAsia="Times New Roman" w:hAnsi="inherit" w:cs="Times New Roman"/>
          <w:color w:val="000000"/>
          <w:sz w:val="24"/>
          <w:szCs w:val="24"/>
          <w:lang w:eastAsia="en-GB"/>
        </w:rPr>
        <w:lastRenderedPageBreak/>
        <w:t>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5C6404E9"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t>
      </w:r>
      <w:del w:id="71" w:author="Author">
        <w:r w:rsidRPr="008E4E18" w:rsidDel="003B2F02">
          <w:rPr>
            <w:rFonts w:ascii="inherit" w:eastAsia="Times New Roman" w:hAnsi="inherit" w:cs="Times New Roman"/>
            <w:color w:val="000000"/>
            <w:sz w:val="24"/>
            <w:szCs w:val="24"/>
            <w:lang w:eastAsia="en-GB"/>
          </w:rPr>
          <w:delText>Any pumping module within a pump-storage station that only provides pumping mode shall be subject to the requirements of this Regulation and shall be treated as a demand facility.</w:delText>
        </w:r>
      </w:del>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3A2D1E7B" w14:textId="77777777" w:rsidR="005C5B53" w:rsidRPr="00ED66E4" w:rsidRDefault="005C5B53" w:rsidP="005C5B53">
      <w:pPr>
        <w:shd w:val="clear" w:color="auto" w:fill="FFFFFF"/>
        <w:spacing w:before="360" w:after="120" w:line="240" w:lineRule="auto"/>
        <w:jc w:val="center"/>
        <w:rPr>
          <w:ins w:id="72" w:author="Author"/>
          <w:rFonts w:ascii="inherit" w:eastAsia="Times New Roman" w:hAnsi="inherit" w:cs="Times New Roman"/>
          <w:b/>
          <w:bCs/>
          <w:color w:val="000000"/>
          <w:sz w:val="24"/>
          <w:szCs w:val="24"/>
          <w:lang w:eastAsia="en-GB"/>
          <w:rPrChange w:id="73" w:author="Author">
            <w:rPr>
              <w:ins w:id="74" w:author="Author"/>
              <w:rFonts w:ascii="inherit" w:eastAsia="Times New Roman" w:hAnsi="inherit" w:cs="Times New Roman"/>
              <w:i/>
              <w:iCs/>
              <w:color w:val="000000"/>
              <w:sz w:val="24"/>
              <w:szCs w:val="24"/>
              <w:lang w:eastAsia="en-GB"/>
            </w:rPr>
          </w:rPrChange>
        </w:rPr>
      </w:pPr>
      <w:ins w:id="75" w:author="Author">
        <w:r w:rsidRPr="00ED66E4">
          <w:rPr>
            <w:rFonts w:ascii="inherit" w:eastAsia="Times New Roman" w:hAnsi="inherit" w:cs="Times New Roman"/>
            <w:b/>
            <w:bCs/>
            <w:color w:val="000000"/>
            <w:sz w:val="24"/>
            <w:szCs w:val="24"/>
            <w:lang w:eastAsia="en-GB"/>
            <w:rPrChange w:id="76" w:author="Author">
              <w:rPr>
                <w:rFonts w:ascii="inherit" w:eastAsia="Times New Roman" w:hAnsi="inherit" w:cs="Times New Roman"/>
                <w:i/>
                <w:iCs/>
                <w:color w:val="000000"/>
                <w:sz w:val="24"/>
                <w:szCs w:val="24"/>
                <w:lang w:eastAsia="en-GB"/>
              </w:rPr>
            </w:rPrChange>
          </w:rPr>
          <w:t>Application to electric vehicle charging points</w:t>
        </w:r>
      </w:ins>
    </w:p>
    <w:p w14:paraId="529F9CFA" w14:textId="6FF7314B" w:rsidR="005C5B53" w:rsidRPr="00ED66E4" w:rsidRDefault="005C5B53" w:rsidP="00ED66E4">
      <w:pPr>
        <w:shd w:val="clear" w:color="auto" w:fill="FFFFFF"/>
        <w:spacing w:before="360" w:after="120" w:line="240" w:lineRule="auto"/>
        <w:jc w:val="both"/>
        <w:rPr>
          <w:ins w:id="77" w:author="Author"/>
          <w:rFonts w:ascii="inherit" w:eastAsia="Times New Roman" w:hAnsi="inherit" w:cs="Times New Roman"/>
          <w:color w:val="000000"/>
          <w:sz w:val="24"/>
          <w:szCs w:val="24"/>
          <w:lang w:eastAsia="en-GB"/>
          <w:rPrChange w:id="78" w:author="Author">
            <w:rPr>
              <w:ins w:id="79" w:author="Author"/>
              <w:rFonts w:ascii="inherit" w:eastAsia="Times New Roman" w:hAnsi="inherit" w:cs="Times New Roman"/>
              <w:i/>
              <w:iCs/>
              <w:color w:val="000000"/>
              <w:sz w:val="24"/>
              <w:szCs w:val="24"/>
              <w:lang w:eastAsia="en-GB"/>
            </w:rPr>
          </w:rPrChange>
        </w:rPr>
        <w:pPrChange w:id="80" w:author="Author">
          <w:pPr>
            <w:shd w:val="clear" w:color="auto" w:fill="FFFFFF"/>
            <w:spacing w:before="360" w:after="120" w:line="240" w:lineRule="auto"/>
            <w:jc w:val="center"/>
          </w:pPr>
        </w:pPrChange>
      </w:pPr>
      <w:ins w:id="81" w:author="Author">
        <w:r w:rsidRPr="00ED66E4">
          <w:rPr>
            <w:rFonts w:ascii="inherit" w:eastAsia="Times New Roman" w:hAnsi="inherit" w:cs="Times New Roman"/>
            <w:color w:val="000000"/>
            <w:sz w:val="24"/>
            <w:szCs w:val="24"/>
            <w:lang w:eastAsia="en-GB"/>
            <w:rPrChange w:id="82" w:author="Author">
              <w:rPr>
                <w:rFonts w:ascii="inherit" w:eastAsia="Times New Roman" w:hAnsi="inherit" w:cs="Times New Roman"/>
                <w:i/>
                <w:iCs/>
                <w:color w:val="000000"/>
                <w:sz w:val="24"/>
                <w:szCs w:val="24"/>
                <w:lang w:eastAsia="en-GB"/>
              </w:rPr>
            </w:rPrChange>
          </w:rPr>
          <w:t>Unidirectional charging points shall be considered in general as demand facilities, but they shall comply with requirements for generators in terms of system support and stability oriented functions. Bi-directional charging points shall also be fully subject to requirements for generators regulated in Regulation (EU) 2016/631.</w:t>
        </w:r>
      </w:ins>
    </w:p>
    <w:p w14:paraId="4FC16F0B" w14:textId="77777777" w:rsidR="005C5B53" w:rsidRPr="00ED66E4" w:rsidRDefault="005C5B53" w:rsidP="005C5B53">
      <w:pPr>
        <w:shd w:val="clear" w:color="auto" w:fill="FFFFFF"/>
        <w:spacing w:before="360" w:after="120" w:line="240" w:lineRule="auto"/>
        <w:jc w:val="center"/>
        <w:rPr>
          <w:ins w:id="83" w:author="Author"/>
          <w:rFonts w:ascii="inherit" w:eastAsia="Times New Roman" w:hAnsi="inherit" w:cs="Times New Roman"/>
          <w:b/>
          <w:bCs/>
          <w:color w:val="000000"/>
          <w:sz w:val="24"/>
          <w:szCs w:val="24"/>
          <w:lang w:eastAsia="en-GB"/>
          <w:rPrChange w:id="84" w:author="Author">
            <w:rPr>
              <w:ins w:id="85" w:author="Author"/>
              <w:rFonts w:ascii="inherit" w:eastAsia="Times New Roman" w:hAnsi="inherit" w:cs="Times New Roman"/>
              <w:i/>
              <w:iCs/>
              <w:color w:val="000000"/>
              <w:sz w:val="24"/>
              <w:szCs w:val="24"/>
              <w:lang w:eastAsia="en-GB"/>
            </w:rPr>
          </w:rPrChange>
        </w:rPr>
      </w:pPr>
      <w:ins w:id="86" w:author="Author">
        <w:r w:rsidRPr="00ED66E4">
          <w:rPr>
            <w:rFonts w:ascii="inherit" w:eastAsia="Times New Roman" w:hAnsi="inherit" w:cs="Times New Roman"/>
            <w:b/>
            <w:bCs/>
            <w:color w:val="000000"/>
            <w:sz w:val="24"/>
            <w:szCs w:val="24"/>
            <w:lang w:eastAsia="en-GB"/>
            <w:rPrChange w:id="87" w:author="Author">
              <w:rPr>
                <w:rFonts w:ascii="inherit" w:eastAsia="Times New Roman" w:hAnsi="inherit" w:cs="Times New Roman"/>
                <w:i/>
                <w:iCs/>
                <w:color w:val="000000"/>
                <w:sz w:val="24"/>
                <w:szCs w:val="24"/>
                <w:lang w:eastAsia="en-GB"/>
              </w:rPr>
            </w:rPrChange>
          </w:rPr>
          <w:t>Application to storage facilities</w:t>
        </w:r>
      </w:ins>
    </w:p>
    <w:p w14:paraId="0D6C0B01" w14:textId="4ACDDB01" w:rsidR="005C5B53" w:rsidRPr="00ED66E4" w:rsidRDefault="005C5B53" w:rsidP="00ED66E4">
      <w:pPr>
        <w:shd w:val="clear" w:color="auto" w:fill="FFFFFF"/>
        <w:spacing w:before="360" w:after="120" w:line="240" w:lineRule="auto"/>
        <w:jc w:val="both"/>
        <w:rPr>
          <w:ins w:id="88" w:author="Author"/>
          <w:rFonts w:ascii="inherit" w:eastAsia="Times New Roman" w:hAnsi="inherit" w:cs="Times New Roman"/>
          <w:color w:val="000000"/>
          <w:sz w:val="24"/>
          <w:szCs w:val="24"/>
          <w:lang w:eastAsia="en-GB"/>
          <w:rPrChange w:id="89" w:author="Author">
            <w:rPr>
              <w:ins w:id="90" w:author="Author"/>
              <w:rFonts w:ascii="inherit" w:eastAsia="Times New Roman" w:hAnsi="inherit" w:cs="Times New Roman"/>
              <w:i/>
              <w:iCs/>
              <w:color w:val="000000"/>
              <w:sz w:val="24"/>
              <w:szCs w:val="24"/>
              <w:lang w:eastAsia="en-GB"/>
            </w:rPr>
          </w:rPrChange>
        </w:rPr>
        <w:pPrChange w:id="91" w:author="Author">
          <w:pPr>
            <w:shd w:val="clear" w:color="auto" w:fill="FFFFFF"/>
            <w:spacing w:before="360" w:after="120" w:line="240" w:lineRule="auto"/>
            <w:jc w:val="center"/>
          </w:pPr>
        </w:pPrChange>
      </w:pPr>
      <w:ins w:id="92" w:author="Author">
        <w:r w:rsidRPr="00ED66E4">
          <w:rPr>
            <w:rFonts w:ascii="inherit" w:eastAsia="Times New Roman" w:hAnsi="inherit" w:cs="Times New Roman"/>
            <w:color w:val="000000"/>
            <w:sz w:val="24"/>
            <w:szCs w:val="24"/>
            <w:lang w:eastAsia="en-GB"/>
            <w:rPrChange w:id="93" w:author="Author">
              <w:rPr>
                <w:rFonts w:ascii="inherit" w:eastAsia="Times New Roman" w:hAnsi="inherit" w:cs="Times New Roman"/>
                <w:i/>
                <w:iCs/>
                <w:color w:val="000000"/>
                <w:sz w:val="24"/>
                <w:szCs w:val="24"/>
                <w:lang w:eastAsia="en-GB"/>
              </w:rPr>
            </w:rPrChange>
          </w:rPr>
          <w:t>This Regulation shall apply to storage facilities withdrawing from the electricity grid and these facilities shall also be subject to the requirements for generators regulated in Regulation (EU) 2016/631, considering their behaviour during the low frequency perturbation or emergency conditions to support the stability and balance of the system when injecting electricity into the grid.</w:t>
        </w:r>
      </w:ins>
    </w:p>
    <w:p w14:paraId="7DACBCCF" w14:textId="2971CA56"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w:t>
      </w:r>
      <w:r w:rsidRPr="008E4E18">
        <w:rPr>
          <w:rFonts w:ascii="inherit" w:eastAsia="Times New Roman" w:hAnsi="inherit" w:cs="Times New Roman"/>
          <w:color w:val="000000"/>
          <w:sz w:val="24"/>
          <w:szCs w:val="24"/>
          <w:lang w:eastAsia="en-GB"/>
        </w:rPr>
        <w:lastRenderedPageBreak/>
        <w:t>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A194394" w:rsidR="008E4E18" w:rsidRDefault="008E4E18" w:rsidP="008E4E18">
      <w:pPr>
        <w:shd w:val="clear" w:color="auto" w:fill="FFFFFF"/>
        <w:spacing w:before="120" w:after="0" w:line="240" w:lineRule="auto"/>
        <w:jc w:val="both"/>
        <w:rPr>
          <w:ins w:id="94"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36428378" w14:textId="60E7D4CF" w:rsidR="005C5B53" w:rsidRDefault="005C5B53" w:rsidP="008E4E18">
      <w:pPr>
        <w:shd w:val="clear" w:color="auto" w:fill="FFFFFF"/>
        <w:spacing w:before="120" w:after="0" w:line="240" w:lineRule="auto"/>
        <w:jc w:val="both"/>
        <w:rPr>
          <w:ins w:id="95" w:author="Author"/>
          <w:rFonts w:ascii="inherit" w:eastAsia="Times New Roman" w:hAnsi="inherit" w:cs="Times New Roman"/>
          <w:color w:val="000000"/>
          <w:sz w:val="24"/>
          <w:szCs w:val="24"/>
          <w:lang w:eastAsia="en-GB"/>
        </w:rPr>
      </w:pPr>
    </w:p>
    <w:p w14:paraId="38DBE4EA" w14:textId="609168D4" w:rsidR="005C5B53" w:rsidRDefault="005C5B53" w:rsidP="008E4E18">
      <w:pPr>
        <w:shd w:val="clear" w:color="auto" w:fill="FFFFFF"/>
        <w:spacing w:before="120" w:after="0" w:line="240" w:lineRule="auto"/>
        <w:jc w:val="both"/>
        <w:rPr>
          <w:ins w:id="96" w:author="Author"/>
          <w:rFonts w:ascii="inherit" w:eastAsia="Times New Roman" w:hAnsi="inherit" w:cs="Times New Roman"/>
          <w:color w:val="000000"/>
          <w:sz w:val="24"/>
          <w:szCs w:val="24"/>
          <w:lang w:eastAsia="en-GB"/>
        </w:rPr>
      </w:pPr>
    </w:p>
    <w:p w14:paraId="733D3A34" w14:textId="77777777" w:rsidR="005C5B53" w:rsidRPr="00ED66E4" w:rsidRDefault="005C5B53" w:rsidP="00ED66E4">
      <w:pPr>
        <w:shd w:val="clear" w:color="auto" w:fill="FFFFFF"/>
        <w:spacing w:before="60" w:after="120" w:line="240" w:lineRule="auto"/>
        <w:jc w:val="center"/>
        <w:rPr>
          <w:ins w:id="97" w:author="Author"/>
          <w:rFonts w:ascii="inherit" w:eastAsia="Times New Roman" w:hAnsi="inherit" w:cs="Times New Roman"/>
          <w:b/>
          <w:bCs/>
          <w:color w:val="000000"/>
          <w:sz w:val="24"/>
          <w:szCs w:val="24"/>
          <w:lang w:eastAsia="en-GB"/>
          <w:rPrChange w:id="98" w:author="Author">
            <w:rPr>
              <w:ins w:id="99" w:author="Author"/>
            </w:rPr>
          </w:rPrChange>
        </w:rPr>
        <w:pPrChange w:id="100" w:author="Author">
          <w:pPr/>
        </w:pPrChange>
      </w:pPr>
      <w:ins w:id="101" w:author="Author">
        <w:r w:rsidRPr="00ED66E4">
          <w:rPr>
            <w:rFonts w:ascii="inherit" w:eastAsia="Times New Roman" w:hAnsi="inherit" w:cs="Times New Roman"/>
            <w:b/>
            <w:bCs/>
            <w:color w:val="000000"/>
            <w:sz w:val="24"/>
            <w:szCs w:val="24"/>
            <w:lang w:eastAsia="en-GB"/>
            <w:rPrChange w:id="102" w:author="Author">
              <w:rPr/>
            </w:rPrChange>
          </w:rPr>
          <w:t>Recommendations to address EV charging infrastructure grid connection bottlenecks:</w:t>
        </w:r>
      </w:ins>
    </w:p>
    <w:p w14:paraId="0EEED561" w14:textId="77777777" w:rsidR="005C5B53" w:rsidRPr="00ED66E4" w:rsidRDefault="005C5B53" w:rsidP="005C5B53">
      <w:pPr>
        <w:pStyle w:val="ListParagraph"/>
        <w:numPr>
          <w:ilvl w:val="0"/>
          <w:numId w:val="2"/>
        </w:numPr>
        <w:spacing w:after="0" w:line="240" w:lineRule="auto"/>
        <w:contextualSpacing w:val="0"/>
        <w:rPr>
          <w:ins w:id="103" w:author="Author"/>
          <w:rFonts w:ascii="inherit" w:eastAsia="Times New Roman" w:hAnsi="inherit" w:cs="Times New Roman"/>
          <w:color w:val="000000"/>
          <w:sz w:val="24"/>
          <w:szCs w:val="24"/>
          <w:lang w:eastAsia="en-GB"/>
          <w:rPrChange w:id="104" w:author="Author">
            <w:rPr>
              <w:ins w:id="105" w:author="Author"/>
              <w:sz w:val="20"/>
              <w:szCs w:val="20"/>
              <w:lang w:val="en-US"/>
            </w:rPr>
          </w:rPrChange>
        </w:rPr>
      </w:pPr>
      <w:ins w:id="106" w:author="Author">
        <w:r w:rsidRPr="00ED66E4">
          <w:rPr>
            <w:rFonts w:ascii="inherit" w:eastAsia="Times New Roman" w:hAnsi="inherit" w:cs="Times New Roman"/>
            <w:color w:val="000000"/>
            <w:sz w:val="24"/>
            <w:szCs w:val="24"/>
            <w:lang w:eastAsia="en-GB"/>
            <w:rPrChange w:id="107" w:author="Author">
              <w:rPr>
                <w:sz w:val="20"/>
                <w:szCs w:val="20"/>
                <w:lang w:val="en-US"/>
              </w:rPr>
            </w:rPrChange>
          </w:rPr>
          <w:t>Requirements</w:t>
        </w:r>
      </w:ins>
    </w:p>
    <w:p w14:paraId="7B7CA0B5" w14:textId="77777777" w:rsidR="005C5B53" w:rsidRPr="00ED66E4" w:rsidRDefault="005C5B53" w:rsidP="005C5B53">
      <w:pPr>
        <w:pStyle w:val="ListParagraph"/>
        <w:numPr>
          <w:ilvl w:val="0"/>
          <w:numId w:val="3"/>
        </w:numPr>
        <w:spacing w:after="0" w:line="240" w:lineRule="auto"/>
        <w:contextualSpacing w:val="0"/>
        <w:rPr>
          <w:ins w:id="108" w:author="Author"/>
          <w:rFonts w:ascii="inherit" w:eastAsia="Times New Roman" w:hAnsi="inherit" w:cs="Times New Roman"/>
          <w:color w:val="000000"/>
          <w:sz w:val="24"/>
          <w:szCs w:val="24"/>
          <w:lang w:eastAsia="en-GB"/>
          <w:rPrChange w:id="109" w:author="Author">
            <w:rPr>
              <w:ins w:id="110" w:author="Author"/>
              <w:sz w:val="20"/>
              <w:szCs w:val="20"/>
              <w:lang w:val="en-US"/>
            </w:rPr>
          </w:rPrChange>
        </w:rPr>
      </w:pPr>
      <w:ins w:id="111" w:author="Author">
        <w:r w:rsidRPr="00ED66E4">
          <w:rPr>
            <w:rFonts w:ascii="inherit" w:eastAsia="Times New Roman" w:hAnsi="inherit" w:cs="Times New Roman"/>
            <w:color w:val="000000"/>
            <w:sz w:val="24"/>
            <w:szCs w:val="24"/>
            <w:lang w:eastAsia="en-GB"/>
            <w:rPrChange w:id="112" w:author="Author">
              <w:rPr>
                <w:sz w:val="20"/>
                <w:szCs w:val="20"/>
                <w:lang w:val="en-US"/>
              </w:rPr>
            </w:rPrChange>
          </w:rPr>
          <w:t>Power reduction (V1G) Curves in case of frequency drop (participation in the grid defence plans) – By default: Market base</w:t>
        </w:r>
      </w:ins>
    </w:p>
    <w:p w14:paraId="772E41FA" w14:textId="77777777" w:rsidR="005C5B53" w:rsidRPr="00ED66E4" w:rsidRDefault="005C5B53" w:rsidP="005C5B53">
      <w:pPr>
        <w:pStyle w:val="ListParagraph"/>
        <w:numPr>
          <w:ilvl w:val="0"/>
          <w:numId w:val="3"/>
        </w:numPr>
        <w:spacing w:after="0" w:line="240" w:lineRule="auto"/>
        <w:contextualSpacing w:val="0"/>
        <w:rPr>
          <w:ins w:id="113" w:author="Author"/>
          <w:rFonts w:ascii="inherit" w:eastAsia="Times New Roman" w:hAnsi="inherit" w:cs="Times New Roman"/>
          <w:color w:val="000000"/>
          <w:sz w:val="24"/>
          <w:szCs w:val="24"/>
          <w:lang w:eastAsia="en-GB"/>
          <w:rPrChange w:id="114" w:author="Author">
            <w:rPr>
              <w:ins w:id="115" w:author="Author"/>
              <w:sz w:val="20"/>
              <w:szCs w:val="20"/>
              <w:lang w:val="en-US"/>
            </w:rPr>
          </w:rPrChange>
        </w:rPr>
      </w:pPr>
      <w:ins w:id="116" w:author="Author">
        <w:r w:rsidRPr="00ED66E4">
          <w:rPr>
            <w:rFonts w:ascii="inherit" w:eastAsia="Times New Roman" w:hAnsi="inherit" w:cs="Times New Roman"/>
            <w:color w:val="000000"/>
            <w:sz w:val="24"/>
            <w:szCs w:val="24"/>
            <w:lang w:eastAsia="en-GB"/>
            <w:rPrChange w:id="117" w:author="Author">
              <w:rPr>
                <w:sz w:val="20"/>
                <w:szCs w:val="20"/>
                <w:lang w:val="en-US"/>
              </w:rPr>
            </w:rPrChange>
          </w:rPr>
          <w:t>Power injection (V2G) curves in case of frequency drop (participation in the grid defence plans) - By default: Market base</w:t>
        </w:r>
      </w:ins>
    </w:p>
    <w:p w14:paraId="44A60855" w14:textId="77777777" w:rsidR="005C5B53" w:rsidRPr="00ED66E4" w:rsidRDefault="005C5B53" w:rsidP="005C5B53">
      <w:pPr>
        <w:pStyle w:val="ListParagraph"/>
        <w:numPr>
          <w:ilvl w:val="0"/>
          <w:numId w:val="3"/>
        </w:numPr>
        <w:spacing w:after="0" w:line="240" w:lineRule="auto"/>
        <w:contextualSpacing w:val="0"/>
        <w:rPr>
          <w:ins w:id="118" w:author="Author"/>
          <w:rFonts w:ascii="inherit" w:eastAsia="Times New Roman" w:hAnsi="inherit" w:cs="Times New Roman"/>
          <w:color w:val="000000"/>
          <w:sz w:val="24"/>
          <w:szCs w:val="24"/>
          <w:lang w:eastAsia="en-GB"/>
          <w:rPrChange w:id="119" w:author="Author">
            <w:rPr>
              <w:ins w:id="120" w:author="Author"/>
              <w:sz w:val="20"/>
              <w:szCs w:val="20"/>
              <w:lang w:val="en-US"/>
            </w:rPr>
          </w:rPrChange>
        </w:rPr>
      </w:pPr>
      <w:ins w:id="121" w:author="Author">
        <w:r w:rsidRPr="00ED66E4">
          <w:rPr>
            <w:rFonts w:ascii="inherit" w:eastAsia="Times New Roman" w:hAnsi="inherit" w:cs="Times New Roman"/>
            <w:color w:val="000000"/>
            <w:sz w:val="24"/>
            <w:szCs w:val="24"/>
            <w:lang w:eastAsia="en-GB"/>
            <w:rPrChange w:id="122" w:author="Author">
              <w:rPr>
                <w:sz w:val="20"/>
                <w:szCs w:val="20"/>
                <w:lang w:val="en-US"/>
              </w:rPr>
            </w:rPrChange>
          </w:rPr>
          <w:t>Power increase curves in case of frequency increase (participation in the grid defence plans) - By default: Market base</w:t>
        </w:r>
      </w:ins>
    </w:p>
    <w:p w14:paraId="309A901A" w14:textId="77777777" w:rsidR="005C5B53" w:rsidRPr="00ED66E4" w:rsidRDefault="005C5B53" w:rsidP="005C5B53">
      <w:pPr>
        <w:pStyle w:val="ListParagraph"/>
        <w:numPr>
          <w:ilvl w:val="0"/>
          <w:numId w:val="3"/>
        </w:numPr>
        <w:spacing w:after="0" w:line="240" w:lineRule="auto"/>
        <w:contextualSpacing w:val="0"/>
        <w:rPr>
          <w:ins w:id="123" w:author="Author"/>
          <w:rFonts w:ascii="inherit" w:eastAsia="Times New Roman" w:hAnsi="inherit" w:cs="Times New Roman"/>
          <w:color w:val="000000"/>
          <w:sz w:val="24"/>
          <w:szCs w:val="24"/>
          <w:lang w:eastAsia="en-GB"/>
          <w:rPrChange w:id="124" w:author="Author">
            <w:rPr>
              <w:ins w:id="125" w:author="Author"/>
              <w:sz w:val="20"/>
              <w:szCs w:val="20"/>
              <w:lang w:val="en-US"/>
            </w:rPr>
          </w:rPrChange>
        </w:rPr>
      </w:pPr>
      <w:ins w:id="126" w:author="Author">
        <w:r w:rsidRPr="00ED66E4">
          <w:rPr>
            <w:rFonts w:ascii="inherit" w:eastAsia="Times New Roman" w:hAnsi="inherit" w:cs="Times New Roman"/>
            <w:color w:val="000000"/>
            <w:sz w:val="24"/>
            <w:szCs w:val="24"/>
            <w:lang w:eastAsia="en-GB"/>
            <w:rPrChange w:id="127" w:author="Author">
              <w:rPr>
                <w:sz w:val="20"/>
                <w:szCs w:val="20"/>
                <w:lang w:val="en-US"/>
              </w:rPr>
            </w:rPrChange>
          </w:rPr>
          <w:lastRenderedPageBreak/>
          <w:t>Power consumption limitation by the DSO in case of grid contingency (ON/OFF and setpoint)</w:t>
        </w:r>
      </w:ins>
    </w:p>
    <w:p w14:paraId="456F6E6D" w14:textId="0056836A" w:rsidR="005C5B53" w:rsidRDefault="005C5B53" w:rsidP="008E4E18">
      <w:pPr>
        <w:shd w:val="clear" w:color="auto" w:fill="FFFFFF"/>
        <w:spacing w:before="120" w:after="0" w:line="240" w:lineRule="auto"/>
        <w:jc w:val="both"/>
        <w:rPr>
          <w:ins w:id="128" w:author="Author"/>
          <w:rFonts w:ascii="inherit" w:eastAsia="Times New Roman" w:hAnsi="inherit" w:cs="Times New Roman"/>
          <w:color w:val="000000"/>
          <w:sz w:val="24"/>
          <w:szCs w:val="24"/>
          <w:lang w:eastAsia="en-GB"/>
        </w:rPr>
      </w:pPr>
    </w:p>
    <w:p w14:paraId="11FC3740" w14:textId="249213A1" w:rsidR="005C5B53" w:rsidRDefault="005C5B53" w:rsidP="008E4E18">
      <w:pPr>
        <w:shd w:val="clear" w:color="auto" w:fill="FFFFFF"/>
        <w:spacing w:before="120" w:after="0" w:line="240" w:lineRule="auto"/>
        <w:jc w:val="both"/>
        <w:rPr>
          <w:ins w:id="129" w:author="Author"/>
          <w:rFonts w:ascii="inherit" w:eastAsia="Times New Roman" w:hAnsi="inherit" w:cs="Times New Roman"/>
          <w:color w:val="000000"/>
          <w:sz w:val="24"/>
          <w:szCs w:val="24"/>
          <w:lang w:eastAsia="en-GB"/>
        </w:rPr>
      </w:pPr>
    </w:p>
    <w:p w14:paraId="5F8D1720" w14:textId="77777777" w:rsidR="005C5B53" w:rsidRPr="00ED66E4" w:rsidRDefault="005C5B53" w:rsidP="005C5B53">
      <w:pPr>
        <w:ind w:left="720"/>
        <w:rPr>
          <w:ins w:id="130" w:author="Author"/>
          <w:rFonts w:ascii="inherit" w:eastAsia="Times New Roman" w:hAnsi="inherit" w:cs="Times New Roman"/>
          <w:b/>
          <w:bCs/>
          <w:color w:val="000000"/>
          <w:sz w:val="24"/>
          <w:szCs w:val="24"/>
          <w:lang w:eastAsia="en-GB"/>
          <w:rPrChange w:id="131" w:author="Author">
            <w:rPr>
              <w:ins w:id="132" w:author="Author"/>
            </w:rPr>
          </w:rPrChange>
        </w:rPr>
      </w:pPr>
      <w:ins w:id="133" w:author="Author">
        <w:r w:rsidRPr="00ED66E4">
          <w:rPr>
            <w:rFonts w:ascii="inherit" w:eastAsia="Times New Roman" w:hAnsi="inherit" w:cs="Times New Roman"/>
            <w:b/>
            <w:bCs/>
            <w:color w:val="000000"/>
            <w:sz w:val="24"/>
            <w:szCs w:val="24"/>
            <w:lang w:eastAsia="en-GB"/>
            <w:rPrChange w:id="134" w:author="Author">
              <w:rPr/>
            </w:rPrChange>
          </w:rPr>
          <w:t>The following requirements should be present for storage systems:</w:t>
        </w:r>
      </w:ins>
    </w:p>
    <w:p w14:paraId="42BD1C7D" w14:textId="77777777" w:rsidR="005C5B53" w:rsidRPr="00ED66E4" w:rsidRDefault="005C5B53" w:rsidP="005C5B53">
      <w:pPr>
        <w:pStyle w:val="ListParagraph"/>
        <w:numPr>
          <w:ilvl w:val="0"/>
          <w:numId w:val="4"/>
        </w:numPr>
        <w:spacing w:after="0" w:line="240" w:lineRule="auto"/>
        <w:contextualSpacing w:val="0"/>
        <w:rPr>
          <w:ins w:id="135" w:author="Author"/>
          <w:rFonts w:ascii="inherit" w:eastAsia="Times New Roman" w:hAnsi="inherit" w:cs="Times New Roman"/>
          <w:color w:val="000000"/>
          <w:sz w:val="24"/>
          <w:szCs w:val="24"/>
          <w:lang w:eastAsia="en-GB"/>
          <w:rPrChange w:id="136" w:author="Author">
            <w:rPr>
              <w:ins w:id="137" w:author="Author"/>
              <w:sz w:val="20"/>
              <w:szCs w:val="20"/>
              <w:lang w:val="en-US"/>
            </w:rPr>
          </w:rPrChange>
        </w:rPr>
      </w:pPr>
      <w:ins w:id="138" w:author="Author">
        <w:r w:rsidRPr="00ED66E4">
          <w:rPr>
            <w:rFonts w:ascii="inherit" w:eastAsia="Times New Roman" w:hAnsi="inherit" w:cs="Times New Roman"/>
            <w:color w:val="000000"/>
            <w:sz w:val="24"/>
            <w:szCs w:val="24"/>
            <w:lang w:eastAsia="en-GB"/>
            <w:rPrChange w:id="139" w:author="Author">
              <w:rPr>
                <w:sz w:val="20"/>
                <w:szCs w:val="20"/>
                <w:lang w:val="en-US"/>
              </w:rPr>
            </w:rPrChange>
          </w:rPr>
          <w:t>Possibility of DSO to control Storage in case of grid emergency plans are activated</w:t>
        </w:r>
      </w:ins>
    </w:p>
    <w:p w14:paraId="6BFAB688" w14:textId="77777777" w:rsidR="005C5B53" w:rsidRPr="00ED66E4" w:rsidRDefault="005C5B53" w:rsidP="005C5B53">
      <w:pPr>
        <w:pStyle w:val="ListParagraph"/>
        <w:numPr>
          <w:ilvl w:val="0"/>
          <w:numId w:val="5"/>
        </w:numPr>
        <w:spacing w:after="0" w:line="240" w:lineRule="auto"/>
        <w:contextualSpacing w:val="0"/>
        <w:rPr>
          <w:ins w:id="140" w:author="Author"/>
          <w:rFonts w:ascii="inherit" w:eastAsia="Times New Roman" w:hAnsi="inherit" w:cs="Times New Roman"/>
          <w:color w:val="000000"/>
          <w:sz w:val="24"/>
          <w:szCs w:val="24"/>
          <w:lang w:eastAsia="en-GB"/>
          <w:rPrChange w:id="141" w:author="Author">
            <w:rPr>
              <w:ins w:id="142" w:author="Author"/>
              <w:sz w:val="20"/>
              <w:szCs w:val="20"/>
              <w:lang w:val="en-US"/>
            </w:rPr>
          </w:rPrChange>
        </w:rPr>
      </w:pPr>
      <w:ins w:id="143" w:author="Author">
        <w:r w:rsidRPr="00ED66E4">
          <w:rPr>
            <w:rFonts w:ascii="inherit" w:eastAsia="Times New Roman" w:hAnsi="inherit" w:cs="Times New Roman"/>
            <w:color w:val="000000"/>
            <w:sz w:val="24"/>
            <w:szCs w:val="24"/>
            <w:lang w:eastAsia="en-GB"/>
            <w:rPrChange w:id="144" w:author="Author">
              <w:rPr>
                <w:sz w:val="20"/>
                <w:szCs w:val="20"/>
                <w:lang w:val="en-US"/>
              </w:rPr>
            </w:rPrChange>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ins>
    </w:p>
    <w:p w14:paraId="0C39786B" w14:textId="77777777" w:rsidR="005C5B53" w:rsidRPr="00ED66E4" w:rsidRDefault="005C5B53" w:rsidP="005C5B53">
      <w:pPr>
        <w:pStyle w:val="ListParagraph"/>
        <w:numPr>
          <w:ilvl w:val="0"/>
          <w:numId w:val="5"/>
        </w:numPr>
        <w:spacing w:after="0" w:line="240" w:lineRule="auto"/>
        <w:contextualSpacing w:val="0"/>
        <w:rPr>
          <w:ins w:id="145" w:author="Author"/>
          <w:rFonts w:ascii="inherit" w:eastAsia="Times New Roman" w:hAnsi="inherit" w:cs="Times New Roman"/>
          <w:color w:val="000000"/>
          <w:sz w:val="24"/>
          <w:szCs w:val="24"/>
          <w:lang w:eastAsia="en-GB"/>
          <w:rPrChange w:id="146" w:author="Author">
            <w:rPr>
              <w:ins w:id="147" w:author="Author"/>
              <w:sz w:val="20"/>
              <w:szCs w:val="20"/>
              <w:lang w:val="en-US"/>
            </w:rPr>
          </w:rPrChange>
        </w:rPr>
      </w:pPr>
      <w:ins w:id="148" w:author="Author">
        <w:r w:rsidRPr="00ED66E4">
          <w:rPr>
            <w:rFonts w:ascii="inherit" w:eastAsia="Times New Roman" w:hAnsi="inherit" w:cs="Times New Roman"/>
            <w:color w:val="000000"/>
            <w:sz w:val="24"/>
            <w:szCs w:val="24"/>
            <w:lang w:eastAsia="en-GB"/>
            <w:rPrChange w:id="149" w:author="Author">
              <w:rPr>
                <w:sz w:val="20"/>
                <w:szCs w:val="20"/>
                <w:lang w:val="en-US"/>
              </w:rPr>
            </w:rPrChange>
          </w:rPr>
          <w:t>Furthermore, it should be clarified that this only applies to storage with direct connection to the public grid and when not framed in a context of individual/collective self-consumption or energy communities (which may use the public grid but with a self-consumption purpose).</w:t>
        </w:r>
      </w:ins>
    </w:p>
    <w:p w14:paraId="13CD61D6" w14:textId="77777777" w:rsidR="005C5B53" w:rsidRPr="00ED66E4" w:rsidRDefault="005C5B53" w:rsidP="005C5B53">
      <w:pPr>
        <w:pStyle w:val="ListParagraph"/>
        <w:numPr>
          <w:ilvl w:val="0"/>
          <w:numId w:val="4"/>
        </w:numPr>
        <w:spacing w:after="0" w:line="240" w:lineRule="auto"/>
        <w:contextualSpacing w:val="0"/>
        <w:rPr>
          <w:ins w:id="150" w:author="Author"/>
          <w:rFonts w:ascii="inherit" w:eastAsia="Times New Roman" w:hAnsi="inherit" w:cs="Times New Roman"/>
          <w:color w:val="000000"/>
          <w:sz w:val="24"/>
          <w:szCs w:val="24"/>
          <w:lang w:eastAsia="en-GB"/>
          <w:rPrChange w:id="151" w:author="Author">
            <w:rPr>
              <w:ins w:id="152" w:author="Author"/>
              <w:sz w:val="20"/>
              <w:szCs w:val="20"/>
              <w:lang w:val="en-US"/>
            </w:rPr>
          </w:rPrChange>
        </w:rPr>
      </w:pPr>
      <w:ins w:id="153" w:author="Author">
        <w:r w:rsidRPr="00ED66E4">
          <w:rPr>
            <w:rFonts w:ascii="inherit" w:eastAsia="Times New Roman" w:hAnsi="inherit" w:cs="Times New Roman"/>
            <w:color w:val="000000"/>
            <w:sz w:val="24"/>
            <w:szCs w:val="24"/>
            <w:lang w:eastAsia="en-GB"/>
            <w:rPrChange w:id="154" w:author="Author">
              <w:rPr>
                <w:sz w:val="20"/>
                <w:szCs w:val="20"/>
                <w:lang w:val="en-US"/>
              </w:rPr>
            </w:rPrChange>
          </w:rPr>
          <w:t>Day ahead Programming</w:t>
        </w:r>
      </w:ins>
    </w:p>
    <w:p w14:paraId="1307C263" w14:textId="77777777" w:rsidR="005C5B53" w:rsidRPr="008E4E18" w:rsidRDefault="005C5B53"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w:t>
            </w:r>
            <w:r w:rsidRPr="008E4E18">
              <w:rPr>
                <w:rFonts w:ascii="inherit" w:eastAsia="Times New Roman" w:hAnsi="inherit" w:cs="Times New Roman"/>
                <w:sz w:val="24"/>
                <w:szCs w:val="24"/>
                <w:lang w:eastAsia="en-GB"/>
              </w:rPr>
              <w:lastRenderedPageBreak/>
              <w:t>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require that transmission-connected distribution systems have the capability at the connection point to not export reactive power (at reference 1 pu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relevant TSO and the transmission-connected demand facility owner or the transmission-connected distribution system operator shall agree on any changes to the schemes and settings of the different control devices of the transmission-connected </w:t>
      </w:r>
      <w:r w:rsidRPr="008E4E18">
        <w:rPr>
          <w:rFonts w:ascii="inherit" w:eastAsia="Times New Roman" w:hAnsi="inherit" w:cs="Times New Roman"/>
          <w:color w:val="000000"/>
          <w:sz w:val="24"/>
          <w:szCs w:val="24"/>
          <w:lang w:eastAsia="en-GB"/>
        </w:rPr>
        <w:lastRenderedPageBreak/>
        <w:t>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operating time: no more than 150 ms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All transmission-connected demand facilities and transmission-connected distribution systems shall fulfil the following requirements related to disconnection or </w:t>
      </w:r>
      <w:r w:rsidRPr="008E4E18">
        <w:rPr>
          <w:rFonts w:ascii="inherit" w:eastAsia="Times New Roman" w:hAnsi="inherit" w:cs="Times New Roman"/>
          <w:color w:val="000000"/>
          <w:sz w:val="24"/>
          <w:szCs w:val="24"/>
          <w:lang w:eastAsia="en-GB"/>
        </w:rPr>
        <w:lastRenderedPageBreak/>
        <w:t>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An extension of the period during which the transmission-connected demand facility owner or transmission-connected distribution system operator may maintain ION status, beyond the period established in paragraph 4, may be granted if a request for a </w:t>
      </w:r>
      <w:r w:rsidRPr="008E4E18">
        <w:rPr>
          <w:rFonts w:ascii="inherit" w:eastAsia="Times New Roman" w:hAnsi="inherit" w:cs="Times New Roman"/>
          <w:color w:val="000000"/>
          <w:sz w:val="24"/>
          <w:szCs w:val="24"/>
          <w:lang w:eastAsia="en-GB"/>
        </w:rPr>
        <w:lastRenderedPageBreak/>
        <w:t>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facility owners or transmission-connected distribution system operators to whom a FON has been granted, shall inform the relevant </w:t>
      </w:r>
      <w:r w:rsidRPr="008E4E18">
        <w:rPr>
          <w:rFonts w:ascii="inherit" w:eastAsia="Times New Roman" w:hAnsi="inherit" w:cs="Times New Roman"/>
          <w:color w:val="000000"/>
          <w:sz w:val="24"/>
          <w:szCs w:val="24"/>
          <w:lang w:eastAsia="en-GB"/>
        </w:rPr>
        <w:lastRenderedPageBreak/>
        <w:t>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485A6500" w:rsidR="008E4E18" w:rsidRDefault="008E4E18" w:rsidP="008E4E18">
      <w:pPr>
        <w:shd w:val="clear" w:color="auto" w:fill="FFFFFF"/>
        <w:spacing w:before="120" w:after="0" w:line="240" w:lineRule="auto"/>
        <w:jc w:val="both"/>
        <w:rPr>
          <w:ins w:id="155"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4EE1976D" w14:textId="77777777" w:rsidR="00D97930" w:rsidRDefault="00D97930" w:rsidP="008E4E18">
      <w:pPr>
        <w:shd w:val="clear" w:color="auto" w:fill="FFFFFF"/>
        <w:spacing w:before="120" w:after="0" w:line="240" w:lineRule="auto"/>
        <w:jc w:val="both"/>
        <w:rPr>
          <w:ins w:id="156" w:author="Author"/>
          <w:rFonts w:ascii="inherit" w:eastAsia="Times New Roman" w:hAnsi="inherit" w:cs="Times New Roman"/>
          <w:color w:val="000000"/>
          <w:sz w:val="24"/>
          <w:szCs w:val="24"/>
          <w:lang w:eastAsia="en-GB"/>
        </w:rPr>
      </w:pPr>
    </w:p>
    <w:p w14:paraId="5ED3F630" w14:textId="6164DABA" w:rsidR="00D97930" w:rsidRPr="00ED66E4" w:rsidRDefault="00D97930" w:rsidP="00D97930">
      <w:pPr>
        <w:rPr>
          <w:ins w:id="157" w:author="Author"/>
          <w:rFonts w:ascii="inherit" w:eastAsia="Times New Roman" w:hAnsi="inherit"/>
          <w:color w:val="000000"/>
          <w:sz w:val="24"/>
          <w:szCs w:val="24"/>
          <w:highlight w:val="yellow"/>
          <w:lang w:eastAsia="en-GB"/>
          <w:rPrChange w:id="158" w:author="Author">
            <w:rPr>
              <w:ins w:id="159" w:author="Author"/>
              <w:rStyle w:val="cf01"/>
              <w:rFonts w:ascii="Times New Roman" w:eastAsiaTheme="majorEastAsia" w:hAnsi="Times New Roman" w:cs="Times New Roman"/>
              <w:sz w:val="20"/>
              <w:szCs w:val="20"/>
            </w:rPr>
          </w:rPrChange>
        </w:rPr>
      </w:pPr>
      <w:ins w:id="160" w:author="Author">
        <w:r w:rsidRPr="00ED66E4">
          <w:rPr>
            <w:rFonts w:ascii="inherit" w:eastAsia="Times New Roman" w:hAnsi="inherit"/>
            <w:color w:val="000000"/>
            <w:sz w:val="24"/>
            <w:szCs w:val="24"/>
            <w:highlight w:val="yellow"/>
            <w:lang w:eastAsia="en-GB"/>
            <w:rPrChange w:id="161" w:author="Author">
              <w:rPr>
                <w:rStyle w:val="cf01"/>
                <w:rFonts w:ascii="Times New Roman" w:eastAsiaTheme="majorEastAsia" w:hAnsi="Times New Roman" w:cs="Times New Roman"/>
                <w:sz w:val="20"/>
                <w:szCs w:val="20"/>
                <w:lang/>
              </w:rPr>
            </w:rPrChange>
          </w:rPr>
          <w:t>Title</w:t>
        </w:r>
        <w:r w:rsidRPr="00ED66E4">
          <w:rPr>
            <w:rFonts w:ascii="inherit" w:eastAsia="Times New Roman" w:hAnsi="inherit"/>
            <w:color w:val="000000"/>
            <w:sz w:val="24"/>
            <w:szCs w:val="24"/>
            <w:highlight w:val="yellow"/>
            <w:lang w:eastAsia="en-GB"/>
            <w:rPrChange w:id="162" w:author="Author">
              <w:rPr>
                <w:rStyle w:val="cf01"/>
                <w:rFonts w:ascii="Times New Roman" w:eastAsiaTheme="majorEastAsia" w:hAnsi="Times New Roman" w:cs="Times New Roman"/>
                <w:sz w:val="20"/>
                <w:szCs w:val="20"/>
              </w:rPr>
            </w:rPrChange>
          </w:rPr>
          <w:t xml:space="preserve"> III could be transferred within the new NC on DSR, alongside </w:t>
        </w:r>
        <w:r>
          <w:rPr>
            <w:rFonts w:ascii="inherit" w:eastAsia="Times New Roman" w:hAnsi="inherit"/>
            <w:color w:val="000000"/>
            <w:sz w:val="24"/>
            <w:szCs w:val="24"/>
            <w:highlight w:val="yellow"/>
            <w:lang w:eastAsia="en-GB"/>
          </w:rPr>
          <w:t>A</w:t>
        </w:r>
        <w:r w:rsidRPr="00ED66E4">
          <w:rPr>
            <w:rFonts w:ascii="inherit" w:eastAsia="Times New Roman" w:hAnsi="inherit"/>
            <w:color w:val="000000"/>
            <w:sz w:val="24"/>
            <w:szCs w:val="24"/>
            <w:highlight w:val="yellow"/>
            <w:lang w:eastAsia="en-GB"/>
            <w:rPrChange w:id="163" w:author="Author">
              <w:rPr>
                <w:rStyle w:val="cf01"/>
                <w:rFonts w:ascii="Times New Roman" w:eastAsiaTheme="majorEastAsia" w:hAnsi="Times New Roman" w:cs="Times New Roman"/>
                <w:sz w:val="20"/>
                <w:szCs w:val="20"/>
              </w:rPr>
            </w:rPrChange>
          </w:rPr>
          <w:t>rt 9 (with reference to point 1</w:t>
        </w:r>
        <w:r>
          <w:rPr>
            <w:rFonts w:ascii="inherit" w:eastAsia="Times New Roman" w:hAnsi="inherit"/>
            <w:color w:val="000000"/>
            <w:sz w:val="24"/>
            <w:szCs w:val="24"/>
            <w:highlight w:val="yellow"/>
            <w:lang w:eastAsia="en-GB"/>
          </w:rPr>
          <w:t>(</w:t>
        </w:r>
        <w:r w:rsidRPr="00ED66E4">
          <w:rPr>
            <w:rFonts w:ascii="inherit" w:eastAsia="Times New Roman" w:hAnsi="inherit"/>
            <w:color w:val="000000"/>
            <w:sz w:val="24"/>
            <w:szCs w:val="24"/>
            <w:highlight w:val="yellow"/>
            <w:lang w:eastAsia="en-GB"/>
            <w:rPrChange w:id="164" w:author="Author">
              <w:rPr>
                <w:rStyle w:val="cf01"/>
                <w:rFonts w:ascii="Times New Roman" w:eastAsiaTheme="majorEastAsia" w:hAnsi="Times New Roman" w:cs="Times New Roman"/>
                <w:sz w:val="20"/>
                <w:szCs w:val="20"/>
              </w:rPr>
            </w:rPrChange>
          </w:rPr>
          <w:t>d</w:t>
        </w:r>
        <w:r>
          <w:rPr>
            <w:rFonts w:ascii="inherit" w:eastAsia="Times New Roman" w:hAnsi="inherit"/>
            <w:color w:val="000000"/>
            <w:sz w:val="24"/>
            <w:szCs w:val="24"/>
            <w:highlight w:val="yellow"/>
            <w:lang w:eastAsia="en-GB"/>
          </w:rPr>
          <w:t>)</w:t>
        </w:r>
        <w:r w:rsidRPr="00ED66E4">
          <w:rPr>
            <w:rFonts w:ascii="inherit" w:eastAsia="Times New Roman" w:hAnsi="inherit"/>
            <w:color w:val="000000"/>
            <w:sz w:val="24"/>
            <w:szCs w:val="24"/>
            <w:highlight w:val="yellow"/>
            <w:lang w:eastAsia="en-GB"/>
            <w:rPrChange w:id="165" w:author="Author">
              <w:rPr>
                <w:rStyle w:val="cf01"/>
                <w:rFonts w:ascii="Times New Roman" w:eastAsiaTheme="majorEastAsia" w:hAnsi="Times New Roman" w:cs="Times New Roman"/>
                <w:sz w:val="20"/>
                <w:szCs w:val="20"/>
              </w:rPr>
            </w:rPrChange>
          </w:rPr>
          <w:t xml:space="preserve"> -provisions related to chapter 3.)</w:t>
        </w:r>
      </w:ins>
    </w:p>
    <w:p w14:paraId="04986E9A" w14:textId="77777777" w:rsidR="00D97930" w:rsidRPr="00ED66E4" w:rsidRDefault="00D97930" w:rsidP="00D97930">
      <w:pPr>
        <w:rPr>
          <w:ins w:id="166" w:author="Author"/>
          <w:rFonts w:ascii="inherit" w:eastAsia="Times New Roman" w:hAnsi="inherit"/>
          <w:color w:val="000000"/>
          <w:sz w:val="24"/>
          <w:szCs w:val="24"/>
          <w:highlight w:val="yellow"/>
          <w:lang w:eastAsia="en-GB"/>
          <w:rPrChange w:id="167" w:author="Author">
            <w:rPr>
              <w:ins w:id="168" w:author="Author"/>
              <w:rStyle w:val="cf01"/>
              <w:rFonts w:ascii="Times New Roman" w:eastAsiaTheme="majorEastAsia" w:hAnsi="Times New Roman" w:cs="Times New Roman"/>
              <w:sz w:val="20"/>
              <w:szCs w:val="20"/>
            </w:rPr>
          </w:rPrChange>
        </w:rPr>
      </w:pPr>
    </w:p>
    <w:p w14:paraId="66D7B148" w14:textId="77777777" w:rsidR="00D97930" w:rsidRPr="00ED66E4" w:rsidRDefault="00D97930" w:rsidP="00D97930">
      <w:pPr>
        <w:rPr>
          <w:ins w:id="169" w:author="Author"/>
          <w:rFonts w:ascii="inherit" w:eastAsia="Times New Roman" w:hAnsi="inherit" w:cs="Times New Roman"/>
          <w:color w:val="000000"/>
          <w:sz w:val="24"/>
          <w:szCs w:val="24"/>
          <w:lang w:eastAsia="en-GB"/>
          <w:rPrChange w:id="170" w:author="Author">
            <w:rPr>
              <w:ins w:id="171" w:author="Author"/>
              <w:color w:val="000000"/>
            </w:rPr>
          </w:rPrChange>
        </w:rPr>
      </w:pPr>
      <w:ins w:id="172" w:author="Author">
        <w:r w:rsidRPr="00ED66E4">
          <w:rPr>
            <w:rFonts w:ascii="inherit" w:eastAsia="Times New Roman" w:hAnsi="inherit" w:cs="Times New Roman"/>
            <w:color w:val="000000"/>
            <w:sz w:val="24"/>
            <w:szCs w:val="24"/>
            <w:highlight w:val="yellow"/>
            <w:lang w:eastAsia="en-GB"/>
            <w:rPrChange w:id="173" w:author="Author">
              <w:rPr>
                <w:rFonts w:ascii="Segoe UI" w:hAnsi="Segoe UI" w:cs="Segoe UI"/>
                <w:color w:val="000000"/>
                <w:sz w:val="18"/>
                <w:szCs w:val="18"/>
              </w:rPr>
            </w:rPrChange>
          </w:rPr>
          <w:lastRenderedPageBreak/>
          <w:t>All reference in the DCC to Demand Response should be removed as all markets have qualification requirements and validation procedures. The present requirements only limit market participation.</w:t>
        </w:r>
      </w:ins>
    </w:p>
    <w:p w14:paraId="1B7F8B13" w14:textId="77777777" w:rsidR="00D97930" w:rsidRPr="008E4E18" w:rsidRDefault="00D97930"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70C084F" w14:textId="533E0753" w:rsidR="008E4E18" w:rsidRPr="008E4E18" w:rsidDel="00D97930" w:rsidRDefault="008E4E18" w:rsidP="008E4E18">
      <w:pPr>
        <w:shd w:val="clear" w:color="auto" w:fill="FFFFFF"/>
        <w:spacing w:before="480" w:after="0" w:line="240" w:lineRule="auto"/>
        <w:jc w:val="center"/>
        <w:rPr>
          <w:del w:id="174" w:author="Author"/>
          <w:rFonts w:ascii="inherit" w:eastAsia="Times New Roman" w:hAnsi="inherit" w:cs="Times New Roman"/>
          <w:b/>
          <w:bCs/>
          <w:color w:val="000000"/>
          <w:sz w:val="24"/>
          <w:szCs w:val="24"/>
          <w:lang w:eastAsia="en-GB"/>
        </w:rPr>
      </w:pPr>
      <w:commentRangeStart w:id="175"/>
      <w:del w:id="176" w:author="Author">
        <w:r w:rsidRPr="008E4E18" w:rsidDel="00D97930">
          <w:rPr>
            <w:rFonts w:ascii="inherit" w:eastAsia="Times New Roman" w:hAnsi="inherit" w:cs="Times New Roman"/>
            <w:b/>
            <w:bCs/>
            <w:color w:val="000000"/>
            <w:sz w:val="24"/>
            <w:szCs w:val="24"/>
            <w:lang w:eastAsia="en-GB"/>
          </w:rPr>
          <w:delText>TITLE III</w:delText>
        </w:r>
      </w:del>
    </w:p>
    <w:p w14:paraId="73A77CE3" w14:textId="159DD45C" w:rsidR="008E4E18" w:rsidRPr="008E4E18" w:rsidDel="00D97930" w:rsidRDefault="008E4E18" w:rsidP="008E4E18">
      <w:pPr>
        <w:shd w:val="clear" w:color="auto" w:fill="FFFFFF"/>
        <w:spacing w:before="75" w:after="120" w:line="240" w:lineRule="auto"/>
        <w:jc w:val="center"/>
        <w:rPr>
          <w:del w:id="177" w:author="Author"/>
          <w:rFonts w:ascii="inherit" w:eastAsia="Times New Roman" w:hAnsi="inherit" w:cs="Times New Roman"/>
          <w:b/>
          <w:bCs/>
          <w:color w:val="000000"/>
          <w:sz w:val="24"/>
          <w:szCs w:val="24"/>
          <w:lang w:eastAsia="en-GB"/>
        </w:rPr>
      </w:pPr>
      <w:del w:id="178" w:author="Author">
        <w:r w:rsidRPr="008E4E18" w:rsidDel="00D97930">
          <w:rPr>
            <w:rFonts w:ascii="inherit" w:eastAsia="Times New Roman" w:hAnsi="inherit" w:cs="Times New Roman"/>
            <w:b/>
            <w:bCs/>
            <w:color w:val="000000"/>
            <w:sz w:val="24"/>
            <w:szCs w:val="24"/>
            <w:lang w:eastAsia="en-GB"/>
          </w:rPr>
          <w:delText>CONNECTION OF DEMAND UNITS USED BY A DEMAND FACILITY OR A CLOSED DISTRIBUTION SYSTEM TO PROVIDE DEMAND RESPONSE SERVICES TO SYSTEM OPERATORS</w:delText>
        </w:r>
      </w:del>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commentRangeEnd w:id="175"/>
      <w:r w:rsidR="00D97930">
        <w:rPr>
          <w:rStyle w:val="CommentReference"/>
        </w:rPr>
        <w:commentReference w:id="175"/>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w:t>
            </w:r>
            <w:r w:rsidRPr="008E4E18">
              <w:rPr>
                <w:rFonts w:ascii="inherit" w:eastAsia="Times New Roman" w:hAnsi="inherit" w:cs="Times New Roman"/>
                <w:sz w:val="24"/>
                <w:szCs w:val="24"/>
                <w:lang w:eastAsia="en-GB"/>
              </w:rPr>
              <w:lastRenderedPageBreak/>
              <w:t>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6021F391" w14:textId="77777777" w:rsidR="008E4E18" w:rsidRDefault="008E4E18" w:rsidP="008E4E18">
            <w:pPr>
              <w:spacing w:before="120" w:after="0" w:line="240" w:lineRule="auto"/>
              <w:jc w:val="both"/>
              <w:rPr>
                <w:ins w:id="179" w:author="Autho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p w14:paraId="3DA6D47C" w14:textId="70F41DA3" w:rsidR="00D97930" w:rsidRPr="008E4E18" w:rsidRDefault="00D97930" w:rsidP="008E4E18">
            <w:pPr>
              <w:spacing w:before="120" w:after="0" w:line="240" w:lineRule="auto"/>
              <w:jc w:val="both"/>
              <w:rPr>
                <w:rFonts w:ascii="inherit" w:eastAsia="Times New Roman" w:hAnsi="inherit" w:cs="Times New Roman"/>
                <w:sz w:val="24"/>
                <w:szCs w:val="24"/>
                <w:lang w:eastAsia="en-GB"/>
              </w:rPr>
            </w:pP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rsidDel="00D97930" w14:paraId="39A0AC96" w14:textId="5F5BC444" w:rsidTr="008E4E18">
        <w:trPr>
          <w:del w:id="180" w:author="Author"/>
        </w:trPr>
        <w:tc>
          <w:tcPr>
            <w:tcW w:w="0" w:type="auto"/>
            <w:shd w:val="clear" w:color="auto" w:fill="auto"/>
            <w:hideMark/>
          </w:tcPr>
          <w:p w14:paraId="7987DF0B" w14:textId="05AB327D" w:rsidR="008E4E18" w:rsidRPr="008E4E18" w:rsidDel="00D97930" w:rsidRDefault="008E4E18" w:rsidP="008E4E18">
            <w:pPr>
              <w:spacing w:before="120" w:after="0" w:line="240" w:lineRule="auto"/>
              <w:jc w:val="both"/>
              <w:rPr>
                <w:del w:id="181" w:author="Author"/>
                <w:rFonts w:ascii="inherit" w:eastAsia="Times New Roman" w:hAnsi="inherit" w:cs="Times New Roman"/>
                <w:sz w:val="24"/>
                <w:szCs w:val="24"/>
                <w:lang w:eastAsia="en-GB"/>
              </w:rPr>
            </w:pPr>
            <w:del w:id="182" w:author="Author">
              <w:r w:rsidRPr="008E4E18" w:rsidDel="00D97930">
                <w:rPr>
                  <w:rFonts w:ascii="inherit" w:eastAsia="Times New Roman" w:hAnsi="inherit" w:cs="Times New Roman"/>
                  <w:sz w:val="24"/>
                  <w:szCs w:val="24"/>
                  <w:lang w:eastAsia="en-GB"/>
                </w:rPr>
                <w:delText>(f)</w:delText>
              </w:r>
            </w:del>
          </w:p>
        </w:tc>
        <w:tc>
          <w:tcPr>
            <w:tcW w:w="0" w:type="auto"/>
            <w:shd w:val="clear" w:color="auto" w:fill="auto"/>
            <w:hideMark/>
          </w:tcPr>
          <w:p w14:paraId="6C84B1AA" w14:textId="42C6CAB8" w:rsidR="008E4E18" w:rsidRPr="008E4E18" w:rsidDel="00D97930" w:rsidRDefault="008E4E18" w:rsidP="008E4E18">
            <w:pPr>
              <w:spacing w:before="120" w:after="0" w:line="240" w:lineRule="auto"/>
              <w:jc w:val="both"/>
              <w:rPr>
                <w:del w:id="183" w:author="Author"/>
                <w:rFonts w:ascii="inherit" w:eastAsia="Times New Roman" w:hAnsi="inherit" w:cs="Times New Roman"/>
                <w:sz w:val="24"/>
                <w:szCs w:val="24"/>
                <w:lang w:eastAsia="en-GB"/>
              </w:rPr>
            </w:pPr>
            <w:del w:id="184" w:author="Author">
              <w:r w:rsidRPr="008E4E18" w:rsidDel="00D97930">
                <w:rPr>
                  <w:rFonts w:ascii="inherit" w:eastAsia="Times New Roman" w:hAnsi="inherit" w:cs="Times New Roman"/>
                  <w:sz w:val="24"/>
                  <w:szCs w:val="24"/>
                  <w:lang w:eastAsia="en-GB"/>
                </w:rPr>
                <w:delText>be equipped with a controller that measures the actual system frequency. Measurements shall be updated at least every 0,2 seconds;</w:delText>
              </w:r>
            </w:del>
          </w:p>
        </w:tc>
      </w:tr>
    </w:tbl>
    <w:p w14:paraId="6409CAA3" w14:textId="5E855339" w:rsidR="008E4E18" w:rsidRPr="008E4E18" w:rsidDel="00D97930" w:rsidRDefault="008E4E18" w:rsidP="008E4E18">
      <w:pPr>
        <w:shd w:val="clear" w:color="auto" w:fill="FFFFFF"/>
        <w:spacing w:after="0" w:line="240" w:lineRule="auto"/>
        <w:rPr>
          <w:del w:id="18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rsidDel="00D97930" w14:paraId="2C87E5DA" w14:textId="2E91A296" w:rsidTr="008E4E18">
        <w:trPr>
          <w:del w:id="186" w:author="Author"/>
        </w:trPr>
        <w:tc>
          <w:tcPr>
            <w:tcW w:w="0" w:type="auto"/>
            <w:shd w:val="clear" w:color="auto" w:fill="auto"/>
            <w:hideMark/>
          </w:tcPr>
          <w:p w14:paraId="66AFA861" w14:textId="303E70D6" w:rsidR="008E4E18" w:rsidRPr="008E4E18" w:rsidDel="00D97930" w:rsidRDefault="008E4E18" w:rsidP="008E4E18">
            <w:pPr>
              <w:spacing w:before="120" w:after="0" w:line="240" w:lineRule="auto"/>
              <w:jc w:val="both"/>
              <w:rPr>
                <w:del w:id="187" w:author="Author"/>
                <w:rFonts w:ascii="inherit" w:eastAsia="Times New Roman" w:hAnsi="inherit" w:cs="Times New Roman"/>
                <w:sz w:val="24"/>
                <w:szCs w:val="24"/>
                <w:lang w:eastAsia="en-GB"/>
              </w:rPr>
            </w:pPr>
            <w:del w:id="188" w:author="Author">
              <w:r w:rsidRPr="008E4E18" w:rsidDel="00D97930">
                <w:rPr>
                  <w:rFonts w:ascii="inherit" w:eastAsia="Times New Roman" w:hAnsi="inherit" w:cs="Times New Roman"/>
                  <w:sz w:val="24"/>
                  <w:szCs w:val="24"/>
                  <w:lang w:eastAsia="en-GB"/>
                </w:rPr>
                <w:delText>(g)</w:delText>
              </w:r>
            </w:del>
          </w:p>
        </w:tc>
        <w:tc>
          <w:tcPr>
            <w:tcW w:w="0" w:type="auto"/>
            <w:shd w:val="clear" w:color="auto" w:fill="auto"/>
            <w:hideMark/>
          </w:tcPr>
          <w:p w14:paraId="7BDB70EB" w14:textId="1E3D3E74" w:rsidR="008E4E18" w:rsidRPr="008E4E18" w:rsidDel="00D97930" w:rsidRDefault="008E4E18" w:rsidP="008E4E18">
            <w:pPr>
              <w:spacing w:before="120" w:after="0" w:line="240" w:lineRule="auto"/>
              <w:jc w:val="both"/>
              <w:rPr>
                <w:del w:id="189" w:author="Author"/>
                <w:rFonts w:ascii="inherit" w:eastAsia="Times New Roman" w:hAnsi="inherit" w:cs="Times New Roman"/>
                <w:sz w:val="24"/>
                <w:szCs w:val="24"/>
                <w:lang w:eastAsia="en-GB"/>
              </w:rPr>
            </w:pPr>
            <w:del w:id="190" w:author="Author">
              <w:r w:rsidRPr="008E4E18" w:rsidDel="00D97930">
                <w:rPr>
                  <w:rFonts w:ascii="inherit" w:eastAsia="Times New Roman" w:hAnsi="inherit" w:cs="Times New Roman"/>
                  <w:sz w:val="24"/>
                  <w:szCs w:val="24"/>
                  <w:lang w:eastAsia="en-GB"/>
                </w:rPr>
                <w:delTex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delText>
              </w:r>
            </w:del>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4EC7755A"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191" w:author="Author">
              <w:r w:rsidRPr="008E4E18" w:rsidDel="00D97930">
                <w:rPr>
                  <w:rFonts w:ascii="inherit" w:eastAsia="Times New Roman" w:hAnsi="inherit" w:cs="Times New Roman"/>
                  <w:sz w:val="24"/>
                  <w:szCs w:val="24"/>
                  <w:lang w:eastAsia="en-GB"/>
                </w:rPr>
                <w:delText>the response time for very fast active power control, which shall not be longer than 2 seconds.</w:delText>
              </w:r>
            </w:del>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Each demand facility owner or CDSO, providing demand response to a relevant system operator or a relevant TSO, shall confirm to the relevant system operator, or relevant TSO, </w:t>
      </w:r>
      <w:r w:rsidRPr="008E4E18">
        <w:rPr>
          <w:rFonts w:ascii="inherit" w:eastAsia="Times New Roman" w:hAnsi="inherit" w:cs="Times New Roman"/>
          <w:color w:val="000000"/>
          <w:sz w:val="24"/>
          <w:szCs w:val="24"/>
          <w:lang w:eastAsia="en-GB"/>
        </w:rPr>
        <w:lastRenderedPageBreak/>
        <w:t>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w:t>
            </w:r>
            <w:r w:rsidRPr="008E4E18">
              <w:rPr>
                <w:rFonts w:ascii="inherit" w:eastAsia="Times New Roman" w:hAnsi="inherit" w:cs="Times New Roman"/>
                <w:sz w:val="24"/>
                <w:szCs w:val="24"/>
                <w:lang w:eastAsia="en-GB"/>
              </w:rPr>
              <w:lastRenderedPageBreak/>
              <w:t>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transmission-connected demand facility owner or the transmission-connected distribution system operator shall provide a report with the simulation results for each </w:t>
      </w:r>
      <w:r w:rsidRPr="008E4E18">
        <w:rPr>
          <w:rFonts w:ascii="inherit" w:eastAsia="Times New Roman" w:hAnsi="inherit" w:cs="Times New Roman"/>
          <w:color w:val="000000"/>
          <w:sz w:val="24"/>
          <w:szCs w:val="24"/>
          <w:lang w:eastAsia="en-GB"/>
        </w:rPr>
        <w:lastRenderedPageBreak/>
        <w:t>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w:t>
      </w:r>
      <w:r w:rsidRPr="008E4E18">
        <w:rPr>
          <w:rFonts w:ascii="inherit" w:eastAsia="Times New Roman" w:hAnsi="inherit" w:cs="Times New Roman"/>
          <w:color w:val="000000"/>
          <w:sz w:val="24"/>
          <w:szCs w:val="24"/>
          <w:lang w:eastAsia="en-GB"/>
        </w:rPr>
        <w:lastRenderedPageBreak/>
        <w:t>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w:t>
      </w:r>
      <w:r w:rsidRPr="008E4E18">
        <w:rPr>
          <w:rFonts w:ascii="inherit" w:eastAsia="Times New Roman" w:hAnsi="inherit" w:cs="Times New Roman"/>
          <w:color w:val="000000"/>
          <w:sz w:val="24"/>
          <w:szCs w:val="24"/>
          <w:lang w:eastAsia="en-GB"/>
        </w:rPr>
        <w:lastRenderedPageBreak/>
        <w:t>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w:t>
      </w:r>
      <w:r w:rsidRPr="008E4E18">
        <w:rPr>
          <w:rFonts w:ascii="inherit" w:eastAsia="Times New Roman" w:hAnsi="inherit" w:cs="Times New Roman"/>
          <w:color w:val="000000"/>
          <w:sz w:val="24"/>
          <w:szCs w:val="24"/>
          <w:lang w:eastAsia="en-GB"/>
        </w:rPr>
        <w:lastRenderedPageBreak/>
        <w:t>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w:t>
      </w:r>
      <w:r w:rsidRPr="008E4E18">
        <w:rPr>
          <w:rFonts w:ascii="inherit" w:eastAsia="Times New Roman" w:hAnsi="inherit" w:cs="Times New Roman"/>
          <w:color w:val="000000"/>
          <w:sz w:val="24"/>
          <w:szCs w:val="24"/>
          <w:lang w:eastAsia="en-GB"/>
        </w:rPr>
        <w:lastRenderedPageBreak/>
        <w:t>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request for a </w:t>
      </w:r>
      <w:r w:rsidRPr="008E4E18">
        <w:rPr>
          <w:rFonts w:ascii="inherit" w:eastAsia="Times New Roman" w:hAnsi="inherit" w:cs="Times New Roman"/>
          <w:color w:val="000000"/>
          <w:sz w:val="24"/>
          <w:szCs w:val="24"/>
          <w:lang w:eastAsia="en-GB"/>
        </w:rPr>
        <w:lastRenderedPageBreak/>
        <w:t>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w:t>
      </w:r>
      <w:r w:rsidRPr="008E4E18">
        <w:rPr>
          <w:rFonts w:ascii="inherit" w:eastAsia="Times New Roman" w:hAnsi="inherit" w:cs="Times New Roman"/>
          <w:color w:val="000000"/>
          <w:sz w:val="24"/>
          <w:szCs w:val="24"/>
          <w:lang w:eastAsia="en-GB"/>
        </w:rPr>
        <w:lastRenderedPageBreak/>
        <w:t>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ED66E4"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8"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0"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2"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4"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6"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8"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ED66E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0"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ED66E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ED66E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pu-1,097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1,097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from 300 kV to 400 kV (including).</w:t>
      </w:r>
    </w:p>
    <w:p w14:paraId="7CC47AE9" w14:textId="77777777" w:rsidR="008E4E18" w:rsidRPr="008E4E18" w:rsidRDefault="00ED66E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ED66E4"/>
    <w:sectPr w:rsidR="00F9206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Author" w:initials="A">
    <w:p w14:paraId="42518FE1" w14:textId="77777777" w:rsidR="00814818" w:rsidRDefault="00814818">
      <w:pPr>
        <w:pStyle w:val="CommentText"/>
      </w:pPr>
      <w:r>
        <w:rPr>
          <w:rStyle w:val="CommentReference"/>
        </w:rPr>
        <w:annotationRef/>
      </w:r>
      <w:r>
        <w:t>These definitions are incorporated to develop Article 5 and include storage facilities.</w:t>
      </w:r>
    </w:p>
    <w:p w14:paraId="54A7487E" w14:textId="77777777" w:rsidR="00814818" w:rsidRDefault="00814818" w:rsidP="001D4269">
      <w:pPr>
        <w:pStyle w:val="CommentText"/>
      </w:pPr>
      <w:r>
        <w:rPr>
          <w:lang w:val="en-US"/>
        </w:rPr>
        <w:t>Alternatively, the “capacity” of a storage system could be associated with an energy value rather than a power value. A storage system can never permanently produce/withdraw a certain amount of power due to its limited capacity. An alternative could be to replace “Maximum storage equipment capacity” and “Maximum import capacity of storage equipment” with Useful Capacity Storage System: the amount of energy that a storage system is able to exchange with the grid at the point of delivery. The useful capacity of a storage system can vary over the lifetime of the system. And “Maximum discharge power”: Maximum active power that a storage system can deliver to the grid at the point of delivery; it can vary depending on the SOC and “Maximum charging power”: Maximum active power that a storage system can draw from the grid at the point of delivery; it can vary depending on the SOC.</w:t>
      </w:r>
    </w:p>
  </w:comment>
  <w:comment w:id="175" w:author="Author" w:initials="A">
    <w:p w14:paraId="2866A087" w14:textId="77777777" w:rsidR="00D97930" w:rsidRDefault="00D97930">
      <w:pPr>
        <w:pStyle w:val="CommentText"/>
      </w:pPr>
      <w:r>
        <w:rPr>
          <w:rStyle w:val="CommentReference"/>
        </w:rPr>
        <w:annotationRef/>
      </w:r>
      <w:r>
        <w:rPr>
          <w:lang w:val="en-US"/>
        </w:rPr>
        <w:t>Title III could be transferred within the new NC on DSR, alongside art 9 (with reference to point 1.d -provisions related to chapter 3.)</w:t>
      </w:r>
    </w:p>
    <w:p w14:paraId="042916D7" w14:textId="77777777" w:rsidR="00D97930" w:rsidRDefault="00D97930">
      <w:pPr>
        <w:pStyle w:val="CommentText"/>
      </w:pPr>
    </w:p>
    <w:p w14:paraId="4FE3FA30" w14:textId="77777777" w:rsidR="00D97930" w:rsidRDefault="00D97930" w:rsidP="00516740">
      <w:pPr>
        <w:pStyle w:val="CommentText"/>
      </w:pPr>
      <w:r>
        <w:rPr>
          <w:color w:val="000000"/>
          <w:lang w:val="en-US"/>
        </w:rPr>
        <w:t>All reference in the DCC to Demand Response should be removed as all markets have qualification requirements and validation procedures. The present requirements only limit market participation.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A7487E" w15:done="0"/>
  <w15:commentEx w15:paraId="4FE3FA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F6142" w16cex:dateUtc="2022-11-28T15:33:00Z"/>
  <w16cex:commentExtensible w16cex:durableId="272F9610" w16cex:dateUtc="2022-11-28T1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A7487E" w16cid:durableId="272F6142"/>
  <w16cid:commentId w16cid:paraId="4FE3FA30" w16cid:durableId="272F961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lish">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24698"/>
    <w:multiLevelType w:val="hybridMultilevel"/>
    <w:tmpl w:val="FAAC4EEE"/>
    <w:lvl w:ilvl="0" w:tplc="EE1C3196">
      <w:start w:val="1"/>
      <w:numFmt w:val="bullet"/>
      <w:lvlText w:val="›"/>
      <w:lvlJc w:val="left"/>
      <w:pPr>
        <w:ind w:left="1800" w:hanging="360"/>
      </w:pPr>
      <w:rPr>
        <w:rFonts w:ascii="Mulish" w:hAnsi="Mulish"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 w15:restartNumberingAfterBreak="0">
    <w:nsid w:val="1FEF42C0"/>
    <w:multiLevelType w:val="hybridMultilevel"/>
    <w:tmpl w:val="18CA77F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38253382"/>
    <w:multiLevelType w:val="hybridMultilevel"/>
    <w:tmpl w:val="6AB65062"/>
    <w:lvl w:ilvl="0" w:tplc="EE1C3196">
      <w:start w:val="1"/>
      <w:numFmt w:val="bullet"/>
      <w:lvlText w:val="›"/>
      <w:lvlJc w:val="left"/>
      <w:pPr>
        <w:ind w:left="1440" w:hanging="360"/>
      </w:pPr>
      <w:rPr>
        <w:rFonts w:ascii="Mulish" w:hAnsi="Mulish"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4B5E2B84"/>
    <w:multiLevelType w:val="hybridMultilevel"/>
    <w:tmpl w:val="3AB8000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3B2F02"/>
    <w:rsid w:val="003E5A92"/>
    <w:rsid w:val="00513EE3"/>
    <w:rsid w:val="005C5B53"/>
    <w:rsid w:val="00617F47"/>
    <w:rsid w:val="0062733B"/>
    <w:rsid w:val="006716CD"/>
    <w:rsid w:val="006D7BAE"/>
    <w:rsid w:val="00814818"/>
    <w:rsid w:val="00820E13"/>
    <w:rsid w:val="008E4E18"/>
    <w:rsid w:val="00A60BE3"/>
    <w:rsid w:val="00CF3C5C"/>
    <w:rsid w:val="00D71BA8"/>
    <w:rsid w:val="00D97930"/>
    <w:rsid w:val="00E07166"/>
    <w:rsid w:val="00ED66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A60BE3"/>
    <w:pPr>
      <w:spacing w:after="0" w:line="240" w:lineRule="auto"/>
    </w:pPr>
  </w:style>
  <w:style w:type="character" w:styleId="CommentReference">
    <w:name w:val="annotation reference"/>
    <w:basedOn w:val="DefaultParagraphFont"/>
    <w:uiPriority w:val="99"/>
    <w:semiHidden/>
    <w:unhideWhenUsed/>
    <w:rsid w:val="00814818"/>
    <w:rPr>
      <w:sz w:val="16"/>
      <w:szCs w:val="16"/>
    </w:rPr>
  </w:style>
  <w:style w:type="paragraph" w:styleId="CommentText">
    <w:name w:val="annotation text"/>
    <w:basedOn w:val="Normal"/>
    <w:link w:val="CommentTextChar"/>
    <w:uiPriority w:val="99"/>
    <w:unhideWhenUsed/>
    <w:rsid w:val="00814818"/>
    <w:pPr>
      <w:spacing w:line="240" w:lineRule="auto"/>
    </w:pPr>
    <w:rPr>
      <w:sz w:val="20"/>
      <w:szCs w:val="20"/>
    </w:rPr>
  </w:style>
  <w:style w:type="character" w:customStyle="1" w:styleId="CommentTextChar">
    <w:name w:val="Comment Text Char"/>
    <w:basedOn w:val="DefaultParagraphFont"/>
    <w:link w:val="CommentText"/>
    <w:uiPriority w:val="99"/>
    <w:rsid w:val="00814818"/>
    <w:rPr>
      <w:sz w:val="20"/>
      <w:szCs w:val="20"/>
    </w:rPr>
  </w:style>
  <w:style w:type="paragraph" w:styleId="CommentSubject">
    <w:name w:val="annotation subject"/>
    <w:basedOn w:val="CommentText"/>
    <w:next w:val="CommentText"/>
    <w:link w:val="CommentSubjectChar"/>
    <w:uiPriority w:val="99"/>
    <w:semiHidden/>
    <w:unhideWhenUsed/>
    <w:rsid w:val="00814818"/>
    <w:rPr>
      <w:b/>
      <w:bCs/>
    </w:rPr>
  </w:style>
  <w:style w:type="character" w:customStyle="1" w:styleId="CommentSubjectChar">
    <w:name w:val="Comment Subject Char"/>
    <w:basedOn w:val="CommentTextChar"/>
    <w:link w:val="CommentSubject"/>
    <w:uiPriority w:val="99"/>
    <w:semiHidden/>
    <w:rsid w:val="00814818"/>
    <w:rPr>
      <w:b/>
      <w:bCs/>
      <w:sz w:val="20"/>
      <w:szCs w:val="20"/>
    </w:rPr>
  </w:style>
  <w:style w:type="paragraph" w:styleId="ListParagraph">
    <w:name w:val="List Paragraph"/>
    <w:basedOn w:val="Normal"/>
    <w:uiPriority w:val="34"/>
    <w:qFormat/>
    <w:rsid w:val="005C5B53"/>
    <w:pPr>
      <w:ind w:left="720"/>
      <w:contextualSpacing/>
    </w:pPr>
  </w:style>
  <w:style w:type="character" w:customStyle="1" w:styleId="cf01">
    <w:name w:val="cf01"/>
    <w:basedOn w:val="DefaultParagraphFont"/>
    <w:rsid w:val="00D9793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5:197: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34"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eur-lex.europa.eu/legal-content/EN/AUTO/?uri=OJ:L:2009:211:TOC" TargetMode="External"/><Relationship Id="rId29" Type="http://schemas.openxmlformats.org/officeDocument/2006/relationships/hyperlink" Target="https://eur-lex.europa.eu/legal-content/EN/TXT/HTML/?uri=CELEX:32016R1388&amp;from=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2:315:TOC"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6:112: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1998:204: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3:163:TOC" TargetMode="Externa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02610BF8-9829-4241-91F7-16F513BB6459}"/>
</file>

<file path=customXml/itemProps2.xml><?xml version="1.0" encoding="utf-8"?>
<ds:datastoreItem xmlns:ds="http://schemas.openxmlformats.org/officeDocument/2006/customXml" ds:itemID="{189B976E-458F-41A0-843F-71C2C2E98307}"/>
</file>

<file path=customXml/itemProps3.xml><?xml version="1.0" encoding="utf-8"?>
<ds:datastoreItem xmlns:ds="http://schemas.openxmlformats.org/officeDocument/2006/customXml" ds:itemID="{677F829F-C0B2-4073-910C-30E587145EF1}"/>
</file>

<file path=docProps/app.xml><?xml version="1.0" encoding="utf-8"?>
<Properties xmlns="http://schemas.openxmlformats.org/officeDocument/2006/extended-properties" xmlns:vt="http://schemas.openxmlformats.org/officeDocument/2006/docPropsVTypes">
  <Template>Normal</Template>
  <TotalTime>0</TotalTime>
  <Pages>53</Pages>
  <Words>22122</Words>
  <Characters>126099</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2022-11-29T10:16:00Z</dcterms:created>
  <dcterms:modified xsi:type="dcterms:W3CDTF">2022-11-29T10:16:00Z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