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8F7CA8"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w:t>
            </w:r>
            <w:proofErr w:type="gramStart"/>
            <w:r w:rsidRPr="008E4E18">
              <w:rPr>
                <w:rFonts w:ascii="inherit" w:eastAsia="Times New Roman" w:hAnsi="inherit" w:cs="Times New Roman"/>
                <w:sz w:val="24"/>
                <w:szCs w:val="24"/>
                <w:lang w:eastAsia="en-GB"/>
              </w:rPr>
              <w:t>should be regarded</w:t>
            </w:r>
            <w:proofErr w:type="gramEnd"/>
            <w:r w:rsidRPr="008E4E18">
              <w:rPr>
                <w:rFonts w:ascii="inherit" w:eastAsia="Times New Roman" w:hAnsi="inherit" w:cs="Times New Roman"/>
                <w:sz w:val="24"/>
                <w:szCs w:val="24"/>
                <w:lang w:eastAsia="en-GB"/>
              </w:rPr>
              <w:t xml:space="preserve">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Different synchronous electricity systems in the Union have different </w:t>
            </w:r>
            <w:proofErr w:type="gramStart"/>
            <w:r w:rsidRPr="008E4E18">
              <w:rPr>
                <w:rFonts w:ascii="inherit" w:eastAsia="Times New Roman" w:hAnsi="inherit" w:cs="Times New Roman"/>
                <w:sz w:val="24"/>
                <w:szCs w:val="24"/>
                <w:lang w:eastAsia="en-GB"/>
              </w:rPr>
              <w:t>characteristics which</w:t>
            </w:r>
            <w:proofErr w:type="gramEnd"/>
            <w:r w:rsidRPr="008E4E18">
              <w:rPr>
                <w:rFonts w:ascii="inherit" w:eastAsia="Times New Roman" w:hAnsi="inherit" w:cs="Times New Roman"/>
                <w:sz w:val="24"/>
                <w:szCs w:val="24"/>
                <w:lang w:eastAsia="en-GB"/>
              </w:rPr>
              <w:t xml:space="preserve">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w:t>
            </w:r>
            <w:proofErr w:type="gramStart"/>
            <w:r w:rsidRPr="008E4E18">
              <w:rPr>
                <w:rFonts w:ascii="inherit" w:eastAsia="Times New Roman" w:hAnsi="inherit" w:cs="Times New Roman"/>
                <w:sz w:val="24"/>
                <w:szCs w:val="24"/>
                <w:lang w:eastAsia="en-GB"/>
              </w:rPr>
              <w:t>should be based</w:t>
            </w:r>
            <w:proofErr w:type="gramEnd"/>
            <w:r w:rsidRPr="008E4E18">
              <w:rPr>
                <w:rFonts w:ascii="inherit" w:eastAsia="Times New Roman" w:hAnsi="inherit" w:cs="Times New Roman"/>
                <w:sz w:val="24"/>
                <w:szCs w:val="24"/>
                <w:lang w:eastAsia="en-GB"/>
              </w:rPr>
              <w:t xml:space="preserve">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administrative burdens and costs associated with providing demand response </w:t>
            </w:r>
            <w:proofErr w:type="gramStart"/>
            <w:r w:rsidRPr="008E4E18">
              <w:rPr>
                <w:rFonts w:ascii="inherit" w:eastAsia="Times New Roman" w:hAnsi="inherit" w:cs="Times New Roman"/>
                <w:sz w:val="24"/>
                <w:szCs w:val="24"/>
                <w:lang w:eastAsia="en-GB"/>
              </w:rPr>
              <w:t>should be kept</w:t>
            </w:r>
            <w:proofErr w:type="gramEnd"/>
            <w:r w:rsidRPr="008E4E18">
              <w:rPr>
                <w:rFonts w:ascii="inherit" w:eastAsia="Times New Roman" w:hAnsi="inherit" w:cs="Times New Roman"/>
                <w:sz w:val="24"/>
                <w:szCs w:val="24"/>
                <w:lang w:eastAsia="en-GB"/>
              </w:rPr>
              <w:t xml:space="preserve">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w:t>
            </w:r>
            <w:proofErr w:type="gramStart"/>
            <w:r w:rsidRPr="008E4E18">
              <w:rPr>
                <w:rFonts w:ascii="inherit" w:eastAsia="Times New Roman" w:hAnsi="inherit" w:cs="Times New Roman"/>
                <w:sz w:val="24"/>
                <w:szCs w:val="24"/>
                <w:lang w:eastAsia="en-GB"/>
              </w:rPr>
              <w:t>should be taken</w:t>
            </w:r>
            <w:proofErr w:type="gramEnd"/>
            <w:r w:rsidRPr="008E4E18">
              <w:rPr>
                <w:rFonts w:ascii="inherit" w:eastAsia="Times New Roman" w:hAnsi="inherit" w:cs="Times New Roman"/>
                <w:sz w:val="24"/>
                <w:szCs w:val="24"/>
                <w:lang w:eastAsia="en-GB"/>
              </w:rPr>
              <w:t xml:space="preserve">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This Regulation has been adopted </w:t>
            </w:r>
            <w:proofErr w:type="gramStart"/>
            <w:r w:rsidRPr="008E4E18">
              <w:rPr>
                <w:rFonts w:ascii="inherit" w:eastAsia="Times New Roman" w:hAnsi="inherit" w:cs="Times New Roman"/>
                <w:sz w:val="24"/>
                <w:szCs w:val="24"/>
                <w:lang w:eastAsia="en-GB"/>
              </w:rPr>
              <w:t>on the basis of</w:t>
            </w:r>
            <w:proofErr w:type="gramEnd"/>
            <w:r w:rsidRPr="008E4E18">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2"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4"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roofErr w:type="gramEnd"/>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1C2A9D3E"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0" w:author="Author">
              <w:r w:rsidRPr="008E4E18" w:rsidDel="00274D50">
                <w:rPr>
                  <w:rFonts w:ascii="inherit" w:eastAsia="Times New Roman" w:hAnsi="inherit" w:cs="Times New Roman"/>
                  <w:sz w:val="24"/>
                  <w:szCs w:val="24"/>
                  <w:lang w:eastAsia="en-GB"/>
                </w:rPr>
                <w:lastRenderedPageBreak/>
                <w:delText>(b)</w:delText>
              </w:r>
            </w:del>
          </w:p>
        </w:tc>
        <w:tc>
          <w:tcPr>
            <w:tcW w:w="0" w:type="auto"/>
            <w:shd w:val="clear" w:color="auto" w:fill="auto"/>
            <w:hideMark/>
          </w:tcPr>
          <w:p w14:paraId="73F1D929" w14:textId="10D2D00D"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1" w:author="Author">
              <w:r w:rsidRPr="008E4E18" w:rsidDel="00274D50">
                <w:rPr>
                  <w:rFonts w:ascii="inherit" w:eastAsia="Times New Roman" w:hAnsi="inherit" w:cs="Times New Roman"/>
                  <w:sz w:val="24"/>
                  <w:szCs w:val="24"/>
                  <w:lang w:eastAsia="en-GB"/>
                </w:rPr>
                <w:delText>storage devices except for pu</w:delText>
              </w:r>
              <w:bookmarkStart w:id="2" w:name="_GoBack"/>
              <w:bookmarkEnd w:id="2"/>
              <w:r w:rsidRPr="008E4E18" w:rsidDel="00274D50">
                <w:rPr>
                  <w:rFonts w:ascii="inherit" w:eastAsia="Times New Roman" w:hAnsi="inherit" w:cs="Times New Roman"/>
                  <w:sz w:val="24"/>
                  <w:szCs w:val="24"/>
                  <w:lang w:eastAsia="en-GB"/>
                </w:rPr>
                <w:delText>mp-storage power generating modules in accordance with Article 5(2).</w:delText>
              </w:r>
            </w:del>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For that </w:t>
      </w:r>
      <w:proofErr w:type="gramStart"/>
      <w:r w:rsidRPr="008E4E18">
        <w:rPr>
          <w:rFonts w:ascii="inherit" w:eastAsia="Times New Roman" w:hAnsi="inherit" w:cs="Times New Roman"/>
          <w:color w:val="000000"/>
          <w:sz w:val="24"/>
          <w:szCs w:val="24"/>
          <w:lang w:eastAsia="en-GB"/>
        </w:rPr>
        <w:t>purpose</w:t>
      </w:r>
      <w:proofErr w:type="gramEnd"/>
      <w:r w:rsidRPr="008E4E18">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Any pumping module within a pump-storage station that only provides pumping mode shall be subject to the requirements of this Regulation and shall be treated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w:t>
      </w:r>
      <w:r w:rsidRPr="008E4E18">
        <w:rPr>
          <w:rFonts w:ascii="inherit" w:eastAsia="Times New Roman" w:hAnsi="inherit" w:cs="Times New Roman"/>
          <w:color w:val="000000"/>
          <w:sz w:val="24"/>
          <w:szCs w:val="24"/>
          <w:lang w:eastAsia="en-GB"/>
        </w:rPr>
        <w:lastRenderedPageBreak/>
        <w:t xml:space="preserve">relevant regulatory authorities. Costs assessed as reasonable, efficient and proportionate </w:t>
      </w:r>
      <w:proofErr w:type="gramStart"/>
      <w:r w:rsidRPr="008E4E18">
        <w:rPr>
          <w:rFonts w:ascii="inherit" w:eastAsia="Times New Roman" w:hAnsi="inherit" w:cs="Times New Roman"/>
          <w:color w:val="000000"/>
          <w:sz w:val="24"/>
          <w:szCs w:val="24"/>
          <w:lang w:eastAsia="en-GB"/>
        </w:rPr>
        <w:t>shall be recovered</w:t>
      </w:r>
      <w:proofErr w:type="gramEnd"/>
      <w:r w:rsidRPr="008E4E18">
        <w:rPr>
          <w:rFonts w:ascii="inherit" w:eastAsia="Times New Roman" w:hAnsi="inherit" w:cs="Times New Roman"/>
          <w:color w:val="000000"/>
          <w:sz w:val="24"/>
          <w:szCs w:val="24"/>
          <w:lang w:eastAsia="en-GB"/>
        </w:rPr>
        <w:t xml:space="preserve">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voltage range at the connection point shall be expressed by the voltage at the connection point related to reference 1 per unit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shall deliver to the transmission-connected demand facility owner or the transmission-connected distribution system operator an estimate of the minimum and maximum short-circuit currents to be expected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to not export reactive power (at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w:t>
      </w:r>
      <w:r w:rsidRPr="008E4E18">
        <w:rPr>
          <w:rFonts w:ascii="inherit" w:eastAsia="Times New Roman" w:hAnsi="inherit" w:cs="Times New Roman"/>
          <w:color w:val="000000"/>
          <w:sz w:val="24"/>
          <w:szCs w:val="24"/>
          <w:lang w:eastAsia="en-GB"/>
        </w:rPr>
        <w:lastRenderedPageBreak/>
        <w:t>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operating time: no more than 150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8E4E18">
                    <w:rPr>
                      <w:rFonts w:ascii="inherit" w:eastAsia="Times New Roman" w:hAnsi="inherit" w:cs="Times New Roman"/>
                      <w:sz w:val="24"/>
                      <w:szCs w:val="24"/>
                      <w:lang w:eastAsia="en-GB"/>
                    </w:rPr>
                    <w:t>pu</w:t>
                  </w:r>
                  <w:proofErr w:type="spellEnd"/>
                  <w:r w:rsidRPr="008E4E18">
                    <w:rPr>
                      <w:rFonts w:ascii="inherit" w:eastAsia="Times New Roman" w:hAnsi="inherit" w:cs="Times New Roman"/>
                      <w:sz w:val="24"/>
                      <w:szCs w:val="24"/>
                      <w:lang w:eastAsia="en-GB"/>
                    </w:rPr>
                    <w:t xml:space="preserve">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AC voltage supply used in providing low frequency demand disconnection functional capabilities, shall be provided from the network at the frequency signal </w:t>
            </w:r>
            <w:r w:rsidRPr="008E4E18">
              <w:rPr>
                <w:rFonts w:ascii="inherit" w:eastAsia="Times New Roman" w:hAnsi="inherit" w:cs="Times New Roman"/>
                <w:sz w:val="24"/>
                <w:szCs w:val="24"/>
                <w:lang w:eastAsia="en-GB"/>
              </w:rPr>
              <w:lastRenderedPageBreak/>
              <w:t>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8E4E18">
        <w:rPr>
          <w:rFonts w:ascii="inherit" w:eastAsia="Times New Roman" w:hAnsi="inherit" w:cs="Times New Roman"/>
          <w:color w:val="000000"/>
          <w:sz w:val="24"/>
          <w:szCs w:val="24"/>
          <w:lang w:eastAsia="en-GB"/>
        </w:rPr>
        <w:t>period of time</w:t>
      </w:r>
      <w:proofErr w:type="gramEnd"/>
      <w:r w:rsidRPr="008E4E18">
        <w:rPr>
          <w:rFonts w:ascii="inherit" w:eastAsia="Times New Roman" w:hAnsi="inherit" w:cs="Times New Roman"/>
          <w:color w:val="000000"/>
          <w:sz w:val="24"/>
          <w:szCs w:val="24"/>
          <w:lang w:eastAsia="en-GB"/>
        </w:rPr>
        <w:t>.</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w:t>
      </w:r>
      <w:r w:rsidRPr="008E4E18">
        <w:rPr>
          <w:rFonts w:ascii="inherit" w:eastAsia="Times New Roman" w:hAnsi="inherit" w:cs="Times New Roman"/>
          <w:color w:val="000000"/>
          <w:sz w:val="24"/>
          <w:szCs w:val="24"/>
          <w:lang w:eastAsia="en-GB"/>
        </w:rPr>
        <w:lastRenderedPageBreak/>
        <w:t>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w:t>
      </w:r>
      <w:proofErr w:type="gramStart"/>
      <w:r w:rsidRPr="008E4E18">
        <w:rPr>
          <w:rFonts w:ascii="inherit" w:eastAsia="Times New Roman" w:hAnsi="inherit" w:cs="Times New Roman"/>
          <w:color w:val="000000"/>
          <w:sz w:val="24"/>
          <w:szCs w:val="24"/>
          <w:lang w:eastAsia="en-GB"/>
        </w:rPr>
        <w:t>time frame</w:t>
      </w:r>
      <w:proofErr w:type="gramEnd"/>
      <w:r w:rsidRPr="008E4E18">
        <w:rPr>
          <w:rFonts w:ascii="inherit" w:eastAsia="Times New Roman" w:hAnsi="inherit" w:cs="Times New Roman"/>
          <w:color w:val="000000"/>
          <w:sz w:val="24"/>
          <w:szCs w:val="24"/>
          <w:lang w:eastAsia="en-GB"/>
        </w:rPr>
        <w:t>,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A longer </w:t>
      </w:r>
      <w:proofErr w:type="gramStart"/>
      <w:r w:rsidRPr="008E4E18">
        <w:rPr>
          <w:rFonts w:ascii="inherit" w:eastAsia="Times New Roman" w:hAnsi="inherit" w:cs="Times New Roman"/>
          <w:color w:val="000000"/>
          <w:sz w:val="24"/>
          <w:szCs w:val="24"/>
          <w:lang w:eastAsia="en-GB"/>
        </w:rPr>
        <w:t>time period</w:t>
      </w:r>
      <w:proofErr w:type="gramEnd"/>
      <w:r w:rsidRPr="008E4E18">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FON </w:t>
      </w:r>
      <w:proofErr w:type="gramStart"/>
      <w:r w:rsidRPr="008E4E18">
        <w:rPr>
          <w:rFonts w:ascii="inherit" w:eastAsia="Times New Roman" w:hAnsi="inherit" w:cs="Times New Roman"/>
          <w:color w:val="000000"/>
          <w:sz w:val="24"/>
          <w:szCs w:val="24"/>
          <w:lang w:eastAsia="en-GB"/>
        </w:rPr>
        <w:t>shall be suspended</w:t>
      </w:r>
      <w:proofErr w:type="gramEnd"/>
      <w:r w:rsidRPr="008E4E18">
        <w:rPr>
          <w:rFonts w:ascii="inherit" w:eastAsia="Times New Roman" w:hAnsi="inherit" w:cs="Times New Roman"/>
          <w:color w:val="000000"/>
          <w:sz w:val="24"/>
          <w:szCs w:val="24"/>
          <w:lang w:eastAsia="en-GB"/>
        </w:rPr>
        <w:t xml:space="preserve">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w:t>
            </w:r>
            <w:r w:rsidRPr="008E4E18">
              <w:rPr>
                <w:rFonts w:ascii="inherit" w:eastAsia="Times New Roman" w:hAnsi="inherit" w:cs="Times New Roman"/>
                <w:sz w:val="24"/>
                <w:szCs w:val="24"/>
                <w:lang w:eastAsia="en-GB"/>
              </w:rPr>
              <w:lastRenderedPageBreak/>
              <w:t>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With regard to this withstand capability, the value of rate-of-change-of-frequency shall be calculated over a 500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w:t>
            </w:r>
            <w:proofErr w:type="gramStart"/>
            <w:r w:rsidRPr="008E4E18">
              <w:rPr>
                <w:rFonts w:ascii="inherit" w:eastAsia="Times New Roman" w:hAnsi="inherit" w:cs="Times New Roman"/>
                <w:sz w:val="24"/>
                <w:szCs w:val="24"/>
                <w:lang w:eastAsia="en-GB"/>
              </w:rPr>
              <w:t>time frame</w:t>
            </w:r>
            <w:proofErr w:type="gramEnd"/>
            <w:r w:rsidRPr="008E4E18">
              <w:rPr>
                <w:rFonts w:ascii="inherit" w:eastAsia="Times New Roman" w:hAnsi="inherit" w:cs="Times New Roman"/>
                <w:sz w:val="24"/>
                <w:szCs w:val="24"/>
                <w:lang w:eastAsia="en-GB"/>
              </w:rPr>
              <w:t>.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For voltage control with disconnection or reconnection of static compensation facilities, each transmission-connected demand facility or transmission-connected closed distribution system shall be able to connect or disconnect its static compensation </w:t>
      </w:r>
      <w:r w:rsidRPr="008E4E18">
        <w:rPr>
          <w:rFonts w:ascii="inherit" w:eastAsia="Times New Roman" w:hAnsi="inherit" w:cs="Times New Roman"/>
          <w:color w:val="000000"/>
          <w:sz w:val="24"/>
          <w:szCs w:val="24"/>
          <w:lang w:eastAsia="en-GB"/>
        </w:rPr>
        <w:lastRenderedPageBreak/>
        <w:t>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39A0AC96" w14:textId="77777777" w:rsidTr="008E4E18">
        <w:tc>
          <w:tcPr>
            <w:tcW w:w="0" w:type="auto"/>
            <w:shd w:val="clear" w:color="auto" w:fill="auto"/>
            <w:hideMark/>
          </w:tcPr>
          <w:p w14:paraId="7987DF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2C87E5DA" w14:textId="77777777" w:rsidTr="008E4E18">
        <w:tc>
          <w:tcPr>
            <w:tcW w:w="0" w:type="auto"/>
            <w:shd w:val="clear" w:color="auto" w:fill="auto"/>
            <w:hideMark/>
          </w:tcPr>
          <w:p w14:paraId="66AFA8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able to detect a change in system frequency of 0,01 Hz, in order to give overall linear proportional system response, with regard to the demand response system frequency control's sensitivity and accuracy of the frequency measurement and the consequent </w:t>
            </w:r>
            <w:r w:rsidRPr="008E4E18">
              <w:rPr>
                <w:rFonts w:ascii="inherit" w:eastAsia="Times New Roman" w:hAnsi="inherit" w:cs="Times New Roman"/>
                <w:sz w:val="24"/>
                <w:szCs w:val="24"/>
                <w:lang w:eastAsia="en-GB"/>
              </w:rPr>
              <w:lastRenderedPageBreak/>
              <w:t>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w:t>
      </w:r>
      <w:r w:rsidRPr="008E4E18">
        <w:rPr>
          <w:rFonts w:ascii="inherit" w:eastAsia="Times New Roman" w:hAnsi="inherit" w:cs="Times New Roman"/>
          <w:color w:val="000000"/>
          <w:sz w:val="24"/>
          <w:szCs w:val="24"/>
          <w:lang w:eastAsia="en-GB"/>
        </w:rPr>
        <w:lastRenderedPageBreak/>
        <w:t>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roofErr w:type="gramEnd"/>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requirements </w:t>
      </w:r>
      <w:proofErr w:type="gramStart"/>
      <w:r w:rsidRPr="008E4E18">
        <w:rPr>
          <w:rFonts w:ascii="inherit" w:eastAsia="Times New Roman" w:hAnsi="inherit" w:cs="Times New Roman"/>
          <w:color w:val="000000"/>
          <w:sz w:val="24"/>
          <w:szCs w:val="24"/>
          <w:lang w:eastAsia="en-GB"/>
        </w:rPr>
        <w:t>are specified</w:t>
      </w:r>
      <w:proofErr w:type="gramEnd"/>
      <w:r w:rsidRPr="008E4E18">
        <w:rPr>
          <w:rFonts w:ascii="inherit" w:eastAsia="Times New Roman" w:hAnsi="inherit" w:cs="Times New Roman"/>
          <w:color w:val="000000"/>
          <w:sz w:val="24"/>
          <w:szCs w:val="24"/>
          <w:lang w:eastAsia="en-GB"/>
        </w:rPr>
        <w:t xml:space="preserve">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w:t>
      </w:r>
      <w:r w:rsidRPr="008E4E18">
        <w:rPr>
          <w:rFonts w:ascii="inherit" w:eastAsia="Times New Roman" w:hAnsi="inherit" w:cs="Times New Roman"/>
          <w:color w:val="000000"/>
          <w:sz w:val="24"/>
          <w:szCs w:val="24"/>
          <w:lang w:eastAsia="en-GB"/>
        </w:rPr>
        <w:lastRenderedPageBreak/>
        <w:t>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roofErr w:type="gramEnd"/>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require the demand facility owner, the DSO or the CDSO to carry out additional or alternative sets of tests in those cases where the information supplied to the relevant </w:t>
            </w:r>
            <w:r w:rsidRPr="008E4E18">
              <w:rPr>
                <w:rFonts w:ascii="inherit" w:eastAsia="Times New Roman" w:hAnsi="inherit" w:cs="Times New Roman"/>
                <w:sz w:val="24"/>
                <w:szCs w:val="24"/>
                <w:lang w:eastAsia="en-GB"/>
              </w:rPr>
              <w:lastRenderedPageBreak/>
              <w:t>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With regard to the low voltage demand disconnection test, the transmission-connected distribution facility's technical capability to operate in a single action with on </w:t>
      </w:r>
      <w:r w:rsidRPr="008E4E18">
        <w:rPr>
          <w:rFonts w:ascii="inherit" w:eastAsia="Times New Roman" w:hAnsi="inherit" w:cs="Times New Roman"/>
          <w:color w:val="000000"/>
          <w:sz w:val="24"/>
          <w:szCs w:val="24"/>
          <w:lang w:eastAsia="en-GB"/>
        </w:rPr>
        <w:lastRenderedPageBreak/>
        <w:t>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8E4E18">
        <w:rPr>
          <w:rFonts w:ascii="inherit" w:eastAsia="Times New Roman" w:hAnsi="inherit" w:cs="Times New Roman"/>
          <w:color w:val="000000"/>
          <w:sz w:val="24"/>
          <w:szCs w:val="24"/>
          <w:lang w:eastAsia="en-GB"/>
        </w:rPr>
        <w:t>as a result</w:t>
      </w:r>
      <w:proofErr w:type="gramEnd"/>
      <w:r w:rsidRPr="008E4E18">
        <w:rPr>
          <w:rFonts w:ascii="inherit" w:eastAsia="Times New Roman" w:hAnsi="inherit" w:cs="Times New Roman"/>
          <w:color w:val="000000"/>
          <w:sz w:val="24"/>
          <w:szCs w:val="24"/>
          <w:lang w:eastAsia="en-GB"/>
        </w:rPr>
        <w:t xml:space="preserve">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roofErr w:type="gramEnd"/>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w:t>
      </w:r>
      <w:r w:rsidRPr="008E4E18">
        <w:rPr>
          <w:rFonts w:ascii="inherit" w:eastAsia="Times New Roman" w:hAnsi="inherit" w:cs="Times New Roman"/>
          <w:color w:val="000000"/>
          <w:sz w:val="24"/>
          <w:szCs w:val="24"/>
          <w:lang w:eastAsia="en-GB"/>
        </w:rPr>
        <w:lastRenderedPageBreak/>
        <w:t>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4.   The relevant system operator </w:t>
      </w:r>
      <w:proofErr w:type="gramStart"/>
      <w:r w:rsidRPr="008E4E18">
        <w:rPr>
          <w:rFonts w:ascii="inherit" w:eastAsia="Times New Roman" w:hAnsi="inherit" w:cs="Times New Roman"/>
          <w:color w:val="000000"/>
          <w:sz w:val="24"/>
          <w:szCs w:val="24"/>
          <w:lang w:eastAsia="en-GB"/>
        </w:rPr>
        <w:t>shall, in coordination with the relevant TSO and any affected adjacent DSO, assess</w:t>
      </w:r>
      <w:proofErr w:type="gramEnd"/>
      <w:r w:rsidRPr="008E4E18">
        <w:rPr>
          <w:rFonts w:ascii="inherit" w:eastAsia="Times New Roman" w:hAnsi="inherit" w:cs="Times New Roman"/>
          <w:color w:val="000000"/>
          <w:sz w:val="24"/>
          <w:szCs w:val="24"/>
          <w:lang w:eastAsia="en-GB"/>
        </w:rPr>
        <w:t xml:space="preserve">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The six-month time limit referred to in paragraph 6 may, before its expiry, be extended by an additional three months where the regulatory authority requests further information from the relevant system operator requesting the derogation or from any </w:t>
      </w:r>
      <w:r w:rsidRPr="008E4E18">
        <w:rPr>
          <w:rFonts w:ascii="inherit" w:eastAsia="Times New Roman" w:hAnsi="inherit" w:cs="Times New Roman"/>
          <w:color w:val="000000"/>
          <w:sz w:val="24"/>
          <w:szCs w:val="24"/>
          <w:lang w:eastAsia="en-GB"/>
        </w:rPr>
        <w:lastRenderedPageBreak/>
        <w:t>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56</w:t>
      </w:r>
    </w:p>
    <w:p w14:paraId="3D01BCD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w:t>
      </w:r>
      <w:proofErr w:type="gramEnd"/>
      <w:r w:rsidRPr="008E4E18">
        <w:rPr>
          <w:rFonts w:ascii="inherit" w:eastAsia="Times New Roman" w:hAnsi="inherit" w:cs="Times New Roman"/>
          <w:color w:val="000000"/>
          <w:sz w:val="24"/>
          <w:szCs w:val="24"/>
          <w:lang w:eastAsia="en-GB"/>
        </w:rPr>
        <w:t xml:space="preserve"> The relevant clauses shall be amended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8F7CA8"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8F7CA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5"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6"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8F7CA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18"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8F7CA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0"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8F7CA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2"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8F7CA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4"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8F7CA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6"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8F7CA8"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28"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8F7CA8"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The table shows the minimum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8F7CA8"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at or above 110 kV and up to (not including) 300 kV.</w:t>
      </w:r>
      <w:proofErr w:type="gramEnd"/>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To be specified by each TSO but not less than 20 </w:t>
            </w:r>
            <w:r w:rsidRPr="008E4E18">
              <w:rPr>
                <w:rFonts w:ascii="inherit" w:eastAsia="Times New Roman" w:hAnsi="inherit" w:cs="Times New Roman"/>
                <w:lang w:eastAsia="en-GB"/>
              </w:rPr>
              <w:lastRenderedPageBreak/>
              <w:t>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pu-1,097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1,097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(including).</w:t>
      </w:r>
      <w:proofErr w:type="gramEnd"/>
    </w:p>
    <w:p w14:paraId="7CC47AE9" w14:textId="77777777" w:rsidR="008E4E18" w:rsidRPr="008E4E18" w:rsidRDefault="008F7CA8"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8F7CA8"/>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18"/>
    <w:rsid w:val="001B0BEF"/>
    <w:rsid w:val="00274D50"/>
    <w:rsid w:val="003E5A92"/>
    <w:rsid w:val="00513EE3"/>
    <w:rsid w:val="00617F47"/>
    <w:rsid w:val="0062733B"/>
    <w:rsid w:val="006716CD"/>
    <w:rsid w:val="00820E13"/>
    <w:rsid w:val="008E4E18"/>
    <w:rsid w:val="008F7CA8"/>
    <w:rsid w:val="009F1802"/>
    <w:rsid w:val="00CF3C5C"/>
    <w:rsid w:val="00D71BA8"/>
    <w:rsid w:val="00E071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274D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HTML/?uri=CELEX:32016R1388&amp;from=EN" TargetMode="External"/><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6:112:TOC" TargetMode="External"/><Relationship Id="rId3" Type="http://schemas.openxmlformats.org/officeDocument/2006/relationships/customXml" Target="../customXml/item3.xml"/><Relationship Id="rId21" Type="http://schemas.openxmlformats.org/officeDocument/2006/relationships/hyperlink" Target="https://eur-lex.europa.eu/legal-content/EN/TXT/HTML/?uri=CELEX:32016R1388&amp;from=EN" TargetMode="External"/><Relationship Id="rId7" Type="http://schemas.openxmlformats.org/officeDocument/2006/relationships/webSettings" Target="webSetting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2" Type="http://schemas.openxmlformats.org/officeDocument/2006/relationships/customXml" Target="../customXml/item2.xml"/><Relationship Id="rId16" Type="http://schemas.openxmlformats.org/officeDocument/2006/relationships/hyperlink" Target="https://eur-lex.europa.eu/legal-content/EN/AUTO/?uri=OJ:L:2009:211:TOC" TargetMode="External"/><Relationship Id="rId20" Type="http://schemas.openxmlformats.org/officeDocument/2006/relationships/hyperlink" Target="https://eur-lex.europa.eu/legal-content/EN/AUTO/?uri=OJ:L:1998:204:T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5:197:TOC" TargetMode="External"/><Relationship Id="rId5" Type="http://schemas.openxmlformats.org/officeDocument/2006/relationships/styles" Target="style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4" Type="http://schemas.openxmlformats.org/officeDocument/2006/relationships/numbering" Target="numbering.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2012:315: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F0AEB772-2AB3-4E4C-A25D-5D4D030D5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BB3625-38C5-4ADA-8C8A-2295DDEE685E}">
  <ds:schemaRefs>
    <ds:schemaRef ds:uri="http://schemas.microsoft.com/sharepoint/v3/contenttype/forms"/>
  </ds:schemaRefs>
</ds:datastoreItem>
</file>

<file path=customXml/itemProps3.xml><?xml version="1.0" encoding="utf-8"?>
<ds:datastoreItem xmlns:ds="http://schemas.openxmlformats.org/officeDocument/2006/customXml" ds:itemID="{E98A9311-F696-4FD5-A082-2733FC12D1AF}">
  <ds:schemaRef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5ff7179-4526-4e31-84f3-1e5086ece008"/>
    <ds:schemaRef ds:uri="http://schemas.microsoft.com/office/2006/metadata/properties"/>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21324</Words>
  <Characters>121551</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2022-11-24T13:58:00Z</dcterms:created>
  <dcterms:modified xsi:type="dcterms:W3CDTF">2022-11-24T13:58:00Z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