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94559" w14:paraId="3603E75B" w14:textId="77777777" w:rsidTr="003B7AE9">
        <w:tc>
          <w:tcPr>
            <w:tcW w:w="0" w:type="auto"/>
            <w:shd w:val="clear" w:color="auto" w:fill="auto"/>
            <w:vAlign w:val="center"/>
            <w:hideMark/>
          </w:tcPr>
          <w:p w14:paraId="78CBB190" w14:textId="77777777" w:rsidR="003B7AE9" w:rsidRPr="00394559" w:rsidRDefault="003B7AE9" w:rsidP="003B7AE9">
            <w:pPr>
              <w:spacing w:before="120" w:after="120" w:line="240" w:lineRule="auto"/>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9455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94559" w:rsidRDefault="003B7AE9" w:rsidP="003B7AE9">
            <w:pPr>
              <w:spacing w:before="120" w:after="120" w:line="240" w:lineRule="auto"/>
              <w:jc w:val="center"/>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94559" w:rsidRDefault="003B7AE9" w:rsidP="003B7AE9">
            <w:pPr>
              <w:spacing w:before="120" w:after="120" w:line="240" w:lineRule="auto"/>
              <w:jc w:val="right"/>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L 112/1</w:t>
            </w:r>
          </w:p>
        </w:tc>
      </w:tr>
    </w:tbl>
    <w:p w14:paraId="4ECF5D08" w14:textId="77777777" w:rsidR="003B7AE9" w:rsidRPr="00394559" w:rsidRDefault="00F67A2B"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39455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COMMISSION REGULATION (EU) 2016/631</w:t>
      </w:r>
    </w:p>
    <w:p w14:paraId="6319F450" w14:textId="77777777" w:rsidR="003B7AE9" w:rsidRPr="0039455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of 14 April 2016</w:t>
      </w:r>
    </w:p>
    <w:p w14:paraId="75BE85B0" w14:textId="77777777" w:rsidR="003B7AE9" w:rsidRPr="0039455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39455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(Text with EEA relevance)</w:t>
      </w:r>
    </w:p>
    <w:p w14:paraId="261427A7"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THE EUROPEAN COMMISSION,</w:t>
      </w:r>
    </w:p>
    <w:p w14:paraId="6E41F70D"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6" w:anchor="ntr1-L_2016112EN.01000101-E0001" w:history="1">
        <w:r w:rsidRPr="00394559">
          <w:rPr>
            <w:rFonts w:ascii="inherit" w:eastAsia="Times New Roman" w:hAnsi="inherit" w:cs="Times New Roman"/>
            <w:color w:val="337AB7"/>
            <w:sz w:val="24"/>
            <w:szCs w:val="24"/>
            <w:lang w:eastAsia="en-GB"/>
          </w:rPr>
          <w:t> (</w:t>
        </w:r>
        <w:r w:rsidRPr="00394559">
          <w:rPr>
            <w:rFonts w:ascii="inherit" w:eastAsia="Times New Roman" w:hAnsi="inherit" w:cs="Times New Roman"/>
            <w:color w:val="337AB7"/>
            <w:sz w:val="17"/>
            <w:szCs w:val="17"/>
            <w:vertAlign w:val="superscript"/>
            <w:lang w:eastAsia="en-GB"/>
          </w:rPr>
          <w:t>1</w:t>
        </w:r>
        <w:r w:rsidRPr="00394559">
          <w:rPr>
            <w:rFonts w:ascii="inherit" w:eastAsia="Times New Roman" w:hAnsi="inherit" w:cs="Times New Roman"/>
            <w:color w:val="337AB7"/>
            <w:sz w:val="24"/>
            <w:szCs w:val="24"/>
            <w:lang w:eastAsia="en-GB"/>
          </w:rPr>
          <w:t>)</w:t>
        </w:r>
      </w:hyperlink>
      <w:r w:rsidRPr="00394559">
        <w:rPr>
          <w:rFonts w:ascii="inherit" w:eastAsia="Times New Roman" w:hAnsi="inherit" w:cs="Times New Roman"/>
          <w:color w:val="000000"/>
          <w:sz w:val="24"/>
          <w:szCs w:val="24"/>
          <w:lang w:eastAsia="en-GB"/>
        </w:rPr>
        <w:t>, and in particular Article 6(11) thereof,</w:t>
      </w:r>
    </w:p>
    <w:p w14:paraId="3115A3DF"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01D574FF" w14:textId="77777777" w:rsidTr="003B7AE9">
        <w:tc>
          <w:tcPr>
            <w:tcW w:w="0" w:type="auto"/>
            <w:shd w:val="clear" w:color="auto" w:fill="auto"/>
            <w:hideMark/>
          </w:tcPr>
          <w:p w14:paraId="263C5DB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5CCA2AD0" w14:textId="77777777" w:rsidTr="003B7AE9">
        <w:tc>
          <w:tcPr>
            <w:tcW w:w="0" w:type="auto"/>
            <w:shd w:val="clear" w:color="auto" w:fill="auto"/>
            <w:hideMark/>
          </w:tcPr>
          <w:p w14:paraId="1D3ACF3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(2)</w:t>
            </w:r>
          </w:p>
        </w:tc>
        <w:tc>
          <w:tcPr>
            <w:tcW w:w="0" w:type="auto"/>
            <w:shd w:val="clear" w:color="auto" w:fill="auto"/>
            <w:hideMark/>
          </w:tcPr>
          <w:p w14:paraId="742C266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7" w:anchor="ntr2-L_2016112EN.01000101-E0002" w:history="1">
              <w:r w:rsidRPr="00394559">
                <w:rPr>
                  <w:rFonts w:ascii="inherit" w:eastAsia="Times New Roman" w:hAnsi="inherit" w:cs="Times New Roman"/>
                  <w:color w:val="337AB7"/>
                  <w:sz w:val="24"/>
                  <w:szCs w:val="24"/>
                  <w:lang w:eastAsia="en-GB"/>
                </w:rPr>
                <w:t> (</w:t>
              </w:r>
              <w:r w:rsidRPr="00394559">
                <w:rPr>
                  <w:rFonts w:ascii="inherit" w:eastAsia="Times New Roman" w:hAnsi="inherit" w:cs="Times New Roman"/>
                  <w:color w:val="337AB7"/>
                  <w:sz w:val="17"/>
                  <w:szCs w:val="17"/>
                  <w:vertAlign w:val="superscript"/>
                  <w:lang w:eastAsia="en-GB"/>
                </w:rPr>
                <w:t>2</w:t>
              </w:r>
              <w:r w:rsidRPr="00394559">
                <w:rPr>
                  <w:rFonts w:ascii="inherit" w:eastAsia="Times New Roman" w:hAnsi="inherit" w:cs="Times New Roman"/>
                  <w:color w:val="337AB7"/>
                  <w:sz w:val="24"/>
                  <w:szCs w:val="24"/>
                  <w:lang w:eastAsia="en-GB"/>
                </w:rPr>
                <w:t>)</w:t>
              </w:r>
            </w:hyperlink>
            <w:r w:rsidRPr="00394559">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52D94EE5"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2BE86CF7" w14:textId="77777777" w:rsidTr="003B7AE9">
        <w:tc>
          <w:tcPr>
            <w:tcW w:w="0" w:type="auto"/>
            <w:shd w:val="clear" w:color="auto" w:fill="auto"/>
            <w:hideMark/>
          </w:tcPr>
          <w:p w14:paraId="75B47F2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(3)</w:t>
            </w:r>
          </w:p>
        </w:tc>
        <w:tc>
          <w:tcPr>
            <w:tcW w:w="0" w:type="auto"/>
            <w:shd w:val="clear" w:color="auto" w:fill="auto"/>
            <w:hideMark/>
          </w:tcPr>
          <w:p w14:paraId="287F04D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3E0C3589" w14:textId="77777777" w:rsidTr="003B7AE9">
        <w:tc>
          <w:tcPr>
            <w:tcW w:w="0" w:type="auto"/>
            <w:shd w:val="clear" w:color="auto" w:fill="auto"/>
            <w:hideMark/>
          </w:tcPr>
          <w:p w14:paraId="062D3FE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 xml:space="preserve">System security depends partly on the technical capabilities of power-generating modules. Therefore regular coordination at the level of the transmission and distribution networks and adequate performance of the equipment connected to the </w:t>
            </w:r>
            <w:r w:rsidRPr="00394559">
              <w:rPr>
                <w:rFonts w:ascii="inherit" w:eastAsia="Times New Roman" w:hAnsi="inherit" w:cs="Times New Roman"/>
                <w:sz w:val="24"/>
                <w:szCs w:val="24"/>
                <w:lang w:eastAsia="en-GB"/>
              </w:rPr>
              <w:lastRenderedPageBreak/>
              <w:t>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1342E3A3" w14:textId="77777777" w:rsidTr="003B7AE9">
        <w:tc>
          <w:tcPr>
            <w:tcW w:w="0" w:type="auto"/>
            <w:shd w:val="clear" w:color="auto" w:fill="auto"/>
            <w:hideMark/>
          </w:tcPr>
          <w:p w14:paraId="2F38F9A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(pu)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7F495807" w14:textId="77777777" w:rsidTr="003B7AE9">
        <w:tc>
          <w:tcPr>
            <w:tcW w:w="0" w:type="auto"/>
            <w:shd w:val="clear" w:color="auto" w:fill="auto"/>
            <w:hideMark/>
          </w:tcPr>
          <w:p w14:paraId="5862744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31D4E696" w14:textId="77777777" w:rsidTr="003B7AE9">
        <w:tc>
          <w:tcPr>
            <w:tcW w:w="0" w:type="auto"/>
            <w:shd w:val="clear" w:color="auto" w:fill="auto"/>
            <w:hideMark/>
          </w:tcPr>
          <w:p w14:paraId="4104C2E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7432361D" w14:textId="77777777" w:rsidTr="003B7AE9">
        <w:tc>
          <w:tcPr>
            <w:tcW w:w="0" w:type="auto"/>
            <w:shd w:val="clear" w:color="auto" w:fill="auto"/>
            <w:hideMark/>
          </w:tcPr>
          <w:p w14:paraId="1BF9389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43FFA0CE" w14:textId="77777777" w:rsidTr="003B7AE9">
        <w:tc>
          <w:tcPr>
            <w:tcW w:w="0" w:type="auto"/>
            <w:shd w:val="clear" w:color="auto" w:fill="auto"/>
            <w:hideMark/>
          </w:tcPr>
          <w:p w14:paraId="1AE7816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(9)</w:t>
            </w:r>
          </w:p>
        </w:tc>
        <w:tc>
          <w:tcPr>
            <w:tcW w:w="0" w:type="auto"/>
            <w:shd w:val="clear" w:color="auto" w:fill="auto"/>
            <w:hideMark/>
          </w:tcPr>
          <w:p w14:paraId="3E5AFF4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significance of power-generating modules should be based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on the whole capacity of the facility. Non-synchronously connected power-generating units, where they are collected together to form an economic unit and where they have a single connection point should be assessed on their aggregated capacity.</w:t>
            </w:r>
          </w:p>
        </w:tc>
      </w:tr>
    </w:tbl>
    <w:p w14:paraId="40C8D527"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1AF4E59A" w14:textId="77777777" w:rsidTr="003B7AE9">
        <w:tc>
          <w:tcPr>
            <w:tcW w:w="0" w:type="auto"/>
            <w:shd w:val="clear" w:color="auto" w:fill="auto"/>
            <w:hideMark/>
          </w:tcPr>
          <w:p w14:paraId="73A61C9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In view of the different voltage level at which generators are connected and their maximum generating capacity,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762845F2" w14:textId="77777777" w:rsidTr="003B7AE9">
        <w:tc>
          <w:tcPr>
            <w:tcW w:w="0" w:type="auto"/>
            <w:shd w:val="clear" w:color="auto" w:fill="auto"/>
            <w:hideMark/>
          </w:tcPr>
          <w:p w14:paraId="1AC8245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 xml:space="preserve">The requirements applicable to type A power-generating modules should be set at the basic level necessary to ensure capabilities of generation with limited automated response and minimal system operator control. They should ensure that there is no </w:t>
            </w:r>
            <w:r w:rsidRPr="00394559">
              <w:rPr>
                <w:rFonts w:ascii="inherit" w:eastAsia="Times New Roman" w:hAnsi="inherit" w:cs="Times New Roman"/>
                <w:sz w:val="24"/>
                <w:szCs w:val="24"/>
                <w:lang w:eastAsia="en-GB"/>
              </w:rPr>
              <w:lastRenderedPageBreak/>
              <w:t>large-scale loss of generation over system operational ranges, thereby minimising critical events, and include requirements necessary for widespread intervention during system-critical events.</w:t>
            </w:r>
          </w:p>
        </w:tc>
      </w:tr>
    </w:tbl>
    <w:p w14:paraId="0210568B"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4DEF33D3" w14:textId="77777777" w:rsidTr="003B7AE9">
        <w:tc>
          <w:tcPr>
            <w:tcW w:w="0" w:type="auto"/>
            <w:shd w:val="clear" w:color="auto" w:fill="auto"/>
            <w:hideMark/>
          </w:tcPr>
          <w:p w14:paraId="47D4CF4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67C6C6BC" w14:textId="77777777" w:rsidTr="003B7AE9">
        <w:tc>
          <w:tcPr>
            <w:tcW w:w="0" w:type="auto"/>
            <w:shd w:val="clear" w:color="auto" w:fill="auto"/>
            <w:hideMark/>
          </w:tcPr>
          <w:p w14:paraId="68AA6C2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2157AFE2" w14:textId="77777777" w:rsidTr="003B7AE9">
        <w:tc>
          <w:tcPr>
            <w:tcW w:w="0" w:type="auto"/>
            <w:shd w:val="clear" w:color="auto" w:fill="auto"/>
            <w:hideMark/>
          </w:tcPr>
          <w:p w14:paraId="09F67C8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6538D00E" w14:textId="77777777" w:rsidTr="003B7AE9">
        <w:tc>
          <w:tcPr>
            <w:tcW w:w="0" w:type="auto"/>
            <w:shd w:val="clear" w:color="auto" w:fill="auto"/>
            <w:hideMark/>
          </w:tcPr>
          <w:p w14:paraId="5F7C94F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Therefore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4F929F19"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37BFBE78" w14:textId="77777777" w:rsidTr="003B7AE9">
        <w:tc>
          <w:tcPr>
            <w:tcW w:w="0" w:type="auto"/>
            <w:shd w:val="clear" w:color="auto" w:fill="auto"/>
            <w:hideMark/>
          </w:tcPr>
          <w:p w14:paraId="46EE5F2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41E208EF" w14:textId="77777777" w:rsidTr="003B7AE9">
        <w:tc>
          <w:tcPr>
            <w:tcW w:w="0" w:type="auto"/>
            <w:shd w:val="clear" w:color="auto" w:fill="auto"/>
            <w:hideMark/>
          </w:tcPr>
          <w:p w14:paraId="206D7B3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(17)</w:t>
            </w:r>
          </w:p>
        </w:tc>
        <w:tc>
          <w:tcPr>
            <w:tcW w:w="0" w:type="auto"/>
            <w:shd w:val="clear" w:color="auto" w:fill="auto"/>
            <w:hideMark/>
          </w:tcPr>
          <w:p w14:paraId="231D9B7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1367F5E7" w14:textId="77777777" w:rsidTr="003B7AE9">
        <w:tc>
          <w:tcPr>
            <w:tcW w:w="0" w:type="auto"/>
            <w:shd w:val="clear" w:color="auto" w:fill="auto"/>
            <w:hideMark/>
          </w:tcPr>
          <w:p w14:paraId="48284D2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 xml:space="preserve">This Regulation should provide for ranges of parameters for national choices for fault-ride-through capability to maintain a proportionate approach reflecting varying system needs such as the level of renewable energy sources (‘RES’) and </w:t>
            </w:r>
            <w:r w:rsidRPr="00394559">
              <w:rPr>
                <w:rFonts w:ascii="inherit" w:eastAsia="Times New Roman" w:hAnsi="inherit" w:cs="Times New Roman"/>
                <w:sz w:val="24"/>
                <w:szCs w:val="24"/>
                <w:lang w:eastAsia="en-GB"/>
              </w:rPr>
              <w:lastRenderedPageBreak/>
              <w:t>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5A6AE66E" w14:textId="77777777" w:rsidTr="003B7AE9">
        <w:tc>
          <w:tcPr>
            <w:tcW w:w="0" w:type="auto"/>
            <w:shd w:val="clear" w:color="auto" w:fill="auto"/>
            <w:hideMark/>
          </w:tcPr>
          <w:p w14:paraId="476E4E6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When defining the pre-fault and post-fault conditions for the fault-ride-through capability, taking into account system characteristics such as network topology and generation mix, the relevant TSO should decide whether priority is given to pre-fault operating conditions of power-generating modules or to longer fault clearance times.</w:t>
            </w:r>
          </w:p>
        </w:tc>
      </w:tr>
    </w:tbl>
    <w:p w14:paraId="5216E46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4AF1583A" w14:textId="77777777" w:rsidTr="003B7AE9">
        <w:tc>
          <w:tcPr>
            <w:tcW w:w="0" w:type="auto"/>
            <w:shd w:val="clear" w:color="auto" w:fill="auto"/>
            <w:hideMark/>
          </w:tcPr>
          <w:p w14:paraId="5345001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3A1A879C" w14:textId="77777777" w:rsidTr="003B7AE9">
        <w:tc>
          <w:tcPr>
            <w:tcW w:w="0" w:type="auto"/>
            <w:shd w:val="clear" w:color="auto" w:fill="auto"/>
            <w:hideMark/>
          </w:tcPr>
          <w:p w14:paraId="515F7D0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1AEBB185" w14:textId="77777777" w:rsidTr="003B7AE9">
        <w:tc>
          <w:tcPr>
            <w:tcW w:w="0" w:type="auto"/>
            <w:shd w:val="clear" w:color="auto" w:fill="auto"/>
            <w:hideMark/>
          </w:tcPr>
          <w:p w14:paraId="41FAAB9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3770F588" w14:textId="77777777" w:rsidTr="003B7AE9">
        <w:tc>
          <w:tcPr>
            <w:tcW w:w="0" w:type="auto"/>
            <w:shd w:val="clear" w:color="auto" w:fill="auto"/>
            <w:hideMark/>
          </w:tcPr>
          <w:p w14:paraId="04C00FB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4F83D7D6" w14:textId="77777777" w:rsidTr="003B7AE9">
        <w:tc>
          <w:tcPr>
            <w:tcW w:w="0" w:type="auto"/>
            <w:shd w:val="clear" w:color="auto" w:fill="auto"/>
            <w:hideMark/>
          </w:tcPr>
          <w:p w14:paraId="18713D1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reactive power capability needs depend on several factors including the degree of network meshing and the ratio of in-feed and consumption, which should be taken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Therefore it is important that the capabilities actually required for efficient system operation be thoroughly assessed.</w:t>
            </w:r>
          </w:p>
        </w:tc>
      </w:tr>
    </w:tbl>
    <w:p w14:paraId="0FFBFA4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57296341" w14:textId="77777777" w:rsidTr="003B7AE9">
        <w:tc>
          <w:tcPr>
            <w:tcW w:w="0" w:type="auto"/>
            <w:shd w:val="clear" w:color="auto" w:fill="auto"/>
            <w:hideMark/>
          </w:tcPr>
          <w:p w14:paraId="50BDE90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(25)</w:t>
            </w:r>
          </w:p>
        </w:tc>
        <w:tc>
          <w:tcPr>
            <w:tcW w:w="0" w:type="auto"/>
            <w:shd w:val="clear" w:color="auto" w:fill="auto"/>
            <w:hideMark/>
          </w:tcPr>
          <w:p w14:paraId="20A0E2C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Synchronous power-generating modules have an inherent capability to resist or slow down frequency deviations, a characteristic which many RES technologies do not have. Therefore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0119EB3E" w14:textId="77777777" w:rsidTr="003B7AE9">
        <w:tc>
          <w:tcPr>
            <w:tcW w:w="0" w:type="auto"/>
            <w:shd w:val="clear" w:color="auto" w:fill="auto"/>
            <w:hideMark/>
          </w:tcPr>
          <w:p w14:paraId="2B469C4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(26)</w:t>
            </w:r>
          </w:p>
        </w:tc>
        <w:tc>
          <w:tcPr>
            <w:tcW w:w="0" w:type="auto"/>
            <w:shd w:val="clear" w:color="auto" w:fill="auto"/>
            <w:hideMark/>
          </w:tcPr>
          <w:p w14:paraId="4EE6A37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385C3A11" w14:textId="77777777" w:rsidTr="003B7AE9">
        <w:tc>
          <w:tcPr>
            <w:tcW w:w="0" w:type="auto"/>
            <w:shd w:val="clear" w:color="auto" w:fill="auto"/>
            <w:hideMark/>
          </w:tcPr>
          <w:p w14:paraId="0C6E057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452C7D8F"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7D29E2AE" w14:textId="77777777" w:rsidTr="003B7AE9">
        <w:tc>
          <w:tcPr>
            <w:tcW w:w="0" w:type="auto"/>
            <w:shd w:val="clear" w:color="auto" w:fill="auto"/>
            <w:hideMark/>
          </w:tcPr>
          <w:p w14:paraId="56D9B98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0D064858" w14:textId="77777777" w:rsidTr="003B7AE9">
        <w:tc>
          <w:tcPr>
            <w:tcW w:w="0" w:type="auto"/>
            <w:shd w:val="clear" w:color="auto" w:fill="auto"/>
            <w:hideMark/>
          </w:tcPr>
          <w:p w14:paraId="13F7179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78585367" w14:textId="77777777" w:rsidTr="003B7AE9">
        <w:tc>
          <w:tcPr>
            <w:tcW w:w="0" w:type="auto"/>
            <w:shd w:val="clear" w:color="auto" w:fill="auto"/>
            <w:hideMark/>
          </w:tcPr>
          <w:p w14:paraId="6039C6F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0388712C" w14:textId="77777777" w:rsidTr="003B7AE9">
        <w:tc>
          <w:tcPr>
            <w:tcW w:w="0" w:type="auto"/>
            <w:shd w:val="clear" w:color="auto" w:fill="auto"/>
            <w:hideMark/>
          </w:tcPr>
          <w:p w14:paraId="4E28713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(31)</w:t>
            </w:r>
          </w:p>
        </w:tc>
        <w:tc>
          <w:tcPr>
            <w:tcW w:w="0" w:type="auto"/>
            <w:shd w:val="clear" w:color="auto" w:fill="auto"/>
            <w:hideMark/>
          </w:tcPr>
          <w:p w14:paraId="15ECB537" w14:textId="77777777" w:rsidR="003B7AE9" w:rsidRPr="00394559" w:rsidRDefault="003B7AE9" w:rsidP="003B7AE9">
            <w:pPr>
              <w:spacing w:before="120" w:after="0" w:line="240" w:lineRule="auto"/>
              <w:jc w:val="both"/>
              <w:rPr>
                <w:ins w:id="0" w:author="Autho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p w14:paraId="230723ED" w14:textId="77777777" w:rsidR="0042184D" w:rsidRPr="00295618" w:rsidRDefault="0042184D" w:rsidP="003B7AE9">
            <w:pPr>
              <w:spacing w:before="120" w:after="0" w:line="240" w:lineRule="auto"/>
              <w:jc w:val="both"/>
              <w:rPr>
                <w:ins w:id="1" w:author="Author"/>
                <w:rFonts w:ascii="inherit" w:eastAsia="Times New Roman" w:hAnsi="inherit" w:cs="Times New Roman"/>
                <w:sz w:val="24"/>
                <w:szCs w:val="24"/>
                <w:lang w:eastAsia="en-GB"/>
              </w:rPr>
            </w:pPr>
          </w:p>
          <w:p w14:paraId="2DF5F49F" w14:textId="78BE8EC1" w:rsidR="0042184D" w:rsidRPr="00394559" w:rsidRDefault="0042184D" w:rsidP="0042184D">
            <w:pPr>
              <w:spacing w:before="120" w:after="0" w:line="240" w:lineRule="auto"/>
              <w:jc w:val="both"/>
              <w:rPr>
                <w:ins w:id="2" w:author="Author"/>
                <w:rFonts w:ascii="inherit" w:eastAsia="Times New Roman" w:hAnsi="inherit" w:cs="Times New Roman"/>
                <w:sz w:val="24"/>
                <w:szCs w:val="24"/>
                <w:lang w:eastAsia="en-GB"/>
              </w:rPr>
            </w:pPr>
            <w:ins w:id="3" w:author="Author">
              <w:r w:rsidRPr="00493D05">
                <w:rPr>
                  <w:rFonts w:ascii="inherit" w:eastAsia="Times New Roman" w:hAnsi="inherit" w:cs="Times New Roman"/>
                  <w:sz w:val="24"/>
                  <w:szCs w:val="24"/>
                  <w:lang w:eastAsia="en-GB"/>
                </w:rPr>
                <w:t xml:space="preserve">All future and current inverter-based PGM following the current TCR requirements have </w:t>
              </w:r>
              <w:r w:rsidRPr="008739E9">
                <w:rPr>
                  <w:rFonts w:ascii="inherit" w:eastAsia="Times New Roman" w:hAnsi="inherit" w:cs="Times New Roman"/>
                  <w:sz w:val="24"/>
                  <w:szCs w:val="24"/>
                  <w:lang w:eastAsia="en-GB"/>
                </w:rPr>
                <w:t>current-</w:t>
              </w:r>
              <w:r w:rsidR="00B10767" w:rsidRPr="008739E9">
                <w:rPr>
                  <w:rFonts w:ascii="inherit" w:eastAsia="Times New Roman" w:hAnsi="inherit" w:cs="Times New Roman"/>
                  <w:sz w:val="24"/>
                  <w:szCs w:val="24"/>
                  <w:lang w:eastAsia="en-GB"/>
                </w:rPr>
                <w:t>s</w:t>
              </w:r>
              <w:r w:rsidRPr="008739E9">
                <w:rPr>
                  <w:rFonts w:ascii="inherit" w:eastAsia="Times New Roman" w:hAnsi="inherit" w:cs="Times New Roman"/>
                  <w:sz w:val="24"/>
                  <w:szCs w:val="24"/>
                  <w:lang w:eastAsia="en-GB"/>
                </w:rPr>
                <w:t xml:space="preserve">ource </w:t>
              </w:r>
              <w:r w:rsidR="00B10767" w:rsidRPr="008739E9">
                <w:rPr>
                  <w:rFonts w:ascii="inherit" w:eastAsia="Times New Roman" w:hAnsi="inherit" w:cs="Times New Roman"/>
                  <w:sz w:val="24"/>
                  <w:szCs w:val="24"/>
                  <w:lang w:eastAsia="en-GB"/>
                </w:rPr>
                <w:t>characteristics</w:t>
              </w:r>
              <w:r w:rsidRPr="008739E9">
                <w:rPr>
                  <w:rFonts w:ascii="inherit" w:eastAsia="Times New Roman" w:hAnsi="inherit" w:cs="Times New Roman"/>
                  <w:sz w:val="24"/>
                  <w:szCs w:val="24"/>
                  <w:lang w:eastAsia="en-GB"/>
                </w:rPr>
                <w:t xml:space="preserve"> due to their control strategy. An operational configuration is only possible through parallel operation with a synchronous generator. </w:t>
              </w:r>
            </w:ins>
          </w:p>
          <w:p w14:paraId="1EDE6FB6" w14:textId="77777777" w:rsidR="0042184D" w:rsidRPr="00394559" w:rsidRDefault="0042184D" w:rsidP="0042184D">
            <w:pPr>
              <w:spacing w:before="120" w:after="0" w:line="240" w:lineRule="auto"/>
              <w:jc w:val="both"/>
              <w:rPr>
                <w:ins w:id="4" w:author="Author"/>
                <w:rFonts w:ascii="inherit" w:eastAsia="Times New Roman" w:hAnsi="inherit" w:cs="Times New Roman"/>
                <w:sz w:val="24"/>
                <w:szCs w:val="24"/>
                <w:lang w:eastAsia="en-GB"/>
              </w:rPr>
            </w:pPr>
            <w:ins w:id="5" w:author="Author">
              <w:r w:rsidRPr="00394559">
                <w:rPr>
                  <w:rFonts w:ascii="inherit" w:eastAsia="Times New Roman" w:hAnsi="inherit" w:cs="Times New Roman"/>
                  <w:sz w:val="24"/>
                  <w:szCs w:val="24"/>
                  <w:lang w:eastAsia="en-GB"/>
                </w:rPr>
                <w:t>By means of the inertia and the grid-forming properties of synchronous generators, an inverter-based PGM can contribute to a stable and sufficiently damped frequency and voltage control.</w:t>
              </w:r>
            </w:ins>
          </w:p>
          <w:p w14:paraId="2D179651" w14:textId="77777777" w:rsidR="0042184D" w:rsidRPr="00394559" w:rsidRDefault="0042184D" w:rsidP="0042184D">
            <w:pPr>
              <w:spacing w:before="120" w:after="0" w:line="240" w:lineRule="auto"/>
              <w:jc w:val="both"/>
              <w:rPr>
                <w:ins w:id="6" w:author="Author"/>
                <w:rFonts w:ascii="inherit" w:eastAsia="Times New Roman" w:hAnsi="inherit" w:cs="Times New Roman"/>
                <w:sz w:val="24"/>
                <w:szCs w:val="24"/>
                <w:lang w:eastAsia="en-GB"/>
              </w:rPr>
            </w:pPr>
            <w:ins w:id="7" w:author="Author">
              <w:r w:rsidRPr="00394559">
                <w:rPr>
                  <w:rFonts w:ascii="inherit" w:eastAsia="Times New Roman" w:hAnsi="inherit" w:cs="Times New Roman"/>
                  <w:sz w:val="24"/>
                  <w:szCs w:val="24"/>
                  <w:lang w:eastAsia="en-GB"/>
                </w:rPr>
                <w:t>System stability can only be ensured by running enough PGM with grid-forming properties in the network. This particularly applies for changes in the network configuration (such as disturbance-induced separate network formation).</w:t>
              </w:r>
            </w:ins>
          </w:p>
          <w:p w14:paraId="5F360856" w14:textId="7CE07433" w:rsidR="0042184D" w:rsidRPr="00394559" w:rsidRDefault="0042184D" w:rsidP="0042184D">
            <w:pPr>
              <w:spacing w:before="120" w:after="0" w:line="240" w:lineRule="auto"/>
              <w:jc w:val="both"/>
              <w:rPr>
                <w:ins w:id="8" w:author="Author"/>
                <w:rFonts w:ascii="inherit" w:eastAsia="Times New Roman" w:hAnsi="inherit" w:cs="Times New Roman"/>
                <w:sz w:val="24"/>
                <w:szCs w:val="24"/>
                <w:lang w:eastAsia="en-GB"/>
              </w:rPr>
            </w:pPr>
            <w:ins w:id="9" w:author="Author">
              <w:r w:rsidRPr="00394559">
                <w:rPr>
                  <w:rFonts w:ascii="inherit" w:eastAsia="Times New Roman" w:hAnsi="inherit" w:cs="Times New Roman"/>
                  <w:sz w:val="24"/>
                  <w:szCs w:val="24"/>
                  <w:lang w:eastAsia="en-GB"/>
                </w:rPr>
                <w:t xml:space="preserve">Contributions to system stability must be made on all voltage levels with </w:t>
              </w:r>
              <w:r w:rsidR="006B22E3" w:rsidRPr="00394559">
                <w:rPr>
                  <w:rFonts w:ascii="inherit" w:eastAsia="Times New Roman" w:hAnsi="inherit" w:cs="Times New Roman"/>
                  <w:sz w:val="24"/>
                  <w:szCs w:val="24"/>
                  <w:lang w:eastAsia="en-GB"/>
                </w:rPr>
                <w:t>PGMs</w:t>
              </w:r>
              <w:r w:rsidRPr="00394559">
                <w:rPr>
                  <w:rFonts w:ascii="inherit" w:eastAsia="Times New Roman" w:hAnsi="inherit" w:cs="Times New Roman"/>
                  <w:sz w:val="24"/>
                  <w:szCs w:val="24"/>
                  <w:lang w:eastAsia="en-GB"/>
                </w:rPr>
                <w:t xml:space="preserve"> including storages (PV, Wind, Water, ...). </w:t>
              </w:r>
            </w:ins>
          </w:p>
          <w:p w14:paraId="66807D9F" w14:textId="3F259CDA" w:rsidR="0042184D" w:rsidRPr="00394559" w:rsidRDefault="0042184D" w:rsidP="0042184D">
            <w:pPr>
              <w:spacing w:before="120" w:after="0" w:line="240" w:lineRule="auto"/>
              <w:jc w:val="both"/>
              <w:rPr>
                <w:ins w:id="10" w:author="Author"/>
                <w:rFonts w:ascii="inherit" w:eastAsia="Times New Roman" w:hAnsi="inherit" w:cs="Times New Roman"/>
                <w:sz w:val="24"/>
                <w:szCs w:val="24"/>
                <w:lang w:eastAsia="en-GB"/>
              </w:rPr>
            </w:pPr>
            <w:ins w:id="11" w:author="Author">
              <w:r w:rsidRPr="00394559">
                <w:rPr>
                  <w:rFonts w:ascii="inherit" w:eastAsia="Times New Roman" w:hAnsi="inherit" w:cs="Times New Roman"/>
                  <w:sz w:val="24"/>
                  <w:szCs w:val="24"/>
                  <w:lang w:eastAsia="en-GB"/>
                </w:rPr>
                <w:t xml:space="preserve">Electric vehicles - they have different electric characteristics compared to classical storages, they can support local and global market-aspects, enhance network </w:t>
              </w:r>
              <w:r w:rsidR="006B22E3" w:rsidRPr="00394559">
                <w:rPr>
                  <w:rFonts w:ascii="inherit" w:eastAsia="Times New Roman" w:hAnsi="inherit" w:cs="Times New Roman"/>
                  <w:sz w:val="24"/>
                  <w:szCs w:val="24"/>
                  <w:lang w:eastAsia="en-GB"/>
                </w:rPr>
                <w:t>security,</w:t>
              </w:r>
              <w:r w:rsidRPr="00394559">
                <w:rPr>
                  <w:rFonts w:ascii="inherit" w:eastAsia="Times New Roman" w:hAnsi="inherit" w:cs="Times New Roman"/>
                  <w:sz w:val="24"/>
                  <w:szCs w:val="24"/>
                  <w:lang w:eastAsia="en-GB"/>
                </w:rPr>
                <w:t xml:space="preserve"> and contribute voltage and VAR-control even in a single use or combined via pooling to big distributed storages. </w:t>
              </w:r>
            </w:ins>
          </w:p>
          <w:p w14:paraId="11C4DB3E" w14:textId="77777777" w:rsidR="0042184D" w:rsidRDefault="0042184D" w:rsidP="0042184D">
            <w:pPr>
              <w:spacing w:before="120" w:after="0" w:line="240" w:lineRule="auto"/>
              <w:jc w:val="both"/>
              <w:rPr>
                <w:ins w:id="12" w:author="Author"/>
                <w:rFonts w:ascii="inherit" w:eastAsia="Times New Roman" w:hAnsi="inherit" w:cs="Times New Roman"/>
                <w:sz w:val="24"/>
                <w:szCs w:val="24"/>
                <w:lang w:eastAsia="en-GB"/>
              </w:rPr>
            </w:pPr>
            <w:ins w:id="13" w:author="Author">
              <w:r w:rsidRPr="00394559">
                <w:rPr>
                  <w:rFonts w:ascii="inherit" w:eastAsia="Times New Roman" w:hAnsi="inherit" w:cs="Times New Roman"/>
                  <w:sz w:val="24"/>
                  <w:szCs w:val="24"/>
                  <w:lang w:eastAsia="en-GB"/>
                </w:rPr>
                <w:t xml:space="preserve">Pooled </w:t>
              </w:r>
              <w:r w:rsidR="00E61FB0">
                <w:rPr>
                  <w:rFonts w:ascii="inherit" w:eastAsia="Times New Roman" w:hAnsi="inherit" w:cs="Times New Roman"/>
                  <w:sz w:val="24"/>
                  <w:szCs w:val="24"/>
                  <w:lang w:eastAsia="en-GB"/>
                </w:rPr>
                <w:t>EVs</w:t>
              </w:r>
              <w:r w:rsidRPr="00E61FB0">
                <w:rPr>
                  <w:rFonts w:ascii="inherit" w:eastAsia="Times New Roman" w:hAnsi="inherit" w:cs="Times New Roman"/>
                  <w:sz w:val="24"/>
                  <w:szCs w:val="24"/>
                  <w:lang w:eastAsia="en-GB"/>
                </w:rPr>
                <w:t xml:space="preserve"> can support TSO-markets, since in future there is a hug</w:t>
              </w:r>
              <w:r w:rsidR="00FA7874" w:rsidRPr="00E61FB0">
                <w:rPr>
                  <w:rFonts w:ascii="inherit" w:eastAsia="Times New Roman" w:hAnsi="inherit" w:cs="Times New Roman"/>
                  <w:sz w:val="24"/>
                  <w:szCs w:val="24"/>
                  <w:lang w:eastAsia="en-GB"/>
                </w:rPr>
                <w:t>e</w:t>
              </w:r>
              <w:r w:rsidRPr="00E61FB0">
                <w:rPr>
                  <w:rFonts w:ascii="inherit" w:eastAsia="Times New Roman" w:hAnsi="inherit" w:cs="Times New Roman"/>
                  <w:sz w:val="24"/>
                  <w:szCs w:val="24"/>
                  <w:lang w:eastAsia="en-GB"/>
                </w:rPr>
                <w:t xml:space="preserve"> amount of storages available.</w:t>
              </w:r>
            </w:ins>
          </w:p>
          <w:p w14:paraId="008B8560" w14:textId="2225734B" w:rsidR="00044299" w:rsidRPr="00295618" w:rsidRDefault="00044299" w:rsidP="0042184D">
            <w:pPr>
              <w:spacing w:before="120" w:after="0" w:line="240" w:lineRule="auto"/>
              <w:jc w:val="both"/>
              <w:rPr>
                <w:rFonts w:ascii="inherit" w:eastAsia="Times New Roman" w:hAnsi="inherit" w:cs="Times New Roman"/>
                <w:sz w:val="24"/>
                <w:szCs w:val="24"/>
                <w:lang w:eastAsia="en-GB"/>
              </w:rPr>
            </w:pPr>
          </w:p>
        </w:tc>
      </w:tr>
    </w:tbl>
    <w:p w14:paraId="246A486E"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lastRenderedPageBreak/>
        <w:t>HAS ADOPTED THIS REGULATION:</w:t>
      </w:r>
    </w:p>
    <w:p w14:paraId="1C695FB7" w14:textId="77777777" w:rsidR="003B7AE9" w:rsidRPr="0039455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TITLE I</w:t>
      </w:r>
    </w:p>
    <w:p w14:paraId="1189A911" w14:textId="77777777" w:rsidR="003B7AE9" w:rsidRPr="0039455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GENERAL PROVISIONS</w:t>
      </w:r>
    </w:p>
    <w:p w14:paraId="6927A822"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1</w:t>
      </w:r>
    </w:p>
    <w:p w14:paraId="316A1654"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Subject matter</w:t>
      </w:r>
    </w:p>
    <w:p w14:paraId="4DE75AF3"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This Regulation establishes a network code which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9884198" w:rsidR="003B7AE9" w:rsidRPr="00394559" w:rsidRDefault="003B7AE9" w:rsidP="003B7AE9">
      <w:pPr>
        <w:shd w:val="clear" w:color="auto" w:fill="FFFFFF"/>
        <w:spacing w:before="120" w:after="0" w:line="240" w:lineRule="auto"/>
        <w:jc w:val="both"/>
        <w:rPr>
          <w:ins w:id="14" w:author="Autho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This regulation also lays down the obligations for ensuring that system operators make appropriate use of the power-generating facilities' capabilities in a transparent and non-discriminatory manner to provide a level playing field throughout the Union.</w:t>
      </w:r>
    </w:p>
    <w:p w14:paraId="7B496458" w14:textId="568A8B25" w:rsidR="0042184D" w:rsidRPr="00394559" w:rsidRDefault="0042184D" w:rsidP="003B7AE9">
      <w:pPr>
        <w:shd w:val="clear" w:color="auto" w:fill="FFFFFF"/>
        <w:spacing w:before="120" w:after="0" w:line="240" w:lineRule="auto"/>
        <w:jc w:val="both"/>
        <w:rPr>
          <w:ins w:id="15" w:author="Author"/>
          <w:rFonts w:ascii="inherit" w:eastAsia="Times New Roman" w:hAnsi="inherit" w:cs="Times New Roman"/>
          <w:color w:val="000000"/>
          <w:sz w:val="24"/>
          <w:szCs w:val="24"/>
          <w:lang w:eastAsia="en-GB"/>
        </w:rPr>
      </w:pPr>
    </w:p>
    <w:p w14:paraId="404A16BF" w14:textId="77777777" w:rsidR="0042184D" w:rsidRPr="00394559" w:rsidRDefault="0042184D" w:rsidP="0042184D">
      <w:pPr>
        <w:shd w:val="clear" w:color="auto" w:fill="FFFFFF"/>
        <w:spacing w:before="120" w:after="0" w:line="240" w:lineRule="auto"/>
        <w:jc w:val="both"/>
        <w:rPr>
          <w:ins w:id="16" w:author="Author"/>
          <w:rFonts w:ascii="inherit" w:eastAsia="Times New Roman" w:hAnsi="inherit" w:cs="Times New Roman"/>
          <w:color w:val="000000"/>
          <w:sz w:val="24"/>
          <w:szCs w:val="24"/>
          <w:lang w:eastAsia="en-GB"/>
        </w:rPr>
      </w:pPr>
      <w:ins w:id="17" w:author="Author">
        <w:r w:rsidRPr="00394559">
          <w:rPr>
            <w:rFonts w:ascii="inherit" w:eastAsia="Times New Roman" w:hAnsi="inherit" w:cs="Times New Roman"/>
            <w:color w:val="000000"/>
            <w:sz w:val="24"/>
            <w:szCs w:val="24"/>
            <w:lang w:eastAsia="en-GB"/>
          </w:rPr>
          <w:t xml:space="preserve">RfG needs to mention the clear differentiation: </w:t>
        </w:r>
      </w:ins>
    </w:p>
    <w:p w14:paraId="75578383" w14:textId="494BD598" w:rsidR="0042184D" w:rsidRPr="00394559" w:rsidRDefault="0042184D" w:rsidP="0042184D">
      <w:pPr>
        <w:shd w:val="clear" w:color="auto" w:fill="FFFFFF"/>
        <w:spacing w:before="120" w:after="0" w:line="240" w:lineRule="auto"/>
        <w:jc w:val="both"/>
        <w:rPr>
          <w:ins w:id="18" w:author="Author"/>
          <w:rFonts w:ascii="inherit" w:eastAsia="Times New Roman" w:hAnsi="inherit" w:cs="Times New Roman"/>
          <w:color w:val="000000"/>
          <w:sz w:val="24"/>
          <w:szCs w:val="24"/>
          <w:lang w:eastAsia="en-GB"/>
        </w:rPr>
      </w:pPr>
      <w:ins w:id="19" w:author="Author">
        <w:r w:rsidRPr="00394559">
          <w:rPr>
            <w:rFonts w:ascii="inherit" w:eastAsia="Times New Roman" w:hAnsi="inherit" w:cs="Times New Roman"/>
            <w:color w:val="000000"/>
            <w:sz w:val="24"/>
            <w:szCs w:val="24"/>
            <w:lang w:eastAsia="en-GB"/>
          </w:rPr>
          <w:t>- between a pool of small assets and a single big asset (It is not sufficient to mention a non-</w:t>
        </w:r>
        <w:r w:rsidR="006E6A11" w:rsidRPr="00394559">
          <w:rPr>
            <w:rFonts w:ascii="inherit" w:eastAsia="Times New Roman" w:hAnsi="inherit" w:cs="Times New Roman"/>
            <w:color w:val="000000"/>
            <w:sz w:val="24"/>
            <w:szCs w:val="24"/>
            <w:lang w:eastAsia="en-GB"/>
          </w:rPr>
          <w:t>discriminatory</w:t>
        </w:r>
        <w:r w:rsidRPr="00394559">
          <w:rPr>
            <w:rFonts w:ascii="inherit" w:eastAsia="Times New Roman" w:hAnsi="inherit" w:cs="Times New Roman"/>
            <w:color w:val="000000"/>
            <w:sz w:val="24"/>
            <w:szCs w:val="24"/>
            <w:lang w:eastAsia="en-GB"/>
          </w:rPr>
          <w:t xml:space="preserve"> access to markets if 10 kW assets need to comply to requirements for traditional power plants)</w:t>
        </w:r>
      </w:ins>
    </w:p>
    <w:p w14:paraId="395D2889" w14:textId="49D6D4B8" w:rsidR="0042184D" w:rsidRPr="00394559" w:rsidRDefault="0042184D" w:rsidP="0042184D">
      <w:pPr>
        <w:shd w:val="clear" w:color="auto" w:fill="FFFFFF"/>
        <w:spacing w:before="120" w:after="0" w:line="240" w:lineRule="auto"/>
        <w:jc w:val="both"/>
        <w:rPr>
          <w:ins w:id="20" w:author="Author"/>
          <w:rFonts w:ascii="inherit" w:eastAsia="Times New Roman" w:hAnsi="inherit" w:cs="Times New Roman"/>
          <w:color w:val="000000"/>
          <w:sz w:val="24"/>
          <w:szCs w:val="24"/>
          <w:lang w:eastAsia="en-GB"/>
        </w:rPr>
      </w:pPr>
      <w:ins w:id="21" w:author="Author">
        <w:r w:rsidRPr="00394559">
          <w:rPr>
            <w:rFonts w:ascii="inherit" w:eastAsia="Times New Roman" w:hAnsi="inherit" w:cs="Times New Roman"/>
            <w:color w:val="000000"/>
            <w:sz w:val="24"/>
            <w:szCs w:val="24"/>
            <w:lang w:eastAsia="en-GB"/>
          </w:rPr>
          <w:t>- between the technical requirements (HW&amp;SW) and testing requirements for single assets and the requirements for the controlling IT and communication system (if every single asset needs to be tested, no small assets will be able to participate in the markets)</w:t>
        </w:r>
      </w:ins>
    </w:p>
    <w:p w14:paraId="1C08EA94" w14:textId="45E8D1A2" w:rsidR="0042184D" w:rsidRPr="00394559" w:rsidRDefault="0042184D" w:rsidP="0042184D">
      <w:pPr>
        <w:shd w:val="clear" w:color="auto" w:fill="FFFFFF"/>
        <w:spacing w:before="120" w:after="0" w:line="240" w:lineRule="auto"/>
        <w:jc w:val="both"/>
        <w:rPr>
          <w:rFonts w:ascii="inherit" w:eastAsia="Times New Roman" w:hAnsi="inherit" w:cs="Times New Roman"/>
          <w:color w:val="000000"/>
          <w:sz w:val="24"/>
          <w:szCs w:val="24"/>
          <w:lang w:eastAsia="en-GB"/>
        </w:rPr>
      </w:pPr>
      <w:ins w:id="22" w:author="Author">
        <w:r w:rsidRPr="00394559">
          <w:rPr>
            <w:rFonts w:ascii="inherit" w:eastAsia="Times New Roman" w:hAnsi="inherit" w:cs="Times New Roman"/>
            <w:color w:val="000000"/>
            <w:sz w:val="24"/>
            <w:szCs w:val="24"/>
            <w:lang w:eastAsia="en-GB"/>
          </w:rPr>
          <w:t>- between forecastable stationary assets and mobile assets (it is important to clearly mention that pools of EV should be seen as equal to pools of stationary storages), but with different capabilities.</w:t>
        </w:r>
      </w:ins>
    </w:p>
    <w:p w14:paraId="68AB3FA4"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2</w:t>
      </w:r>
    </w:p>
    <w:p w14:paraId="0CB556DD"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Definitions</w:t>
      </w:r>
    </w:p>
    <w:p w14:paraId="23D21F6C" w14:textId="77777777" w:rsidR="003B7AE9" w:rsidRPr="00295618"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8" w:anchor="ntr3-L_2016112EN.01000101-E0003" w:history="1">
        <w:r w:rsidRPr="00394559">
          <w:rPr>
            <w:rFonts w:ascii="inherit" w:eastAsia="Times New Roman" w:hAnsi="inherit" w:cs="Times New Roman"/>
            <w:color w:val="337AB7"/>
            <w:sz w:val="24"/>
            <w:szCs w:val="24"/>
            <w:lang w:eastAsia="en-GB"/>
          </w:rPr>
          <w:t> (</w:t>
        </w:r>
        <w:r w:rsidRPr="00394559">
          <w:rPr>
            <w:rFonts w:ascii="inherit" w:eastAsia="Times New Roman" w:hAnsi="inherit" w:cs="Times New Roman"/>
            <w:color w:val="337AB7"/>
            <w:sz w:val="17"/>
            <w:szCs w:val="17"/>
            <w:vertAlign w:val="superscript"/>
            <w:lang w:eastAsia="en-GB"/>
          </w:rPr>
          <w:t>3</w:t>
        </w:r>
        <w:r w:rsidRPr="006B22E3">
          <w:rPr>
            <w:rFonts w:ascii="inherit" w:eastAsia="Times New Roman" w:hAnsi="inherit" w:cs="Times New Roman"/>
            <w:color w:val="337AB7"/>
            <w:sz w:val="24"/>
            <w:szCs w:val="24"/>
            <w:lang w:eastAsia="en-GB"/>
          </w:rPr>
          <w:t>)</w:t>
        </w:r>
      </w:hyperlink>
      <w:r w:rsidRPr="00394559">
        <w:rPr>
          <w:rFonts w:ascii="inherit" w:eastAsia="Times New Roman" w:hAnsi="inherit" w:cs="Times New Roman"/>
          <w:color w:val="000000"/>
          <w:sz w:val="24"/>
          <w:szCs w:val="24"/>
          <w:lang w:eastAsia="en-GB"/>
        </w:rPr>
        <w:t>, Article 2 of Regulation (EC) No 714/2009, Article 2 of Commission Regulation (EU) 2015/1222</w:t>
      </w:r>
      <w:hyperlink r:id="rId9" w:anchor="ntr4-L_2016112EN.01000101-E0004" w:history="1">
        <w:r w:rsidRPr="00394559">
          <w:rPr>
            <w:rFonts w:ascii="inherit" w:eastAsia="Times New Roman" w:hAnsi="inherit" w:cs="Times New Roman"/>
            <w:color w:val="337AB7"/>
            <w:sz w:val="24"/>
            <w:szCs w:val="24"/>
            <w:lang w:eastAsia="en-GB"/>
          </w:rPr>
          <w:t> (</w:t>
        </w:r>
        <w:r w:rsidRPr="00394559">
          <w:rPr>
            <w:rFonts w:ascii="inherit" w:eastAsia="Times New Roman" w:hAnsi="inherit" w:cs="Times New Roman"/>
            <w:color w:val="337AB7"/>
            <w:sz w:val="17"/>
            <w:szCs w:val="17"/>
            <w:vertAlign w:val="superscript"/>
            <w:lang w:eastAsia="en-GB"/>
          </w:rPr>
          <w:t>4</w:t>
        </w:r>
        <w:r w:rsidRPr="006B22E3">
          <w:rPr>
            <w:rFonts w:ascii="inherit" w:eastAsia="Times New Roman" w:hAnsi="inherit" w:cs="Times New Roman"/>
            <w:color w:val="337AB7"/>
            <w:sz w:val="24"/>
            <w:szCs w:val="24"/>
            <w:lang w:eastAsia="en-GB"/>
          </w:rPr>
          <w:t>)</w:t>
        </w:r>
      </w:hyperlink>
      <w:r w:rsidRPr="00394559">
        <w:rPr>
          <w:rFonts w:ascii="inherit" w:eastAsia="Times New Roman" w:hAnsi="inherit" w:cs="Times New Roman"/>
          <w:color w:val="000000"/>
          <w:sz w:val="24"/>
          <w:szCs w:val="24"/>
          <w:lang w:eastAsia="en-GB"/>
        </w:rPr>
        <w:t> Article 2 of Commission Regulation (EU) No 543/2013</w:t>
      </w:r>
      <w:hyperlink r:id="rId10" w:anchor="ntr5-L_2016112EN.01000101-E0005" w:history="1">
        <w:r w:rsidRPr="00394559">
          <w:rPr>
            <w:rFonts w:ascii="inherit" w:eastAsia="Times New Roman" w:hAnsi="inherit" w:cs="Times New Roman"/>
            <w:color w:val="337AB7"/>
            <w:sz w:val="24"/>
            <w:szCs w:val="24"/>
            <w:lang w:eastAsia="en-GB"/>
          </w:rPr>
          <w:t> (</w:t>
        </w:r>
        <w:r w:rsidRPr="00394559">
          <w:rPr>
            <w:rFonts w:ascii="inherit" w:eastAsia="Times New Roman" w:hAnsi="inherit" w:cs="Times New Roman"/>
            <w:color w:val="337AB7"/>
            <w:sz w:val="17"/>
            <w:szCs w:val="17"/>
            <w:vertAlign w:val="superscript"/>
            <w:lang w:eastAsia="en-GB"/>
          </w:rPr>
          <w:t>5</w:t>
        </w:r>
        <w:r w:rsidRPr="006B22E3">
          <w:rPr>
            <w:rFonts w:ascii="inherit" w:eastAsia="Times New Roman" w:hAnsi="inherit" w:cs="Times New Roman"/>
            <w:color w:val="337AB7"/>
            <w:sz w:val="24"/>
            <w:szCs w:val="24"/>
            <w:lang w:eastAsia="en-GB"/>
          </w:rPr>
          <w:t>)</w:t>
        </w:r>
      </w:hyperlink>
      <w:r w:rsidRPr="00394559">
        <w:rPr>
          <w:rFonts w:ascii="inherit" w:eastAsia="Times New Roman" w:hAnsi="inherit" w:cs="Times New Roman"/>
          <w:color w:val="000000"/>
          <w:sz w:val="24"/>
          <w:szCs w:val="24"/>
          <w:lang w:eastAsia="en-GB"/>
        </w:rPr>
        <w:t> and Article 2 of Directive 2009/72/EC shall apply.</w:t>
      </w:r>
    </w:p>
    <w:p w14:paraId="4F0C427B" w14:textId="77777777" w:rsidR="003B7AE9" w:rsidRPr="00662D98"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295618">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6E5A7604" w14:textId="77777777" w:rsidTr="003B7AE9">
        <w:tc>
          <w:tcPr>
            <w:tcW w:w="0" w:type="auto"/>
            <w:shd w:val="clear" w:color="auto" w:fill="auto"/>
            <w:hideMark/>
          </w:tcPr>
          <w:p w14:paraId="245F5721" w14:textId="77777777" w:rsidR="003B7AE9" w:rsidRPr="008739E9" w:rsidRDefault="003B7AE9" w:rsidP="003B7AE9">
            <w:pPr>
              <w:spacing w:before="120" w:after="0" w:line="240" w:lineRule="auto"/>
              <w:jc w:val="both"/>
              <w:rPr>
                <w:rFonts w:ascii="inherit" w:eastAsia="Times New Roman" w:hAnsi="inherit" w:cs="Times New Roman"/>
                <w:sz w:val="24"/>
                <w:szCs w:val="24"/>
                <w:lang w:eastAsia="en-GB"/>
              </w:rPr>
            </w:pPr>
            <w:r w:rsidRPr="00493D05">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entity</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 regulatory authority, other national authority, system operator or other public or private body appointed under national law.</w:t>
            </w:r>
          </w:p>
        </w:tc>
      </w:tr>
    </w:tbl>
    <w:p w14:paraId="1F6E5FFB"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1C5C3BB3" w14:textId="77777777" w:rsidTr="003B7AE9">
        <w:tc>
          <w:tcPr>
            <w:tcW w:w="0" w:type="auto"/>
            <w:shd w:val="clear" w:color="auto" w:fill="auto"/>
            <w:hideMark/>
          </w:tcPr>
          <w:p w14:paraId="6864E2A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synchronous area</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an area covered by synchronously interconnected TSOs, such as the synchronous areas of Continental Europe, Great Britain, Ireland-Northern Ireland and Nordic and the power systems of Lithuania, Latvia and Estonia, together referred to as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Baltic</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which are part of a wider synchronous area;</w:t>
            </w:r>
          </w:p>
        </w:tc>
      </w:tr>
    </w:tbl>
    <w:p w14:paraId="196B0E75"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33E0A0D2" w14:textId="77777777" w:rsidTr="003B7AE9">
        <w:tc>
          <w:tcPr>
            <w:tcW w:w="0" w:type="auto"/>
            <w:shd w:val="clear" w:color="auto" w:fill="auto"/>
            <w:hideMark/>
          </w:tcPr>
          <w:p w14:paraId="3B1667F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(3)</w:t>
            </w:r>
          </w:p>
        </w:tc>
        <w:tc>
          <w:tcPr>
            <w:tcW w:w="0" w:type="auto"/>
            <w:shd w:val="clear" w:color="auto" w:fill="auto"/>
            <w:hideMark/>
          </w:tcPr>
          <w:p w14:paraId="659F85E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voltage</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difference in electrical potential between two points measured as the root-mean-square value of the positive sequence phase-to-phase voltages at fundamental frequency;</w:t>
            </w:r>
          </w:p>
        </w:tc>
      </w:tr>
    </w:tbl>
    <w:p w14:paraId="4B867114"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47FDDB7B" w14:textId="77777777" w:rsidTr="003B7AE9">
        <w:tc>
          <w:tcPr>
            <w:tcW w:w="0" w:type="auto"/>
            <w:shd w:val="clear" w:color="auto" w:fill="auto"/>
            <w:hideMark/>
          </w:tcPr>
          <w:p w14:paraId="7FACEF7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apparent power</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product of voltage and current at fundamental frequency, and the square root of three in the case of three-phase systems, usually expressed in kilovolt-amperes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kVA</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or megavolt-amperes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MVA</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w:t>
            </w:r>
          </w:p>
        </w:tc>
      </w:tr>
    </w:tbl>
    <w:p w14:paraId="70D9DB57"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4E77FB81" w14:textId="77777777" w:rsidTr="003B7AE9">
        <w:tc>
          <w:tcPr>
            <w:tcW w:w="0" w:type="auto"/>
            <w:shd w:val="clear" w:color="auto" w:fill="auto"/>
            <w:hideMark/>
          </w:tcPr>
          <w:p w14:paraId="70C09AC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(5)</w:t>
            </w:r>
          </w:p>
        </w:tc>
        <w:tc>
          <w:tcPr>
            <w:tcW w:w="0" w:type="auto"/>
            <w:shd w:val="clear" w:color="auto" w:fill="auto"/>
            <w:hideMark/>
          </w:tcPr>
          <w:p w14:paraId="27FDCB9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power-generating module</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either a synchronous power-generating module or a power park module;</w:t>
            </w:r>
          </w:p>
        </w:tc>
      </w:tr>
    </w:tbl>
    <w:p w14:paraId="6BF85EAD"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517AA29F" w14:textId="77777777" w:rsidTr="003B7AE9">
        <w:tc>
          <w:tcPr>
            <w:tcW w:w="0" w:type="auto"/>
            <w:shd w:val="clear" w:color="auto" w:fill="auto"/>
            <w:hideMark/>
          </w:tcPr>
          <w:p w14:paraId="3254F26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(6)</w:t>
            </w:r>
          </w:p>
        </w:tc>
        <w:tc>
          <w:tcPr>
            <w:tcW w:w="0" w:type="auto"/>
            <w:shd w:val="clear" w:color="auto" w:fill="auto"/>
            <w:hideMark/>
          </w:tcPr>
          <w:p w14:paraId="7FE363D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power-generating facility</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 facility that converts primary energy into electrical energy and which consists of one or more power-generating modules connected to a network at one or more connection points;</w:t>
            </w:r>
          </w:p>
        </w:tc>
      </w:tr>
    </w:tbl>
    <w:p w14:paraId="68BD947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2705147C" w14:textId="77777777" w:rsidTr="003B7AE9">
        <w:tc>
          <w:tcPr>
            <w:tcW w:w="0" w:type="auto"/>
            <w:shd w:val="clear" w:color="auto" w:fill="auto"/>
            <w:hideMark/>
          </w:tcPr>
          <w:p w14:paraId="4BF65A5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power-generating facility owner</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 natural or legal entity owning a power-generating facility;</w:t>
            </w:r>
          </w:p>
        </w:tc>
      </w:tr>
    </w:tbl>
    <w:p w14:paraId="08EFACE5"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53DD01E3" w14:textId="77777777" w:rsidTr="003B7AE9">
        <w:tc>
          <w:tcPr>
            <w:tcW w:w="0" w:type="auto"/>
            <w:shd w:val="clear" w:color="auto" w:fill="auto"/>
            <w:hideMark/>
          </w:tcPr>
          <w:p w14:paraId="6DC88A7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main generating plant</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one or more of the principal items of equipment required to convert the primary source of energy into electricity;</w:t>
            </w:r>
          </w:p>
        </w:tc>
      </w:tr>
    </w:tbl>
    <w:p w14:paraId="609E415F"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6C08B48C" w14:textId="77777777" w:rsidTr="003B7AE9">
        <w:tc>
          <w:tcPr>
            <w:tcW w:w="0" w:type="auto"/>
            <w:shd w:val="clear" w:color="auto" w:fill="auto"/>
            <w:hideMark/>
          </w:tcPr>
          <w:p w14:paraId="323EC68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(9)</w:t>
            </w:r>
          </w:p>
        </w:tc>
        <w:tc>
          <w:tcPr>
            <w:tcW w:w="0" w:type="auto"/>
            <w:shd w:val="clear" w:color="auto" w:fill="auto"/>
            <w:hideMark/>
          </w:tcPr>
          <w:p w14:paraId="2D53344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synchronous power-generating module</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an indivisible set of installations which can generate electrical energy such that the frequency of the generated voltage, the generator speed and the frequency of network voltage are in a constant ratio and thus in synchronism;</w:t>
            </w:r>
          </w:p>
        </w:tc>
      </w:tr>
    </w:tbl>
    <w:p w14:paraId="25034045"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002DD394" w14:textId="77777777" w:rsidTr="003B7AE9">
        <w:tc>
          <w:tcPr>
            <w:tcW w:w="0" w:type="auto"/>
            <w:shd w:val="clear" w:color="auto" w:fill="auto"/>
            <w:hideMark/>
          </w:tcPr>
          <w:p w14:paraId="08C54FA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(10)</w:t>
            </w:r>
          </w:p>
        </w:tc>
        <w:tc>
          <w:tcPr>
            <w:tcW w:w="0" w:type="auto"/>
            <w:shd w:val="clear" w:color="auto" w:fill="auto"/>
            <w:hideMark/>
          </w:tcPr>
          <w:p w14:paraId="148CFF6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power-generating module document</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or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PGMD</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tc>
      </w:tr>
    </w:tbl>
    <w:p w14:paraId="791A961A"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058D115E" w14:textId="77777777" w:rsidTr="003B7AE9">
        <w:tc>
          <w:tcPr>
            <w:tcW w:w="0" w:type="auto"/>
            <w:shd w:val="clear" w:color="auto" w:fill="auto"/>
            <w:hideMark/>
          </w:tcPr>
          <w:p w14:paraId="0BFD4C4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(11)</w:t>
            </w:r>
          </w:p>
        </w:tc>
        <w:tc>
          <w:tcPr>
            <w:tcW w:w="0" w:type="auto"/>
            <w:shd w:val="clear" w:color="auto" w:fill="auto"/>
            <w:hideMark/>
          </w:tcPr>
          <w:p w14:paraId="0F63DFC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relevant TSO</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TSO in whose control area a power-generating module, a demand facility, a distribution system or a HVDC system is or will be connected to the network at any voltage level;</w:t>
            </w:r>
          </w:p>
        </w:tc>
      </w:tr>
    </w:tbl>
    <w:p w14:paraId="0FDFF37B"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5994E435" w14:textId="77777777" w:rsidTr="003B7AE9">
        <w:tc>
          <w:tcPr>
            <w:tcW w:w="0" w:type="auto"/>
            <w:shd w:val="clear" w:color="auto" w:fill="auto"/>
            <w:hideMark/>
          </w:tcPr>
          <w:p w14:paraId="1D8C6F3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network</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 plant and apparatus connected together in order to transmit or distribute electricity;</w:t>
            </w:r>
          </w:p>
        </w:tc>
      </w:tr>
    </w:tbl>
    <w:p w14:paraId="4003B1D3"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63D869C2" w14:textId="77777777" w:rsidTr="003B7AE9">
        <w:tc>
          <w:tcPr>
            <w:tcW w:w="0" w:type="auto"/>
            <w:shd w:val="clear" w:color="auto" w:fill="auto"/>
            <w:hideMark/>
          </w:tcPr>
          <w:p w14:paraId="68C9CD0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(13)</w:t>
            </w:r>
          </w:p>
        </w:tc>
        <w:tc>
          <w:tcPr>
            <w:tcW w:w="0" w:type="auto"/>
            <w:shd w:val="clear" w:color="auto" w:fill="auto"/>
            <w:hideMark/>
          </w:tcPr>
          <w:p w14:paraId="20CC976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relevant system operator</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transmission system operator or distribution system operator to whose system a power-generating module, demand facility, distribution system or HVDC system is or will be connected;</w:t>
            </w:r>
          </w:p>
        </w:tc>
      </w:tr>
    </w:tbl>
    <w:p w14:paraId="005E2B8B"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69A38F89" w14:textId="77777777" w:rsidTr="003B7AE9">
        <w:tc>
          <w:tcPr>
            <w:tcW w:w="0" w:type="auto"/>
            <w:shd w:val="clear" w:color="auto" w:fill="auto"/>
            <w:hideMark/>
          </w:tcPr>
          <w:p w14:paraId="37B934D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connection agreement</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228F89FC" w14:textId="77777777" w:rsidTr="003B7AE9">
        <w:tc>
          <w:tcPr>
            <w:tcW w:w="0" w:type="auto"/>
            <w:shd w:val="clear" w:color="auto" w:fill="auto"/>
            <w:hideMark/>
          </w:tcPr>
          <w:p w14:paraId="4FD65D4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connection point</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3AD0AD6F" w14:textId="77777777" w:rsidTr="003B7AE9">
        <w:tc>
          <w:tcPr>
            <w:tcW w:w="0" w:type="auto"/>
            <w:shd w:val="clear" w:color="auto" w:fill="auto"/>
            <w:hideMark/>
          </w:tcPr>
          <w:p w14:paraId="50A74D0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(16)</w:t>
            </w:r>
          </w:p>
        </w:tc>
        <w:tc>
          <w:tcPr>
            <w:tcW w:w="0" w:type="auto"/>
            <w:shd w:val="clear" w:color="auto" w:fill="auto"/>
            <w:hideMark/>
          </w:tcPr>
          <w:p w14:paraId="3D427D6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maximum capacity</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or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Pmax</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maximum continuous active power which a power-generating module can produce, less any demand associated solely with facilitating the operation of that power-generating module and not fed into the network as specified in the connection agreement or as agreed between the relevant system operator and the power-generating facility owner;</w:t>
            </w:r>
          </w:p>
        </w:tc>
      </w:tr>
    </w:tbl>
    <w:p w14:paraId="729A41D4"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7C6EE11A" w14:textId="77777777" w:rsidTr="003B7AE9">
        <w:tc>
          <w:tcPr>
            <w:tcW w:w="0" w:type="auto"/>
            <w:shd w:val="clear" w:color="auto" w:fill="auto"/>
            <w:hideMark/>
          </w:tcPr>
          <w:p w14:paraId="22DC5F4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(17)</w:t>
            </w:r>
          </w:p>
        </w:tc>
        <w:tc>
          <w:tcPr>
            <w:tcW w:w="0" w:type="auto"/>
            <w:shd w:val="clear" w:color="auto" w:fill="auto"/>
            <w:hideMark/>
          </w:tcPr>
          <w:p w14:paraId="7B40B50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power park module</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or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PPM</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p>
        </w:tc>
      </w:tr>
    </w:tbl>
    <w:p w14:paraId="44BEAEF0"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7EF3E3FC" w14:textId="77777777" w:rsidTr="003B7AE9">
        <w:tc>
          <w:tcPr>
            <w:tcW w:w="0" w:type="auto"/>
            <w:shd w:val="clear" w:color="auto" w:fill="auto"/>
            <w:hideMark/>
          </w:tcPr>
          <w:p w14:paraId="6249F6D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offshore power park module</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 power park module located offshore with an offshore connection point;</w:t>
            </w:r>
          </w:p>
        </w:tc>
      </w:tr>
    </w:tbl>
    <w:p w14:paraId="6D7E2AF0"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4BE72670" w14:textId="77777777" w:rsidTr="003B7AE9">
        <w:tc>
          <w:tcPr>
            <w:tcW w:w="0" w:type="auto"/>
            <w:shd w:val="clear" w:color="auto" w:fill="auto"/>
            <w:hideMark/>
          </w:tcPr>
          <w:p w14:paraId="1C4224B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synchronous compensation operation</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operation of an alternator without prime mover to regulate voltage dynamically by production or absorption of reactive power;</w:t>
            </w:r>
          </w:p>
        </w:tc>
      </w:tr>
    </w:tbl>
    <w:p w14:paraId="7DBA6C7A"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53E6FB5D" w14:textId="77777777" w:rsidTr="003B7AE9">
        <w:tc>
          <w:tcPr>
            <w:tcW w:w="0" w:type="auto"/>
            <w:shd w:val="clear" w:color="auto" w:fill="auto"/>
            <w:hideMark/>
          </w:tcPr>
          <w:p w14:paraId="73E083B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active power</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real component of the apparent power at fundamental frequency, expressed in watts or multiples thereof such as kilowatts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kW</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or megawatts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MW</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w:t>
            </w:r>
          </w:p>
        </w:tc>
      </w:tr>
    </w:tbl>
    <w:p w14:paraId="5F45EFDB"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46C76F00" w14:textId="77777777" w:rsidTr="003B7AE9">
        <w:tc>
          <w:tcPr>
            <w:tcW w:w="0" w:type="auto"/>
            <w:shd w:val="clear" w:color="auto" w:fill="auto"/>
            <w:hideMark/>
          </w:tcPr>
          <w:p w14:paraId="190F92E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pump-storage</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 hydro unit in which water can be raised by means of pumps and stored to be used for the generation of electrical energy;</w:t>
            </w:r>
          </w:p>
        </w:tc>
      </w:tr>
    </w:tbl>
    <w:p w14:paraId="6BFA3B2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643FCA79" w14:textId="77777777" w:rsidTr="003B7AE9">
        <w:tc>
          <w:tcPr>
            <w:tcW w:w="0" w:type="auto"/>
            <w:shd w:val="clear" w:color="auto" w:fill="auto"/>
            <w:hideMark/>
          </w:tcPr>
          <w:p w14:paraId="79BC0D1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frequency</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13883281" w14:textId="77777777" w:rsidTr="003B7AE9">
        <w:tc>
          <w:tcPr>
            <w:tcW w:w="0" w:type="auto"/>
            <w:shd w:val="clear" w:color="auto" w:fill="auto"/>
            <w:hideMark/>
          </w:tcPr>
          <w:p w14:paraId="13E6014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droop</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ratio of a steady-state change of frequency to the resulting steady-state change in active power output, expressed in percentage terms. The change in frequency is expressed as a ratio to nominal frequency and the change in active power expressed as a ratio to maximum capacity or actual active power at the moment the relevant threshold is reached;</w:t>
            </w:r>
          </w:p>
        </w:tc>
      </w:tr>
    </w:tbl>
    <w:p w14:paraId="6B064020"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3534945A" w14:textId="77777777" w:rsidTr="003B7AE9">
        <w:tc>
          <w:tcPr>
            <w:tcW w:w="0" w:type="auto"/>
            <w:shd w:val="clear" w:color="auto" w:fill="auto"/>
            <w:hideMark/>
          </w:tcPr>
          <w:p w14:paraId="69D6ED7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minimum regulating level</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minimum active power, as specified in the connection agreement or as agreed between the relevant system operator and the power-generating facility owner, down to which the power-generating module can control active power;</w:t>
            </w:r>
          </w:p>
        </w:tc>
      </w:tr>
    </w:tbl>
    <w:p w14:paraId="3D2C088D"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3024979D" w14:textId="77777777" w:rsidTr="003B7AE9">
        <w:tc>
          <w:tcPr>
            <w:tcW w:w="0" w:type="auto"/>
            <w:shd w:val="clear" w:color="auto" w:fill="auto"/>
            <w:hideMark/>
          </w:tcPr>
          <w:p w14:paraId="5D50EA7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setpoint</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target value for any parameter typically used in control schemes;</w:t>
            </w:r>
          </w:p>
        </w:tc>
      </w:tr>
    </w:tbl>
    <w:p w14:paraId="06D92EFE"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518C8419" w14:textId="77777777" w:rsidTr="003B7AE9">
        <w:tc>
          <w:tcPr>
            <w:tcW w:w="0" w:type="auto"/>
            <w:shd w:val="clear" w:color="auto" w:fill="auto"/>
            <w:hideMark/>
          </w:tcPr>
          <w:p w14:paraId="54EC684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instruction</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54B40802" w14:textId="77777777" w:rsidTr="003B7AE9">
        <w:tc>
          <w:tcPr>
            <w:tcW w:w="0" w:type="auto"/>
            <w:shd w:val="clear" w:color="auto" w:fill="auto"/>
            <w:hideMark/>
          </w:tcPr>
          <w:p w14:paraId="29FBEF7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secured fault</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 fault which is successfully cleared according to the system operator's planning criteria;</w:t>
            </w:r>
          </w:p>
        </w:tc>
      </w:tr>
    </w:tbl>
    <w:p w14:paraId="19A40713"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05767829" w14:textId="77777777" w:rsidTr="003B7AE9">
        <w:tc>
          <w:tcPr>
            <w:tcW w:w="0" w:type="auto"/>
            <w:shd w:val="clear" w:color="auto" w:fill="auto"/>
            <w:hideMark/>
          </w:tcPr>
          <w:p w14:paraId="44B02F4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reactive power</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imaginary component of the apparent power at fundamental frequency, usually expressed in kilovar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kVAr</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or megavar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MVAr</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w:t>
            </w:r>
          </w:p>
        </w:tc>
      </w:tr>
    </w:tbl>
    <w:p w14:paraId="2CEC692E"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444491FD" w14:textId="77777777" w:rsidTr="003B7AE9">
        <w:tc>
          <w:tcPr>
            <w:tcW w:w="0" w:type="auto"/>
            <w:shd w:val="clear" w:color="auto" w:fill="auto"/>
            <w:hideMark/>
          </w:tcPr>
          <w:p w14:paraId="048BCA9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(29)</w:t>
            </w:r>
          </w:p>
        </w:tc>
        <w:tc>
          <w:tcPr>
            <w:tcW w:w="0" w:type="auto"/>
            <w:shd w:val="clear" w:color="auto" w:fill="auto"/>
            <w:hideMark/>
          </w:tcPr>
          <w:p w14:paraId="01E834F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fault-ride-through</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capability of electrical devices to be able to remain connected to the network and operate through periods of low voltage at the connection point caused by secured faults;</w:t>
            </w:r>
          </w:p>
        </w:tc>
      </w:tr>
    </w:tbl>
    <w:p w14:paraId="15A181D7"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7F12DA03" w14:textId="77777777" w:rsidTr="003B7AE9">
        <w:tc>
          <w:tcPr>
            <w:tcW w:w="0" w:type="auto"/>
            <w:shd w:val="clear" w:color="auto" w:fill="auto"/>
            <w:hideMark/>
          </w:tcPr>
          <w:p w14:paraId="6FFEC0F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alternator</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 device that converts mechanical energy into electrical energy by means of a rotating magnetic field;</w:t>
            </w:r>
          </w:p>
        </w:tc>
      </w:tr>
    </w:tbl>
    <w:p w14:paraId="114299D5"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625EF2D2" w14:textId="77777777" w:rsidTr="003B7AE9">
        <w:tc>
          <w:tcPr>
            <w:tcW w:w="0" w:type="auto"/>
            <w:shd w:val="clear" w:color="auto" w:fill="auto"/>
            <w:hideMark/>
          </w:tcPr>
          <w:p w14:paraId="431433D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current</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rate at which electric charge flows which is measured by the root-mean-square value of the positive sequence of the phase current at fundamental frequency;</w:t>
            </w:r>
          </w:p>
        </w:tc>
      </w:tr>
    </w:tbl>
    <w:p w14:paraId="6F9656F3"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1B0158EA" w14:textId="77777777" w:rsidTr="003B7AE9">
        <w:tc>
          <w:tcPr>
            <w:tcW w:w="0" w:type="auto"/>
            <w:shd w:val="clear" w:color="auto" w:fill="auto"/>
            <w:hideMark/>
          </w:tcPr>
          <w:p w14:paraId="7592A15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stator</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portion of a rotating machine which includes the stationary magnetic parts with their associated windings;</w:t>
            </w:r>
          </w:p>
        </w:tc>
      </w:tr>
    </w:tbl>
    <w:p w14:paraId="1DBCBA9D"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35DDF4F4" w14:textId="77777777" w:rsidTr="003B7AE9">
        <w:tc>
          <w:tcPr>
            <w:tcW w:w="0" w:type="auto"/>
            <w:shd w:val="clear" w:color="auto" w:fill="auto"/>
            <w:hideMark/>
          </w:tcPr>
          <w:p w14:paraId="6C4FD5F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inertia</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4E0E0480" w14:textId="77777777" w:rsidTr="003B7AE9">
        <w:tc>
          <w:tcPr>
            <w:tcW w:w="0" w:type="auto"/>
            <w:shd w:val="clear" w:color="auto" w:fill="auto"/>
            <w:hideMark/>
          </w:tcPr>
          <w:p w14:paraId="05CCFB2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synthetic inertia</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facility provided by a power park module or HVDC system to replace the effect of inertia of a synchronous power-generating module to a prescribed level of performance;</w:t>
            </w:r>
          </w:p>
        </w:tc>
      </w:tr>
    </w:tbl>
    <w:p w14:paraId="0ACF7D77"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668C5457" w14:textId="77777777" w:rsidTr="003B7AE9">
        <w:tc>
          <w:tcPr>
            <w:tcW w:w="0" w:type="auto"/>
            <w:shd w:val="clear" w:color="auto" w:fill="auto"/>
            <w:hideMark/>
          </w:tcPr>
          <w:p w14:paraId="550D055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frequency control</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480BAB97" w14:textId="77777777" w:rsidTr="003B7AE9">
        <w:tc>
          <w:tcPr>
            <w:tcW w:w="0" w:type="auto"/>
            <w:shd w:val="clear" w:color="auto" w:fill="auto"/>
            <w:hideMark/>
          </w:tcPr>
          <w:p w14:paraId="16E4C10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frequency sensitive mode</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or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FSM</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5876189A" w14:textId="77777777" w:rsidTr="003B7AE9">
        <w:tc>
          <w:tcPr>
            <w:tcW w:w="0" w:type="auto"/>
            <w:shd w:val="clear" w:color="auto" w:fill="auto"/>
            <w:hideMark/>
          </w:tcPr>
          <w:p w14:paraId="0185F13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limited frequency sensitive mode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overfrequency</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or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LFSM-O</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 power-generating module or HVDC system operating mode which will result in active power output reduction in response to a change in system frequency above a certain value;</w:t>
            </w:r>
          </w:p>
        </w:tc>
      </w:tr>
    </w:tbl>
    <w:p w14:paraId="459ABF3E"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707B8BE3" w14:textId="77777777" w:rsidTr="003B7AE9">
        <w:tc>
          <w:tcPr>
            <w:tcW w:w="0" w:type="auto"/>
            <w:shd w:val="clear" w:color="auto" w:fill="auto"/>
            <w:hideMark/>
          </w:tcPr>
          <w:p w14:paraId="5CA77DC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(38)</w:t>
            </w:r>
          </w:p>
        </w:tc>
        <w:tc>
          <w:tcPr>
            <w:tcW w:w="0" w:type="auto"/>
            <w:shd w:val="clear" w:color="auto" w:fill="auto"/>
            <w:hideMark/>
          </w:tcPr>
          <w:p w14:paraId="2090DD03" w14:textId="551A95DF"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limited frequency sensitive mode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underfrequency</w:t>
            </w:r>
            <w:r w:rsidRPr="00394559">
              <w:rPr>
                <w:rFonts w:ascii="inherit" w:eastAsia="Times New Roman" w:hAnsi="inherit" w:cs="Times New Roman" w:hint="eastAsia"/>
                <w:sz w:val="24"/>
                <w:szCs w:val="24"/>
                <w:lang w:eastAsia="en-GB"/>
              </w:rPr>
              <w:t>’</w:t>
            </w:r>
            <w:r w:rsidR="005C4876" w:rsidRPr="00394559">
              <w:rPr>
                <w:rFonts w:ascii="inherit" w:eastAsia="Times New Roman" w:hAnsi="inherit" w:cs="Times New Roman"/>
                <w:sz w:val="24"/>
                <w:szCs w:val="24"/>
                <w:lang w:eastAsia="en-GB"/>
              </w:rPr>
              <w:t xml:space="preserve"> or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LFSM-U</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 power-generating module or HVDC system operating mode which will result in active power output increase in response to a change in system frequency below a certain value;</w:t>
            </w:r>
          </w:p>
        </w:tc>
      </w:tr>
    </w:tbl>
    <w:p w14:paraId="4EB26E7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3B1BBC8F" w14:textId="77777777" w:rsidTr="003B7AE9">
        <w:tc>
          <w:tcPr>
            <w:tcW w:w="0" w:type="auto"/>
            <w:shd w:val="clear" w:color="auto" w:fill="auto"/>
            <w:hideMark/>
          </w:tcPr>
          <w:p w14:paraId="2E448D6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frequency response deadband</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an interval used intentionally to make the frequency control unresponsive;</w:t>
            </w:r>
          </w:p>
        </w:tc>
      </w:tr>
    </w:tbl>
    <w:p w14:paraId="321D84E1"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23629632" w14:textId="77777777" w:rsidTr="003B7AE9">
        <w:tc>
          <w:tcPr>
            <w:tcW w:w="0" w:type="auto"/>
            <w:shd w:val="clear" w:color="auto" w:fill="auto"/>
            <w:hideMark/>
          </w:tcPr>
          <w:p w14:paraId="317F77C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(40)</w:t>
            </w:r>
          </w:p>
        </w:tc>
        <w:tc>
          <w:tcPr>
            <w:tcW w:w="0" w:type="auto"/>
            <w:shd w:val="clear" w:color="auto" w:fill="auto"/>
            <w:hideMark/>
          </w:tcPr>
          <w:p w14:paraId="0223683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frequency response insensitivity</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inherent feature of the control system specified as the minimum magnitude of change in the frequency or input signal that results in a change of output power or output signal;</w:t>
            </w:r>
          </w:p>
        </w:tc>
      </w:tr>
    </w:tbl>
    <w:p w14:paraId="1828D230"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3B3A33CA" w14:textId="77777777" w:rsidTr="003B7AE9">
        <w:tc>
          <w:tcPr>
            <w:tcW w:w="0" w:type="auto"/>
            <w:shd w:val="clear" w:color="auto" w:fill="auto"/>
            <w:hideMark/>
          </w:tcPr>
          <w:p w14:paraId="711433A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P-Q-capability diagram</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 diagram describing the reactive power capability of a power-generating module in the context of varying active power at the connection point;</w:t>
            </w:r>
          </w:p>
        </w:tc>
      </w:tr>
    </w:tbl>
    <w:p w14:paraId="42E192D1"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4537DE32" w14:textId="77777777" w:rsidTr="003B7AE9">
        <w:tc>
          <w:tcPr>
            <w:tcW w:w="0" w:type="auto"/>
            <w:shd w:val="clear" w:color="auto" w:fill="auto"/>
            <w:hideMark/>
          </w:tcPr>
          <w:p w14:paraId="62CA2BD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steady-state stability</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ability of a network or a synchronous power-generating module to revert and maintain stable operation following a minor disturbance;</w:t>
            </w:r>
          </w:p>
        </w:tc>
      </w:tr>
    </w:tbl>
    <w:p w14:paraId="0B540DAB"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2D77BD45" w14:textId="77777777" w:rsidTr="003B7AE9">
        <w:tc>
          <w:tcPr>
            <w:tcW w:w="0" w:type="auto"/>
            <w:shd w:val="clear" w:color="auto" w:fill="auto"/>
            <w:hideMark/>
          </w:tcPr>
          <w:p w14:paraId="329D0E7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island operation</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independent operation of a whole network or part of a network that is isolated after being disconnected from the interconnected system, </w:t>
            </w:r>
            <w:r w:rsidRPr="00394559">
              <w:rPr>
                <w:rFonts w:ascii="inherit" w:eastAsia="Times New Roman" w:hAnsi="inherit" w:cs="Times New Roman"/>
                <w:sz w:val="24"/>
                <w:szCs w:val="24"/>
                <w:lang w:eastAsia="en-GB"/>
              </w:rPr>
              <w:lastRenderedPageBreak/>
              <w:t>having at least one power-generating module or HVDC system supplying power to this network and controlling the frequency and voltage;</w:t>
            </w:r>
          </w:p>
        </w:tc>
      </w:tr>
    </w:tbl>
    <w:p w14:paraId="65A4D7A8"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33E95720" w14:textId="77777777" w:rsidTr="003B7AE9">
        <w:tc>
          <w:tcPr>
            <w:tcW w:w="0" w:type="auto"/>
            <w:shd w:val="clear" w:color="auto" w:fill="auto"/>
            <w:hideMark/>
          </w:tcPr>
          <w:p w14:paraId="7FF22ED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houseload operation</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667F391C" w14:textId="77777777" w:rsidTr="003B7AE9">
        <w:tc>
          <w:tcPr>
            <w:tcW w:w="0" w:type="auto"/>
            <w:shd w:val="clear" w:color="auto" w:fill="auto"/>
            <w:hideMark/>
          </w:tcPr>
          <w:p w14:paraId="7CFAA37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black start capability</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4891E829" w14:textId="77777777" w:rsidTr="003B7AE9">
        <w:tc>
          <w:tcPr>
            <w:tcW w:w="0" w:type="auto"/>
            <w:shd w:val="clear" w:color="auto" w:fill="auto"/>
            <w:hideMark/>
          </w:tcPr>
          <w:p w14:paraId="6B4944D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(46)</w:t>
            </w:r>
          </w:p>
        </w:tc>
        <w:tc>
          <w:tcPr>
            <w:tcW w:w="0" w:type="auto"/>
            <w:shd w:val="clear" w:color="auto" w:fill="auto"/>
            <w:hideMark/>
          </w:tcPr>
          <w:p w14:paraId="74E321BB" w14:textId="68AF09D6"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authorised certifier</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an entity that issues equipment certificates and power-generating module documents and whose accreditation is given by the national affiliate of the European cooperation for Accreditation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EA</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established in accordance with Regulation (EC) No 765/2008 of the European Parliament and of the Council</w:t>
            </w:r>
            <w:r w:rsidRPr="00394559">
              <w:rPr>
                <w:rFonts w:ascii="inherit" w:eastAsia="Times New Roman" w:hAnsi="inherit" w:cs="Times New Roman"/>
                <w:color w:val="337AB7"/>
                <w:sz w:val="24"/>
                <w:szCs w:val="24"/>
                <w:lang w:eastAsia="en-GB"/>
              </w:rPr>
              <w:t> (</w:t>
            </w:r>
            <w:r w:rsidRPr="00394559">
              <w:rPr>
                <w:rFonts w:ascii="inherit" w:eastAsia="Times New Roman" w:hAnsi="inherit" w:cs="Times New Roman"/>
                <w:color w:val="337AB7"/>
                <w:sz w:val="17"/>
                <w:szCs w:val="17"/>
                <w:vertAlign w:val="superscript"/>
                <w:lang w:eastAsia="en-GB"/>
              </w:rPr>
              <w:t>6</w:t>
            </w:r>
            <w:r w:rsidRPr="00E61FB0">
              <w:rPr>
                <w:rFonts w:ascii="inherit" w:eastAsia="Times New Roman" w:hAnsi="inherit" w:cs="Times New Roman"/>
                <w:color w:val="337AB7"/>
                <w:sz w:val="24"/>
                <w:szCs w:val="24"/>
                <w:lang w:eastAsia="en-GB"/>
              </w:rPr>
              <w:t>)</w:t>
            </w:r>
            <w:r w:rsidRPr="00394559">
              <w:rPr>
                <w:rFonts w:ascii="inherit" w:eastAsia="Times New Roman" w:hAnsi="inherit" w:cs="Times New Roman"/>
                <w:sz w:val="24"/>
                <w:szCs w:val="24"/>
                <w:lang w:eastAsia="en-GB"/>
              </w:rPr>
              <w:t>;</w:t>
            </w:r>
          </w:p>
        </w:tc>
      </w:tr>
    </w:tbl>
    <w:p w14:paraId="20845605"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0DC966A4" w14:textId="77777777" w:rsidTr="003B7AE9">
        <w:tc>
          <w:tcPr>
            <w:tcW w:w="0" w:type="auto"/>
            <w:shd w:val="clear" w:color="auto" w:fill="auto"/>
            <w:hideMark/>
          </w:tcPr>
          <w:p w14:paraId="0FE4D19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equipment certificate</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 document issued by an authorised certifier for equipment used by a power-generating module, demand unit, distribution system, demand facility or HVDC system. The equipment certificate defines the scope of its validity at a national or other level at which a specific value is selected from the range 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211BE225" w14:textId="77777777" w:rsidTr="003B7AE9">
        <w:tc>
          <w:tcPr>
            <w:tcW w:w="0" w:type="auto"/>
            <w:shd w:val="clear" w:color="auto" w:fill="auto"/>
            <w:hideMark/>
          </w:tcPr>
          <w:p w14:paraId="1D08D1F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excitation control system</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 feedback control system that includes the synchronous machine and its excitation system;</w:t>
            </w:r>
          </w:p>
        </w:tc>
      </w:tr>
    </w:tbl>
    <w:p w14:paraId="45BF77CA"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4CE3A3BB" w14:textId="77777777" w:rsidTr="003B7AE9">
        <w:tc>
          <w:tcPr>
            <w:tcW w:w="0" w:type="auto"/>
            <w:shd w:val="clear" w:color="auto" w:fill="auto"/>
            <w:hideMark/>
          </w:tcPr>
          <w:p w14:paraId="5D634BC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U-Q/Pmax-profile</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 profile representing the reactive power capability of a power-generating module or HVDC converter station in the context of varying voltage at the connection point;</w:t>
            </w:r>
          </w:p>
        </w:tc>
      </w:tr>
    </w:tbl>
    <w:p w14:paraId="540D0F94"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04CD4A01" w14:textId="77777777" w:rsidTr="003B7AE9">
        <w:tc>
          <w:tcPr>
            <w:tcW w:w="0" w:type="auto"/>
            <w:shd w:val="clear" w:color="auto" w:fill="auto"/>
            <w:hideMark/>
          </w:tcPr>
          <w:p w14:paraId="141B880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minimum stable operating level</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minimum active power, as specified in the connection agreement or as agreed between the relevant system operator and the power-generating facility owner, at which the power-generating module can be operated stably for an unlimited time;</w:t>
            </w:r>
          </w:p>
        </w:tc>
      </w:tr>
    </w:tbl>
    <w:p w14:paraId="529CCCE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3C294D08" w14:textId="77777777" w:rsidTr="003B7AE9">
        <w:tc>
          <w:tcPr>
            <w:tcW w:w="0" w:type="auto"/>
            <w:shd w:val="clear" w:color="auto" w:fill="auto"/>
            <w:hideMark/>
          </w:tcPr>
          <w:p w14:paraId="646E5B4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overexcitation limiter</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 control device within the AVR which prevents the rotor of an alternator from overloading by limiting the excitation current;</w:t>
            </w:r>
          </w:p>
        </w:tc>
      </w:tr>
    </w:tbl>
    <w:p w14:paraId="177CFA5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3338F183" w14:textId="77777777" w:rsidTr="003B7AE9">
        <w:tc>
          <w:tcPr>
            <w:tcW w:w="0" w:type="auto"/>
            <w:shd w:val="clear" w:color="auto" w:fill="auto"/>
            <w:hideMark/>
          </w:tcPr>
          <w:p w14:paraId="309D55B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(52)</w:t>
            </w:r>
          </w:p>
        </w:tc>
        <w:tc>
          <w:tcPr>
            <w:tcW w:w="0" w:type="auto"/>
            <w:shd w:val="clear" w:color="auto" w:fill="auto"/>
            <w:hideMark/>
          </w:tcPr>
          <w:p w14:paraId="1EEE337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underexcitation limiter</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 control device within the AVR, the purpose of which is to prevent the alternator from losing synchronism due to lack of excitation;</w:t>
            </w:r>
          </w:p>
        </w:tc>
      </w:tr>
    </w:tbl>
    <w:p w14:paraId="2A95F88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4128EAC3" w14:textId="77777777" w:rsidTr="003B7AE9">
        <w:tc>
          <w:tcPr>
            <w:tcW w:w="0" w:type="auto"/>
            <w:shd w:val="clear" w:color="auto" w:fill="auto"/>
            <w:hideMark/>
          </w:tcPr>
          <w:p w14:paraId="566CD10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automatic voltage regulator</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or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AVR</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50DD9CBB" w14:textId="77777777" w:rsidTr="003B7AE9">
        <w:tc>
          <w:tcPr>
            <w:tcW w:w="0" w:type="auto"/>
            <w:shd w:val="clear" w:color="auto" w:fill="auto"/>
            <w:hideMark/>
          </w:tcPr>
          <w:p w14:paraId="2C8722A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power system stabiliser</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or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PSS</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an additional functionality of the AVR of a synchronous power-generating module whose purpose is to damp power oscillations;</w:t>
            </w:r>
          </w:p>
        </w:tc>
      </w:tr>
    </w:tbl>
    <w:p w14:paraId="60D2947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3242FDFD" w14:textId="77777777" w:rsidTr="003B7AE9">
        <w:tc>
          <w:tcPr>
            <w:tcW w:w="0" w:type="auto"/>
            <w:shd w:val="clear" w:color="auto" w:fill="auto"/>
            <w:hideMark/>
          </w:tcPr>
          <w:p w14:paraId="09966D9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fast fault current</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 current injected by a power park module or HVDC system during and after a voltage deviation caused by an electrical fault with the aim of identifying a fault by network protection systems at the initial stage of the fault, </w:t>
            </w:r>
            <w:r w:rsidRPr="00394559">
              <w:rPr>
                <w:rFonts w:ascii="inherit" w:eastAsia="Times New Roman" w:hAnsi="inherit" w:cs="Times New Roman"/>
                <w:sz w:val="24"/>
                <w:szCs w:val="24"/>
                <w:lang w:eastAsia="en-GB"/>
              </w:rPr>
              <w:lastRenderedPageBreak/>
              <w:t>supporting system voltage retention at a later stage of the fault and system voltage restoration after fault clearance;</w:t>
            </w:r>
          </w:p>
        </w:tc>
      </w:tr>
    </w:tbl>
    <w:p w14:paraId="4F16AC2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607219BA" w14:textId="77777777" w:rsidTr="003B7AE9">
        <w:tc>
          <w:tcPr>
            <w:tcW w:w="0" w:type="auto"/>
            <w:shd w:val="clear" w:color="auto" w:fill="auto"/>
            <w:hideMark/>
          </w:tcPr>
          <w:p w14:paraId="33D7147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power factor</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ratio of the absolute value of active power to apparent power;</w:t>
            </w:r>
          </w:p>
        </w:tc>
      </w:tr>
    </w:tbl>
    <w:p w14:paraId="1451DC80"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1D9E31C6" w14:textId="77777777" w:rsidTr="003B7AE9">
        <w:tc>
          <w:tcPr>
            <w:tcW w:w="0" w:type="auto"/>
            <w:shd w:val="clear" w:color="auto" w:fill="auto"/>
            <w:hideMark/>
          </w:tcPr>
          <w:p w14:paraId="2384CB8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slope</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ratio of the change in voltage, based on reference 1 pu voltage, to a change in reactive power in-feed from zero to maximum reactive power, based on maximum reactive power;</w:t>
            </w:r>
          </w:p>
        </w:tc>
      </w:tr>
    </w:tbl>
    <w:p w14:paraId="58E83ACA"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685B808F" w14:textId="77777777" w:rsidTr="003B7AE9">
        <w:tc>
          <w:tcPr>
            <w:tcW w:w="0" w:type="auto"/>
            <w:shd w:val="clear" w:color="auto" w:fill="auto"/>
            <w:hideMark/>
          </w:tcPr>
          <w:p w14:paraId="60244A9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offshore grid connection system</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complete interconnection between an offshore connection point and the onshore system at the onshore grid interconnection point;</w:t>
            </w:r>
          </w:p>
        </w:tc>
      </w:tr>
    </w:tbl>
    <w:p w14:paraId="195FEE74"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72719B2C" w14:textId="77777777" w:rsidTr="003B7AE9">
        <w:tc>
          <w:tcPr>
            <w:tcW w:w="0" w:type="auto"/>
            <w:shd w:val="clear" w:color="auto" w:fill="auto"/>
            <w:hideMark/>
          </w:tcPr>
          <w:p w14:paraId="104B9F5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onshore grid interconnection point</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the point at which the offshore grid connection system is connected to the onshore network of the relevant system operator;</w:t>
            </w:r>
          </w:p>
        </w:tc>
      </w:tr>
    </w:tbl>
    <w:p w14:paraId="0B5ACB04"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7651DD2F" w14:textId="77777777" w:rsidTr="003B7AE9">
        <w:tc>
          <w:tcPr>
            <w:tcW w:w="0" w:type="auto"/>
            <w:shd w:val="clear" w:color="auto" w:fill="auto"/>
            <w:hideMark/>
          </w:tcPr>
          <w:p w14:paraId="352B1ED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installation document</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 simple structured document containing information about a type A power-generating module or a demand unit, with demand response connected below 1</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000</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V, and confirming its compliance with the relevant requirements;</w:t>
            </w:r>
          </w:p>
        </w:tc>
      </w:tr>
    </w:tbl>
    <w:p w14:paraId="3D9F5A59"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59CBB969" w14:textId="77777777" w:rsidTr="003B7AE9">
        <w:tc>
          <w:tcPr>
            <w:tcW w:w="0" w:type="auto"/>
            <w:shd w:val="clear" w:color="auto" w:fill="auto"/>
            <w:hideMark/>
          </w:tcPr>
          <w:p w14:paraId="2559CEF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statement of compliance</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3D8F0046" w14:textId="77777777" w:rsidTr="003B7AE9">
        <w:tc>
          <w:tcPr>
            <w:tcW w:w="0" w:type="auto"/>
            <w:shd w:val="clear" w:color="auto" w:fill="auto"/>
            <w:hideMark/>
          </w:tcPr>
          <w:p w14:paraId="235E559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final operational notification</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or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FON</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20F7495A" w14:textId="77777777" w:rsidTr="003B7AE9">
        <w:tc>
          <w:tcPr>
            <w:tcW w:w="0" w:type="auto"/>
            <w:shd w:val="clear" w:color="auto" w:fill="auto"/>
            <w:hideMark/>
          </w:tcPr>
          <w:p w14:paraId="50F3CD0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(63)</w:t>
            </w:r>
          </w:p>
        </w:tc>
        <w:tc>
          <w:tcPr>
            <w:tcW w:w="0" w:type="auto"/>
            <w:shd w:val="clear" w:color="auto" w:fill="auto"/>
            <w:hideMark/>
          </w:tcPr>
          <w:p w14:paraId="340E3AE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energisation operational notification</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or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EON</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38CEFE9A" w14:textId="77777777" w:rsidTr="003B7AE9">
        <w:tc>
          <w:tcPr>
            <w:tcW w:w="0" w:type="auto"/>
            <w:shd w:val="clear" w:color="auto" w:fill="auto"/>
            <w:hideMark/>
          </w:tcPr>
          <w:p w14:paraId="42289A9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(64)</w:t>
            </w:r>
          </w:p>
        </w:tc>
        <w:tc>
          <w:tcPr>
            <w:tcW w:w="0" w:type="auto"/>
            <w:shd w:val="clear" w:color="auto" w:fill="auto"/>
            <w:hideMark/>
          </w:tcPr>
          <w:p w14:paraId="2AC092D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interim operational notification</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or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ION</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8A0407" w14:paraId="67AE2038" w14:textId="77777777" w:rsidTr="003B7AE9">
        <w:tc>
          <w:tcPr>
            <w:tcW w:w="0" w:type="auto"/>
            <w:shd w:val="clear" w:color="auto" w:fill="auto"/>
            <w:hideMark/>
          </w:tcPr>
          <w:p w14:paraId="3BE16723" w14:textId="77777777" w:rsidR="003B7AE9" w:rsidRPr="008A0407" w:rsidRDefault="003B7AE9" w:rsidP="003B7AE9">
            <w:pPr>
              <w:spacing w:before="120" w:after="0" w:line="240" w:lineRule="auto"/>
              <w:jc w:val="both"/>
              <w:rPr>
                <w:rFonts w:ascii="inherit" w:eastAsia="Times New Roman" w:hAnsi="inherit" w:cs="Times New Roman"/>
                <w:sz w:val="24"/>
                <w:szCs w:val="24"/>
                <w:lang w:eastAsia="en-GB"/>
              </w:rPr>
            </w:pPr>
            <w:r w:rsidRPr="008A0407">
              <w:rPr>
                <w:rFonts w:ascii="inherit" w:eastAsia="Times New Roman" w:hAnsi="inherit" w:cs="Times New Roman"/>
                <w:sz w:val="24"/>
                <w:szCs w:val="24"/>
                <w:lang w:eastAsia="en-GB"/>
              </w:rPr>
              <w:t>(65)</w:t>
            </w:r>
          </w:p>
        </w:tc>
        <w:tc>
          <w:tcPr>
            <w:tcW w:w="0" w:type="auto"/>
            <w:shd w:val="clear" w:color="auto" w:fill="auto"/>
            <w:hideMark/>
          </w:tcPr>
          <w:p w14:paraId="513E8CD8" w14:textId="61EB4BB8" w:rsidR="0042184D" w:rsidRPr="008A0407" w:rsidRDefault="003B7AE9" w:rsidP="003B7AE9">
            <w:pPr>
              <w:spacing w:before="120" w:after="0" w:line="240" w:lineRule="auto"/>
              <w:jc w:val="both"/>
              <w:rPr>
                <w:rFonts w:ascii="inherit" w:eastAsia="Times New Roman" w:hAnsi="inherit" w:cs="Times New Roman"/>
                <w:sz w:val="24"/>
                <w:szCs w:val="24"/>
                <w:lang w:eastAsia="en-GB"/>
              </w:rPr>
            </w:pPr>
            <w:r w:rsidRPr="008A0407">
              <w:rPr>
                <w:rFonts w:ascii="inherit" w:eastAsia="Times New Roman" w:hAnsi="inherit" w:cs="Times New Roman" w:hint="eastAsia"/>
                <w:sz w:val="24"/>
                <w:szCs w:val="24"/>
                <w:lang w:eastAsia="en-GB"/>
              </w:rPr>
              <w:t>‘</w:t>
            </w:r>
            <w:r w:rsidRPr="008A0407">
              <w:rPr>
                <w:rFonts w:ascii="inherit" w:eastAsia="Times New Roman" w:hAnsi="inherit" w:cs="Times New Roman"/>
                <w:sz w:val="24"/>
                <w:szCs w:val="24"/>
                <w:lang w:eastAsia="en-GB"/>
              </w:rPr>
              <w:t>limited operational notification</w:t>
            </w:r>
            <w:r w:rsidRPr="008A0407">
              <w:rPr>
                <w:rFonts w:ascii="inherit" w:eastAsia="Times New Roman" w:hAnsi="inherit" w:cs="Times New Roman" w:hint="eastAsia"/>
                <w:sz w:val="24"/>
                <w:szCs w:val="24"/>
                <w:lang w:eastAsia="en-GB"/>
              </w:rPr>
              <w:t>’</w:t>
            </w:r>
            <w:r w:rsidRPr="008A0407">
              <w:rPr>
                <w:rFonts w:ascii="inherit" w:eastAsia="Times New Roman" w:hAnsi="inherit" w:cs="Times New Roman"/>
                <w:sz w:val="24"/>
                <w:szCs w:val="24"/>
                <w:lang w:eastAsia="en-GB"/>
              </w:rPr>
              <w:t xml:space="preserve"> or </w:t>
            </w:r>
            <w:r w:rsidRPr="008A0407">
              <w:rPr>
                <w:rFonts w:ascii="inherit" w:eastAsia="Times New Roman" w:hAnsi="inherit" w:cs="Times New Roman" w:hint="eastAsia"/>
                <w:sz w:val="24"/>
                <w:szCs w:val="24"/>
                <w:lang w:eastAsia="en-GB"/>
              </w:rPr>
              <w:t>‘</w:t>
            </w:r>
            <w:r w:rsidRPr="008A0407">
              <w:rPr>
                <w:rFonts w:ascii="inherit" w:eastAsia="Times New Roman" w:hAnsi="inherit" w:cs="Times New Roman"/>
                <w:sz w:val="24"/>
                <w:szCs w:val="24"/>
                <w:lang w:eastAsia="en-GB"/>
              </w:rPr>
              <w:t>LON</w:t>
            </w:r>
            <w:r w:rsidRPr="008A0407">
              <w:rPr>
                <w:rFonts w:ascii="inherit" w:eastAsia="Times New Roman" w:hAnsi="inherit" w:cs="Times New Roman" w:hint="eastAsia"/>
                <w:sz w:val="24"/>
                <w:szCs w:val="24"/>
                <w:lang w:eastAsia="en-GB"/>
              </w:rPr>
              <w:t>’</w:t>
            </w:r>
            <w:r w:rsidRPr="008A0407">
              <w:rPr>
                <w:rFonts w:ascii="inherit" w:eastAsia="Times New Roman" w:hAnsi="inherit" w:cs="Times New Roman"/>
                <w:sz w:val="24"/>
                <w:szCs w:val="24"/>
                <w:lang w:eastAsia="en-GB"/>
              </w:rPr>
              <w:t xml:space="preserve">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tc>
      </w:tr>
      <w:tr w:rsidR="0042184D" w:rsidRPr="008A0407" w14:paraId="095C7413" w14:textId="77777777" w:rsidTr="003B2C88">
        <w:trPr>
          <w:ins w:id="23" w:author="Author"/>
        </w:trPr>
        <w:tc>
          <w:tcPr>
            <w:tcW w:w="0" w:type="auto"/>
            <w:shd w:val="clear" w:color="auto" w:fill="auto"/>
            <w:hideMark/>
          </w:tcPr>
          <w:p w14:paraId="29D547DC" w14:textId="482DBF69" w:rsidR="0042184D" w:rsidRPr="008A0407" w:rsidRDefault="0042184D" w:rsidP="0042184D">
            <w:pPr>
              <w:spacing w:before="120" w:after="0" w:line="240" w:lineRule="auto"/>
              <w:jc w:val="both"/>
              <w:rPr>
                <w:ins w:id="24" w:author="Author"/>
                <w:rFonts w:ascii="inherit" w:eastAsia="Times New Roman" w:hAnsi="inherit" w:cs="Times New Roman"/>
                <w:sz w:val="24"/>
                <w:szCs w:val="24"/>
                <w:lang w:eastAsia="en-GB"/>
              </w:rPr>
            </w:pPr>
            <w:ins w:id="25" w:author="Author">
              <w:r w:rsidRPr="008A0407">
                <w:rPr>
                  <w:rFonts w:ascii="inherit" w:eastAsia="Times New Roman" w:hAnsi="inherit" w:cs="Times New Roman"/>
                  <w:sz w:val="24"/>
                  <w:szCs w:val="24"/>
                  <w:lang w:eastAsia="en-GB"/>
                </w:rPr>
                <w:lastRenderedPageBreak/>
                <w:t>(66)</w:t>
              </w:r>
            </w:ins>
          </w:p>
        </w:tc>
        <w:tc>
          <w:tcPr>
            <w:tcW w:w="0" w:type="auto"/>
            <w:shd w:val="clear" w:color="auto" w:fill="auto"/>
            <w:hideMark/>
          </w:tcPr>
          <w:p w14:paraId="76327918" w14:textId="7555119B" w:rsidR="0042184D" w:rsidRPr="00482D7B" w:rsidRDefault="0042184D" w:rsidP="0042184D">
            <w:pPr>
              <w:spacing w:before="120" w:after="0" w:line="240" w:lineRule="auto"/>
              <w:jc w:val="both"/>
              <w:rPr>
                <w:ins w:id="26" w:author="Author"/>
                <w:rFonts w:ascii="inherit" w:eastAsia="Times New Roman" w:hAnsi="inherit" w:cs="Times New Roman"/>
                <w:sz w:val="24"/>
                <w:szCs w:val="24"/>
                <w:lang w:eastAsia="en-GB"/>
              </w:rPr>
            </w:pPr>
            <w:ins w:id="27" w:author="Author">
              <w:r w:rsidRPr="008A0407">
                <w:rPr>
                  <w:rFonts w:ascii="inherit" w:eastAsia="Times New Roman" w:hAnsi="inherit" w:cs="Times New Roman" w:hint="eastAsia"/>
                  <w:sz w:val="24"/>
                  <w:szCs w:val="24"/>
                  <w:lang w:eastAsia="en-GB"/>
                </w:rPr>
                <w:t>‘</w:t>
              </w:r>
              <w:r w:rsidRPr="008A0407">
                <w:rPr>
                  <w:rFonts w:ascii="inherit" w:eastAsia="Times New Roman" w:hAnsi="inherit" w:cs="Times New Roman"/>
                  <w:sz w:val="24"/>
                  <w:szCs w:val="24"/>
                  <w:lang w:eastAsia="en-GB"/>
                </w:rPr>
                <w:t>Pooling</w:t>
              </w:r>
              <w:r w:rsidR="001F317F" w:rsidRPr="008A0407">
                <w:rPr>
                  <w:rFonts w:ascii="inherit" w:eastAsia="Times New Roman" w:hAnsi="inherit" w:cs="Times New Roman" w:hint="eastAsia"/>
                  <w:sz w:val="24"/>
                  <w:szCs w:val="24"/>
                  <w:lang w:eastAsia="en-GB"/>
                </w:rPr>
                <w:t>’</w:t>
              </w:r>
              <w:r w:rsidR="001F317F" w:rsidRPr="008A0407">
                <w:rPr>
                  <w:rFonts w:ascii="inherit" w:eastAsia="Times New Roman" w:hAnsi="inherit" w:cs="Times New Roman"/>
                  <w:sz w:val="24"/>
                  <w:szCs w:val="24"/>
                  <w:lang w:eastAsia="en-GB"/>
                </w:rPr>
                <w:t xml:space="preserve"> </w:t>
              </w:r>
              <w:r w:rsidR="0057788F" w:rsidRPr="0057788F">
                <w:rPr>
                  <w:rFonts w:ascii="inherit" w:eastAsia="Times New Roman" w:hAnsi="inherit" w:cs="Times New Roman"/>
                  <w:sz w:val="24"/>
                  <w:szCs w:val="24"/>
                  <w:lang w:eastAsia="en-GB"/>
                </w:rPr>
                <w:t xml:space="preserve">An aggregation mechanism which groups distributed power generating units/consuming modules (PGU/PGCM) into one logical unit to support the system with services or to offer services to </w:t>
              </w:r>
              <w:r w:rsidR="00BE465E" w:rsidRPr="0057788F">
                <w:rPr>
                  <w:rFonts w:ascii="inherit" w:eastAsia="Times New Roman" w:hAnsi="inherit" w:cs="Times New Roman"/>
                  <w:sz w:val="24"/>
                  <w:szCs w:val="24"/>
                  <w:lang w:eastAsia="en-GB"/>
                </w:rPr>
                <w:t>marketplaces</w:t>
              </w:r>
              <w:r w:rsidR="0057788F" w:rsidRPr="0057788F">
                <w:rPr>
                  <w:rFonts w:ascii="inherit" w:eastAsia="Times New Roman" w:hAnsi="inherit" w:cs="Times New Roman"/>
                  <w:sz w:val="24"/>
                  <w:szCs w:val="24"/>
                  <w:lang w:eastAsia="en-GB"/>
                </w:rPr>
                <w:t>. Intelligent pooling algorithms take into account the status of the PGU/PGCM and the status of the connection point (CP), to obtain an optimal usage profile for each PGU/PGCM and to evaluate the real static and dynamic station at every connection point</w:t>
              </w:r>
              <w:r w:rsidR="0057788F">
                <w:rPr>
                  <w:rFonts w:ascii="inherit" w:eastAsia="Times New Roman" w:hAnsi="inherit" w:cs="Times New Roman"/>
                  <w:sz w:val="24"/>
                  <w:szCs w:val="24"/>
                  <w:lang w:eastAsia="en-GB"/>
                </w:rPr>
                <w:t>.</w:t>
              </w:r>
            </w:ins>
          </w:p>
        </w:tc>
      </w:tr>
      <w:tr w:rsidR="0042184D" w:rsidRPr="008A0407" w14:paraId="5D15D6F7" w14:textId="77777777" w:rsidTr="003B2C88">
        <w:trPr>
          <w:ins w:id="28" w:author="Author"/>
        </w:trPr>
        <w:tc>
          <w:tcPr>
            <w:tcW w:w="0" w:type="auto"/>
            <w:shd w:val="clear" w:color="auto" w:fill="auto"/>
            <w:hideMark/>
          </w:tcPr>
          <w:p w14:paraId="57B6FE87" w14:textId="2E3EA877" w:rsidR="0042184D" w:rsidRPr="008A0407" w:rsidRDefault="0042184D" w:rsidP="0042184D">
            <w:pPr>
              <w:spacing w:before="120" w:after="0" w:line="240" w:lineRule="auto"/>
              <w:jc w:val="both"/>
              <w:rPr>
                <w:ins w:id="29" w:author="Author"/>
                <w:rFonts w:ascii="inherit" w:eastAsia="Times New Roman" w:hAnsi="inherit" w:cs="Times New Roman"/>
                <w:sz w:val="24"/>
                <w:szCs w:val="24"/>
                <w:lang w:eastAsia="en-GB"/>
              </w:rPr>
            </w:pPr>
            <w:ins w:id="30" w:author="Author">
              <w:r w:rsidRPr="008A0407">
                <w:rPr>
                  <w:rFonts w:ascii="inherit" w:eastAsia="Times New Roman" w:hAnsi="inherit" w:cs="Times New Roman"/>
                  <w:sz w:val="24"/>
                  <w:szCs w:val="24"/>
                  <w:lang w:eastAsia="en-GB"/>
                </w:rPr>
                <w:t>(67)</w:t>
              </w:r>
            </w:ins>
          </w:p>
        </w:tc>
        <w:tc>
          <w:tcPr>
            <w:tcW w:w="0" w:type="auto"/>
            <w:shd w:val="clear" w:color="auto" w:fill="auto"/>
            <w:hideMark/>
          </w:tcPr>
          <w:p w14:paraId="224F73AF" w14:textId="2BD7B005" w:rsidR="0042184D" w:rsidRPr="003B7777" w:rsidRDefault="001F317F" w:rsidP="001F317F">
            <w:pPr>
              <w:spacing w:before="120" w:after="0" w:line="240" w:lineRule="auto"/>
              <w:jc w:val="both"/>
              <w:rPr>
                <w:ins w:id="31" w:author="Author"/>
                <w:rFonts w:ascii="inherit" w:eastAsia="Times New Roman" w:hAnsi="inherit" w:cs="Times New Roman"/>
                <w:sz w:val="24"/>
                <w:szCs w:val="24"/>
                <w:lang w:eastAsia="en-GB"/>
              </w:rPr>
            </w:pPr>
            <w:ins w:id="32" w:author="Author">
              <w:r w:rsidRPr="008A0407">
                <w:rPr>
                  <w:rFonts w:ascii="inherit" w:eastAsia="Times New Roman" w:hAnsi="inherit" w:cs="Times New Roman" w:hint="eastAsia"/>
                  <w:sz w:val="24"/>
                  <w:szCs w:val="24"/>
                  <w:lang w:eastAsia="en-GB"/>
                </w:rPr>
                <w:t>‘</w:t>
              </w:r>
              <w:r w:rsidR="00214FFF" w:rsidRPr="008A0407">
                <w:rPr>
                  <w:rFonts w:ascii="inherit" w:eastAsia="Times New Roman" w:hAnsi="inherit" w:cs="Times New Roman"/>
                  <w:sz w:val="24"/>
                  <w:szCs w:val="24"/>
                  <w:lang w:eastAsia="en-GB"/>
                </w:rPr>
                <w:t>Continuously</w:t>
              </w:r>
              <w:r w:rsidRPr="008A0407">
                <w:rPr>
                  <w:rFonts w:ascii="inherit" w:eastAsia="Times New Roman" w:hAnsi="inherit" w:cs="Times New Roman"/>
                  <w:sz w:val="24"/>
                  <w:szCs w:val="24"/>
                  <w:lang w:eastAsia="en-GB"/>
                </w:rPr>
                <w:t xml:space="preserve"> adjustable storage systems</w:t>
              </w:r>
              <w:r w:rsidRPr="008A0407">
                <w:rPr>
                  <w:rFonts w:ascii="inherit" w:eastAsia="Times New Roman" w:hAnsi="inherit" w:cs="Times New Roman" w:hint="eastAsia"/>
                  <w:sz w:val="24"/>
                  <w:szCs w:val="24"/>
                  <w:lang w:eastAsia="en-GB"/>
                </w:rPr>
                <w:t>’</w:t>
              </w:r>
              <w:r w:rsidRPr="008A0407">
                <w:rPr>
                  <w:rFonts w:ascii="inherit" w:eastAsia="Times New Roman" w:hAnsi="inherit" w:cs="Times New Roman"/>
                  <w:sz w:val="24"/>
                  <w:szCs w:val="24"/>
                  <w:lang w:eastAsia="en-GB"/>
                </w:rPr>
                <w:t xml:space="preserve"> </w:t>
              </w:r>
              <w:r w:rsidR="0057788F" w:rsidRPr="0057788F">
                <w:rPr>
                  <w:rFonts w:ascii="inherit" w:eastAsia="Times New Roman" w:hAnsi="inherit" w:cs="Times New Roman"/>
                  <w:sz w:val="24"/>
                  <w:szCs w:val="24"/>
                  <w:lang w:eastAsia="en-GB"/>
                </w:rPr>
                <w:t>Includes electro-chemical storage units with continuously adjustable bi-directional inverter-based charging and discharging devices. In particular, this includes stationary batteries and batteries used in electric vehicles. They form a power-generating and power-consuming module.</w:t>
              </w:r>
            </w:ins>
          </w:p>
        </w:tc>
      </w:tr>
      <w:tr w:rsidR="0042184D" w:rsidRPr="008A0407" w14:paraId="3B549B04" w14:textId="77777777" w:rsidTr="003B2C88">
        <w:trPr>
          <w:ins w:id="33" w:author="Author"/>
        </w:trPr>
        <w:tc>
          <w:tcPr>
            <w:tcW w:w="0" w:type="auto"/>
            <w:shd w:val="clear" w:color="auto" w:fill="auto"/>
            <w:hideMark/>
          </w:tcPr>
          <w:p w14:paraId="0D215BE2" w14:textId="160283D6" w:rsidR="0042184D" w:rsidRPr="008A0407" w:rsidRDefault="0042184D" w:rsidP="0042184D">
            <w:pPr>
              <w:spacing w:before="120" w:after="0" w:line="240" w:lineRule="auto"/>
              <w:jc w:val="both"/>
              <w:rPr>
                <w:ins w:id="34" w:author="Author"/>
                <w:rFonts w:ascii="inherit" w:eastAsia="Times New Roman" w:hAnsi="inherit" w:cs="Times New Roman"/>
                <w:sz w:val="24"/>
                <w:szCs w:val="24"/>
                <w:lang w:eastAsia="en-GB"/>
              </w:rPr>
            </w:pPr>
            <w:ins w:id="35" w:author="Author">
              <w:r w:rsidRPr="008A0407">
                <w:rPr>
                  <w:rFonts w:ascii="inherit" w:eastAsia="Times New Roman" w:hAnsi="inherit" w:cs="Times New Roman"/>
                  <w:sz w:val="24"/>
                  <w:szCs w:val="24"/>
                  <w:lang w:eastAsia="en-GB"/>
                </w:rPr>
                <w:t>(68)</w:t>
              </w:r>
            </w:ins>
          </w:p>
        </w:tc>
        <w:tc>
          <w:tcPr>
            <w:tcW w:w="0" w:type="auto"/>
            <w:shd w:val="clear" w:color="auto" w:fill="auto"/>
            <w:hideMark/>
          </w:tcPr>
          <w:p w14:paraId="53CEB077" w14:textId="037CF339" w:rsidR="0042184D" w:rsidRPr="000165A2" w:rsidRDefault="001F317F" w:rsidP="001F317F">
            <w:pPr>
              <w:spacing w:before="120" w:after="0" w:line="240" w:lineRule="auto"/>
              <w:jc w:val="both"/>
              <w:rPr>
                <w:ins w:id="36" w:author="Author"/>
                <w:rFonts w:ascii="inherit" w:eastAsia="Times New Roman" w:hAnsi="inherit" w:cs="Times New Roman"/>
                <w:sz w:val="24"/>
                <w:szCs w:val="24"/>
                <w:lang w:eastAsia="en-GB"/>
              </w:rPr>
            </w:pPr>
            <w:ins w:id="37" w:author="Author">
              <w:r w:rsidRPr="008A0407">
                <w:rPr>
                  <w:rFonts w:ascii="inherit" w:eastAsia="Times New Roman" w:hAnsi="inherit" w:cs="Times New Roman" w:hint="eastAsia"/>
                  <w:sz w:val="24"/>
                  <w:szCs w:val="24"/>
                  <w:lang w:eastAsia="en-GB"/>
                </w:rPr>
                <w:t>‘</w:t>
              </w:r>
              <w:r w:rsidRPr="008A0407">
                <w:rPr>
                  <w:rFonts w:ascii="inherit" w:eastAsia="Times New Roman" w:hAnsi="inherit" w:cs="Times New Roman"/>
                  <w:sz w:val="24"/>
                  <w:szCs w:val="24"/>
                  <w:lang w:eastAsia="en-GB"/>
                </w:rPr>
                <w:t>Discretely switchable consumption equipment</w:t>
              </w:r>
              <w:r w:rsidRPr="008A0407">
                <w:rPr>
                  <w:rFonts w:ascii="inherit" w:eastAsia="Times New Roman" w:hAnsi="inherit" w:cs="Times New Roman" w:hint="eastAsia"/>
                  <w:sz w:val="24"/>
                  <w:szCs w:val="24"/>
                  <w:lang w:eastAsia="en-GB"/>
                </w:rPr>
                <w:t>’</w:t>
              </w:r>
              <w:r w:rsidRPr="008A0407">
                <w:rPr>
                  <w:rFonts w:ascii="inherit" w:eastAsia="Times New Roman" w:hAnsi="inherit" w:cs="Times New Roman"/>
                  <w:sz w:val="24"/>
                  <w:szCs w:val="24"/>
                  <w:lang w:eastAsia="en-GB"/>
                </w:rPr>
                <w:t xml:space="preserve"> </w:t>
              </w:r>
              <w:r w:rsidR="0057788F" w:rsidRPr="0057788F">
                <w:rPr>
                  <w:rFonts w:ascii="inherit" w:eastAsia="Times New Roman" w:hAnsi="inherit" w:cs="Times New Roman"/>
                  <w:sz w:val="24"/>
                  <w:szCs w:val="24"/>
                  <w:lang w:eastAsia="en-GB"/>
                </w:rPr>
                <w:t>Loads and storage units in charging mode that can be switched on or off as a whole or in discrete stages.</w:t>
              </w:r>
            </w:ins>
          </w:p>
        </w:tc>
      </w:tr>
      <w:tr w:rsidR="0042184D" w:rsidRPr="008A0407" w14:paraId="611695D2" w14:textId="77777777" w:rsidTr="003B2C88">
        <w:trPr>
          <w:ins w:id="38" w:author="Author"/>
        </w:trPr>
        <w:tc>
          <w:tcPr>
            <w:tcW w:w="0" w:type="auto"/>
            <w:shd w:val="clear" w:color="auto" w:fill="auto"/>
            <w:hideMark/>
          </w:tcPr>
          <w:p w14:paraId="0488708F" w14:textId="4BA9F69C" w:rsidR="0042184D" w:rsidRPr="008A0407" w:rsidRDefault="0042184D" w:rsidP="0042184D">
            <w:pPr>
              <w:spacing w:before="120" w:after="0" w:line="240" w:lineRule="auto"/>
              <w:jc w:val="both"/>
              <w:rPr>
                <w:ins w:id="39" w:author="Author"/>
                <w:rFonts w:ascii="inherit" w:eastAsia="Times New Roman" w:hAnsi="inherit" w:cs="Times New Roman"/>
                <w:sz w:val="24"/>
                <w:szCs w:val="24"/>
                <w:lang w:eastAsia="en-GB"/>
              </w:rPr>
            </w:pPr>
            <w:ins w:id="40" w:author="Author">
              <w:r w:rsidRPr="008A0407">
                <w:rPr>
                  <w:rFonts w:ascii="inherit" w:eastAsia="Times New Roman" w:hAnsi="inherit" w:cs="Times New Roman"/>
                  <w:sz w:val="24"/>
                  <w:szCs w:val="24"/>
                  <w:lang w:eastAsia="en-GB"/>
                </w:rPr>
                <w:t>(69)</w:t>
              </w:r>
            </w:ins>
          </w:p>
        </w:tc>
        <w:tc>
          <w:tcPr>
            <w:tcW w:w="0" w:type="auto"/>
            <w:shd w:val="clear" w:color="auto" w:fill="auto"/>
            <w:hideMark/>
          </w:tcPr>
          <w:p w14:paraId="308764D8" w14:textId="77777777" w:rsidR="0057788F" w:rsidRPr="0057788F" w:rsidRDefault="001F317F" w:rsidP="0057788F">
            <w:pPr>
              <w:spacing w:before="120" w:after="0" w:line="240" w:lineRule="auto"/>
              <w:jc w:val="both"/>
              <w:rPr>
                <w:ins w:id="41" w:author="Author"/>
                <w:rFonts w:ascii="inherit" w:eastAsia="Times New Roman" w:hAnsi="inherit" w:cs="Times New Roman"/>
                <w:sz w:val="24"/>
                <w:szCs w:val="24"/>
                <w:lang w:eastAsia="en-GB"/>
              </w:rPr>
            </w:pPr>
            <w:ins w:id="42" w:author="Author">
              <w:r w:rsidRPr="008A0407">
                <w:rPr>
                  <w:rFonts w:ascii="inherit" w:eastAsia="Times New Roman" w:hAnsi="inherit" w:cs="Times New Roman" w:hint="eastAsia"/>
                  <w:sz w:val="24"/>
                  <w:szCs w:val="24"/>
                  <w:lang w:eastAsia="en-GB"/>
                </w:rPr>
                <w:t>‘</w:t>
              </w:r>
              <w:r w:rsidRPr="008A0407">
                <w:rPr>
                  <w:rFonts w:ascii="inherit" w:eastAsia="Times New Roman" w:hAnsi="inherit" w:cs="Times New Roman"/>
                  <w:sz w:val="24"/>
                  <w:szCs w:val="24"/>
                  <w:lang w:eastAsia="en-GB"/>
                </w:rPr>
                <w:t>Grid-forming</w:t>
              </w:r>
              <w:r w:rsidRPr="008A0407">
                <w:rPr>
                  <w:rFonts w:ascii="inherit" w:eastAsia="Times New Roman" w:hAnsi="inherit" w:cs="Times New Roman" w:hint="eastAsia"/>
                  <w:sz w:val="24"/>
                  <w:szCs w:val="24"/>
                  <w:lang w:eastAsia="en-GB"/>
                </w:rPr>
                <w:t>’</w:t>
              </w:r>
              <w:r w:rsidRPr="008A0407">
                <w:rPr>
                  <w:rFonts w:ascii="inherit" w:eastAsia="Times New Roman" w:hAnsi="inherit" w:cs="Times New Roman"/>
                  <w:sz w:val="24"/>
                  <w:szCs w:val="24"/>
                  <w:lang w:eastAsia="en-GB"/>
                </w:rPr>
                <w:t xml:space="preserve"> </w:t>
              </w:r>
              <w:r w:rsidR="0057788F" w:rsidRPr="0057788F">
                <w:rPr>
                  <w:rFonts w:ascii="inherit" w:eastAsia="Times New Roman" w:hAnsi="inherit" w:cs="Times New Roman"/>
                  <w:sz w:val="24"/>
                  <w:szCs w:val="24"/>
                  <w:lang w:eastAsia="en-GB"/>
                </w:rPr>
                <w:t>Fundamental capability to maintain a stable operating point with constant voltage and frequency during hypothetical standalone operation.</w:t>
              </w:r>
            </w:ins>
          </w:p>
          <w:p w14:paraId="45F7B3C5" w14:textId="553480FE" w:rsidR="000165A2" w:rsidRPr="008A0407" w:rsidRDefault="0057788F" w:rsidP="0057788F">
            <w:pPr>
              <w:spacing w:before="120" w:after="0" w:line="240" w:lineRule="auto"/>
              <w:jc w:val="both"/>
              <w:rPr>
                <w:rFonts w:ascii="inherit" w:eastAsia="Times New Roman" w:hAnsi="inherit" w:cs="Times New Roman"/>
                <w:sz w:val="24"/>
                <w:szCs w:val="24"/>
                <w:lang w:eastAsia="en-GB"/>
              </w:rPr>
            </w:pPr>
            <w:ins w:id="43" w:author="Author">
              <w:r w:rsidRPr="0057788F">
                <w:rPr>
                  <w:rFonts w:ascii="inherit" w:eastAsia="Times New Roman" w:hAnsi="inherit" w:cs="Times New Roman"/>
                  <w:sz w:val="24"/>
                  <w:szCs w:val="24"/>
                  <w:lang w:eastAsia="en-GB"/>
                </w:rPr>
                <w:t>The stability must also be maintained for defined disturbances with steady-state and dynamic deviations from the operating point.</w:t>
              </w:r>
            </w:ins>
            <w:del w:id="44" w:author="Author">
              <w:r w:rsidR="000165A2" w:rsidDel="0057788F">
                <w:rPr>
                  <w:rFonts w:ascii="inherit" w:eastAsia="Times New Roman" w:hAnsi="inherit" w:cs="Times New Roman"/>
                  <w:sz w:val="24"/>
                  <w:szCs w:val="24"/>
                  <w:lang w:eastAsia="en-GB"/>
                </w:rPr>
                <w:delText xml:space="preserve"> </w:delText>
              </w:r>
            </w:del>
          </w:p>
          <w:p w14:paraId="0152D088" w14:textId="1AF0CC1A" w:rsidR="0042184D" w:rsidRPr="000165A2" w:rsidRDefault="0042184D" w:rsidP="001F317F">
            <w:pPr>
              <w:spacing w:before="120" w:after="0" w:line="240" w:lineRule="auto"/>
              <w:jc w:val="both"/>
              <w:rPr>
                <w:ins w:id="45" w:author="Author"/>
                <w:rFonts w:ascii="inherit" w:eastAsia="Times New Roman" w:hAnsi="inherit" w:cs="Times New Roman"/>
                <w:sz w:val="24"/>
                <w:szCs w:val="24"/>
                <w:lang w:eastAsia="en-GB"/>
              </w:rPr>
            </w:pPr>
          </w:p>
        </w:tc>
      </w:tr>
      <w:tr w:rsidR="0042184D" w:rsidRPr="008A0407" w14:paraId="2A162383" w14:textId="77777777" w:rsidTr="003B2C88">
        <w:trPr>
          <w:ins w:id="46" w:author="Author"/>
        </w:trPr>
        <w:tc>
          <w:tcPr>
            <w:tcW w:w="0" w:type="auto"/>
            <w:shd w:val="clear" w:color="auto" w:fill="auto"/>
            <w:hideMark/>
          </w:tcPr>
          <w:p w14:paraId="03C13EF4" w14:textId="7F36B05B" w:rsidR="0042184D" w:rsidRPr="008A0407" w:rsidRDefault="0042184D" w:rsidP="0042184D">
            <w:pPr>
              <w:spacing w:before="120" w:after="0" w:line="240" w:lineRule="auto"/>
              <w:jc w:val="both"/>
              <w:rPr>
                <w:ins w:id="47" w:author="Author"/>
                <w:rFonts w:ascii="inherit" w:eastAsia="Times New Roman" w:hAnsi="inherit" w:cs="Times New Roman"/>
                <w:sz w:val="24"/>
                <w:szCs w:val="24"/>
                <w:lang w:eastAsia="en-GB"/>
              </w:rPr>
            </w:pPr>
            <w:ins w:id="48" w:author="Author">
              <w:r w:rsidRPr="008A0407">
                <w:rPr>
                  <w:rFonts w:ascii="inherit" w:eastAsia="Times New Roman" w:hAnsi="inherit" w:cs="Times New Roman"/>
                  <w:sz w:val="24"/>
                  <w:szCs w:val="24"/>
                  <w:lang w:eastAsia="en-GB"/>
                </w:rPr>
                <w:t>(70)</w:t>
              </w:r>
            </w:ins>
          </w:p>
        </w:tc>
        <w:tc>
          <w:tcPr>
            <w:tcW w:w="0" w:type="auto"/>
            <w:shd w:val="clear" w:color="auto" w:fill="auto"/>
            <w:hideMark/>
          </w:tcPr>
          <w:p w14:paraId="2798C04D" w14:textId="3341A111" w:rsidR="0042184D" w:rsidRPr="00AF71A0" w:rsidRDefault="00B6549F" w:rsidP="00B6549F">
            <w:pPr>
              <w:spacing w:before="120" w:after="0" w:line="240" w:lineRule="auto"/>
              <w:jc w:val="both"/>
              <w:rPr>
                <w:ins w:id="49" w:author="Author"/>
                <w:rFonts w:ascii="inherit" w:eastAsia="Times New Roman" w:hAnsi="inherit" w:cs="Times New Roman"/>
                <w:sz w:val="24"/>
                <w:szCs w:val="24"/>
                <w:lang w:eastAsia="en-GB"/>
              </w:rPr>
            </w:pPr>
            <w:ins w:id="50" w:author="Author">
              <w:r w:rsidRPr="008A0407">
                <w:rPr>
                  <w:rFonts w:ascii="inherit" w:eastAsia="Times New Roman" w:hAnsi="inherit" w:cs="Times New Roman" w:hint="eastAsia"/>
                  <w:sz w:val="24"/>
                  <w:szCs w:val="24"/>
                  <w:lang w:eastAsia="en-GB"/>
                </w:rPr>
                <w:t>‘</w:t>
              </w:r>
              <w:r w:rsidRPr="008A0407">
                <w:rPr>
                  <w:rFonts w:ascii="inherit" w:eastAsia="Times New Roman" w:hAnsi="inherit" w:cs="Times New Roman"/>
                  <w:sz w:val="24"/>
                  <w:szCs w:val="24"/>
                  <w:lang w:eastAsia="en-GB"/>
                </w:rPr>
                <w:t>System-Supporting</w:t>
              </w:r>
              <w:r w:rsidRPr="008A0407">
                <w:rPr>
                  <w:rFonts w:ascii="inherit" w:eastAsia="Times New Roman" w:hAnsi="inherit" w:cs="Times New Roman" w:hint="eastAsia"/>
                  <w:sz w:val="24"/>
                  <w:szCs w:val="24"/>
                  <w:lang w:eastAsia="en-GB"/>
                </w:rPr>
                <w:t>’</w:t>
              </w:r>
              <w:r w:rsidRPr="008A0407">
                <w:rPr>
                  <w:rFonts w:ascii="inherit" w:eastAsia="Times New Roman" w:hAnsi="inherit" w:cs="Times New Roman"/>
                  <w:sz w:val="24"/>
                  <w:szCs w:val="24"/>
                  <w:lang w:eastAsia="en-GB"/>
                </w:rPr>
                <w:t xml:space="preserve"> </w:t>
              </w:r>
              <w:r w:rsidR="002F0E6C" w:rsidRPr="002F0E6C">
                <w:rPr>
                  <w:rFonts w:ascii="inherit" w:eastAsia="Times New Roman" w:hAnsi="inherit" w:cs="Times New Roman"/>
                  <w:sz w:val="24"/>
                  <w:szCs w:val="24"/>
                  <w:lang w:eastAsia="en-GB"/>
                </w:rPr>
                <w:t>Includes the design of control devices for active and reactive power balancing at the CP so that the plant supports network stability beyond the CP without having grid-forming characteristics. These characteristics must be provided by other PGUs without being unduly impaired by the system-supporting characteristics and are only permissible to a very limited extent.</w:t>
              </w:r>
            </w:ins>
          </w:p>
        </w:tc>
      </w:tr>
      <w:tr w:rsidR="0042184D" w:rsidRPr="008A0407" w14:paraId="127F18F2" w14:textId="77777777" w:rsidTr="003B2C88">
        <w:trPr>
          <w:ins w:id="51" w:author="Author"/>
        </w:trPr>
        <w:tc>
          <w:tcPr>
            <w:tcW w:w="0" w:type="auto"/>
            <w:shd w:val="clear" w:color="auto" w:fill="auto"/>
            <w:hideMark/>
          </w:tcPr>
          <w:p w14:paraId="07BCCB0F" w14:textId="7BDAC52F" w:rsidR="0042184D" w:rsidRPr="008A0407" w:rsidRDefault="0042184D" w:rsidP="0042184D">
            <w:pPr>
              <w:spacing w:before="120" w:after="0" w:line="240" w:lineRule="auto"/>
              <w:jc w:val="both"/>
              <w:rPr>
                <w:ins w:id="52" w:author="Author"/>
                <w:rFonts w:ascii="inherit" w:eastAsia="Times New Roman" w:hAnsi="inherit" w:cs="Times New Roman"/>
                <w:sz w:val="24"/>
                <w:szCs w:val="24"/>
                <w:lang w:eastAsia="en-GB"/>
              </w:rPr>
            </w:pPr>
            <w:ins w:id="53" w:author="Author">
              <w:r w:rsidRPr="008A0407">
                <w:rPr>
                  <w:rFonts w:ascii="inherit" w:eastAsia="Times New Roman" w:hAnsi="inherit" w:cs="Times New Roman"/>
                  <w:sz w:val="24"/>
                  <w:szCs w:val="24"/>
                  <w:lang w:eastAsia="en-GB"/>
                </w:rPr>
                <w:t>(71)</w:t>
              </w:r>
            </w:ins>
          </w:p>
        </w:tc>
        <w:tc>
          <w:tcPr>
            <w:tcW w:w="0" w:type="auto"/>
            <w:shd w:val="clear" w:color="auto" w:fill="auto"/>
            <w:hideMark/>
          </w:tcPr>
          <w:p w14:paraId="70C6B79E" w14:textId="151AA159" w:rsidR="0042184D" w:rsidRPr="00AF71A0" w:rsidRDefault="0042184D" w:rsidP="00B6549F">
            <w:pPr>
              <w:spacing w:before="120" w:after="0" w:line="240" w:lineRule="auto"/>
              <w:jc w:val="both"/>
              <w:rPr>
                <w:ins w:id="54" w:author="Author"/>
                <w:rFonts w:ascii="inherit" w:eastAsia="Times New Roman" w:hAnsi="inherit" w:cs="Times New Roman"/>
                <w:sz w:val="24"/>
                <w:szCs w:val="24"/>
                <w:lang w:eastAsia="en-GB"/>
              </w:rPr>
            </w:pPr>
            <w:ins w:id="55" w:author="Author">
              <w:r w:rsidRPr="008A0407">
                <w:rPr>
                  <w:rFonts w:ascii="inherit" w:eastAsia="Times New Roman" w:hAnsi="inherit" w:cs="Times New Roman" w:hint="eastAsia"/>
                  <w:sz w:val="24"/>
                  <w:szCs w:val="24"/>
                  <w:lang w:eastAsia="en-GB"/>
                </w:rPr>
                <w:t>‘</w:t>
              </w:r>
              <w:r w:rsidR="00B6549F" w:rsidRPr="008A0407">
                <w:rPr>
                  <w:rFonts w:ascii="inherit" w:eastAsia="Times New Roman" w:hAnsi="inherit" w:cs="Times New Roman"/>
                  <w:sz w:val="24"/>
                  <w:szCs w:val="24"/>
                  <w:lang w:eastAsia="en-GB"/>
                </w:rPr>
                <w:t>Market-based primary control</w:t>
              </w:r>
              <w:r w:rsidR="00B6549F" w:rsidRPr="008A0407">
                <w:rPr>
                  <w:rFonts w:ascii="inherit" w:eastAsia="Times New Roman" w:hAnsi="inherit" w:cs="Times New Roman" w:hint="eastAsia"/>
                  <w:sz w:val="24"/>
                  <w:szCs w:val="24"/>
                  <w:lang w:eastAsia="en-GB"/>
                </w:rPr>
                <w:t>’</w:t>
              </w:r>
              <w:r w:rsidR="00B6549F" w:rsidRPr="008A0407">
                <w:rPr>
                  <w:rFonts w:ascii="inherit" w:eastAsia="Times New Roman" w:hAnsi="inherit" w:cs="Times New Roman"/>
                  <w:sz w:val="24"/>
                  <w:szCs w:val="24"/>
                  <w:lang w:eastAsia="en-GB"/>
                </w:rPr>
                <w:t xml:space="preserve"> </w:t>
              </w:r>
              <w:r w:rsidR="002F0E6C" w:rsidRPr="002F0E6C">
                <w:rPr>
                  <w:rFonts w:ascii="inherit" w:eastAsia="Times New Roman" w:hAnsi="inherit" w:cs="Times New Roman"/>
                  <w:sz w:val="24"/>
                  <w:szCs w:val="24"/>
                  <w:lang w:eastAsia="en-GB"/>
                </w:rPr>
                <w:t>Use of primary control traded on the control energy market and used exclusively in the frequency range of 49.8 Hz to 50.2 Hz (FSM).</w:t>
              </w:r>
            </w:ins>
          </w:p>
        </w:tc>
      </w:tr>
      <w:tr w:rsidR="0042184D" w:rsidRPr="00394559" w14:paraId="58FCE676" w14:textId="77777777" w:rsidTr="003B2C88">
        <w:trPr>
          <w:ins w:id="56" w:author="Author"/>
        </w:trPr>
        <w:tc>
          <w:tcPr>
            <w:tcW w:w="0" w:type="auto"/>
            <w:shd w:val="clear" w:color="auto" w:fill="auto"/>
            <w:hideMark/>
          </w:tcPr>
          <w:p w14:paraId="1B8EFD03" w14:textId="40C53152" w:rsidR="0042184D" w:rsidRPr="008A0407" w:rsidRDefault="0042184D" w:rsidP="0042184D">
            <w:pPr>
              <w:spacing w:before="120" w:after="0" w:line="240" w:lineRule="auto"/>
              <w:jc w:val="both"/>
              <w:rPr>
                <w:ins w:id="57" w:author="Author"/>
                <w:rFonts w:ascii="inherit" w:eastAsia="Times New Roman" w:hAnsi="inherit" w:cs="Times New Roman"/>
                <w:sz w:val="24"/>
                <w:szCs w:val="24"/>
                <w:lang w:eastAsia="en-GB"/>
              </w:rPr>
            </w:pPr>
            <w:ins w:id="58" w:author="Author">
              <w:r w:rsidRPr="008A0407">
                <w:rPr>
                  <w:rFonts w:ascii="inherit" w:eastAsia="Times New Roman" w:hAnsi="inherit" w:cs="Times New Roman"/>
                  <w:sz w:val="24"/>
                  <w:szCs w:val="24"/>
                  <w:lang w:eastAsia="en-GB"/>
                </w:rPr>
                <w:t>(72)</w:t>
              </w:r>
            </w:ins>
          </w:p>
        </w:tc>
        <w:tc>
          <w:tcPr>
            <w:tcW w:w="0" w:type="auto"/>
            <w:shd w:val="clear" w:color="auto" w:fill="auto"/>
            <w:hideMark/>
          </w:tcPr>
          <w:p w14:paraId="578D0B72" w14:textId="13967E8F" w:rsidR="0042184D" w:rsidRPr="00E24F23" w:rsidRDefault="00B6549F" w:rsidP="00B6549F">
            <w:pPr>
              <w:spacing w:before="120" w:after="0" w:line="240" w:lineRule="auto"/>
              <w:jc w:val="both"/>
              <w:rPr>
                <w:ins w:id="59" w:author="Author"/>
                <w:rFonts w:ascii="inherit" w:eastAsia="Times New Roman" w:hAnsi="inherit" w:cs="Times New Roman"/>
                <w:sz w:val="24"/>
                <w:szCs w:val="24"/>
                <w:lang w:eastAsia="en-GB"/>
              </w:rPr>
            </w:pPr>
            <w:ins w:id="60" w:author="Author">
              <w:r w:rsidRPr="008A0407">
                <w:rPr>
                  <w:rFonts w:ascii="inherit" w:eastAsia="Times New Roman" w:hAnsi="inherit" w:cs="Times New Roman" w:hint="eastAsia"/>
                  <w:sz w:val="24"/>
                  <w:szCs w:val="24"/>
                  <w:lang w:eastAsia="en-GB"/>
                </w:rPr>
                <w:t>‘</w:t>
              </w:r>
              <w:r w:rsidRPr="008A0407">
                <w:rPr>
                  <w:rFonts w:ascii="inherit" w:eastAsia="Times New Roman" w:hAnsi="inherit" w:cs="Times New Roman"/>
                  <w:sz w:val="24"/>
                  <w:szCs w:val="24"/>
                  <w:lang w:eastAsia="en-GB"/>
                </w:rPr>
                <w:t>Primary control based on network security</w:t>
              </w:r>
              <w:r w:rsidRPr="008A0407">
                <w:rPr>
                  <w:rFonts w:ascii="inherit" w:eastAsia="Times New Roman" w:hAnsi="inherit" w:cs="Times New Roman" w:hint="eastAsia"/>
                  <w:sz w:val="24"/>
                  <w:szCs w:val="24"/>
                  <w:lang w:eastAsia="en-GB"/>
                </w:rPr>
                <w:t>’</w:t>
              </w:r>
              <w:r w:rsidRPr="008A0407">
                <w:rPr>
                  <w:rFonts w:ascii="inherit" w:eastAsia="Times New Roman" w:hAnsi="inherit" w:cs="Times New Roman"/>
                  <w:sz w:val="24"/>
                  <w:szCs w:val="24"/>
                  <w:lang w:eastAsia="en-GB"/>
                </w:rPr>
                <w:t xml:space="preserve"> </w:t>
              </w:r>
              <w:r w:rsidR="002F0E6C" w:rsidRPr="002F0E6C">
                <w:rPr>
                  <w:rFonts w:ascii="inherit" w:eastAsia="Times New Roman" w:hAnsi="inherit" w:cs="Times New Roman"/>
                  <w:sz w:val="24"/>
                  <w:szCs w:val="24"/>
                  <w:lang w:eastAsia="en-GB"/>
                </w:rPr>
                <w:t>Primary control contribution of power-generating modules and continuously adjustable consumption devices required outside the frequency range of 49.8 Hz to 50.2 Hz to ensure network security (LFSM-O/U).</w:t>
              </w:r>
            </w:ins>
          </w:p>
        </w:tc>
      </w:tr>
    </w:tbl>
    <w:p w14:paraId="7E513BAF" w14:textId="77777777" w:rsidR="0042184D" w:rsidRPr="00394559" w:rsidRDefault="0042184D" w:rsidP="003B7AE9">
      <w:pPr>
        <w:shd w:val="clear" w:color="auto" w:fill="FFFFFF"/>
        <w:spacing w:before="360" w:after="120" w:line="240" w:lineRule="auto"/>
        <w:jc w:val="center"/>
        <w:rPr>
          <w:ins w:id="61" w:author="Author"/>
          <w:rFonts w:ascii="inherit" w:eastAsia="Times New Roman" w:hAnsi="inherit" w:cs="Times New Roman"/>
          <w:i/>
          <w:iCs/>
          <w:color w:val="000000"/>
          <w:sz w:val="24"/>
          <w:szCs w:val="24"/>
          <w:lang w:eastAsia="en-GB"/>
        </w:rPr>
      </w:pPr>
    </w:p>
    <w:p w14:paraId="1E16F7D0" w14:textId="352C449E"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3</w:t>
      </w:r>
    </w:p>
    <w:p w14:paraId="722D9684"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Scope of application</w:t>
      </w:r>
    </w:p>
    <w:p w14:paraId="59F42962"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connection requirements set out in this Regulation shall apply to new power-generating modules which are considered significant in accordance with Article 5, unless otherwise provided.</w:t>
      </w:r>
    </w:p>
    <w:p w14:paraId="06E46FF1"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60. The relevant system operator shall communicate such refusal, by means of a reasoned statement in writing, to the power-generating facility owner and, unless specified otherwise by the regulatory authority, to the regulatory authority.</w:t>
      </w:r>
    </w:p>
    <w:p w14:paraId="04A73424"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4C72C355" w14:textId="77777777" w:rsidTr="003B7AE9">
        <w:tc>
          <w:tcPr>
            <w:tcW w:w="0" w:type="auto"/>
            <w:shd w:val="clear" w:color="auto" w:fill="auto"/>
            <w:hideMark/>
          </w:tcPr>
          <w:p w14:paraId="1D87F66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(a)</w:t>
            </w:r>
          </w:p>
        </w:tc>
        <w:tc>
          <w:tcPr>
            <w:tcW w:w="0" w:type="auto"/>
            <w:shd w:val="clear" w:color="auto" w:fill="auto"/>
            <w:hideMark/>
          </w:tcPr>
          <w:p w14:paraId="0404EFD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7C6E8572" w14:textId="77777777" w:rsidTr="003B7AE9">
        <w:tc>
          <w:tcPr>
            <w:tcW w:w="0" w:type="auto"/>
            <w:shd w:val="clear" w:color="auto" w:fill="auto"/>
            <w:hideMark/>
          </w:tcPr>
          <w:p w14:paraId="7C31A45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power-generating modules that were installed to provide back-up power and operate in parallel with the system for less than five minutes per calendar month while the system is in normal system state. Parallel operation during maintenance or commissioning tests of that power-generating module shall not count towards the five-minute limit;</w:t>
            </w:r>
          </w:p>
        </w:tc>
      </w:tr>
    </w:tbl>
    <w:p w14:paraId="3702535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528EFC81" w14:textId="77777777" w:rsidTr="003B7AE9">
        <w:tc>
          <w:tcPr>
            <w:tcW w:w="0" w:type="auto"/>
            <w:shd w:val="clear" w:color="auto" w:fill="auto"/>
            <w:hideMark/>
          </w:tcPr>
          <w:p w14:paraId="6F44CE7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607BF02D" w14:textId="77777777" w:rsidTr="003B7AE9">
        <w:tc>
          <w:tcPr>
            <w:tcW w:w="0" w:type="auto"/>
            <w:shd w:val="clear" w:color="auto" w:fill="auto"/>
            <w:hideMark/>
          </w:tcPr>
          <w:p w14:paraId="267A54D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w:t>
            </w:r>
          </w:p>
        </w:tc>
        <w:tc>
          <w:tcPr>
            <w:tcW w:w="0" w:type="auto"/>
            <w:shd w:val="clear" w:color="auto" w:fill="auto"/>
            <w:hideMark/>
          </w:tcPr>
          <w:p w14:paraId="3E15AC33" w14:textId="60B2C370" w:rsidR="00567E58"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storage devices except for pump-storage power-generating modules in accordance with Article 6(2).</w:t>
            </w:r>
          </w:p>
        </w:tc>
      </w:tr>
    </w:tbl>
    <w:p w14:paraId="379A6E80" w14:textId="152B6D36" w:rsidR="00A32009" w:rsidRPr="00F738A7" w:rsidRDefault="00A32009" w:rsidP="00493D05">
      <w:pPr>
        <w:shd w:val="clear" w:color="auto" w:fill="FFFFFF"/>
        <w:spacing w:before="360" w:after="120" w:line="240" w:lineRule="auto"/>
        <w:ind w:left="284" w:hanging="284"/>
        <w:jc w:val="both"/>
        <w:rPr>
          <w:ins w:id="62" w:author="Author"/>
          <w:rFonts w:ascii="inherit" w:eastAsia="Times New Roman" w:hAnsi="inherit" w:cs="Times New Roman"/>
          <w:i/>
          <w:iCs/>
          <w:color w:val="000000"/>
          <w:sz w:val="24"/>
          <w:szCs w:val="24"/>
          <w:lang w:eastAsia="en-GB"/>
        </w:rPr>
      </w:pPr>
      <w:ins w:id="63" w:author="Author">
        <w:r w:rsidRPr="00394559">
          <w:rPr>
            <w:rFonts w:ascii="inherit" w:eastAsia="Times New Roman" w:hAnsi="inherit" w:cs="Times New Roman"/>
            <w:color w:val="000000"/>
            <w:sz w:val="24"/>
            <w:szCs w:val="24"/>
            <w:lang w:eastAsia="en-GB"/>
          </w:rPr>
          <w:t xml:space="preserve">3. </w:t>
        </w:r>
        <w:r w:rsidR="00B109D0" w:rsidRPr="00B109D0">
          <w:rPr>
            <w:rFonts w:ascii="inherit" w:eastAsia="Times New Roman" w:hAnsi="inherit" w:cs="Times New Roman"/>
            <w:color w:val="000000"/>
            <w:sz w:val="24"/>
            <w:szCs w:val="24"/>
            <w:lang w:eastAsia="en-GB"/>
          </w:rPr>
          <w:t>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to the power-generating facility owner and, unless specified otherwise by the regulatory authority, to the regulatory authority.</w:t>
        </w:r>
      </w:ins>
    </w:p>
    <w:p w14:paraId="0DB9CB69" w14:textId="54CC2AFF" w:rsidR="003B7AE9" w:rsidRPr="008739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739E9">
        <w:rPr>
          <w:rFonts w:ascii="inherit" w:eastAsia="Times New Roman" w:hAnsi="inherit" w:cs="Times New Roman"/>
          <w:i/>
          <w:iCs/>
          <w:color w:val="000000"/>
          <w:sz w:val="24"/>
          <w:szCs w:val="24"/>
          <w:lang w:eastAsia="en-GB"/>
        </w:rPr>
        <w:t>Article 4</w:t>
      </w:r>
    </w:p>
    <w:p w14:paraId="2BBD458D"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Application to existing power-generating modules</w:t>
      </w:r>
    </w:p>
    <w:p w14:paraId="1721F3DD"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2C886EA9" w14:textId="77777777" w:rsidTr="003B7AE9">
        <w:tc>
          <w:tcPr>
            <w:tcW w:w="0" w:type="auto"/>
            <w:shd w:val="clear" w:color="auto" w:fill="auto"/>
            <w:hideMark/>
          </w:tcPr>
          <w:p w14:paraId="0C951D4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4F903AC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 type C or type D power-generating module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3B7AE9" w:rsidRPr="00394559" w14:paraId="3296750A" w14:textId="77777777">
              <w:tc>
                <w:tcPr>
                  <w:tcW w:w="0" w:type="auto"/>
                  <w:shd w:val="clear" w:color="auto" w:fill="auto"/>
                  <w:hideMark/>
                </w:tcPr>
                <w:p w14:paraId="6B2AC66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630ADB9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power-generating facility owners who intend to undertake the modernisation of a plant or replacement of equipment impacting the technical capabilities of the power-generating module shall notify their plans to the relevant system operator in advance;</w:t>
                  </w:r>
                </w:p>
              </w:tc>
            </w:tr>
          </w:tbl>
          <w:p w14:paraId="5114C3EB"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94559" w14:paraId="1344BAEF" w14:textId="77777777">
              <w:tc>
                <w:tcPr>
                  <w:tcW w:w="0" w:type="auto"/>
                  <w:shd w:val="clear" w:color="auto" w:fill="auto"/>
                  <w:hideMark/>
                </w:tcPr>
                <w:p w14:paraId="24ACEC8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18FBE9C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4EC4206A"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94559" w14:paraId="4C231E7A" w14:textId="77777777">
              <w:tc>
                <w:tcPr>
                  <w:tcW w:w="0" w:type="auto"/>
                  <w:shd w:val="clear" w:color="auto" w:fill="auto"/>
                  <w:hideMark/>
                </w:tcPr>
                <w:p w14:paraId="551C682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3DD5BF9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7A55115F"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515F14A8" w14:textId="77777777" w:rsidTr="003B7AE9">
        <w:tc>
          <w:tcPr>
            <w:tcW w:w="0" w:type="auto"/>
            <w:shd w:val="clear" w:color="auto" w:fill="auto"/>
            <w:hideMark/>
          </w:tcPr>
          <w:p w14:paraId="63AED53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(b)</w:t>
            </w:r>
          </w:p>
        </w:tc>
        <w:tc>
          <w:tcPr>
            <w:tcW w:w="0" w:type="auto"/>
            <w:shd w:val="clear" w:color="auto" w:fill="auto"/>
            <w:hideMark/>
          </w:tcPr>
          <w:p w14:paraId="45365B7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p>
        </w:tc>
      </w:tr>
    </w:tbl>
    <w:p w14:paraId="47A84E9E"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05A99419" w14:textId="77777777" w:rsidTr="003B7AE9">
        <w:tc>
          <w:tcPr>
            <w:tcW w:w="0" w:type="auto"/>
            <w:shd w:val="clear" w:color="auto" w:fill="auto"/>
            <w:hideMark/>
          </w:tcPr>
          <w:p w14:paraId="1EDCD83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7968E8ED" w14:textId="77777777" w:rsidTr="003B7AE9">
        <w:tc>
          <w:tcPr>
            <w:tcW w:w="0" w:type="auto"/>
            <w:shd w:val="clear" w:color="auto" w:fill="auto"/>
            <w:hideMark/>
          </w:tcPr>
          <w:p w14:paraId="71B01AC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0C000FC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facility owner has concluded a final and binding contract for the purchase of the main generating plant by two years after the entry into force of the Regulation. The power-generating facility owner must notify the relevant system operator and relevant TSO of conclusion of the contract within 30 months after the entry into force of the Regulation.</w:t>
            </w:r>
          </w:p>
        </w:tc>
      </w:tr>
    </w:tbl>
    <w:p w14:paraId="48BCC46F"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The notification submitted by the power-generating facility owner to the relevant system operator and to the relevant TSO shall at least indicate the contract title, its date of signature and date of entry into force and the specifications of the main generating plant to be constructed, assembled or purchased.</w:t>
      </w:r>
    </w:p>
    <w:p w14:paraId="0CC8A561"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A Member State may provide that in specified circumstances the regulatory authority may determine whether the power-generating module is to be considered an existing power-generating module or a new power-generating module.</w:t>
      </w:r>
    </w:p>
    <w:p w14:paraId="087D1F8E"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power-generating modules.</w:t>
      </w:r>
    </w:p>
    <w:p w14:paraId="43304F98"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For that purpose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418C415C" w14:textId="77777777" w:rsidTr="003B7AE9">
        <w:tc>
          <w:tcPr>
            <w:tcW w:w="0" w:type="auto"/>
            <w:shd w:val="clear" w:color="auto" w:fill="auto"/>
            <w:hideMark/>
          </w:tcPr>
          <w:p w14:paraId="2F6A5F3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costs, in regard to existing power-generating modules, of requiring compliance with this Regulation;</w:t>
            </w:r>
          </w:p>
        </w:tc>
      </w:tr>
    </w:tbl>
    <w:p w14:paraId="3CB4461B"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746044CC" w14:textId="77777777" w:rsidTr="003B7AE9">
        <w:tc>
          <w:tcPr>
            <w:tcW w:w="0" w:type="auto"/>
            <w:shd w:val="clear" w:color="auto" w:fill="auto"/>
            <w:hideMark/>
          </w:tcPr>
          <w:p w14:paraId="6AF251E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94559" w14:paraId="2808615E" w14:textId="77777777" w:rsidTr="003B7AE9">
        <w:tc>
          <w:tcPr>
            <w:tcW w:w="0" w:type="auto"/>
            <w:shd w:val="clear" w:color="auto" w:fill="auto"/>
            <w:hideMark/>
          </w:tcPr>
          <w:p w14:paraId="1D68539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94559" w14:paraId="6CE27FCE" w14:textId="77777777" w:rsidTr="003B7AE9">
        <w:tc>
          <w:tcPr>
            <w:tcW w:w="0" w:type="auto"/>
            <w:shd w:val="clear" w:color="auto" w:fill="auto"/>
            <w:hideMark/>
          </w:tcPr>
          <w:p w14:paraId="6F7EA4E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1551E0C1" w14:textId="77777777" w:rsidTr="003B7AE9">
        <w:tc>
          <w:tcPr>
            <w:tcW w:w="0" w:type="auto"/>
            <w:shd w:val="clear" w:color="auto" w:fill="auto"/>
            <w:hideMark/>
          </w:tcPr>
          <w:p w14:paraId="70894FC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5.</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lastRenderedPageBreak/>
        <w:t>6.</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relevant TSO shall take account of the legitimate expectations of power-generating facility owners as part of the assessment of the application of this Regulation to existing power-generating modules.</w:t>
      </w:r>
    </w:p>
    <w:p w14:paraId="21E9960B"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7.</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relevant TSO may assess the application of some or all of the provisions of this Regulation to existing power-generating modules every three years in accordance with the criteria and process set out in paragraphs 3 to 5.</w:t>
      </w:r>
    </w:p>
    <w:p w14:paraId="192DD96C"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5</w:t>
      </w:r>
    </w:p>
    <w:p w14:paraId="0EFACB45"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Determination of significance</w:t>
      </w:r>
    </w:p>
    <w:p w14:paraId="4654D109"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power-generating modules shall comply with the requirements on the basis of the voltage level of their connection point and their maximum capacity according to the categories set out in paragraph 2.</w:t>
      </w:r>
    </w:p>
    <w:p w14:paraId="3EE41E3C" w14:textId="29B806A8" w:rsidR="003B7AE9" w:rsidRPr="00394559" w:rsidRDefault="003B7AE9" w:rsidP="003B7AE9">
      <w:pPr>
        <w:shd w:val="clear" w:color="auto" w:fill="FFFFFF"/>
        <w:spacing w:before="120" w:after="0" w:line="240" w:lineRule="auto"/>
        <w:jc w:val="both"/>
        <w:rPr>
          <w:ins w:id="64" w:author="Autho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Power-generating modules within the following categories shall be considered as significant:</w:t>
      </w:r>
    </w:p>
    <w:p w14:paraId="13E426F0" w14:textId="31763672" w:rsidR="007C2E2E" w:rsidRPr="00394559" w:rsidRDefault="007C2E2E"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65" w:author="Author">
        <w:r w:rsidRPr="00394559">
          <w:rPr>
            <w:rFonts w:ascii="inherit" w:eastAsia="Times New Roman" w:hAnsi="inherit" w:cs="Times New Roman"/>
            <w:color w:val="000000"/>
            <w:sz w:val="24"/>
            <w:szCs w:val="24"/>
            <w:lang w:eastAsia="en-GB"/>
          </w:rPr>
          <w:t xml:space="preserve">(e)connection point below 110 kW and maximum capacity of 135 kW (type </w:t>
        </w:r>
        <w:commentRangeStart w:id="66"/>
        <w:r w:rsidRPr="00394559">
          <w:rPr>
            <w:rFonts w:ascii="inherit" w:eastAsia="Times New Roman" w:hAnsi="inherit" w:cs="Times New Roman"/>
            <w:color w:val="000000"/>
            <w:sz w:val="24"/>
            <w:szCs w:val="24"/>
            <w:lang w:eastAsia="en-GB"/>
          </w:rPr>
          <w:t>EV</w:t>
        </w:r>
        <w:commentRangeEnd w:id="66"/>
        <w:r w:rsidRPr="00394559">
          <w:rPr>
            <w:rStyle w:val="CommentReference"/>
          </w:rPr>
          <w:commentReference w:id="66"/>
        </w:r>
        <w:r w:rsidRPr="00394559">
          <w:rPr>
            <w:rFonts w:ascii="inherit" w:eastAsia="Times New Roman" w:hAnsi="inherit" w:cs="Times New Roman"/>
            <w:color w:val="000000"/>
            <w:sz w:val="24"/>
            <w:szCs w:val="24"/>
            <w:lang w:eastAsia="en-GB"/>
          </w:rPr>
          <w:t>);</w:t>
        </w:r>
      </w:ins>
      <w:r w:rsidR="00005A33">
        <w:rPr>
          <w:rFonts w:ascii="inherit" w:eastAsia="Times New Roman" w:hAnsi="inherit" w:cs="Times New Roman"/>
          <w:color w:val="000000"/>
          <w:sz w:val="24"/>
          <w:szCs w:val="24"/>
          <w:lang w:eastAsia="en-GB"/>
        </w:rPr>
        <w:t xml:space="preserve"> </w:t>
      </w:r>
    </w:p>
    <w:tbl>
      <w:tblPr>
        <w:tblW w:w="5000" w:type="pct"/>
        <w:tblCellMar>
          <w:left w:w="0" w:type="dxa"/>
          <w:right w:w="0" w:type="dxa"/>
        </w:tblCellMar>
        <w:tblLook w:val="04A0" w:firstRow="1" w:lastRow="0" w:firstColumn="1" w:lastColumn="0" w:noHBand="0" w:noVBand="1"/>
      </w:tblPr>
      <w:tblGrid>
        <w:gridCol w:w="310"/>
        <w:gridCol w:w="8716"/>
      </w:tblGrid>
      <w:tr w:rsidR="003B7AE9" w:rsidRPr="00394559" w14:paraId="3E57E714" w14:textId="77777777" w:rsidTr="003B7AE9">
        <w:tc>
          <w:tcPr>
            <w:tcW w:w="0" w:type="auto"/>
            <w:shd w:val="clear" w:color="auto" w:fill="auto"/>
            <w:hideMark/>
          </w:tcPr>
          <w:p w14:paraId="5068C714" w14:textId="77777777" w:rsidR="003B7AE9" w:rsidRPr="00295618" w:rsidRDefault="003B7AE9" w:rsidP="003B7AE9">
            <w:pPr>
              <w:spacing w:before="120" w:after="0" w:line="240" w:lineRule="auto"/>
              <w:jc w:val="both"/>
              <w:rPr>
                <w:rFonts w:ascii="inherit" w:eastAsia="Times New Roman" w:hAnsi="inherit" w:cs="Times New Roman"/>
                <w:sz w:val="24"/>
                <w:szCs w:val="24"/>
                <w:lang w:eastAsia="en-GB"/>
              </w:rPr>
            </w:pPr>
            <w:r w:rsidRPr="00295618">
              <w:rPr>
                <w:rFonts w:ascii="inherit" w:eastAsia="Times New Roman" w:hAnsi="inherit" w:cs="Times New Roman"/>
                <w:sz w:val="24"/>
                <w:szCs w:val="24"/>
                <w:lang w:eastAsia="en-GB"/>
              </w:rPr>
              <w:t>(a)</w:t>
            </w:r>
          </w:p>
        </w:tc>
        <w:tc>
          <w:tcPr>
            <w:tcW w:w="0" w:type="auto"/>
            <w:shd w:val="clear" w:color="auto" w:fill="auto"/>
            <w:hideMark/>
          </w:tcPr>
          <w:p w14:paraId="5EAA1797" w14:textId="77777777" w:rsidR="003B7AE9" w:rsidRPr="008739E9" w:rsidRDefault="003B7AE9" w:rsidP="003B7AE9">
            <w:pPr>
              <w:spacing w:before="120" w:after="0" w:line="240" w:lineRule="auto"/>
              <w:jc w:val="both"/>
              <w:rPr>
                <w:rFonts w:ascii="inherit" w:eastAsia="Times New Roman" w:hAnsi="inherit" w:cs="Times New Roman"/>
                <w:sz w:val="24"/>
                <w:szCs w:val="24"/>
                <w:lang w:eastAsia="en-GB"/>
              </w:rPr>
            </w:pPr>
            <w:r w:rsidRPr="00493D05">
              <w:rPr>
                <w:rFonts w:ascii="inherit" w:eastAsia="Times New Roman" w:hAnsi="inherit" w:cs="Times New Roman"/>
                <w:sz w:val="24"/>
                <w:szCs w:val="24"/>
                <w:lang w:eastAsia="en-GB"/>
              </w:rPr>
              <w:t>connection point below 110 kV and maximum capacity of 0,8 kW or more (type A);</w:t>
            </w:r>
          </w:p>
        </w:tc>
      </w:tr>
    </w:tbl>
    <w:p w14:paraId="4D48C155"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1E0790A1" w14:textId="77777777" w:rsidTr="003B7AE9">
        <w:tc>
          <w:tcPr>
            <w:tcW w:w="0" w:type="auto"/>
            <w:shd w:val="clear" w:color="auto" w:fill="auto"/>
            <w:hideMark/>
          </w:tcPr>
          <w:p w14:paraId="7B2DB64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23B6271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connection point below 110 kV and maximum capacity at or above a threshold proposed by each relevant TSO in accordance with the procedure laid out in paragraph 3 (type B). This threshold shall not be above the limits for type B power-generating modules contained in Table 1;</w:t>
            </w:r>
          </w:p>
        </w:tc>
      </w:tr>
    </w:tbl>
    <w:p w14:paraId="23442517"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2CA89A78" w14:textId="77777777" w:rsidTr="003B7AE9">
        <w:tc>
          <w:tcPr>
            <w:tcW w:w="0" w:type="auto"/>
            <w:shd w:val="clear" w:color="auto" w:fill="auto"/>
            <w:hideMark/>
          </w:tcPr>
          <w:p w14:paraId="084FAA7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734B592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connection point below 110 kV and maximum capacity at or above a threshold specified by each relevant TSO in accordance with paragraph 3 (type C). This threshold shall not be above the limits for type C power-generating modules contained in Table 1; or</w:t>
            </w:r>
          </w:p>
        </w:tc>
      </w:tr>
    </w:tbl>
    <w:p w14:paraId="5B3AAAF5"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783D942D" w14:textId="77777777" w:rsidTr="003B7AE9">
        <w:tc>
          <w:tcPr>
            <w:tcW w:w="0" w:type="auto"/>
            <w:shd w:val="clear" w:color="auto" w:fill="auto"/>
            <w:hideMark/>
          </w:tcPr>
          <w:p w14:paraId="74BD702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w:t>
            </w:r>
          </w:p>
        </w:tc>
        <w:tc>
          <w:tcPr>
            <w:tcW w:w="0" w:type="auto"/>
            <w:shd w:val="clear" w:color="auto" w:fill="auto"/>
            <w:hideMark/>
          </w:tcPr>
          <w:p w14:paraId="2283E79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connection point at 110 kV or above (type D). A power-generating module is also of type D if its connection point is below 110 kV and its maximum capacity is at or above a threshold specified in accordance with paragraph 3. This threshold shall not be above the limit for type D power-generating modules contained in Table 1.</w:t>
            </w:r>
          </w:p>
          <w:p w14:paraId="3957CBCB" w14:textId="77777777" w:rsidR="003B7AE9" w:rsidRPr="00394559" w:rsidRDefault="003B7AE9" w:rsidP="003B7AE9">
            <w:pPr>
              <w:spacing w:before="120" w:after="120" w:line="240" w:lineRule="auto"/>
              <w:jc w:val="center"/>
              <w:rPr>
                <w:rFonts w:ascii="inherit" w:eastAsia="Times New Roman" w:hAnsi="inherit" w:cs="Times New Roman"/>
                <w:sz w:val="24"/>
                <w:szCs w:val="24"/>
                <w:lang w:eastAsia="en-GB"/>
              </w:rPr>
            </w:pPr>
            <w:r w:rsidRPr="00394559">
              <w:rPr>
                <w:rFonts w:ascii="inherit" w:eastAsia="Times New Roman" w:hAnsi="inherit" w:cs="Times New Roman"/>
                <w:i/>
                <w:iCs/>
                <w:sz w:val="24"/>
                <w:szCs w:val="24"/>
                <w:lang w:eastAsia="en-GB"/>
              </w:rPr>
              <w:t>Table 1</w:t>
            </w:r>
          </w:p>
          <w:p w14:paraId="7831F8F8" w14:textId="77777777" w:rsidR="003B7AE9" w:rsidRPr="00394559" w:rsidRDefault="003B7AE9" w:rsidP="003B7AE9">
            <w:pPr>
              <w:spacing w:before="120" w:after="120" w:line="240" w:lineRule="auto"/>
              <w:jc w:val="center"/>
              <w:rPr>
                <w:rFonts w:ascii="inherit" w:eastAsia="Times New Roman" w:hAnsi="inherit" w:cs="Times New Roman"/>
                <w:sz w:val="24"/>
                <w:szCs w:val="24"/>
                <w:lang w:eastAsia="en-GB"/>
              </w:rPr>
            </w:pPr>
            <w:r w:rsidRPr="00394559">
              <w:rPr>
                <w:rFonts w:ascii="inherit" w:eastAsia="Times New Roman" w:hAnsi="inherit" w:cs="Times New Roman"/>
                <w:b/>
                <w:bCs/>
                <w:sz w:val="24"/>
                <w:szCs w:val="24"/>
                <w:lang w:eastAsia="en-GB"/>
              </w:rPr>
              <w:t>Limits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97"/>
              <w:gridCol w:w="1532"/>
              <w:gridCol w:w="1532"/>
              <w:gridCol w:w="1532"/>
            </w:tblGrid>
            <w:tr w:rsidR="003B7AE9" w:rsidRPr="00394559"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Limit for maximum capacity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Limit for 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Limit for maximum capacity threshold from which a power-generating module is of type D</w:t>
                  </w:r>
                </w:p>
              </w:tc>
            </w:tr>
            <w:tr w:rsidR="003B7AE9" w:rsidRPr="00394559"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75 MW</w:t>
                  </w:r>
                </w:p>
              </w:tc>
            </w:tr>
            <w:tr w:rsidR="003B7AE9" w:rsidRPr="00394559"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lastRenderedPageBreak/>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75 MW</w:t>
                  </w:r>
                </w:p>
              </w:tc>
            </w:tr>
            <w:tr w:rsidR="003B7AE9" w:rsidRPr="00394559"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30 MW</w:t>
                  </w:r>
                </w:p>
              </w:tc>
            </w:tr>
            <w:tr w:rsidR="003B7AE9" w:rsidRPr="00394559"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0,1</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10 MW</w:t>
                  </w:r>
                </w:p>
              </w:tc>
            </w:tr>
            <w:tr w:rsidR="003B7AE9" w:rsidRPr="00394559"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15 MW</w:t>
                  </w:r>
                </w:p>
              </w:tc>
            </w:tr>
          </w:tbl>
          <w:p w14:paraId="7B0E8CD4"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6D6A8997"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lastRenderedPageBreak/>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Proposals for maximum capacity thresholds for types B, C and D power-generating modules shall be subject to approval by the relevant regulatory authority or, where applicable, the Member State. In forming proposals the relevant TSO shall coordinate with adjacent TSOs and DSOs and shall conduct a public consultation in accordance with Article</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10. A proposal by the relevant TSO to change the thresholds shall not be made sooner than three years after the previous proposal.</w:t>
      </w:r>
    </w:p>
    <w:p w14:paraId="2B2D60D0" w14:textId="77777777" w:rsidR="003B7AE9" w:rsidRPr="00E61FB0"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 xml:space="preserve">Power-generating facility owners shall assist this process and provide data as requested by the relevant </w:t>
      </w:r>
      <w:commentRangeStart w:id="67"/>
      <w:r w:rsidRPr="00394559">
        <w:rPr>
          <w:rFonts w:ascii="inherit" w:eastAsia="Times New Roman" w:hAnsi="inherit" w:cs="Times New Roman"/>
          <w:color w:val="000000"/>
          <w:sz w:val="24"/>
          <w:szCs w:val="24"/>
          <w:lang w:eastAsia="en-GB"/>
        </w:rPr>
        <w:t>TSO</w:t>
      </w:r>
      <w:commentRangeEnd w:id="67"/>
      <w:r w:rsidR="00B94581" w:rsidRPr="00394559">
        <w:rPr>
          <w:rStyle w:val="CommentReference"/>
        </w:rPr>
        <w:commentReference w:id="67"/>
      </w:r>
      <w:r w:rsidRPr="00394559">
        <w:rPr>
          <w:rFonts w:ascii="inherit" w:eastAsia="Times New Roman" w:hAnsi="inherit" w:cs="Times New Roman"/>
          <w:color w:val="000000"/>
          <w:sz w:val="24"/>
          <w:szCs w:val="24"/>
          <w:lang w:eastAsia="en-GB"/>
        </w:rPr>
        <w:t>.</w:t>
      </w:r>
    </w:p>
    <w:p w14:paraId="06E7E841" w14:textId="41F9B160" w:rsidR="003B7AE9" w:rsidRPr="008739E9" w:rsidRDefault="003B7AE9" w:rsidP="003B7AE9">
      <w:pPr>
        <w:shd w:val="clear" w:color="auto" w:fill="FFFFFF"/>
        <w:spacing w:before="120" w:after="0" w:line="240" w:lineRule="auto"/>
        <w:jc w:val="both"/>
        <w:rPr>
          <w:ins w:id="68" w:author="Author"/>
          <w:rFonts w:ascii="inherit" w:eastAsia="Times New Roman" w:hAnsi="inherit" w:cs="Times New Roman"/>
          <w:color w:val="000000"/>
          <w:sz w:val="24"/>
          <w:szCs w:val="24"/>
          <w:lang w:eastAsia="en-GB"/>
        </w:rPr>
      </w:pPr>
      <w:r w:rsidRPr="00295618">
        <w:rPr>
          <w:rFonts w:ascii="inherit" w:eastAsia="Times New Roman" w:hAnsi="inherit" w:cs="Times New Roman"/>
          <w:color w:val="000000"/>
          <w:sz w:val="24"/>
          <w:szCs w:val="24"/>
          <w:lang w:eastAsia="en-GB"/>
        </w:rPr>
        <w:t>5.   If, as a result of modification of the thresholds, a power-generating module qualifies under a different type, the procedure laid down in Article 4(3) concerning exi</w:t>
      </w:r>
      <w:r w:rsidRPr="00493D05">
        <w:rPr>
          <w:rFonts w:ascii="inherit" w:eastAsia="Times New Roman" w:hAnsi="inherit" w:cs="Times New Roman"/>
          <w:color w:val="000000"/>
          <w:sz w:val="24"/>
          <w:szCs w:val="24"/>
          <w:lang w:eastAsia="en-GB"/>
        </w:rPr>
        <w:t>sting power-generating modules shall apply before compliance with the requirements for the new type is required.</w:t>
      </w:r>
    </w:p>
    <w:p w14:paraId="1733F9C6" w14:textId="7439FCE5" w:rsidR="005918D9" w:rsidRPr="005918D9" w:rsidRDefault="009762C4" w:rsidP="005918D9">
      <w:pPr>
        <w:shd w:val="clear" w:color="auto" w:fill="FFFFFF"/>
        <w:spacing w:before="120" w:after="0" w:line="240" w:lineRule="auto"/>
        <w:jc w:val="both"/>
        <w:rPr>
          <w:ins w:id="69" w:author="Author"/>
          <w:rFonts w:ascii="inherit" w:eastAsia="Times New Roman" w:hAnsi="inherit" w:cs="Times New Roman"/>
          <w:color w:val="000000"/>
          <w:sz w:val="24"/>
          <w:szCs w:val="24"/>
          <w:lang w:eastAsia="en-GB"/>
        </w:rPr>
      </w:pPr>
      <w:ins w:id="70" w:author="Author">
        <w:r w:rsidRPr="001A23CC">
          <w:rPr>
            <w:rFonts w:ascii="inherit" w:eastAsia="Times New Roman" w:hAnsi="inherit" w:cs="Times New Roman"/>
            <w:color w:val="000000"/>
            <w:sz w:val="24"/>
            <w:szCs w:val="24"/>
            <w:lang w:eastAsia="en-GB"/>
          </w:rPr>
          <w:t>6.</w:t>
        </w:r>
        <w:r w:rsidR="00993D97">
          <w:rPr>
            <w:rFonts w:ascii="inherit" w:eastAsia="Times New Roman" w:hAnsi="inherit" w:cs="Times New Roman"/>
            <w:color w:val="000000"/>
            <w:sz w:val="24"/>
            <w:szCs w:val="24"/>
            <w:lang w:eastAsia="en-GB"/>
          </w:rPr>
          <w:t xml:space="preserve"> </w:t>
        </w:r>
        <w:r w:rsidR="005918D9" w:rsidRPr="005918D9">
          <w:rPr>
            <w:rFonts w:ascii="inherit" w:eastAsia="Times New Roman" w:hAnsi="inherit" w:cs="Times New Roman"/>
            <w:color w:val="000000"/>
            <w:sz w:val="24"/>
            <w:szCs w:val="24"/>
            <w:lang w:eastAsia="en-GB"/>
          </w:rPr>
          <w:t>Pooling mechanisms must be prequalified, to use the distributed PGU/PGCM, especially EVs.</w:t>
        </w:r>
      </w:ins>
    </w:p>
    <w:p w14:paraId="62125454" w14:textId="26DC5FF3" w:rsidR="00993D97" w:rsidRDefault="005918D9" w:rsidP="009762C4">
      <w:pPr>
        <w:shd w:val="clear" w:color="auto" w:fill="FFFFFF"/>
        <w:spacing w:before="120" w:after="0" w:line="240" w:lineRule="auto"/>
        <w:jc w:val="both"/>
        <w:rPr>
          <w:rFonts w:ascii="inherit" w:eastAsia="Times New Roman" w:hAnsi="inherit" w:cs="Times New Roman"/>
          <w:color w:val="000000"/>
          <w:sz w:val="24"/>
          <w:szCs w:val="24"/>
          <w:lang w:eastAsia="en-GB"/>
        </w:rPr>
      </w:pPr>
      <w:ins w:id="71" w:author="Author">
        <w:r w:rsidRPr="005918D9">
          <w:rPr>
            <w:rFonts w:ascii="inherit" w:eastAsia="Times New Roman" w:hAnsi="inherit" w:cs="Times New Roman"/>
            <w:color w:val="000000"/>
            <w:sz w:val="24"/>
            <w:szCs w:val="24"/>
            <w:lang w:eastAsia="en-GB"/>
          </w:rPr>
          <w:t xml:space="preserve">The pooling mechanism must ensure, that the pool has the ability to </w:t>
        </w:r>
        <w:r w:rsidR="00D27060" w:rsidRPr="005918D9">
          <w:rPr>
            <w:rFonts w:ascii="inherit" w:eastAsia="Times New Roman" w:hAnsi="inherit" w:cs="Times New Roman"/>
            <w:color w:val="000000"/>
            <w:sz w:val="24"/>
            <w:szCs w:val="24"/>
            <w:lang w:eastAsia="en-GB"/>
          </w:rPr>
          <w:t>fulfil</w:t>
        </w:r>
        <w:r w:rsidRPr="005918D9">
          <w:rPr>
            <w:rFonts w:ascii="inherit" w:eastAsia="Times New Roman" w:hAnsi="inherit" w:cs="Times New Roman"/>
            <w:color w:val="000000"/>
            <w:sz w:val="24"/>
            <w:szCs w:val="24"/>
            <w:lang w:eastAsia="en-GB"/>
          </w:rPr>
          <w:t xml:space="preserve"> all service prequalification requirements. The pooling mechanisms should be certified, whereas the certification of Type A to D PGUs will be done in relation to a distinct connection point, the pooling mechanisms use a statistical basis of available EVs so that all reliability aspects can be met.</w:t>
        </w:r>
      </w:ins>
    </w:p>
    <w:p w14:paraId="41AD6EAD" w14:textId="25A717B4" w:rsidR="002E605D" w:rsidRPr="00394559" w:rsidRDefault="002E605D" w:rsidP="009762C4">
      <w:pPr>
        <w:shd w:val="clear" w:color="auto" w:fill="FFFFFF"/>
        <w:spacing w:before="120" w:after="0" w:line="240" w:lineRule="auto"/>
        <w:jc w:val="both"/>
        <w:rPr>
          <w:rFonts w:ascii="inherit" w:eastAsia="Times New Roman" w:hAnsi="inherit" w:cs="Times New Roman"/>
          <w:color w:val="000000"/>
          <w:sz w:val="24"/>
          <w:szCs w:val="24"/>
          <w:lang w:eastAsia="en-GB"/>
        </w:rPr>
      </w:pPr>
      <w:ins w:id="72" w:author="Author">
        <w:r w:rsidRPr="001A23CC">
          <w:rPr>
            <w:rFonts w:ascii="inherit" w:eastAsia="Times New Roman" w:hAnsi="inherit" w:cs="Times New Roman"/>
            <w:color w:val="000000"/>
            <w:sz w:val="24"/>
            <w:szCs w:val="24"/>
            <w:lang w:eastAsia="en-GB"/>
          </w:rPr>
          <w:t>7.</w:t>
        </w:r>
        <w:r w:rsidRPr="001A23CC">
          <w:t xml:space="preserve"> </w:t>
        </w:r>
        <w:r w:rsidRPr="008F4E79">
          <w:rPr>
            <w:rFonts w:ascii="inherit" w:eastAsia="Times New Roman" w:hAnsi="inherit" w:cs="Times New Roman"/>
            <w:color w:val="000000"/>
            <w:sz w:val="24"/>
            <w:szCs w:val="24"/>
            <w:lang w:eastAsia="en-GB"/>
          </w:rPr>
          <w:t xml:space="preserve">The threshold value for Type EV </w:t>
        </w:r>
        <w:r w:rsidR="00993D97">
          <w:rPr>
            <w:rFonts w:ascii="inherit" w:eastAsia="Times New Roman" w:hAnsi="inherit" w:cs="Times New Roman"/>
            <w:color w:val="000000"/>
            <w:sz w:val="24"/>
            <w:szCs w:val="24"/>
            <w:lang w:eastAsia="en-GB"/>
          </w:rPr>
          <w:t xml:space="preserve">PGU/PGCM </w:t>
        </w:r>
        <w:r w:rsidRPr="008F4E79">
          <w:rPr>
            <w:rFonts w:ascii="inherit" w:eastAsia="Times New Roman" w:hAnsi="inherit" w:cs="Times New Roman"/>
            <w:color w:val="000000"/>
            <w:sz w:val="24"/>
            <w:szCs w:val="24"/>
            <w:lang w:eastAsia="en-GB"/>
          </w:rPr>
          <w:t xml:space="preserve">shall be set to 135 kW harmonized in all member </w:t>
        </w:r>
        <w:commentRangeStart w:id="73"/>
        <w:r w:rsidRPr="008F4E79">
          <w:rPr>
            <w:rFonts w:ascii="inherit" w:eastAsia="Times New Roman" w:hAnsi="inherit" w:cs="Times New Roman"/>
            <w:color w:val="000000"/>
            <w:sz w:val="24"/>
            <w:szCs w:val="24"/>
            <w:lang w:eastAsia="en-GB"/>
          </w:rPr>
          <w:t>states</w:t>
        </w:r>
        <w:commentRangeEnd w:id="73"/>
        <w:r w:rsidRPr="00394559">
          <w:rPr>
            <w:rStyle w:val="CommentReference"/>
          </w:rPr>
          <w:commentReference w:id="73"/>
        </w:r>
        <w:r w:rsidR="00993D97">
          <w:rPr>
            <w:rFonts w:ascii="inherit" w:eastAsia="Times New Roman" w:hAnsi="inherit" w:cs="Times New Roman"/>
            <w:color w:val="000000"/>
            <w:sz w:val="24"/>
            <w:szCs w:val="24"/>
            <w:lang w:eastAsia="en-GB"/>
          </w:rPr>
          <w:t>.</w:t>
        </w:r>
      </w:ins>
    </w:p>
    <w:p w14:paraId="09C5AD2E" w14:textId="77777777" w:rsidR="003B7AE9" w:rsidRPr="00295618"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295618">
        <w:rPr>
          <w:rFonts w:ascii="inherit" w:eastAsia="Times New Roman" w:hAnsi="inherit" w:cs="Times New Roman"/>
          <w:i/>
          <w:iCs/>
          <w:color w:val="000000"/>
          <w:sz w:val="24"/>
          <w:szCs w:val="24"/>
          <w:lang w:eastAsia="en-GB"/>
        </w:rPr>
        <w:t>Article 6</w:t>
      </w:r>
    </w:p>
    <w:p w14:paraId="7F916D96" w14:textId="77777777" w:rsidR="003B7AE9" w:rsidRPr="008739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493D05">
        <w:rPr>
          <w:rFonts w:ascii="inherit" w:eastAsia="Times New Roman" w:hAnsi="inherit" w:cs="Times New Roman"/>
          <w:b/>
          <w:bCs/>
          <w:color w:val="000000"/>
          <w:sz w:val="24"/>
          <w:szCs w:val="24"/>
          <w:lang w:eastAsia="en-GB"/>
        </w:rPr>
        <w:t xml:space="preserve">Application to </w:t>
      </w:r>
      <w:r w:rsidRPr="008739E9">
        <w:rPr>
          <w:rFonts w:ascii="inherit" w:eastAsia="Times New Roman" w:hAnsi="inherit" w:cs="Times New Roman"/>
          <w:b/>
          <w:bCs/>
          <w:color w:val="000000"/>
          <w:sz w:val="24"/>
          <w:szCs w:val="24"/>
          <w:lang w:eastAsia="en-GB"/>
        </w:rPr>
        <w:t>power-generating modules, pump-storage power-generating modules, combined heat and power facilities, and industrial sites</w:t>
      </w:r>
    </w:p>
    <w:p w14:paraId="09261652"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8739E9">
        <w:rPr>
          <w:rFonts w:ascii="inherit" w:eastAsia="Times New Roman" w:hAnsi="inherit" w:cs="Times New Roman"/>
          <w:color w:val="000000"/>
          <w:sz w:val="24"/>
          <w:szCs w:val="24"/>
          <w:lang w:eastAsia="en-GB"/>
        </w:rPr>
        <w:t>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whose frequency is not synchronously coupled to that of the main interconnected system (such as via a back-to-back convertor scheme).</w:t>
      </w:r>
    </w:p>
    <w:p w14:paraId="153300F6"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 xml:space="preserve">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w:t>
      </w:r>
      <w:r w:rsidRPr="00394559">
        <w:rPr>
          <w:rFonts w:ascii="inherit" w:eastAsia="Times New Roman" w:hAnsi="inherit" w:cs="Times New Roman"/>
          <w:color w:val="000000"/>
          <w:sz w:val="24"/>
          <w:szCs w:val="24"/>
          <w:lang w:eastAsia="en-GB"/>
        </w:rPr>
        <w:lastRenderedPageBreak/>
        <w:t>modules as well as those set out in point (b) of Article 20(2), if they qualify as type B, C or D.</w:t>
      </w:r>
    </w:p>
    <w:p w14:paraId="60B8A78B"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all of the following criteria are met:</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78A85FD8" w14:textId="77777777" w:rsidTr="003B7AE9">
        <w:tc>
          <w:tcPr>
            <w:tcW w:w="0" w:type="auto"/>
            <w:shd w:val="clear" w:color="auto" w:fill="auto"/>
            <w:hideMark/>
          </w:tcPr>
          <w:p w14:paraId="582D135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43A962C6" w14:textId="77777777" w:rsidTr="003B7AE9">
        <w:tc>
          <w:tcPr>
            <w:tcW w:w="0" w:type="auto"/>
            <w:shd w:val="clear" w:color="auto" w:fill="auto"/>
            <w:hideMark/>
          </w:tcPr>
          <w:p w14:paraId="21501C3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543F0C49"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5E184DBA" w14:textId="77777777" w:rsidTr="003B7AE9">
        <w:tc>
          <w:tcPr>
            <w:tcW w:w="0" w:type="auto"/>
            <w:shd w:val="clear" w:color="auto" w:fill="auto"/>
            <w:hideMark/>
          </w:tcPr>
          <w:p w14:paraId="11C73BD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3DA7BD1C" w:rsidR="003B7AE9" w:rsidRPr="00394559" w:rsidRDefault="003B7AE9" w:rsidP="003B7AE9">
      <w:pPr>
        <w:shd w:val="clear" w:color="auto" w:fill="FFFFFF"/>
        <w:spacing w:before="120" w:after="0" w:line="240" w:lineRule="auto"/>
        <w:jc w:val="both"/>
        <w:rPr>
          <w:ins w:id="74" w:author="Autho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5.</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Combined heat and power-generating facilities shall be assessed on the basis of their electrical maximum capacity.</w:t>
      </w:r>
    </w:p>
    <w:p w14:paraId="66708BF3" w14:textId="752CE5C4" w:rsidR="00EE3C4B" w:rsidRPr="00A32AEB" w:rsidRDefault="00EE3C4B" w:rsidP="00A32AEB">
      <w:pPr>
        <w:shd w:val="clear" w:color="auto" w:fill="FFFFFF"/>
        <w:spacing w:before="120" w:after="0" w:line="240" w:lineRule="auto"/>
        <w:jc w:val="both"/>
        <w:rPr>
          <w:ins w:id="75" w:author="Author"/>
          <w:rFonts w:ascii="inherit" w:eastAsia="Times New Roman" w:hAnsi="inherit" w:cs="Times New Roman"/>
          <w:color w:val="000000"/>
          <w:sz w:val="24"/>
          <w:szCs w:val="24"/>
          <w:lang w:eastAsia="en-GB"/>
        </w:rPr>
      </w:pPr>
      <w:ins w:id="76" w:author="Author">
        <w:r w:rsidRPr="00394559">
          <w:rPr>
            <w:rFonts w:ascii="inherit" w:eastAsia="Times New Roman" w:hAnsi="inherit" w:cs="Times New Roman"/>
            <w:color w:val="000000"/>
            <w:sz w:val="24"/>
            <w:szCs w:val="24"/>
            <w:lang w:eastAsia="en-GB"/>
          </w:rPr>
          <w:t xml:space="preserve">6.  </w:t>
        </w:r>
        <w:r w:rsidRPr="00A32AEB">
          <w:rPr>
            <w:rFonts w:ascii="inherit" w:eastAsia="Times New Roman" w:hAnsi="inherit" w:cs="Times New Roman"/>
            <w:color w:val="000000"/>
            <w:sz w:val="24"/>
            <w:szCs w:val="24"/>
            <w:lang w:eastAsia="en-GB"/>
          </w:rPr>
          <w:t>Pooling aggregators will be treated like a distributed PGU and have to fulfil the requirements o</w:t>
        </w:r>
        <w:r w:rsidR="008F4E79" w:rsidRPr="00A32AEB">
          <w:rPr>
            <w:rFonts w:ascii="inherit" w:eastAsia="Times New Roman" w:hAnsi="inherit" w:cs="Times New Roman"/>
            <w:color w:val="000000"/>
            <w:sz w:val="24"/>
            <w:szCs w:val="24"/>
            <w:lang w:eastAsia="en-GB"/>
          </w:rPr>
          <w:t>f</w:t>
        </w:r>
        <w:r w:rsidRPr="00A32AEB">
          <w:rPr>
            <w:rFonts w:ascii="inherit" w:eastAsia="Times New Roman" w:hAnsi="inherit" w:cs="Times New Roman"/>
            <w:color w:val="000000"/>
            <w:sz w:val="24"/>
            <w:szCs w:val="24"/>
            <w:lang w:eastAsia="en-GB"/>
          </w:rPr>
          <w:t xml:space="preserve"> the Type class</w:t>
        </w:r>
        <w:commentRangeStart w:id="77"/>
        <w:r w:rsidRPr="00A32AEB">
          <w:rPr>
            <w:rFonts w:ascii="inherit" w:eastAsia="Times New Roman" w:hAnsi="inherit" w:cs="Times New Roman"/>
            <w:color w:val="000000"/>
            <w:sz w:val="24"/>
            <w:szCs w:val="24"/>
            <w:lang w:eastAsia="en-GB"/>
          </w:rPr>
          <w:t xml:space="preserve"> EV, with variable connection point</w:t>
        </w:r>
        <w:commentRangeEnd w:id="77"/>
        <w:r w:rsidRPr="00A32AEB">
          <w:rPr>
            <w:rFonts w:ascii="inherit" w:eastAsia="Times New Roman" w:hAnsi="inherit" w:cs="Times New Roman"/>
            <w:color w:val="000000"/>
            <w:sz w:val="24"/>
            <w:szCs w:val="24"/>
            <w:lang w:eastAsia="en-GB"/>
          </w:rPr>
          <w:commentReference w:id="77"/>
        </w:r>
        <w:r w:rsidR="008F4E79" w:rsidRPr="00A32AEB">
          <w:rPr>
            <w:rFonts w:ascii="inherit" w:eastAsia="Times New Roman" w:hAnsi="inherit" w:cs="Times New Roman"/>
            <w:color w:val="000000"/>
            <w:sz w:val="24"/>
            <w:szCs w:val="24"/>
            <w:lang w:eastAsia="en-GB"/>
          </w:rPr>
          <w:t>s.</w:t>
        </w:r>
      </w:ins>
    </w:p>
    <w:p w14:paraId="670EA6FF" w14:textId="4D12A87E" w:rsidR="00EE3C4B" w:rsidRPr="00394559" w:rsidRDefault="00EE3C4B"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4C2B16B5" w14:textId="77777777" w:rsidR="003B7AE9" w:rsidRPr="00295618"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295618">
        <w:rPr>
          <w:rFonts w:ascii="inherit" w:eastAsia="Times New Roman" w:hAnsi="inherit" w:cs="Times New Roman"/>
          <w:i/>
          <w:iCs/>
          <w:color w:val="000000"/>
          <w:sz w:val="24"/>
          <w:szCs w:val="24"/>
          <w:lang w:eastAsia="en-GB"/>
        </w:rPr>
        <w:t>Article 7</w:t>
      </w:r>
    </w:p>
    <w:p w14:paraId="2C130A54" w14:textId="77777777" w:rsidR="003B7AE9" w:rsidRPr="008739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493D05">
        <w:rPr>
          <w:rFonts w:ascii="inherit" w:eastAsia="Times New Roman" w:hAnsi="inherit" w:cs="Times New Roman"/>
          <w:b/>
          <w:bCs/>
          <w:color w:val="000000"/>
          <w:sz w:val="24"/>
          <w:szCs w:val="24"/>
          <w:lang w:eastAsia="en-GB"/>
        </w:rPr>
        <w:t>Regulatory aspects</w:t>
      </w:r>
    </w:p>
    <w:p w14:paraId="717FF38E" w14:textId="77777777" w:rsidR="003B7AE9" w:rsidRPr="008739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8739E9">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4AF93E2"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8739E9">
        <w:rPr>
          <w:rFonts w:ascii="inherit" w:eastAsia="Times New Roman" w:hAnsi="inherit" w:cs="Times New Roman"/>
          <w:color w:val="000000"/>
          <w:sz w:val="24"/>
          <w:szCs w:val="24"/>
          <w:lang w:eastAsia="en-GB"/>
        </w:rPr>
        <w:t>2.   For site specific requirements to be established by relevant system operators or TSOs under this Regulation, Member S</w:t>
      </w:r>
      <w:r w:rsidRPr="00394559">
        <w:rPr>
          <w:rFonts w:ascii="inherit" w:eastAsia="Times New Roman" w:hAnsi="inherit" w:cs="Times New Roman"/>
          <w:color w:val="000000"/>
          <w:sz w:val="24"/>
          <w:szCs w:val="24"/>
          <w:lang w:eastAsia="en-GB"/>
        </w:rPr>
        <w:t>tates may require approval by a designated entity.</w:t>
      </w:r>
    </w:p>
    <w:p w14:paraId="6EC92455"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94559" w14:paraId="5A666CA5" w14:textId="77777777" w:rsidTr="003B7AE9">
        <w:tc>
          <w:tcPr>
            <w:tcW w:w="0" w:type="auto"/>
            <w:shd w:val="clear" w:color="auto" w:fill="auto"/>
            <w:hideMark/>
          </w:tcPr>
          <w:p w14:paraId="3583CBE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94559" w14:paraId="3FB13E74" w14:textId="77777777" w:rsidTr="003B7AE9">
        <w:tc>
          <w:tcPr>
            <w:tcW w:w="0" w:type="auto"/>
            <w:shd w:val="clear" w:color="auto" w:fill="auto"/>
            <w:hideMark/>
          </w:tcPr>
          <w:p w14:paraId="3C7007C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30E797A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ensure transparency;</w:t>
            </w:r>
          </w:p>
        </w:tc>
      </w:tr>
    </w:tbl>
    <w:p w14:paraId="0DB5B3BF"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4D8396FA" w14:textId="77777777" w:rsidTr="003B7AE9">
        <w:tc>
          <w:tcPr>
            <w:tcW w:w="0" w:type="auto"/>
            <w:shd w:val="clear" w:color="auto" w:fill="auto"/>
            <w:hideMark/>
          </w:tcPr>
          <w:p w14:paraId="0EBD646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0B93349C" w14:textId="77777777" w:rsidTr="003B7AE9">
        <w:tc>
          <w:tcPr>
            <w:tcW w:w="0" w:type="auto"/>
            <w:shd w:val="clear" w:color="auto" w:fill="auto"/>
            <w:hideMark/>
          </w:tcPr>
          <w:p w14:paraId="60C9362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(d)</w:t>
            </w:r>
          </w:p>
        </w:tc>
        <w:tc>
          <w:tcPr>
            <w:tcW w:w="0" w:type="auto"/>
            <w:shd w:val="clear" w:color="auto" w:fill="auto"/>
            <w:hideMark/>
          </w:tcPr>
          <w:p w14:paraId="222F4C6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94559" w14:paraId="1219F35A" w14:textId="77777777" w:rsidTr="003B7AE9">
        <w:tc>
          <w:tcPr>
            <w:tcW w:w="0" w:type="auto"/>
            <w:shd w:val="clear" w:color="auto" w:fill="auto"/>
            <w:hideMark/>
          </w:tcPr>
          <w:p w14:paraId="62F251E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3B7AE9" w:rsidRPr="00394559" w14:paraId="21193ED6" w14:textId="77777777" w:rsidTr="003B7AE9">
        <w:tc>
          <w:tcPr>
            <w:tcW w:w="0" w:type="auto"/>
            <w:shd w:val="clear" w:color="auto" w:fill="auto"/>
            <w:hideMark/>
          </w:tcPr>
          <w:p w14:paraId="0191EF4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w:t>
            </w:r>
          </w:p>
        </w:tc>
        <w:tc>
          <w:tcPr>
            <w:tcW w:w="0" w:type="auto"/>
            <w:shd w:val="clear" w:color="auto" w:fill="auto"/>
            <w:hideMark/>
          </w:tcPr>
          <w:p w14:paraId="5694AF6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take into consideration agreed European standards and technical specifications.</w:t>
            </w:r>
          </w:p>
        </w:tc>
      </w:tr>
    </w:tbl>
    <w:p w14:paraId="608C5CD3"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5.</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28EF2826"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6.</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Competent entities shall take decisions on proposals for requirements or methodologies within six months following the receipt of such proposals.</w:t>
      </w:r>
    </w:p>
    <w:p w14:paraId="79E41357"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7.</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power-generating facility owners, equipment manufacturers and other stakeholders based on the initially specified or agreed requirements or methodologies.</w:t>
      </w:r>
    </w:p>
    <w:p w14:paraId="3DC6F322"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8.</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146A2304" w14:textId="248D1ACD" w:rsidR="003B7AE9" w:rsidRPr="00394559" w:rsidRDefault="003B7AE9" w:rsidP="003B7AE9">
      <w:pPr>
        <w:shd w:val="clear" w:color="auto" w:fill="FFFFFF"/>
        <w:spacing w:before="120" w:after="0" w:line="240" w:lineRule="auto"/>
        <w:jc w:val="both"/>
        <w:rPr>
          <w:ins w:id="78" w:author="Autho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9.</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Where the requirements under this Regulation are to be established by a relevant system operator that is not a TSO, Member States may provide that instead the TSO be responsible for establishing the relevant requirements.</w:t>
      </w:r>
    </w:p>
    <w:p w14:paraId="5449F5A0" w14:textId="0B90B40F" w:rsidR="006A7072" w:rsidRPr="00AC6507" w:rsidRDefault="006A7072"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79" w:author="Author">
        <w:r w:rsidRPr="00394559">
          <w:rPr>
            <w:rFonts w:ascii="inherit" w:eastAsia="Times New Roman" w:hAnsi="inherit" w:cs="Times New Roman"/>
            <w:color w:val="000000"/>
            <w:sz w:val="24"/>
            <w:szCs w:val="24"/>
            <w:lang w:eastAsia="en-GB"/>
          </w:rPr>
          <w:t xml:space="preserve">10. </w:t>
        </w:r>
        <w:r w:rsidR="00E35C44" w:rsidRPr="00E35C44">
          <w:rPr>
            <w:rFonts w:ascii="inherit" w:eastAsia="Times New Roman" w:hAnsi="inherit" w:cs="Times New Roman"/>
            <w:color w:val="000000"/>
            <w:sz w:val="24"/>
            <w:szCs w:val="24"/>
            <w:lang w:eastAsia="en-GB"/>
          </w:rPr>
          <w:t>The technical requirements for EVs are fixed on EC-level according to Type EV. If necessary, the relevant TSO should set up requirements for the pooling mechanisms, but not for the EV itself.</w:t>
        </w:r>
      </w:ins>
    </w:p>
    <w:p w14:paraId="46CE04C1"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8</w:t>
      </w:r>
    </w:p>
    <w:p w14:paraId="689931B5"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Multiple TSOs</w:t>
      </w:r>
    </w:p>
    <w:p w14:paraId="5814E58A"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Where more than one TSO exists in a Member State, this Regulation shall apply to all those TSOs.</w:t>
      </w:r>
    </w:p>
    <w:p w14:paraId="34B6B17B" w14:textId="336B9720" w:rsidR="003B7AE9" w:rsidRPr="00394559" w:rsidRDefault="003B7AE9" w:rsidP="003B7AE9">
      <w:pPr>
        <w:shd w:val="clear" w:color="auto" w:fill="FFFFFF"/>
        <w:spacing w:before="120" w:after="0" w:line="240" w:lineRule="auto"/>
        <w:jc w:val="both"/>
        <w:rPr>
          <w:ins w:id="80" w:author="Autho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lastRenderedPageBreak/>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Member States may, under the national regulatory regime, provide that the responsibility of a TSO to comply with one or some or all obligations under this Regulation is assigned to one or more specific TSOs.</w:t>
      </w:r>
    </w:p>
    <w:p w14:paraId="4191638B" w14:textId="0AF1CC44" w:rsidR="006A7072" w:rsidRPr="00A60BFD" w:rsidRDefault="006A7072"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81" w:author="Author">
        <w:r w:rsidRPr="00394559">
          <w:rPr>
            <w:rFonts w:ascii="inherit" w:eastAsia="Times New Roman" w:hAnsi="inherit" w:cs="Times New Roman"/>
            <w:color w:val="000000"/>
            <w:sz w:val="24"/>
            <w:szCs w:val="24"/>
            <w:lang w:eastAsia="en-GB"/>
          </w:rPr>
          <w:t xml:space="preserve">3.  </w:t>
        </w:r>
        <w:r w:rsidR="00E35C44" w:rsidRPr="00E35C44">
          <w:rPr>
            <w:rFonts w:ascii="inherit" w:eastAsia="Times New Roman" w:hAnsi="inherit" w:cs="Times New Roman"/>
            <w:color w:val="000000"/>
            <w:sz w:val="24"/>
            <w:szCs w:val="24"/>
            <w:lang w:eastAsia="en-GB"/>
          </w:rPr>
          <w:t>Poolable PGU/PGCM could cover the area of several TSOs or DSOs. In this case, the relevant TSO is the one with the highest impact on the PGU/PGCM (e.g. EVs of the pool) on this grid area. The different TSOs or DSOs shall coordinate the technical implementation of the pool. One TSO or DSO is the coordinator.</w:t>
        </w:r>
      </w:ins>
    </w:p>
    <w:p w14:paraId="5FC3870F" w14:textId="77777777" w:rsidR="003B7AE9" w:rsidRPr="00295618"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295618">
        <w:rPr>
          <w:rFonts w:ascii="inherit" w:eastAsia="Times New Roman" w:hAnsi="inherit" w:cs="Times New Roman"/>
          <w:i/>
          <w:iCs/>
          <w:color w:val="000000"/>
          <w:sz w:val="24"/>
          <w:szCs w:val="24"/>
          <w:lang w:eastAsia="en-GB"/>
        </w:rPr>
        <w:t>Article 9</w:t>
      </w:r>
    </w:p>
    <w:p w14:paraId="6B21404F" w14:textId="77777777" w:rsidR="003B7AE9" w:rsidRPr="008739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493D05">
        <w:rPr>
          <w:rFonts w:ascii="inherit" w:eastAsia="Times New Roman" w:hAnsi="inherit" w:cs="Times New Roman"/>
          <w:b/>
          <w:bCs/>
          <w:color w:val="000000"/>
          <w:sz w:val="24"/>
          <w:szCs w:val="24"/>
          <w:lang w:eastAsia="en-GB"/>
        </w:rPr>
        <w:t>Recovery of costs</w:t>
      </w:r>
    </w:p>
    <w:p w14:paraId="75AD0C2F" w14:textId="77777777" w:rsidR="003B7AE9" w:rsidRPr="008739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8739E9">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0AB96016"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8739E9">
        <w:rPr>
          <w:rFonts w:ascii="inherit" w:eastAsia="Times New Roman" w:hAnsi="inherit" w:cs="Times New Roman"/>
          <w:color w:val="000000"/>
          <w:sz w:val="24"/>
          <w:szCs w:val="24"/>
          <w:lang w:eastAsia="en-GB"/>
        </w:rPr>
        <w:t xml:space="preserve">2.   If requested by the relevant regulatory authorities, system operators referred to in paragraph 1 shall, within three months of the request, provide the information necessary </w:t>
      </w:r>
      <w:r w:rsidRPr="00394559">
        <w:rPr>
          <w:rFonts w:ascii="inherit" w:eastAsia="Times New Roman" w:hAnsi="inherit" w:cs="Times New Roman"/>
          <w:color w:val="000000"/>
          <w:sz w:val="24"/>
          <w:szCs w:val="24"/>
          <w:lang w:eastAsia="en-GB"/>
        </w:rPr>
        <w:t>to facilitate assessment of the costs incurred.</w:t>
      </w:r>
    </w:p>
    <w:p w14:paraId="04A7ECF5"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10</w:t>
      </w:r>
    </w:p>
    <w:p w14:paraId="393A38FD"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Public consultation</w:t>
      </w:r>
    </w:p>
    <w:p w14:paraId="09A90E6A"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3906BD21" w:rsidR="003B7AE9" w:rsidRPr="00394559" w:rsidRDefault="003B7AE9" w:rsidP="003B7AE9">
      <w:pPr>
        <w:shd w:val="clear" w:color="auto" w:fill="FFFFFF"/>
        <w:spacing w:before="120" w:after="0" w:line="240" w:lineRule="auto"/>
        <w:jc w:val="both"/>
        <w:rPr>
          <w:ins w:id="82" w:author="Autho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529272A7" w14:textId="506BA08A" w:rsidR="00A32882" w:rsidRPr="00AE6982" w:rsidRDefault="00A32882"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83" w:author="Author">
        <w:r w:rsidRPr="00394559">
          <w:rPr>
            <w:rFonts w:ascii="inherit" w:eastAsia="Times New Roman" w:hAnsi="inherit" w:cs="Times New Roman"/>
            <w:color w:val="000000"/>
            <w:sz w:val="24"/>
            <w:szCs w:val="24"/>
            <w:lang w:eastAsia="en-GB"/>
          </w:rPr>
          <w:t xml:space="preserve">3. </w:t>
        </w:r>
        <w:r w:rsidR="00B92A6A" w:rsidRPr="00B92A6A">
          <w:rPr>
            <w:rFonts w:ascii="inherit" w:eastAsia="Times New Roman" w:hAnsi="inherit" w:cs="Times New Roman"/>
            <w:color w:val="000000"/>
            <w:sz w:val="24"/>
            <w:szCs w:val="24"/>
            <w:lang w:eastAsia="en-GB"/>
          </w:rPr>
          <w:t>In the case of pooling aggregators of PGU/PGCM (e.g. EVs), the relevant TSO or DSO coordinate their activities for public consultation.</w:t>
        </w:r>
      </w:ins>
    </w:p>
    <w:p w14:paraId="0C627617"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11</w:t>
      </w:r>
    </w:p>
    <w:p w14:paraId="38590242"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Stakeholder involvement</w:t>
      </w:r>
    </w:p>
    <w:p w14:paraId="49B876C4" w14:textId="53F8C982"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 xml:space="preserve">The Agency for the Cooperation of Energy Regulators (the Agency), in close cooperation with the European Network of Transmission System Operators for Electricity (ENTSO for Electricity), shall organise stakeholder involvement </w:t>
      </w:r>
      <w:ins w:id="84" w:author="Author">
        <w:r w:rsidR="00AE6982" w:rsidRPr="00AE6982">
          <w:rPr>
            <w:rFonts w:ascii="inherit" w:eastAsia="Times New Roman" w:hAnsi="inherit" w:cs="Times New Roman"/>
            <w:color w:val="000000"/>
            <w:sz w:val="24"/>
            <w:szCs w:val="24"/>
            <w:lang w:eastAsia="en-GB"/>
          </w:rPr>
          <w:t>including pooling aggregators who offer services or ancillary services on different voltage levels with distributed PGU/PGCM (e.g. EVs)</w:t>
        </w:r>
        <w:r w:rsidR="00AE6982">
          <w:rPr>
            <w:rFonts w:ascii="inherit" w:eastAsia="Times New Roman" w:hAnsi="inherit" w:cs="Times New Roman"/>
            <w:color w:val="000000"/>
            <w:sz w:val="24"/>
            <w:szCs w:val="24"/>
            <w:lang w:eastAsia="en-GB"/>
          </w:rPr>
          <w:t xml:space="preserve"> </w:t>
        </w:r>
      </w:ins>
      <w:r w:rsidRPr="00AE6982">
        <w:rPr>
          <w:rFonts w:ascii="inherit" w:eastAsia="Times New Roman" w:hAnsi="inherit" w:cs="Times New Roman"/>
          <w:color w:val="000000"/>
          <w:sz w:val="24"/>
          <w:szCs w:val="24"/>
          <w:lang w:eastAsia="en-GB"/>
        </w:rPr>
        <w:t>regarding the requirements for grid connection of power-generating facilities, and other aspects of the implementation of this Regulation. This sh</w:t>
      </w:r>
      <w:r w:rsidRPr="00394559">
        <w:rPr>
          <w:rFonts w:ascii="inherit" w:eastAsia="Times New Roman" w:hAnsi="inherit" w:cs="Times New Roman"/>
          <w:color w:val="000000"/>
          <w:sz w:val="24"/>
          <w:szCs w:val="24"/>
          <w:lang w:eastAsia="en-GB"/>
        </w:rPr>
        <w:t xml:space="preserve">all include regular </w:t>
      </w:r>
      <w:r w:rsidRPr="00394559">
        <w:rPr>
          <w:rFonts w:ascii="inherit" w:eastAsia="Times New Roman" w:hAnsi="inherit" w:cs="Times New Roman"/>
          <w:color w:val="000000"/>
          <w:sz w:val="24"/>
          <w:szCs w:val="24"/>
          <w:lang w:eastAsia="en-GB"/>
        </w:rPr>
        <w:lastRenderedPageBreak/>
        <w:t>meetings with stakeholders to identify problems and propose improvements notably related to the requirements for grid connection of power-generating facilities.</w:t>
      </w:r>
    </w:p>
    <w:p w14:paraId="44B12069"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12</w:t>
      </w:r>
    </w:p>
    <w:p w14:paraId="5A352280"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Confidentiality obligations</w:t>
      </w:r>
    </w:p>
    <w:p w14:paraId="437977D8"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Any confidential information received, exchanged or transmitted pursuant to this Regulation shall be subject to the conditions of professional secrecy laid down in paragraphs 2, 3 and 4.</w:t>
      </w:r>
    </w:p>
    <w:p w14:paraId="25F7702A"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obligation of professional secrecy shall apply to any persons, regulatory authorities or entities subject to the provisions of this Regulation.</w:t>
      </w:r>
    </w:p>
    <w:p w14:paraId="2096B4CE"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Without prejudice to cases covered by national or Union law, regulatory authorities, entities or persons who receive confidential information pursuant to this Regulation may use it only for the purpose of carrying out their duties under this Regulation.</w:t>
      </w:r>
    </w:p>
    <w:p w14:paraId="19B00BA1" w14:textId="77777777" w:rsidR="003B7AE9" w:rsidRPr="0039455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TITLE II</w:t>
      </w:r>
    </w:p>
    <w:p w14:paraId="11BAE5B3" w14:textId="77777777" w:rsidR="003B7AE9" w:rsidRPr="0039455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REQUIREMENTS</w:t>
      </w:r>
    </w:p>
    <w:p w14:paraId="4A0ABF12" w14:textId="77777777" w:rsidR="003B7AE9" w:rsidRPr="0039455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CHAPTER 1</w:t>
      </w:r>
    </w:p>
    <w:p w14:paraId="1950F47A" w14:textId="77777777" w:rsidR="003B7AE9" w:rsidRPr="0039455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General requirements</w:t>
      </w:r>
    </w:p>
    <w:p w14:paraId="51BFA51D"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13</w:t>
      </w:r>
    </w:p>
    <w:p w14:paraId="402E3D99"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General requirements for type A power-generating modules</w:t>
      </w:r>
    </w:p>
    <w:p w14:paraId="0D64CE73" w14:textId="6F59BAAD" w:rsidR="00920763" w:rsidRPr="0002772E" w:rsidRDefault="003B7AE9" w:rsidP="00920763">
      <w:pPr>
        <w:shd w:val="clear" w:color="auto" w:fill="FFFFFF"/>
        <w:spacing w:before="120" w:after="0" w:line="240" w:lineRule="auto"/>
        <w:jc w:val="both"/>
        <w:rPr>
          <w:ins w:id="85" w:author="Autho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A power-generating modules</w:t>
      </w:r>
      <w:ins w:id="86" w:author="Author">
        <w:r w:rsidR="003A244B" w:rsidRPr="00394559">
          <w:rPr>
            <w:rFonts w:ascii="inherit" w:eastAsia="Times New Roman" w:hAnsi="inherit" w:cs="Times New Roman"/>
            <w:color w:val="000000"/>
            <w:sz w:val="24"/>
            <w:szCs w:val="24"/>
            <w:lang w:eastAsia="en-GB"/>
          </w:rPr>
          <w:t xml:space="preserve">, excluding EVs, they will form the type EV class, </w:t>
        </w:r>
      </w:ins>
      <w:r w:rsidRPr="00394559">
        <w:rPr>
          <w:rFonts w:ascii="inherit" w:eastAsia="Times New Roman" w:hAnsi="inherit" w:cs="Times New Roman"/>
          <w:color w:val="000000"/>
          <w:sz w:val="24"/>
          <w:szCs w:val="24"/>
          <w:lang w:eastAsia="en-GB"/>
        </w:rPr>
        <w:t>shall fulfil the following requirements relating to frequency stability</w:t>
      </w:r>
      <w:ins w:id="87" w:author="Author">
        <w:r w:rsidR="00920763" w:rsidRPr="00394559">
          <w:rPr>
            <w:rFonts w:ascii="inherit" w:eastAsia="Times New Roman" w:hAnsi="inherit" w:cs="Times New Roman"/>
            <w:color w:val="000000"/>
            <w:sz w:val="24"/>
            <w:szCs w:val="24"/>
            <w:lang w:eastAsia="en-GB"/>
          </w:rPr>
          <w:t xml:space="preserve">. </w:t>
        </w:r>
        <w:r w:rsidR="0002772E" w:rsidRPr="0002772E">
          <w:rPr>
            <w:rFonts w:ascii="inherit" w:eastAsia="Times New Roman" w:hAnsi="inherit" w:cs="Times New Roman"/>
            <w:color w:val="000000"/>
            <w:sz w:val="24"/>
            <w:szCs w:val="24"/>
            <w:lang w:eastAsia="en-GB"/>
          </w:rPr>
          <w:t>EVs or other PGU/PGCM technologies, which are dependent on the storage status, the available environmental conditions or other influence parameters, which cannot fulfil Table 2, shall be excluded from the list.</w:t>
        </w:r>
      </w:ins>
    </w:p>
    <w:p w14:paraId="48FDFE48" w14:textId="65DE4724" w:rsidR="003B7AE9" w:rsidRPr="00B67D4F" w:rsidRDefault="00B67D4F" w:rsidP="00920763">
      <w:pPr>
        <w:shd w:val="clear" w:color="auto" w:fill="FFFFFF"/>
        <w:spacing w:before="120" w:after="0" w:line="240" w:lineRule="auto"/>
        <w:jc w:val="both"/>
        <w:rPr>
          <w:rFonts w:ascii="inherit" w:eastAsia="Times New Roman" w:hAnsi="inherit" w:cs="Times New Roman"/>
          <w:color w:val="000000"/>
          <w:sz w:val="24"/>
          <w:szCs w:val="24"/>
          <w:lang w:eastAsia="en-GB"/>
        </w:rPr>
      </w:pPr>
      <w:ins w:id="88" w:author="Author">
        <w:r w:rsidRPr="00B67D4F">
          <w:rPr>
            <w:rFonts w:ascii="inherit" w:eastAsia="Times New Roman" w:hAnsi="inherit" w:cs="Times New Roman"/>
            <w:color w:val="000000"/>
            <w:sz w:val="24"/>
            <w:szCs w:val="24"/>
            <w:lang w:eastAsia="en-GB"/>
          </w:rPr>
          <w:t>Pooled EVs or other PGU/PGCM can fulfil the requirements according to Table 2 in a statistical manner since many members of the pool can be used in different time intervals so that the overall requirements can be met</w:t>
        </w:r>
        <w:r>
          <w:rPr>
            <w:rFonts w:ascii="inherit" w:eastAsia="Times New Roman" w:hAnsi="inherit" w:cs="Times New Roman"/>
            <w:color w:val="000000"/>
            <w:sz w:val="24"/>
            <w:szCs w:val="24"/>
            <w:lang w:eastAsia="en-GB"/>
          </w:rPr>
          <w:t>:</w:t>
        </w:r>
      </w:ins>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0F3FF6CC" w14:textId="77777777" w:rsidTr="003B7AE9">
        <w:tc>
          <w:tcPr>
            <w:tcW w:w="0" w:type="auto"/>
            <w:shd w:val="clear" w:color="auto" w:fill="auto"/>
            <w:hideMark/>
          </w:tcPr>
          <w:p w14:paraId="5310F8F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94559" w14:paraId="145132AF" w14:textId="77777777">
              <w:tc>
                <w:tcPr>
                  <w:tcW w:w="0" w:type="auto"/>
                  <w:shd w:val="clear" w:color="auto" w:fill="auto"/>
                  <w:hideMark/>
                </w:tcPr>
                <w:p w14:paraId="4221433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111CAE2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94559" w14:paraId="34579D5D" w14:textId="77777777">
              <w:tc>
                <w:tcPr>
                  <w:tcW w:w="0" w:type="auto"/>
                  <w:shd w:val="clear" w:color="auto" w:fill="auto"/>
                  <w:hideMark/>
                </w:tcPr>
                <w:p w14:paraId="744A310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94559" w14:paraId="69D50EEF" w14:textId="77777777">
              <w:tc>
                <w:tcPr>
                  <w:tcW w:w="0" w:type="auto"/>
                  <w:shd w:val="clear" w:color="auto" w:fill="auto"/>
                  <w:hideMark/>
                </w:tcPr>
                <w:p w14:paraId="5535DAA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(iii)</w:t>
                  </w:r>
                </w:p>
              </w:tc>
              <w:tc>
                <w:tcPr>
                  <w:tcW w:w="0" w:type="auto"/>
                  <w:shd w:val="clear" w:color="auto" w:fill="auto"/>
                  <w:hideMark/>
                </w:tcPr>
                <w:p w14:paraId="0E1229A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4C36FF28" w14:textId="77777777" w:rsidTr="003B7AE9">
        <w:tc>
          <w:tcPr>
            <w:tcW w:w="0" w:type="auto"/>
            <w:shd w:val="clear" w:color="auto" w:fill="auto"/>
            <w:hideMark/>
          </w:tcPr>
          <w:p w14:paraId="2379517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003666A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the rate of change of frequency withstand capability, a power-generating module shall be capable of staying connected to the network and operate at rates of change of frequency up to a value specified by the relevant TSO, unless disconnection was triggered by rate-of-change-of-frequency-type loss of mains protection. The relevant system operator, in coordination with the relevant TSO, shall specify this rate-of-change-of-frequency-type loss of mains protection.</w:t>
            </w:r>
          </w:p>
          <w:p w14:paraId="420D894F" w14:textId="77777777" w:rsidR="003B7AE9" w:rsidRPr="00394559" w:rsidRDefault="003B7AE9" w:rsidP="003B7AE9">
            <w:pPr>
              <w:spacing w:before="120" w:after="120" w:line="240" w:lineRule="auto"/>
              <w:jc w:val="center"/>
              <w:rPr>
                <w:rFonts w:ascii="inherit" w:eastAsia="Times New Roman" w:hAnsi="inherit" w:cs="Times New Roman"/>
                <w:sz w:val="24"/>
                <w:szCs w:val="24"/>
                <w:lang w:eastAsia="en-GB"/>
              </w:rPr>
            </w:pPr>
            <w:r w:rsidRPr="00394559">
              <w:rPr>
                <w:rFonts w:ascii="inherit" w:eastAsia="Times New Roman" w:hAnsi="inherit" w:cs="Times New Roman"/>
                <w:i/>
                <w:iCs/>
                <w:sz w:val="24"/>
                <w:szCs w:val="24"/>
                <w:lang w:eastAsia="en-GB"/>
              </w:rPr>
              <w:t>Table 2</w:t>
            </w:r>
          </w:p>
          <w:p w14:paraId="1C5977B7" w14:textId="77777777" w:rsidR="003B7AE9" w:rsidRPr="00394559" w:rsidRDefault="003B7AE9" w:rsidP="003B7AE9">
            <w:pPr>
              <w:spacing w:before="120" w:after="120" w:line="240" w:lineRule="auto"/>
              <w:jc w:val="center"/>
              <w:rPr>
                <w:rFonts w:ascii="inherit" w:eastAsia="Times New Roman" w:hAnsi="inherit" w:cs="Times New Roman"/>
                <w:sz w:val="24"/>
                <w:szCs w:val="24"/>
                <w:lang w:eastAsia="en-GB"/>
              </w:rPr>
            </w:pPr>
            <w:r w:rsidRPr="00394559">
              <w:rPr>
                <w:rFonts w:ascii="inherit" w:eastAsia="Times New Roman" w:hAnsi="inherit" w:cs="Times New Roman"/>
                <w:b/>
                <w:bCs/>
                <w:sz w:val="24"/>
                <w:szCs w:val="24"/>
                <w:lang w:eastAsia="en-GB"/>
              </w:rPr>
              <w:t>Minimum time periods for which a power-generating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53"/>
              <w:gridCol w:w="1506"/>
              <w:gridCol w:w="1436"/>
            </w:tblGrid>
            <w:tr w:rsidR="003B7AE9" w:rsidRPr="0039455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Time period for operation</w:t>
                  </w:r>
                </w:p>
              </w:tc>
            </w:tr>
            <w:tr w:rsidR="003B7AE9" w:rsidRPr="0039455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47,5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Hz-48,5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To be specified by each TSO, but not less than 30 minutes</w:t>
                  </w:r>
                </w:p>
              </w:tc>
            </w:tr>
            <w:tr w:rsidR="003B7AE9" w:rsidRPr="0039455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9455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48,5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Hz-49,0</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To be specified by each TSO, but not less than the period for 47,5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Hz-48,5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w:t>
                  </w:r>
                </w:p>
              </w:tc>
            </w:tr>
            <w:tr w:rsidR="003B7AE9" w:rsidRPr="0039455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9455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49,0</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Hz-51,0</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Unlimited</w:t>
                  </w:r>
                </w:p>
              </w:tc>
            </w:tr>
            <w:tr w:rsidR="003B7AE9" w:rsidRPr="0039455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9455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51,0</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Hz-51,5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30 minutes</w:t>
                  </w:r>
                </w:p>
              </w:tc>
            </w:tr>
            <w:tr w:rsidR="003B7AE9" w:rsidRPr="0039455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47,5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Hz-48,5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30 minutes</w:t>
                  </w:r>
                </w:p>
              </w:tc>
            </w:tr>
            <w:tr w:rsidR="003B7AE9" w:rsidRPr="0039455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9455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48,5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Hz-49,0</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 xml:space="preserve">To be specified by each TSO, </w:t>
                  </w:r>
                  <w:r w:rsidRPr="00394559">
                    <w:rPr>
                      <w:rFonts w:ascii="inherit" w:eastAsia="Times New Roman" w:hAnsi="inherit" w:cs="Times New Roman"/>
                      <w:lang w:eastAsia="en-GB"/>
                    </w:rPr>
                    <w:lastRenderedPageBreak/>
                    <w:t>but not less than 30 minutes</w:t>
                  </w:r>
                </w:p>
              </w:tc>
            </w:tr>
            <w:tr w:rsidR="003B7AE9" w:rsidRPr="0039455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9455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49,0</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Hz-51,0</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Unlimited</w:t>
                  </w:r>
                </w:p>
              </w:tc>
            </w:tr>
            <w:tr w:rsidR="003B7AE9" w:rsidRPr="0039455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9455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51,0</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Hz-51,5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30 minutes</w:t>
                  </w:r>
                </w:p>
              </w:tc>
            </w:tr>
            <w:tr w:rsidR="003B7AE9" w:rsidRPr="0039455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47,0</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Hz-47,5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20 seconds</w:t>
                  </w:r>
                </w:p>
              </w:tc>
            </w:tr>
            <w:tr w:rsidR="003B7AE9" w:rsidRPr="0039455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9455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47,5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Hz-48,5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90 minutes</w:t>
                  </w:r>
                </w:p>
              </w:tc>
            </w:tr>
            <w:tr w:rsidR="003B7AE9" w:rsidRPr="0039455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9455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48,5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Hz-49,0</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To be specified by each TSO, but not less than 90 minutes</w:t>
                  </w:r>
                </w:p>
              </w:tc>
            </w:tr>
            <w:tr w:rsidR="003B7AE9" w:rsidRPr="0039455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9455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49,0</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Hz-51,0</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Unlimited</w:t>
                  </w:r>
                </w:p>
              </w:tc>
            </w:tr>
            <w:tr w:rsidR="003B7AE9" w:rsidRPr="0039455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9455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51,0</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Hz-51,5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90 minutes</w:t>
                  </w:r>
                </w:p>
              </w:tc>
            </w:tr>
            <w:tr w:rsidR="003B7AE9" w:rsidRPr="0039455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9455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51,5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Hz-52,0</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15 minutes</w:t>
                  </w:r>
                </w:p>
              </w:tc>
            </w:tr>
            <w:tr w:rsidR="003B7AE9" w:rsidRPr="0039455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47,5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Hz-48,5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90 minutes</w:t>
                  </w:r>
                </w:p>
              </w:tc>
            </w:tr>
            <w:tr w:rsidR="003B7AE9" w:rsidRPr="0039455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9455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48,5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Hz-49,0</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To be specified by each TSO, but not less than 90 minutes</w:t>
                  </w:r>
                </w:p>
              </w:tc>
            </w:tr>
            <w:tr w:rsidR="003B7AE9" w:rsidRPr="0039455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9455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49,0</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Hz-51,0</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Unlimited</w:t>
                  </w:r>
                </w:p>
              </w:tc>
            </w:tr>
            <w:tr w:rsidR="003B7AE9" w:rsidRPr="0039455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9455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51,0</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Hz-51,5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90 minutes</w:t>
                  </w:r>
                </w:p>
              </w:tc>
            </w:tr>
            <w:tr w:rsidR="003B7AE9" w:rsidRPr="0039455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lastRenderedPageBreak/>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47,5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Hz-48,5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To be specified by each TSO, but not less than 30 minutes</w:t>
                  </w:r>
                </w:p>
              </w:tc>
            </w:tr>
            <w:tr w:rsidR="003B7AE9" w:rsidRPr="0039455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9455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48,5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Hz-49,0</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To be specified by each TSO, but not less than the period for 47,5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Hz-48,5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w:t>
                  </w:r>
                </w:p>
              </w:tc>
            </w:tr>
            <w:tr w:rsidR="003B7AE9" w:rsidRPr="0039455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9455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49,0</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Hz-51,0</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Unlimited</w:t>
                  </w:r>
                </w:p>
              </w:tc>
            </w:tr>
            <w:tr w:rsidR="003B7AE9" w:rsidRPr="0039455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9455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51,0</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Hz-51,5</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To be specified by each TSO, but not less than 30 minutes</w:t>
                  </w:r>
                </w:p>
              </w:tc>
            </w:tr>
          </w:tbl>
          <w:p w14:paraId="3C7AC07B"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74E77E84" w14:textId="605B7109"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lastRenderedPageBreak/>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 xml:space="preserve">With regard to the limited frequency sensitive mode </w:t>
      </w:r>
      <w:r w:rsidRPr="00394559">
        <w:rPr>
          <w:rFonts w:ascii="inherit" w:eastAsia="Times New Roman" w:hAnsi="inherit" w:cs="Times New Roman" w:hint="eastAsia"/>
          <w:color w:val="000000"/>
          <w:sz w:val="24"/>
          <w:szCs w:val="24"/>
          <w:lang w:eastAsia="en-GB"/>
        </w:rPr>
        <w:t>—</w:t>
      </w:r>
      <w:r w:rsidRPr="00394559">
        <w:rPr>
          <w:rFonts w:ascii="inherit" w:eastAsia="Times New Roman" w:hAnsi="inherit" w:cs="Times New Roman"/>
          <w:color w:val="000000"/>
          <w:sz w:val="24"/>
          <w:szCs w:val="24"/>
          <w:lang w:eastAsia="en-GB"/>
        </w:rPr>
        <w:t xml:space="preserve"> overfrequency (LFSM-O), the following shall apply, as determined by the relevant TSO for its control area in coordination with the TSOs of the same synchronous area to ensure minimal impacts on neighbouring areas</w:t>
      </w:r>
      <w:ins w:id="89" w:author="Author">
        <w:r w:rsidR="00C05DA0" w:rsidRPr="00394559">
          <w:rPr>
            <w:rFonts w:ascii="inherit" w:eastAsia="Times New Roman" w:hAnsi="inherit" w:cs="Times New Roman"/>
            <w:color w:val="000000"/>
            <w:sz w:val="24"/>
            <w:szCs w:val="24"/>
            <w:lang w:eastAsia="en-GB"/>
          </w:rPr>
          <w:t xml:space="preserve">. EVs support LFSM-O/LFSM-U properties, smooth controller actions with almost bumpless controller </w:t>
        </w:r>
        <w:r w:rsidR="00FF4AF0" w:rsidRPr="00394559">
          <w:rPr>
            <w:rFonts w:ascii="inherit" w:eastAsia="Times New Roman" w:hAnsi="inherit" w:cs="Times New Roman"/>
            <w:color w:val="000000"/>
            <w:sz w:val="24"/>
            <w:szCs w:val="24"/>
            <w:lang w:eastAsia="en-GB"/>
          </w:rPr>
          <w:t>behaviour</w:t>
        </w:r>
        <w:r w:rsidR="00C05DA0" w:rsidRPr="00394559">
          <w:rPr>
            <w:rFonts w:ascii="inherit" w:eastAsia="Times New Roman" w:hAnsi="inherit" w:cs="Times New Roman"/>
            <w:color w:val="000000"/>
            <w:sz w:val="24"/>
            <w:szCs w:val="24"/>
            <w:lang w:eastAsia="en-GB"/>
          </w:rPr>
          <w:t xml:space="preserve"> with suitable damping characteristic shall support system stability objectives, also</w:t>
        </w:r>
      </w:ins>
      <w:r w:rsidRPr="00394559">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24E7050C" w14:textId="77777777" w:rsidTr="003B7AE9">
        <w:tc>
          <w:tcPr>
            <w:tcW w:w="0" w:type="auto"/>
            <w:shd w:val="clear" w:color="auto" w:fill="auto"/>
            <w:hideMark/>
          </w:tcPr>
          <w:p w14:paraId="6FED77C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0417ECE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4DB975A0"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1DB2D357" w14:textId="77777777" w:rsidTr="003B7AE9">
        <w:tc>
          <w:tcPr>
            <w:tcW w:w="0" w:type="auto"/>
            <w:shd w:val="clear" w:color="auto" w:fill="auto"/>
            <w:hideMark/>
          </w:tcPr>
          <w:p w14:paraId="5EE253E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94559" w14:paraId="12296214" w14:textId="77777777" w:rsidTr="003B7AE9">
        <w:tc>
          <w:tcPr>
            <w:tcW w:w="0" w:type="auto"/>
            <w:shd w:val="clear" w:color="auto" w:fill="auto"/>
            <w:hideMark/>
          </w:tcPr>
          <w:p w14:paraId="0CDF463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frequency threshold shall be between 50,2</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Hz and 50,5</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Hz inclusive;</w:t>
            </w:r>
          </w:p>
        </w:tc>
      </w:tr>
    </w:tbl>
    <w:p w14:paraId="58A453A2"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94559" w14:paraId="455DFDF7" w14:textId="77777777" w:rsidTr="003B7AE9">
        <w:tc>
          <w:tcPr>
            <w:tcW w:w="0" w:type="auto"/>
            <w:shd w:val="clear" w:color="auto" w:fill="auto"/>
            <w:hideMark/>
          </w:tcPr>
          <w:p w14:paraId="33295AC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droop settings shall be between 2 % and 12 %;</w:t>
            </w:r>
          </w:p>
        </w:tc>
      </w:tr>
    </w:tbl>
    <w:p w14:paraId="41E4CDC3"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19BB3FEC" w14:textId="77777777" w:rsidTr="003B7AE9">
        <w:tc>
          <w:tcPr>
            <w:tcW w:w="0" w:type="auto"/>
            <w:shd w:val="clear" w:color="auto" w:fill="auto"/>
            <w:hideMark/>
          </w:tcPr>
          <w:p w14:paraId="01B6944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w:t>
            </w:r>
          </w:p>
        </w:tc>
        <w:tc>
          <w:tcPr>
            <w:tcW w:w="0" w:type="auto"/>
            <w:shd w:val="clear" w:color="auto" w:fill="auto"/>
            <w:hideMark/>
          </w:tcPr>
          <w:p w14:paraId="5463F50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 xml:space="preserve">the power-generating module shall be capable of activating a power frequency response with an initial delay that is as short as possible. If that delay is greater than </w:t>
            </w:r>
            <w:r w:rsidRPr="00394559">
              <w:rPr>
                <w:rFonts w:ascii="inherit" w:eastAsia="Times New Roman" w:hAnsi="inherit" w:cs="Times New Roman"/>
                <w:sz w:val="24"/>
                <w:szCs w:val="24"/>
                <w:lang w:eastAsia="en-GB"/>
              </w:rPr>
              <w:lastRenderedPageBreak/>
              <w:t>two seconds, the power-generating facility owner shall justify the delay, providing technical evidence to the relevant TSO;</w:t>
            </w:r>
          </w:p>
        </w:tc>
      </w:tr>
    </w:tbl>
    <w:p w14:paraId="3F900452"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94559" w14:paraId="2EC6CC5F" w14:textId="77777777" w:rsidTr="003B7AE9">
        <w:tc>
          <w:tcPr>
            <w:tcW w:w="0" w:type="auto"/>
            <w:shd w:val="clear" w:color="auto" w:fill="auto"/>
            <w:hideMark/>
          </w:tcPr>
          <w:p w14:paraId="1302917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w:t>
            </w:r>
          </w:p>
        </w:tc>
        <w:tc>
          <w:tcPr>
            <w:tcW w:w="0" w:type="auto"/>
            <w:shd w:val="clear" w:color="auto" w:fill="auto"/>
            <w:hideMark/>
          </w:tcPr>
          <w:p w14:paraId="649417C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394559" w14:paraId="6D8EE3E1" w14:textId="77777777">
              <w:tc>
                <w:tcPr>
                  <w:tcW w:w="0" w:type="auto"/>
                  <w:shd w:val="clear" w:color="auto" w:fill="auto"/>
                  <w:hideMark/>
                </w:tcPr>
                <w:p w14:paraId="20608C4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32F1491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continuing operation at this level; or</w:t>
                  </w:r>
                </w:p>
              </w:tc>
            </w:tr>
          </w:tbl>
          <w:p w14:paraId="1DC922BB"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394559" w14:paraId="7AD35D41" w14:textId="77777777">
              <w:tc>
                <w:tcPr>
                  <w:tcW w:w="0" w:type="auto"/>
                  <w:shd w:val="clear" w:color="auto" w:fill="auto"/>
                  <w:hideMark/>
                </w:tcPr>
                <w:p w14:paraId="48461A4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446BE8E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further decreasing active power output;</w:t>
                  </w:r>
                </w:p>
              </w:tc>
            </w:tr>
          </w:tbl>
          <w:p w14:paraId="19AD774F"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94559" w14:paraId="31E5EA51" w14:textId="77777777" w:rsidTr="003B7AE9">
        <w:tc>
          <w:tcPr>
            <w:tcW w:w="0" w:type="auto"/>
            <w:shd w:val="clear" w:color="auto" w:fill="auto"/>
            <w:hideMark/>
          </w:tcPr>
          <w:p w14:paraId="27724BB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(g)</w:t>
            </w:r>
          </w:p>
        </w:tc>
        <w:tc>
          <w:tcPr>
            <w:tcW w:w="0" w:type="auto"/>
            <w:shd w:val="clear" w:color="auto" w:fill="auto"/>
            <w:hideMark/>
          </w:tcPr>
          <w:p w14:paraId="66CF50F1" w14:textId="02EE51F7" w:rsidR="003B7AE9" w:rsidRPr="004E7E8E"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ins w:id="90" w:author="Author">
              <w:r w:rsidR="00C05DA0" w:rsidRPr="00394559">
                <w:rPr>
                  <w:rFonts w:ascii="inherit" w:eastAsia="Times New Roman" w:hAnsi="inherit" w:cs="Times New Roman"/>
                  <w:sz w:val="24"/>
                  <w:szCs w:val="24"/>
                  <w:lang w:eastAsia="en-GB"/>
                </w:rPr>
                <w:t xml:space="preserve"> </w:t>
              </w:r>
              <w:r w:rsidR="00C21C79" w:rsidRPr="00C21C79">
                <w:rPr>
                  <w:rFonts w:ascii="inherit" w:eastAsia="Times New Roman" w:hAnsi="inherit" w:cs="Times New Roman"/>
                  <w:sz w:val="24"/>
                  <w:szCs w:val="24"/>
                  <w:lang w:eastAsia="en-GB"/>
                </w:rPr>
                <w:t>EVs support LFSM-O/LFSM-U properties and also smooth controller actions with almost bumpless controller behaviour with suitable damping characteristic shall support system stability objectives.</w:t>
              </w:r>
            </w:ins>
          </w:p>
          <w:p w14:paraId="3A6126DC" w14:textId="77777777" w:rsidR="003B7AE9" w:rsidRPr="00394559" w:rsidRDefault="003B7AE9" w:rsidP="003B7AE9">
            <w:pPr>
              <w:spacing w:before="240" w:after="120" w:line="240" w:lineRule="auto"/>
              <w:jc w:val="both"/>
              <w:rPr>
                <w:rFonts w:ascii="inherit" w:eastAsia="Times New Roman" w:hAnsi="inherit" w:cs="Times New Roman"/>
                <w:b/>
                <w:bCs/>
                <w:sz w:val="24"/>
                <w:szCs w:val="24"/>
                <w:lang w:eastAsia="en-GB"/>
              </w:rPr>
            </w:pPr>
            <w:r w:rsidRPr="00394559">
              <w:rPr>
                <w:rFonts w:ascii="inherit" w:eastAsia="Times New Roman" w:hAnsi="inherit" w:cs="Times New Roman"/>
                <w:b/>
                <w:bCs/>
                <w:i/>
                <w:iCs/>
                <w:sz w:val="24"/>
                <w:szCs w:val="24"/>
                <w:lang w:eastAsia="en-GB"/>
              </w:rPr>
              <w:t>Figure 1</w:t>
            </w:r>
          </w:p>
          <w:p w14:paraId="3C1CA2AF" w14:textId="77777777" w:rsidR="003B7AE9" w:rsidRPr="00394559" w:rsidRDefault="003B7AE9" w:rsidP="003B7AE9">
            <w:pPr>
              <w:spacing w:before="240" w:after="120" w:line="240" w:lineRule="auto"/>
              <w:jc w:val="both"/>
              <w:rPr>
                <w:rFonts w:ascii="inherit" w:eastAsia="Times New Roman" w:hAnsi="inherit" w:cs="Times New Roman"/>
                <w:b/>
                <w:bCs/>
                <w:sz w:val="24"/>
                <w:szCs w:val="24"/>
                <w:lang w:eastAsia="en-GB"/>
              </w:rPr>
            </w:pPr>
            <w:r w:rsidRPr="00394559">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394559" w:rsidRDefault="003B7AE9" w:rsidP="003B7AE9">
            <w:pPr>
              <w:spacing w:after="0" w:line="240" w:lineRule="auto"/>
              <w:rPr>
                <w:rFonts w:ascii="inherit" w:eastAsia="Times New Roman" w:hAnsi="inherit" w:cs="Times New Roman"/>
                <w:sz w:val="24"/>
                <w:szCs w:val="24"/>
                <w:lang w:eastAsia="en-GB"/>
              </w:rPr>
            </w:pPr>
            <w:r w:rsidRPr="00493D05">
              <w:rPr>
                <w:rFonts w:ascii="inherit" w:eastAsia="Times New Roman" w:hAnsi="inherit" w:cs="Times New Roman"/>
                <w:noProof/>
                <w:sz w:val="24"/>
                <w:szCs w:val="24"/>
                <w:lang w:eastAsia="de-DE"/>
              </w:rPr>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87815B6" w14:textId="77777777" w:rsidR="003B7AE9" w:rsidRPr="008739E9" w:rsidRDefault="003B7AE9" w:rsidP="003B7AE9">
            <w:pPr>
              <w:spacing w:before="120" w:after="0" w:line="240" w:lineRule="auto"/>
              <w:jc w:val="both"/>
              <w:rPr>
                <w:rFonts w:ascii="inherit" w:eastAsia="Times New Roman" w:hAnsi="inherit" w:cs="Times New Roman"/>
                <w:sz w:val="24"/>
                <w:szCs w:val="24"/>
                <w:lang w:eastAsia="en-GB"/>
              </w:rPr>
            </w:pPr>
            <w:r w:rsidRPr="00295618">
              <w:rPr>
                <w:rFonts w:ascii="inherit" w:eastAsia="Times New Roman" w:hAnsi="inherit" w:cs="Times New Roman"/>
                <w:sz w:val="24"/>
                <w:szCs w:val="24"/>
                <w:lang w:eastAsia="en-GB"/>
              </w:rPr>
              <w:t>P</w:t>
            </w:r>
            <w:r w:rsidRPr="00295618">
              <w:rPr>
                <w:rFonts w:ascii="inherit" w:eastAsia="Times New Roman" w:hAnsi="inherit" w:cs="Times New Roman"/>
                <w:sz w:val="17"/>
                <w:szCs w:val="17"/>
                <w:vertAlign w:val="subscript"/>
                <w:lang w:eastAsia="en-GB"/>
              </w:rPr>
              <w:t>ref</w:t>
            </w:r>
            <w:r w:rsidRPr="00295618">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493D05">
              <w:rPr>
                <w:rFonts w:ascii="inherit" w:eastAsia="Times New Roman" w:hAnsi="inherit" w:cs="Times New Roman"/>
                <w:sz w:val="17"/>
                <w:szCs w:val="17"/>
                <w:vertAlign w:val="subscript"/>
                <w:lang w:eastAsia="en-GB"/>
              </w:rPr>
              <w:t>n</w:t>
            </w:r>
            <w:r w:rsidRPr="008739E9">
              <w:rPr>
                <w:rFonts w:ascii="inherit" w:eastAsia="Times New Roman" w:hAnsi="inherit" w:cs="Times New Roman"/>
                <w:sz w:val="24"/>
                <w:szCs w:val="24"/>
                <w:lang w:eastAsia="en-GB"/>
              </w:rPr>
              <w:t> is the nominal frequency (50 Hz) in the network and Δf is the frequency deviation in the network. At overfrequencies where Δf is above Δf</w:t>
            </w:r>
            <w:r w:rsidRPr="008739E9">
              <w:rPr>
                <w:rFonts w:ascii="inherit" w:eastAsia="Times New Roman" w:hAnsi="inherit" w:cs="Times New Roman"/>
                <w:sz w:val="17"/>
                <w:szCs w:val="17"/>
                <w:vertAlign w:val="subscript"/>
                <w:lang w:eastAsia="en-GB"/>
              </w:rPr>
              <w:t>1,</w:t>
            </w:r>
            <w:r w:rsidRPr="008739E9">
              <w:rPr>
                <w:rFonts w:ascii="inherit" w:eastAsia="Times New Roman" w:hAnsi="inherit" w:cs="Times New Roman"/>
                <w:sz w:val="24"/>
                <w:szCs w:val="24"/>
                <w:lang w:eastAsia="en-GB"/>
              </w:rPr>
              <w:t> the power-generating module has to provide a negative active power output change according to the droop S</w:t>
            </w:r>
            <w:r w:rsidRPr="008739E9">
              <w:rPr>
                <w:rFonts w:ascii="inherit" w:eastAsia="Times New Roman" w:hAnsi="inherit" w:cs="Times New Roman"/>
                <w:sz w:val="17"/>
                <w:szCs w:val="17"/>
                <w:vertAlign w:val="subscript"/>
                <w:lang w:eastAsia="en-GB"/>
              </w:rPr>
              <w:t>2</w:t>
            </w:r>
            <w:r w:rsidRPr="008739E9">
              <w:rPr>
                <w:rFonts w:ascii="inherit" w:eastAsia="Times New Roman" w:hAnsi="inherit" w:cs="Times New Roman"/>
                <w:sz w:val="24"/>
                <w:szCs w:val="24"/>
                <w:lang w:eastAsia="en-GB"/>
              </w:rPr>
              <w:t>.</w:t>
            </w:r>
          </w:p>
        </w:tc>
      </w:tr>
    </w:tbl>
    <w:p w14:paraId="5C5B015D"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power-generating module shall be capable of maintaining constant output at its target active power value regardless of changes in frequency, except where output follows the changes specified in the context of paragraphs 2 and</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4 of this Article or points (c) and (d) of Article 15(2) as applicable.</w:t>
      </w:r>
    </w:p>
    <w:p w14:paraId="2A5021C1"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476A9F8C" w14:textId="77777777" w:rsidTr="003B7AE9">
        <w:tc>
          <w:tcPr>
            <w:tcW w:w="0" w:type="auto"/>
            <w:shd w:val="clear" w:color="auto" w:fill="auto"/>
            <w:hideMark/>
          </w:tcPr>
          <w:p w14:paraId="5F2BC23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(a)</w:t>
            </w:r>
          </w:p>
        </w:tc>
        <w:tc>
          <w:tcPr>
            <w:tcW w:w="0" w:type="auto"/>
            <w:shd w:val="clear" w:color="auto" w:fill="auto"/>
            <w:hideMark/>
          </w:tcPr>
          <w:p w14:paraId="2CC61D9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below 49 Hz falling by a reduction rate of 2 % of the maximum capacity at 50</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Hz per 1 Hz frequency drop;</w:t>
            </w:r>
          </w:p>
        </w:tc>
      </w:tr>
    </w:tbl>
    <w:p w14:paraId="6077885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6F73D087" w14:textId="77777777" w:rsidTr="003B7AE9">
        <w:tc>
          <w:tcPr>
            <w:tcW w:w="0" w:type="auto"/>
            <w:shd w:val="clear" w:color="auto" w:fill="auto"/>
            <w:hideMark/>
          </w:tcPr>
          <w:p w14:paraId="64B63A3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below 49,5</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Hz falling by a reduction rate of 10 % of the maximum capacity at 50</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Hz per 1 Hz frequency drop.</w:t>
            </w:r>
          </w:p>
        </w:tc>
      </w:tr>
    </w:tbl>
    <w:p w14:paraId="4913B631"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5.</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94559" w14:paraId="710F36A2" w14:textId="77777777" w:rsidTr="003B7AE9">
        <w:tc>
          <w:tcPr>
            <w:tcW w:w="0" w:type="auto"/>
            <w:shd w:val="clear" w:color="auto" w:fill="auto"/>
            <w:hideMark/>
          </w:tcPr>
          <w:p w14:paraId="1441460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clearly specify the ambient conditions applicable;</w:t>
            </w:r>
          </w:p>
        </w:tc>
      </w:tr>
    </w:tbl>
    <w:p w14:paraId="6FAFCFD9"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5E1F6339" w14:textId="77777777" w:rsidTr="003B7AE9">
        <w:tc>
          <w:tcPr>
            <w:tcW w:w="0" w:type="auto"/>
            <w:shd w:val="clear" w:color="auto" w:fill="auto"/>
            <w:hideMark/>
          </w:tcPr>
          <w:p w14:paraId="46C5A05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26A5ABE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take account of the technical capabilities of power-generating modules.</w:t>
            </w:r>
          </w:p>
          <w:p w14:paraId="3CBFDB5D" w14:textId="77777777" w:rsidR="003B7AE9" w:rsidRPr="00394559" w:rsidRDefault="003B7AE9" w:rsidP="003B7AE9">
            <w:pPr>
              <w:spacing w:before="240" w:after="120" w:line="240" w:lineRule="auto"/>
              <w:jc w:val="both"/>
              <w:rPr>
                <w:rFonts w:ascii="inherit" w:eastAsia="Times New Roman" w:hAnsi="inherit" w:cs="Times New Roman"/>
                <w:b/>
                <w:bCs/>
                <w:sz w:val="24"/>
                <w:szCs w:val="24"/>
                <w:lang w:eastAsia="en-GB"/>
              </w:rPr>
            </w:pPr>
            <w:r w:rsidRPr="00394559">
              <w:rPr>
                <w:rFonts w:ascii="inherit" w:eastAsia="Times New Roman" w:hAnsi="inherit" w:cs="Times New Roman"/>
                <w:b/>
                <w:bCs/>
                <w:i/>
                <w:iCs/>
                <w:sz w:val="24"/>
                <w:szCs w:val="24"/>
                <w:lang w:eastAsia="en-GB"/>
              </w:rPr>
              <w:t>Figure 2</w:t>
            </w:r>
          </w:p>
          <w:p w14:paraId="274F4598" w14:textId="77777777" w:rsidR="003B7AE9" w:rsidRPr="00394559" w:rsidRDefault="003B7AE9" w:rsidP="003B7AE9">
            <w:pPr>
              <w:spacing w:before="240" w:after="120" w:line="240" w:lineRule="auto"/>
              <w:jc w:val="both"/>
              <w:rPr>
                <w:rFonts w:ascii="inherit" w:eastAsia="Times New Roman" w:hAnsi="inherit" w:cs="Times New Roman"/>
                <w:b/>
                <w:bCs/>
                <w:sz w:val="24"/>
                <w:szCs w:val="24"/>
                <w:lang w:eastAsia="en-GB"/>
              </w:rPr>
            </w:pPr>
            <w:r w:rsidRPr="00394559">
              <w:rPr>
                <w:rFonts w:ascii="inherit" w:eastAsia="Times New Roman" w:hAnsi="inherit" w:cs="Times New Roman"/>
                <w:b/>
                <w:bCs/>
                <w:sz w:val="24"/>
                <w:szCs w:val="24"/>
                <w:lang w:eastAsia="en-GB"/>
              </w:rPr>
              <w:t>Maximum power capability reduction with falling frequency</w:t>
            </w:r>
          </w:p>
          <w:p w14:paraId="272DA4A6" w14:textId="77777777" w:rsidR="003B7AE9" w:rsidRPr="00394559" w:rsidRDefault="003B7AE9" w:rsidP="003B7AE9">
            <w:pPr>
              <w:spacing w:after="0" w:line="240" w:lineRule="auto"/>
              <w:rPr>
                <w:rFonts w:ascii="inherit" w:eastAsia="Times New Roman" w:hAnsi="inherit" w:cs="Times New Roman"/>
                <w:sz w:val="24"/>
                <w:szCs w:val="24"/>
                <w:lang w:eastAsia="en-GB"/>
              </w:rPr>
            </w:pPr>
            <w:r w:rsidRPr="00493D05">
              <w:rPr>
                <w:rFonts w:ascii="inherit" w:eastAsia="Times New Roman" w:hAnsi="inherit" w:cs="Times New Roman"/>
                <w:noProof/>
                <w:sz w:val="24"/>
                <w:szCs w:val="24"/>
                <w:lang w:eastAsia="de-DE"/>
              </w:rPr>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493D05" w:rsidRDefault="003B7AE9" w:rsidP="003B7AE9">
            <w:pPr>
              <w:spacing w:before="120" w:after="0" w:line="240" w:lineRule="auto"/>
              <w:jc w:val="both"/>
              <w:rPr>
                <w:rFonts w:ascii="inherit" w:eastAsia="Times New Roman" w:hAnsi="inherit" w:cs="Times New Roman"/>
                <w:sz w:val="24"/>
                <w:szCs w:val="24"/>
                <w:lang w:eastAsia="en-GB"/>
              </w:rPr>
            </w:pPr>
            <w:r w:rsidRPr="00295618">
              <w:rPr>
                <w:rFonts w:ascii="inherit" w:eastAsia="Times New Roman" w:hAnsi="inherit" w:cs="Times New Roman"/>
                <w:sz w:val="24"/>
                <w:szCs w:val="24"/>
                <w:lang w:eastAsia="en-GB"/>
              </w:rPr>
              <w:t>The diagram represents the boundaries in which the capability can be specified by the relevant TSO.</w:t>
            </w:r>
          </w:p>
        </w:tc>
      </w:tr>
    </w:tbl>
    <w:p w14:paraId="752E5998"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6.</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power-generating module shall be equipped with a logic interface (input port) in order to cease active power output within five seconds following an instruction being received at the input port. The relevant system operator shall have the right to specify requirements for equipment to make this facility operable remotely.</w:t>
      </w:r>
    </w:p>
    <w:p w14:paraId="0E301EE6"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7.</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relevant TSO 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1D2C8067" w14:textId="77777777" w:rsidTr="003B7AE9">
        <w:tc>
          <w:tcPr>
            <w:tcW w:w="0" w:type="auto"/>
            <w:shd w:val="clear" w:color="auto" w:fill="auto"/>
            <w:hideMark/>
          </w:tcPr>
          <w:p w14:paraId="671E08A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94559" w14:paraId="0BAD20BB" w14:textId="77777777" w:rsidTr="003B7AE9">
        <w:tc>
          <w:tcPr>
            <w:tcW w:w="0" w:type="auto"/>
            <w:shd w:val="clear" w:color="auto" w:fill="auto"/>
            <w:hideMark/>
          </w:tcPr>
          <w:p w14:paraId="675C34E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maximum admissible gradient of increase in active power output.</w:t>
            </w:r>
          </w:p>
        </w:tc>
      </w:tr>
    </w:tbl>
    <w:p w14:paraId="0BCD63AE" w14:textId="5ABCFE49" w:rsidR="003B7AE9" w:rsidRPr="00394559" w:rsidRDefault="003B7AE9" w:rsidP="003B7AE9">
      <w:pPr>
        <w:shd w:val="clear" w:color="auto" w:fill="FFFFFF"/>
        <w:spacing w:before="120" w:after="0" w:line="240" w:lineRule="auto"/>
        <w:jc w:val="both"/>
        <w:rPr>
          <w:ins w:id="91" w:author="Autho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1F741741" w14:textId="7C6650C9" w:rsidR="00B76FF5" w:rsidRDefault="00B76FF5" w:rsidP="003B7AE9">
      <w:pPr>
        <w:shd w:val="clear" w:color="auto" w:fill="FFFFFF"/>
        <w:spacing w:before="120" w:after="0" w:line="240" w:lineRule="auto"/>
        <w:jc w:val="both"/>
        <w:rPr>
          <w:ins w:id="92" w:author="Author"/>
          <w:rFonts w:ascii="inherit" w:eastAsia="Times New Roman" w:hAnsi="inherit" w:cs="Times New Roman"/>
          <w:color w:val="000000"/>
          <w:sz w:val="24"/>
          <w:szCs w:val="24"/>
          <w:lang w:eastAsia="en-GB"/>
        </w:rPr>
      </w:pPr>
      <w:ins w:id="93" w:author="Author">
        <w:r w:rsidRPr="00394559">
          <w:rPr>
            <w:rFonts w:ascii="inherit" w:eastAsia="Times New Roman" w:hAnsi="inherit" w:cs="Times New Roman"/>
            <w:color w:val="000000"/>
            <w:sz w:val="24"/>
            <w:szCs w:val="24"/>
            <w:lang w:eastAsia="en-GB"/>
          </w:rPr>
          <w:lastRenderedPageBreak/>
          <w:t xml:space="preserve">8. </w:t>
        </w:r>
        <w:r w:rsidR="008A6B7D" w:rsidRPr="008A6B7D">
          <w:rPr>
            <w:rFonts w:ascii="inherit" w:eastAsia="Times New Roman" w:hAnsi="inherit" w:cs="Times New Roman"/>
            <w:color w:val="000000"/>
            <w:sz w:val="24"/>
            <w:szCs w:val="24"/>
            <w:lang w:eastAsia="en-GB"/>
          </w:rPr>
          <w:t>EVs form a separate asset class Type EV, since they are mass products with special inherent behaviour and have a distinct influence on the power system operation and planning, especially on stability aspects and power quality.</w:t>
        </w:r>
      </w:ins>
    </w:p>
    <w:p w14:paraId="2028F0C9" w14:textId="3A0871A1" w:rsidR="006D6B27" w:rsidRPr="00E77DCD" w:rsidRDefault="006D6B27" w:rsidP="003B7AE9">
      <w:pPr>
        <w:shd w:val="clear" w:color="auto" w:fill="FFFFFF"/>
        <w:spacing w:before="120" w:after="0" w:line="240" w:lineRule="auto"/>
        <w:jc w:val="both"/>
        <w:rPr>
          <w:ins w:id="94" w:author="Author"/>
          <w:rFonts w:ascii="inherit" w:eastAsia="Times New Roman" w:hAnsi="inherit" w:cs="Times New Roman"/>
          <w:color w:val="000000"/>
          <w:sz w:val="24"/>
          <w:szCs w:val="24"/>
          <w:lang w:eastAsia="en-GB"/>
        </w:rPr>
      </w:pPr>
      <w:ins w:id="95" w:author="Author">
        <w:r>
          <w:rPr>
            <w:rFonts w:ascii="inherit" w:eastAsia="Times New Roman" w:hAnsi="inherit" w:cs="Times New Roman"/>
            <w:color w:val="000000"/>
            <w:sz w:val="24"/>
            <w:szCs w:val="24"/>
            <w:lang w:eastAsia="en-GB"/>
          </w:rPr>
          <w:t xml:space="preserve">9. </w:t>
        </w:r>
        <w:r w:rsidR="008A6B7D" w:rsidRPr="008A6B7D">
          <w:rPr>
            <w:rFonts w:ascii="inherit" w:eastAsia="Times New Roman" w:hAnsi="inherit" w:cs="Times New Roman"/>
            <w:color w:val="000000"/>
            <w:sz w:val="24"/>
            <w:szCs w:val="24"/>
            <w:lang w:eastAsia="en-GB"/>
          </w:rPr>
          <w:t>Unlike the requirements in Table 2, EV shall be used with harmonized settings within all member states. Some further requirements can be provided by a pool of EVs.</w:t>
        </w:r>
      </w:ins>
    </w:p>
    <w:p w14:paraId="1A175805" w14:textId="2E425339" w:rsidR="00066A39" w:rsidRPr="006D6B27" w:rsidRDefault="00066A39" w:rsidP="003B7AE9">
      <w:pPr>
        <w:shd w:val="clear" w:color="auto" w:fill="FFFFFF"/>
        <w:spacing w:before="120" w:after="0" w:line="240" w:lineRule="auto"/>
        <w:jc w:val="both"/>
        <w:rPr>
          <w:ins w:id="96" w:author="Author"/>
          <w:rFonts w:ascii="inherit" w:eastAsia="Times New Roman" w:hAnsi="inherit" w:cs="Times New Roman"/>
          <w:color w:val="000000"/>
          <w:sz w:val="24"/>
          <w:szCs w:val="24"/>
          <w:lang w:eastAsia="en-GB"/>
        </w:rPr>
      </w:pPr>
    </w:p>
    <w:p w14:paraId="0EC9BC67" w14:textId="0FB1B95F" w:rsidR="00066A39" w:rsidRPr="00394559" w:rsidRDefault="00066A39" w:rsidP="00066A39">
      <w:pPr>
        <w:shd w:val="clear" w:color="auto" w:fill="FFFFFF"/>
        <w:spacing w:before="360" w:after="120" w:line="240" w:lineRule="auto"/>
        <w:jc w:val="center"/>
        <w:rPr>
          <w:ins w:id="97" w:author="Author"/>
          <w:rFonts w:ascii="inherit" w:eastAsia="Times New Roman" w:hAnsi="inherit" w:cs="Times New Roman"/>
          <w:i/>
          <w:iCs/>
          <w:color w:val="000000"/>
          <w:sz w:val="24"/>
          <w:szCs w:val="24"/>
          <w:lang w:eastAsia="en-GB"/>
        </w:rPr>
      </w:pPr>
      <w:ins w:id="98" w:author="Author">
        <w:r w:rsidRPr="00394559">
          <w:rPr>
            <w:rFonts w:ascii="inherit" w:eastAsia="Times New Roman" w:hAnsi="inherit" w:cs="Times New Roman"/>
            <w:i/>
            <w:iCs/>
            <w:color w:val="000000"/>
            <w:sz w:val="24"/>
            <w:szCs w:val="24"/>
            <w:lang w:eastAsia="en-GB"/>
          </w:rPr>
          <w:t>Article 13A</w:t>
        </w:r>
      </w:ins>
    </w:p>
    <w:p w14:paraId="6C4D84FF" w14:textId="0E9CA4F4" w:rsidR="00066A39" w:rsidRPr="00394559" w:rsidRDefault="00066A39" w:rsidP="00066A39">
      <w:pPr>
        <w:shd w:val="clear" w:color="auto" w:fill="FFFFFF"/>
        <w:spacing w:before="60" w:after="120" w:line="240" w:lineRule="auto"/>
        <w:jc w:val="center"/>
        <w:rPr>
          <w:ins w:id="99" w:author="Author"/>
          <w:rFonts w:ascii="inherit" w:eastAsia="Times New Roman" w:hAnsi="inherit" w:cs="Times New Roman"/>
          <w:b/>
          <w:bCs/>
          <w:color w:val="000000"/>
          <w:sz w:val="24"/>
          <w:szCs w:val="24"/>
          <w:lang w:eastAsia="en-GB"/>
        </w:rPr>
      </w:pPr>
      <w:ins w:id="100" w:author="Author">
        <w:r w:rsidRPr="00394559">
          <w:rPr>
            <w:rFonts w:ascii="inherit" w:eastAsia="Times New Roman" w:hAnsi="inherit" w:cs="Times New Roman"/>
            <w:b/>
            <w:bCs/>
            <w:color w:val="000000"/>
            <w:sz w:val="24"/>
            <w:szCs w:val="24"/>
            <w:lang w:eastAsia="en-GB"/>
          </w:rPr>
          <w:t>General requirements for type EV electric vehicles, flexible PGCM</w:t>
        </w:r>
      </w:ins>
    </w:p>
    <w:p w14:paraId="74F412B6" w14:textId="12090FED" w:rsidR="00066A39" w:rsidRPr="00394559" w:rsidRDefault="00066A39" w:rsidP="00066A39">
      <w:pPr>
        <w:shd w:val="clear" w:color="auto" w:fill="FFFFFF"/>
        <w:spacing w:before="120" w:after="0" w:line="240" w:lineRule="auto"/>
        <w:jc w:val="both"/>
        <w:rPr>
          <w:ins w:id="101" w:author="Author"/>
          <w:rFonts w:ascii="inherit" w:eastAsia="Times New Roman" w:hAnsi="inherit" w:cs="Times New Roman"/>
          <w:color w:val="000000"/>
          <w:sz w:val="24"/>
          <w:szCs w:val="24"/>
          <w:lang w:eastAsia="en-GB"/>
        </w:rPr>
      </w:pPr>
      <w:ins w:id="102" w:author="Author">
        <w:r w:rsidRPr="00394559">
          <w:rPr>
            <w:rFonts w:ascii="inherit" w:eastAsia="Times New Roman" w:hAnsi="inherit" w:cs="Times New Roman"/>
            <w:color w:val="000000"/>
            <w:sz w:val="24"/>
            <w:szCs w:val="24"/>
            <w:lang w:eastAsia="en-GB"/>
          </w:rPr>
          <w:t xml:space="preserve">1) </w:t>
        </w:r>
        <w:r w:rsidR="00406069" w:rsidRPr="00406069">
          <w:rPr>
            <w:rFonts w:ascii="inherit" w:eastAsia="Times New Roman" w:hAnsi="inherit" w:cs="Times New Roman"/>
            <w:color w:val="000000"/>
            <w:sz w:val="24"/>
            <w:szCs w:val="24"/>
            <w:lang w:eastAsia="en-GB"/>
          </w:rPr>
          <w:t>Type EV electric vehicles shall fulfil the following requirements in discharging mode relating to frequency stability:</w:t>
        </w:r>
      </w:ins>
    </w:p>
    <w:p w14:paraId="527EB57F" w14:textId="1A1AD278" w:rsidR="00066A39" w:rsidRPr="00394559" w:rsidRDefault="00066A39" w:rsidP="00066A39">
      <w:pPr>
        <w:shd w:val="clear" w:color="auto" w:fill="FFFFFF"/>
        <w:spacing w:before="120" w:after="0" w:line="240" w:lineRule="auto"/>
        <w:jc w:val="both"/>
        <w:rPr>
          <w:ins w:id="103" w:author="Author"/>
          <w:rFonts w:ascii="inherit" w:eastAsia="Times New Roman" w:hAnsi="inherit" w:cs="Times New Roman"/>
          <w:color w:val="000000"/>
          <w:sz w:val="24"/>
          <w:szCs w:val="24"/>
          <w:lang w:eastAsia="en-GB"/>
        </w:rPr>
      </w:pPr>
      <w:ins w:id="104" w:author="Author">
        <w:r w:rsidRPr="00394559">
          <w:rPr>
            <w:rFonts w:ascii="inherit" w:eastAsia="Times New Roman" w:hAnsi="inherit" w:cs="Times New Roman"/>
            <w:color w:val="000000"/>
            <w:sz w:val="24"/>
            <w:szCs w:val="24"/>
            <w:lang w:eastAsia="en-GB"/>
          </w:rPr>
          <w:t>a)</w:t>
        </w:r>
        <w:r w:rsidRPr="00394559">
          <w:t xml:space="preserve"> </w:t>
        </w:r>
        <w:r w:rsidR="003871C4" w:rsidRPr="003871C4">
          <w:rPr>
            <w:rFonts w:ascii="inherit" w:eastAsia="Times New Roman" w:hAnsi="inherit" w:cs="Times New Roman"/>
            <w:color w:val="000000"/>
            <w:sz w:val="24"/>
            <w:szCs w:val="24"/>
            <w:lang w:eastAsia="en-GB"/>
          </w:rPr>
          <w:t>With regard to frequency ranges:</w:t>
        </w:r>
      </w:ins>
    </w:p>
    <w:p w14:paraId="620599D5" w14:textId="6A74B399" w:rsidR="00066A39" w:rsidRPr="00A934E9" w:rsidRDefault="00066A39" w:rsidP="00066A39">
      <w:pPr>
        <w:shd w:val="clear" w:color="auto" w:fill="FFFFFF"/>
        <w:spacing w:before="120" w:after="0" w:line="240" w:lineRule="auto"/>
        <w:jc w:val="both"/>
        <w:rPr>
          <w:ins w:id="105" w:author="Author"/>
          <w:rFonts w:ascii="inherit" w:eastAsia="Times New Roman" w:hAnsi="inherit" w:cs="Times New Roman"/>
          <w:color w:val="000000"/>
          <w:sz w:val="24"/>
          <w:szCs w:val="24"/>
          <w:lang w:eastAsia="en-GB"/>
        </w:rPr>
      </w:pPr>
      <w:ins w:id="106" w:author="Author">
        <w:r w:rsidRPr="00394559">
          <w:rPr>
            <w:rFonts w:ascii="inherit" w:eastAsia="Times New Roman" w:hAnsi="inherit" w:cs="Times New Roman"/>
            <w:color w:val="000000"/>
            <w:sz w:val="24"/>
            <w:szCs w:val="24"/>
            <w:lang w:eastAsia="en-GB"/>
          </w:rPr>
          <w:t>i)</w:t>
        </w:r>
        <w:r w:rsidRPr="00394559">
          <w:t xml:space="preserve"> </w:t>
        </w:r>
        <w:r w:rsidR="003871C4" w:rsidRPr="003871C4">
          <w:rPr>
            <w:rFonts w:ascii="inherit" w:eastAsia="Times New Roman" w:hAnsi="inherit" w:cs="Times New Roman"/>
            <w:color w:val="000000"/>
            <w:sz w:val="24"/>
            <w:szCs w:val="24"/>
            <w:lang w:eastAsia="en-GB"/>
          </w:rPr>
          <w:t>EV shall be capable of remaining connected to the network and operate within for all regions unified frequency ranges and time periods with settings e.g. for Central Europe in Table 2  the unified settings on EU-level shall be added to Table 2;</w:t>
        </w:r>
      </w:ins>
    </w:p>
    <w:p w14:paraId="0BEB7246" w14:textId="0A7556F9" w:rsidR="00066A39" w:rsidRPr="008739E9" w:rsidRDefault="00066A39" w:rsidP="00066A39">
      <w:pPr>
        <w:shd w:val="clear" w:color="auto" w:fill="FFFFFF"/>
        <w:spacing w:before="120" w:after="0" w:line="240" w:lineRule="auto"/>
        <w:jc w:val="both"/>
        <w:rPr>
          <w:ins w:id="107" w:author="Author"/>
          <w:rFonts w:ascii="inherit" w:eastAsia="Times New Roman" w:hAnsi="inherit" w:cs="Times New Roman"/>
          <w:color w:val="000000"/>
          <w:sz w:val="24"/>
          <w:szCs w:val="24"/>
          <w:lang w:eastAsia="en-GB"/>
        </w:rPr>
      </w:pPr>
      <w:ins w:id="108" w:author="Author">
        <w:r w:rsidRPr="00295618">
          <w:rPr>
            <w:rFonts w:ascii="inherit" w:eastAsia="Times New Roman" w:hAnsi="inherit" w:cs="Times New Roman"/>
            <w:color w:val="000000"/>
            <w:sz w:val="24"/>
            <w:szCs w:val="24"/>
            <w:lang w:eastAsia="en-GB"/>
          </w:rPr>
          <w:t>ii)</w:t>
        </w:r>
        <w:r w:rsidR="00B95951" w:rsidRPr="00295618">
          <w:t xml:space="preserve"> </w:t>
        </w:r>
        <w:r w:rsidR="003871C4" w:rsidRPr="003871C4">
          <w:rPr>
            <w:rFonts w:ascii="inherit" w:eastAsia="Times New Roman" w:hAnsi="inherit" w:cs="Times New Roman"/>
            <w:color w:val="000000"/>
            <w:sz w:val="24"/>
            <w:szCs w:val="24"/>
            <w:lang w:eastAsia="en-GB"/>
          </w:rPr>
          <w:t>the relevant system operator, in coordination with the relevant TSO, and EV manufacturer uses the frequency ranges harmonized on EU-level. The longer minimum times for operation can be achieved via pooling administration on the basis of a stochastic amount of EVs inside the pool. Further specific requirements can be established on EU-level.</w:t>
        </w:r>
      </w:ins>
    </w:p>
    <w:p w14:paraId="628B9E80" w14:textId="1BF46938" w:rsidR="00066A39" w:rsidRPr="00394559" w:rsidRDefault="00066A39" w:rsidP="00066A39">
      <w:pPr>
        <w:shd w:val="clear" w:color="auto" w:fill="FFFFFF"/>
        <w:spacing w:before="120" w:after="0" w:line="240" w:lineRule="auto"/>
        <w:jc w:val="both"/>
        <w:rPr>
          <w:ins w:id="109" w:author="Author"/>
          <w:rFonts w:ascii="inherit" w:eastAsia="Times New Roman" w:hAnsi="inherit" w:cs="Times New Roman"/>
          <w:color w:val="000000"/>
          <w:sz w:val="24"/>
          <w:szCs w:val="24"/>
          <w:lang w:eastAsia="en-GB"/>
        </w:rPr>
      </w:pPr>
      <w:ins w:id="110" w:author="Author">
        <w:r w:rsidRPr="008739E9">
          <w:rPr>
            <w:rFonts w:ascii="inherit" w:eastAsia="Times New Roman" w:hAnsi="inherit" w:cs="Times New Roman"/>
            <w:color w:val="000000"/>
            <w:sz w:val="24"/>
            <w:szCs w:val="24"/>
            <w:lang w:eastAsia="en-GB"/>
          </w:rPr>
          <w:t xml:space="preserve">iii) </w:t>
        </w:r>
        <w:r w:rsidR="003871C4" w:rsidRPr="003871C4">
          <w:rPr>
            <w:rFonts w:ascii="inherit" w:eastAsia="Times New Roman" w:hAnsi="inherit" w:cs="Times New Roman"/>
            <w:color w:val="000000"/>
            <w:sz w:val="24"/>
            <w:szCs w:val="24"/>
            <w:lang w:eastAsia="en-GB"/>
          </w:rPr>
          <w:t>EVs are protected assets, with a lot of user warranties, so that the single EV-owner is not able to change any technical setting.</w:t>
        </w:r>
      </w:ins>
    </w:p>
    <w:p w14:paraId="214C81BF" w14:textId="77777777" w:rsidR="00066A39" w:rsidRPr="00394559" w:rsidRDefault="00066A39" w:rsidP="00066A39">
      <w:pPr>
        <w:shd w:val="clear" w:color="auto" w:fill="FFFFFF"/>
        <w:spacing w:before="120" w:after="0" w:line="240" w:lineRule="auto"/>
        <w:jc w:val="both"/>
        <w:rPr>
          <w:ins w:id="111" w:author="Author"/>
          <w:rFonts w:ascii="inherit" w:eastAsia="Times New Roman" w:hAnsi="inherit" w:cs="Times New Roman"/>
          <w:color w:val="000000"/>
          <w:sz w:val="24"/>
          <w:szCs w:val="24"/>
          <w:lang w:eastAsia="en-GB"/>
        </w:rPr>
      </w:pPr>
    </w:p>
    <w:p w14:paraId="0F1A4FC9" w14:textId="7721874F" w:rsidR="00066A39" w:rsidRPr="002431E0" w:rsidRDefault="00066A39" w:rsidP="00066A39">
      <w:pPr>
        <w:shd w:val="clear" w:color="auto" w:fill="FFFFFF"/>
        <w:spacing w:before="120" w:after="0" w:line="240" w:lineRule="auto"/>
        <w:jc w:val="both"/>
        <w:rPr>
          <w:ins w:id="112" w:author="Author"/>
          <w:rFonts w:ascii="inherit" w:eastAsia="Times New Roman" w:hAnsi="inherit" w:cs="Times New Roman"/>
          <w:color w:val="000000"/>
          <w:sz w:val="24"/>
          <w:szCs w:val="24"/>
          <w:lang w:eastAsia="en-GB"/>
        </w:rPr>
      </w:pPr>
      <w:ins w:id="113" w:author="Author">
        <w:r w:rsidRPr="00394559">
          <w:rPr>
            <w:rFonts w:ascii="inherit" w:eastAsia="Times New Roman" w:hAnsi="inherit" w:cs="Times New Roman"/>
            <w:color w:val="000000"/>
            <w:sz w:val="24"/>
            <w:szCs w:val="24"/>
            <w:lang w:eastAsia="en-GB"/>
          </w:rPr>
          <w:t>Table 2</w:t>
        </w:r>
        <w:r w:rsidR="00B95951" w:rsidRPr="00394559">
          <w:rPr>
            <w:rFonts w:ascii="inherit" w:eastAsia="Times New Roman" w:hAnsi="inherit" w:cs="Times New Roman"/>
            <w:color w:val="000000"/>
            <w:sz w:val="24"/>
            <w:szCs w:val="24"/>
            <w:lang w:eastAsia="en-GB"/>
          </w:rPr>
          <w:t xml:space="preserve"> with unified requirements e.g. </w:t>
        </w:r>
        <w:r w:rsidR="002431E0">
          <w:rPr>
            <w:rFonts w:ascii="inherit" w:eastAsia="Times New Roman" w:hAnsi="inherit" w:cs="Times New Roman"/>
            <w:color w:val="000000"/>
            <w:sz w:val="24"/>
            <w:szCs w:val="24"/>
            <w:lang w:eastAsia="en-GB"/>
          </w:rPr>
          <w:t>C</w:t>
        </w:r>
        <w:r w:rsidR="00B95951" w:rsidRPr="002431E0">
          <w:rPr>
            <w:rFonts w:ascii="inherit" w:eastAsia="Times New Roman" w:hAnsi="inherit" w:cs="Times New Roman"/>
            <w:color w:val="000000"/>
            <w:sz w:val="24"/>
            <w:szCs w:val="24"/>
            <w:lang w:eastAsia="en-GB"/>
          </w:rPr>
          <w:t xml:space="preserve">entral </w:t>
        </w:r>
        <w:r w:rsidR="002431E0">
          <w:rPr>
            <w:rFonts w:ascii="inherit" w:eastAsia="Times New Roman" w:hAnsi="inherit" w:cs="Times New Roman"/>
            <w:color w:val="000000"/>
            <w:sz w:val="24"/>
            <w:szCs w:val="24"/>
            <w:lang w:eastAsia="en-GB"/>
          </w:rPr>
          <w:t>E</w:t>
        </w:r>
        <w:r w:rsidR="00B95951" w:rsidRPr="002431E0">
          <w:rPr>
            <w:rFonts w:ascii="inherit" w:eastAsia="Times New Roman" w:hAnsi="inherit" w:cs="Times New Roman"/>
            <w:color w:val="000000"/>
            <w:sz w:val="24"/>
            <w:szCs w:val="24"/>
            <w:lang w:eastAsia="en-GB"/>
          </w:rPr>
          <w:t>urope</w:t>
        </w:r>
      </w:ins>
    </w:p>
    <w:p w14:paraId="7F738BDC" w14:textId="77777777" w:rsidR="00066A39" w:rsidRPr="00295618" w:rsidRDefault="00066A39" w:rsidP="00066A39">
      <w:pPr>
        <w:shd w:val="clear" w:color="auto" w:fill="FFFFFF"/>
        <w:spacing w:before="120" w:after="0" w:line="240" w:lineRule="auto"/>
        <w:jc w:val="both"/>
        <w:rPr>
          <w:ins w:id="114" w:author="Author"/>
          <w:rFonts w:ascii="inherit" w:eastAsia="Times New Roman" w:hAnsi="inherit" w:cs="Times New Roman"/>
          <w:color w:val="000000"/>
          <w:sz w:val="24"/>
          <w:szCs w:val="24"/>
          <w:lang w:eastAsia="en-GB"/>
        </w:rPr>
      </w:pPr>
    </w:p>
    <w:p w14:paraId="0EC97FD2" w14:textId="2E6230E7" w:rsidR="00066A39" w:rsidRPr="008739E9" w:rsidRDefault="00066A39" w:rsidP="00066A39">
      <w:pPr>
        <w:shd w:val="clear" w:color="auto" w:fill="FFFFFF"/>
        <w:spacing w:before="120" w:after="0" w:line="240" w:lineRule="auto"/>
        <w:jc w:val="both"/>
        <w:rPr>
          <w:ins w:id="115" w:author="Author"/>
          <w:rFonts w:ascii="inherit" w:eastAsia="Times New Roman" w:hAnsi="inherit" w:cs="Times New Roman"/>
          <w:color w:val="000000"/>
          <w:sz w:val="24"/>
          <w:szCs w:val="24"/>
          <w:lang w:eastAsia="en-GB"/>
        </w:rPr>
      </w:pPr>
      <w:ins w:id="116" w:author="Author">
        <w:r w:rsidRPr="00493D05">
          <w:rPr>
            <w:rFonts w:ascii="inherit" w:eastAsia="Times New Roman" w:hAnsi="inherit" w:cs="Times New Roman"/>
            <w:color w:val="000000"/>
            <w:sz w:val="24"/>
            <w:szCs w:val="24"/>
            <w:lang w:eastAsia="en-GB"/>
          </w:rPr>
          <w:t xml:space="preserve">2) </w:t>
        </w:r>
        <w:r w:rsidRPr="008739E9">
          <w:rPr>
            <w:rFonts w:ascii="inherit" w:eastAsia="Times New Roman" w:hAnsi="inherit" w:cs="Times New Roman"/>
            <w:color w:val="000000"/>
            <w:sz w:val="24"/>
            <w:szCs w:val="24"/>
            <w:lang w:eastAsia="en-GB"/>
          </w:rPr>
          <w:t> </w:t>
        </w:r>
        <w:r w:rsidR="003871C4" w:rsidRPr="003871C4">
          <w:rPr>
            <w:rFonts w:ascii="inherit" w:eastAsia="Times New Roman" w:hAnsi="inherit" w:cs="Times New Roman"/>
            <w:color w:val="000000"/>
            <w:sz w:val="24"/>
            <w:szCs w:val="24"/>
            <w:lang w:eastAsia="en-GB"/>
          </w:rPr>
          <w:t xml:space="preserve">With regard to the limited frequency sensitive mode — over frequency (LFSM-O), the following shall apply, as determined on EU-level for TSO control area in coordination with the TSOs of the same synchronous area to ensure minimal impacts on </w:t>
        </w:r>
        <w:r w:rsidR="00D27060" w:rsidRPr="003871C4">
          <w:rPr>
            <w:rFonts w:ascii="inherit" w:eastAsia="Times New Roman" w:hAnsi="inherit" w:cs="Times New Roman"/>
            <w:color w:val="000000"/>
            <w:sz w:val="24"/>
            <w:szCs w:val="24"/>
            <w:lang w:eastAsia="en-GB"/>
          </w:rPr>
          <w:t>neighbouring</w:t>
        </w:r>
        <w:r w:rsidR="003871C4" w:rsidRPr="003871C4">
          <w:rPr>
            <w:rFonts w:ascii="inherit" w:eastAsia="Times New Roman" w:hAnsi="inherit" w:cs="Times New Roman"/>
            <w:color w:val="000000"/>
            <w:sz w:val="24"/>
            <w:szCs w:val="24"/>
            <w:lang w:eastAsia="en-GB"/>
          </w:rPr>
          <w:t xml:space="preserve"> areas:</w:t>
        </w:r>
      </w:ins>
    </w:p>
    <w:p w14:paraId="6339495E" w14:textId="0A03D9E7" w:rsidR="00066A39" w:rsidRPr="001A23CC" w:rsidRDefault="00066A39" w:rsidP="00066A39">
      <w:pPr>
        <w:shd w:val="clear" w:color="auto" w:fill="FFFFFF"/>
        <w:spacing w:before="120" w:after="0" w:line="240" w:lineRule="auto"/>
        <w:jc w:val="both"/>
        <w:rPr>
          <w:ins w:id="117" w:author="Author"/>
          <w:rFonts w:ascii="inherit" w:eastAsia="Times New Roman" w:hAnsi="inherit" w:cs="Times New Roman"/>
          <w:color w:val="000000"/>
          <w:sz w:val="24"/>
          <w:szCs w:val="24"/>
          <w:lang w:eastAsia="en-GB"/>
        </w:rPr>
      </w:pPr>
      <w:ins w:id="118" w:author="Author">
        <w:r w:rsidRPr="008739E9">
          <w:rPr>
            <w:rFonts w:ascii="inherit" w:eastAsia="Times New Roman" w:hAnsi="inherit" w:cs="Times New Roman"/>
            <w:color w:val="000000"/>
            <w:sz w:val="24"/>
            <w:szCs w:val="24"/>
            <w:lang w:eastAsia="en-GB"/>
          </w:rPr>
          <w:t>a)</w:t>
        </w:r>
        <w:r w:rsidRPr="008739E9">
          <w:t xml:space="preserve"> </w:t>
        </w:r>
        <w:r w:rsidR="00031384" w:rsidRPr="00031384">
          <w:rPr>
            <w:rFonts w:ascii="inherit" w:eastAsia="Times New Roman" w:hAnsi="inherit" w:cs="Times New Roman"/>
            <w:color w:val="000000"/>
            <w:sz w:val="24"/>
            <w:szCs w:val="24"/>
            <w:lang w:eastAsia="en-GB"/>
          </w:rPr>
          <w:t>the EV is predefined with a unified set of settings</w:t>
        </w:r>
      </w:ins>
    </w:p>
    <w:p w14:paraId="27C09030" w14:textId="0C80A2B2" w:rsidR="00066A39" w:rsidRPr="00394559" w:rsidDel="00031384" w:rsidRDefault="00066A39" w:rsidP="00066A39">
      <w:pPr>
        <w:shd w:val="clear" w:color="auto" w:fill="FFFFFF"/>
        <w:spacing w:before="120" w:after="0" w:line="240" w:lineRule="auto"/>
        <w:jc w:val="both"/>
        <w:rPr>
          <w:ins w:id="119" w:author="Author"/>
          <w:del w:id="120" w:author="Author"/>
          <w:rFonts w:ascii="inherit" w:eastAsia="Times New Roman" w:hAnsi="inherit" w:cs="Times New Roman"/>
          <w:color w:val="000000"/>
          <w:sz w:val="24"/>
          <w:szCs w:val="24"/>
          <w:lang w:eastAsia="en-GB"/>
        </w:rPr>
      </w:pPr>
      <w:ins w:id="121" w:author="Author">
        <w:r w:rsidRPr="00394559">
          <w:rPr>
            <w:rFonts w:ascii="inherit" w:eastAsia="Times New Roman" w:hAnsi="inherit" w:cs="Times New Roman"/>
            <w:color w:val="000000"/>
            <w:sz w:val="24"/>
            <w:szCs w:val="24"/>
            <w:lang w:eastAsia="en-GB"/>
          </w:rPr>
          <w:t xml:space="preserve">b) </w:t>
        </w:r>
        <w:r w:rsidR="00031384" w:rsidRPr="00031384">
          <w:rPr>
            <w:rFonts w:ascii="inherit" w:eastAsia="Times New Roman" w:hAnsi="inherit" w:cs="Times New Roman"/>
            <w:color w:val="000000"/>
            <w:sz w:val="24"/>
            <w:szCs w:val="24"/>
            <w:lang w:eastAsia="en-GB"/>
          </w:rPr>
          <w:t>instead of the capability referred to in paragraph (a), the relevant TSO may choose to allow within its control area automatic disconnection and reconnection of power-generating modules of Type EV at randomized frequencies, ideally uniformly distributed, above a frequency threshold, as determined by the EU-settings. These settings are a part of the manufacturing process, which has to ensure the randomization process for the EVs. This has a limited cross-border impact and maintains the same level of operational security in all system states on DSO / TSO level;</w:t>
        </w:r>
      </w:ins>
    </w:p>
    <w:p w14:paraId="216850A4" w14:textId="3EE25917" w:rsidR="00066A39" w:rsidRPr="00394559" w:rsidRDefault="00066A39" w:rsidP="00066A39">
      <w:pPr>
        <w:shd w:val="clear" w:color="auto" w:fill="FFFFFF"/>
        <w:spacing w:before="120" w:after="0" w:line="240" w:lineRule="auto"/>
        <w:jc w:val="both"/>
        <w:rPr>
          <w:ins w:id="122" w:author="Author"/>
          <w:rFonts w:ascii="inherit" w:eastAsia="Times New Roman" w:hAnsi="inherit" w:cs="Times New Roman"/>
          <w:color w:val="000000"/>
          <w:sz w:val="24"/>
          <w:szCs w:val="24"/>
          <w:lang w:eastAsia="en-GB"/>
        </w:rPr>
      </w:pPr>
      <w:ins w:id="123" w:author="Author">
        <w:r w:rsidRPr="00394559">
          <w:rPr>
            <w:rFonts w:ascii="inherit" w:eastAsia="Times New Roman" w:hAnsi="inherit" w:cs="Times New Roman"/>
            <w:color w:val="000000"/>
            <w:sz w:val="24"/>
            <w:szCs w:val="24"/>
            <w:lang w:eastAsia="en-GB"/>
          </w:rPr>
          <w:t xml:space="preserve">c) </w:t>
        </w:r>
        <w:r w:rsidR="00031384" w:rsidRPr="00031384">
          <w:rPr>
            <w:rFonts w:ascii="inherit" w:eastAsia="Times New Roman" w:hAnsi="inherit" w:cs="Times New Roman"/>
            <w:color w:val="000000"/>
            <w:sz w:val="24"/>
            <w:szCs w:val="24"/>
            <w:lang w:eastAsia="en-GB"/>
          </w:rPr>
          <w:t>the frequency threshold shall be between 50,2 Hz and 50,5 Hz inclusive;</w:t>
        </w:r>
      </w:ins>
    </w:p>
    <w:p w14:paraId="39EA56D4" w14:textId="698F70AC" w:rsidR="00066A39" w:rsidRPr="00394559" w:rsidRDefault="00066A39" w:rsidP="00066A39">
      <w:pPr>
        <w:shd w:val="clear" w:color="auto" w:fill="FFFFFF"/>
        <w:spacing w:before="120" w:after="0" w:line="240" w:lineRule="auto"/>
        <w:jc w:val="both"/>
        <w:rPr>
          <w:ins w:id="124" w:author="Author"/>
          <w:rFonts w:ascii="inherit" w:eastAsia="Times New Roman" w:hAnsi="inherit" w:cs="Times New Roman"/>
          <w:color w:val="000000"/>
          <w:sz w:val="24"/>
          <w:szCs w:val="24"/>
          <w:lang w:eastAsia="en-GB"/>
        </w:rPr>
      </w:pPr>
      <w:ins w:id="125" w:author="Author">
        <w:r w:rsidRPr="00394559">
          <w:rPr>
            <w:rFonts w:ascii="inherit" w:eastAsia="Times New Roman" w:hAnsi="inherit" w:cs="Times New Roman"/>
            <w:color w:val="000000"/>
            <w:sz w:val="24"/>
            <w:szCs w:val="24"/>
            <w:lang w:eastAsia="en-GB"/>
          </w:rPr>
          <w:t xml:space="preserve">d) </w:t>
        </w:r>
        <w:r w:rsidR="00031384" w:rsidRPr="00031384">
          <w:rPr>
            <w:rFonts w:ascii="inherit" w:eastAsia="Times New Roman" w:hAnsi="inherit" w:cs="Times New Roman"/>
            <w:color w:val="000000"/>
            <w:sz w:val="24"/>
            <w:szCs w:val="24"/>
            <w:lang w:eastAsia="en-GB"/>
          </w:rPr>
          <w:t>the droop settings shall be between 2 % and 12 %;</w:t>
        </w:r>
      </w:ins>
    </w:p>
    <w:p w14:paraId="6E11E625" w14:textId="0A6BEDD3" w:rsidR="00066A39" w:rsidRPr="00394559" w:rsidRDefault="00066A39" w:rsidP="00066A39">
      <w:pPr>
        <w:shd w:val="clear" w:color="auto" w:fill="FFFFFF"/>
        <w:spacing w:before="120" w:after="0" w:line="240" w:lineRule="auto"/>
        <w:jc w:val="both"/>
        <w:rPr>
          <w:ins w:id="126" w:author="Author"/>
          <w:rFonts w:ascii="inherit" w:eastAsia="Times New Roman" w:hAnsi="inherit" w:cs="Times New Roman"/>
          <w:color w:val="000000"/>
          <w:sz w:val="24"/>
          <w:szCs w:val="24"/>
          <w:lang w:eastAsia="en-GB"/>
        </w:rPr>
      </w:pPr>
      <w:ins w:id="127" w:author="Author">
        <w:r w:rsidRPr="00394559">
          <w:rPr>
            <w:rFonts w:ascii="inherit" w:eastAsia="Times New Roman" w:hAnsi="inherit" w:cs="Times New Roman"/>
            <w:color w:val="000000"/>
            <w:sz w:val="24"/>
            <w:szCs w:val="24"/>
            <w:lang w:eastAsia="en-GB"/>
          </w:rPr>
          <w:t xml:space="preserve">e) </w:t>
        </w:r>
        <w:r w:rsidR="00A22C3E" w:rsidRPr="00A22C3E">
          <w:rPr>
            <w:rFonts w:ascii="inherit" w:eastAsia="Times New Roman" w:hAnsi="inherit" w:cs="Times New Roman"/>
            <w:color w:val="000000"/>
            <w:sz w:val="24"/>
            <w:szCs w:val="24"/>
            <w:lang w:eastAsia="en-GB"/>
          </w:rPr>
          <w:t>the EV shall be capable of activating a power frequency response according to IEC 62898-3-3.</w:t>
        </w:r>
      </w:ins>
    </w:p>
    <w:p w14:paraId="3FB6FF32" w14:textId="77777777" w:rsidR="00066A39" w:rsidRPr="00394559" w:rsidRDefault="00066A39" w:rsidP="00066A39">
      <w:pPr>
        <w:shd w:val="clear" w:color="auto" w:fill="FFFFFF"/>
        <w:spacing w:before="120" w:after="0" w:line="240" w:lineRule="auto"/>
        <w:jc w:val="both"/>
        <w:rPr>
          <w:ins w:id="128" w:author="Author"/>
          <w:rFonts w:ascii="inherit" w:eastAsia="Times New Roman" w:hAnsi="inherit" w:cs="Times New Roman"/>
          <w:color w:val="000000"/>
          <w:sz w:val="24"/>
          <w:szCs w:val="24"/>
          <w:lang w:eastAsia="en-GB"/>
        </w:rPr>
      </w:pPr>
      <w:ins w:id="129" w:author="Author">
        <w:r w:rsidRPr="00394559">
          <w:rPr>
            <w:rFonts w:ascii="inherit" w:eastAsia="Times New Roman" w:hAnsi="inherit" w:cs="Times New Roman"/>
            <w:color w:val="000000"/>
            <w:sz w:val="24"/>
            <w:szCs w:val="24"/>
            <w:lang w:eastAsia="en-GB"/>
          </w:rPr>
          <w:lastRenderedPageBreak/>
          <w:t xml:space="preserve">f) </w:t>
        </w:r>
        <w:r w:rsidRPr="00394559">
          <w:rPr>
            <w:rFonts w:ascii="inherit" w:eastAsia="Times New Roman" w:hAnsi="inherit" w:cs="Times New Roman" w:hint="eastAsia"/>
            <w:color w:val="000000"/>
            <w:sz w:val="24"/>
            <w:szCs w:val="24"/>
            <w:lang w:eastAsia="en-GB"/>
          </w:rPr>
          <w:t>–</w:t>
        </w:r>
        <w:r w:rsidRPr="00394559">
          <w:rPr>
            <w:rFonts w:ascii="inherit" w:eastAsia="Times New Roman" w:hAnsi="inherit" w:cs="Times New Roman"/>
            <w:color w:val="000000"/>
            <w:sz w:val="24"/>
            <w:szCs w:val="24"/>
            <w:lang w:eastAsia="en-GB"/>
          </w:rPr>
          <w:t xml:space="preserve"> </w:t>
        </w:r>
      </w:ins>
    </w:p>
    <w:p w14:paraId="6A68EE6A" w14:textId="77777777" w:rsidR="00066A39" w:rsidRPr="00394559" w:rsidRDefault="00066A39" w:rsidP="00066A39">
      <w:pPr>
        <w:shd w:val="clear" w:color="auto" w:fill="FFFFFF"/>
        <w:spacing w:before="120" w:after="0" w:line="240" w:lineRule="auto"/>
        <w:jc w:val="both"/>
        <w:rPr>
          <w:ins w:id="130" w:author="Author"/>
          <w:rFonts w:ascii="inherit" w:eastAsia="Times New Roman" w:hAnsi="inherit" w:cs="Times New Roman"/>
          <w:color w:val="000000"/>
          <w:sz w:val="24"/>
          <w:szCs w:val="24"/>
          <w:lang w:eastAsia="en-GB"/>
        </w:rPr>
      </w:pPr>
      <w:ins w:id="131" w:author="Author">
        <w:r w:rsidRPr="00394559">
          <w:rPr>
            <w:rFonts w:ascii="inherit" w:eastAsia="Times New Roman" w:hAnsi="inherit" w:cs="Times New Roman"/>
            <w:color w:val="000000"/>
            <w:sz w:val="24"/>
            <w:szCs w:val="24"/>
            <w:lang w:eastAsia="en-GB"/>
          </w:rPr>
          <w:t xml:space="preserve">i) </w:t>
        </w:r>
        <w:r w:rsidRPr="00394559">
          <w:rPr>
            <w:rFonts w:ascii="inherit" w:eastAsia="Times New Roman" w:hAnsi="inherit" w:cs="Times New Roman" w:hint="eastAsia"/>
            <w:color w:val="000000"/>
            <w:sz w:val="24"/>
            <w:szCs w:val="24"/>
            <w:lang w:eastAsia="en-GB"/>
          </w:rPr>
          <w:t>–</w:t>
        </w:r>
      </w:ins>
    </w:p>
    <w:p w14:paraId="568F3CC3" w14:textId="77777777" w:rsidR="00066A39" w:rsidRPr="00394559" w:rsidRDefault="00066A39" w:rsidP="00066A39">
      <w:pPr>
        <w:shd w:val="clear" w:color="auto" w:fill="FFFFFF"/>
        <w:spacing w:before="120" w:after="0" w:line="240" w:lineRule="auto"/>
        <w:jc w:val="both"/>
        <w:rPr>
          <w:ins w:id="132" w:author="Author"/>
          <w:rFonts w:ascii="inherit" w:eastAsia="Times New Roman" w:hAnsi="inherit" w:cs="Times New Roman"/>
          <w:color w:val="000000"/>
          <w:sz w:val="24"/>
          <w:szCs w:val="24"/>
          <w:lang w:eastAsia="en-GB"/>
        </w:rPr>
      </w:pPr>
      <w:ins w:id="133" w:author="Author">
        <w:r w:rsidRPr="00394559">
          <w:rPr>
            <w:rFonts w:ascii="inherit" w:eastAsia="Times New Roman" w:hAnsi="inherit" w:cs="Times New Roman"/>
            <w:color w:val="000000"/>
            <w:sz w:val="24"/>
            <w:szCs w:val="24"/>
            <w:lang w:eastAsia="en-GB"/>
          </w:rPr>
          <w:t xml:space="preserve">ii) </w:t>
        </w:r>
        <w:r w:rsidRPr="00394559">
          <w:rPr>
            <w:rFonts w:ascii="inherit" w:eastAsia="Times New Roman" w:hAnsi="inherit" w:cs="Times New Roman" w:hint="eastAsia"/>
            <w:color w:val="000000"/>
            <w:sz w:val="24"/>
            <w:szCs w:val="24"/>
            <w:lang w:eastAsia="en-GB"/>
          </w:rPr>
          <w:t>–</w:t>
        </w:r>
        <w:r w:rsidRPr="00394559">
          <w:rPr>
            <w:rFonts w:ascii="inherit" w:eastAsia="Times New Roman" w:hAnsi="inherit" w:cs="Times New Roman"/>
            <w:color w:val="000000"/>
            <w:sz w:val="24"/>
            <w:szCs w:val="24"/>
            <w:lang w:eastAsia="en-GB"/>
          </w:rPr>
          <w:t xml:space="preserve"> </w:t>
        </w:r>
      </w:ins>
    </w:p>
    <w:p w14:paraId="501AE007" w14:textId="3DD4090C" w:rsidR="00066A39" w:rsidRPr="00394559" w:rsidRDefault="00066A39" w:rsidP="00066A39">
      <w:pPr>
        <w:shd w:val="clear" w:color="auto" w:fill="FFFFFF"/>
        <w:spacing w:before="120" w:after="0" w:line="240" w:lineRule="auto"/>
        <w:jc w:val="both"/>
        <w:rPr>
          <w:ins w:id="134" w:author="Author"/>
          <w:rFonts w:ascii="inherit" w:eastAsia="Times New Roman" w:hAnsi="inherit" w:cs="Times New Roman"/>
          <w:color w:val="000000"/>
          <w:sz w:val="24"/>
          <w:szCs w:val="24"/>
          <w:lang w:eastAsia="en-GB"/>
        </w:rPr>
      </w:pPr>
      <w:ins w:id="135" w:author="Author">
        <w:r w:rsidRPr="00394559">
          <w:rPr>
            <w:rFonts w:ascii="inherit" w:eastAsia="Times New Roman" w:hAnsi="inherit" w:cs="Times New Roman"/>
            <w:color w:val="000000"/>
            <w:sz w:val="24"/>
            <w:szCs w:val="24"/>
            <w:lang w:eastAsia="en-GB"/>
          </w:rPr>
          <w:t xml:space="preserve">g) </w:t>
        </w:r>
        <w:r w:rsidR="00A22C3E" w:rsidRPr="00A22C3E">
          <w:rPr>
            <w:rFonts w:ascii="inherit" w:eastAsia="Times New Roman" w:hAnsi="inherit" w:cs="Times New Roman"/>
            <w:color w:val="000000"/>
            <w:sz w:val="24"/>
            <w:szCs w:val="24"/>
            <w:lang w:eastAsia="en-GB"/>
          </w:rPr>
          <w:t>the EV shall be capable of operating stably during LFSM-O operation. When LFSM-O is active, the LFSM-O setpoint will prevail over any other active power setpoints.</w:t>
        </w:r>
      </w:ins>
    </w:p>
    <w:p w14:paraId="3211488E" w14:textId="308D7526" w:rsidR="00066A39" w:rsidRPr="00394559" w:rsidDel="00A22C3E" w:rsidRDefault="00A22C3E" w:rsidP="00066A39">
      <w:pPr>
        <w:shd w:val="clear" w:color="auto" w:fill="FFFFFF"/>
        <w:spacing w:before="120" w:after="0" w:line="240" w:lineRule="auto"/>
        <w:jc w:val="both"/>
        <w:rPr>
          <w:ins w:id="136" w:author="Author"/>
          <w:del w:id="137" w:author="Author"/>
          <w:rFonts w:ascii="inherit" w:eastAsia="Times New Roman" w:hAnsi="inherit" w:cs="Times New Roman"/>
          <w:color w:val="000000"/>
          <w:sz w:val="24"/>
          <w:szCs w:val="24"/>
          <w:lang w:eastAsia="en-GB"/>
        </w:rPr>
      </w:pPr>
      <w:ins w:id="138" w:author="Author">
        <w:r w:rsidRPr="00A22C3E">
          <w:rPr>
            <w:rFonts w:ascii="inherit" w:eastAsia="Times New Roman" w:hAnsi="inherit" w:cs="Times New Roman"/>
            <w:color w:val="000000"/>
            <w:sz w:val="24"/>
            <w:szCs w:val="24"/>
            <w:lang w:eastAsia="en-GB"/>
          </w:rPr>
          <w:t>Active power frequency response capability is an inherent predefined feature of EVs in LFSM-O</w:t>
        </w:r>
        <w:r w:rsidRPr="00A22C3E" w:rsidDel="00A22C3E">
          <w:rPr>
            <w:rFonts w:ascii="inherit" w:eastAsia="Times New Roman" w:hAnsi="inherit" w:cs="Times New Roman"/>
            <w:color w:val="000000"/>
            <w:sz w:val="24"/>
            <w:szCs w:val="24"/>
            <w:lang w:eastAsia="en-GB"/>
          </w:rPr>
          <w:t xml:space="preserve"> </w:t>
        </w:r>
      </w:ins>
    </w:p>
    <w:p w14:paraId="5C194B86" w14:textId="466B38A5" w:rsidR="00066A39" w:rsidRPr="00394559" w:rsidRDefault="00066A39" w:rsidP="00066A39">
      <w:pPr>
        <w:shd w:val="clear" w:color="auto" w:fill="FFFFFF"/>
        <w:spacing w:before="120" w:after="0" w:line="240" w:lineRule="auto"/>
        <w:jc w:val="both"/>
        <w:rPr>
          <w:ins w:id="139" w:author="Author"/>
          <w:rFonts w:ascii="inherit" w:eastAsia="Times New Roman" w:hAnsi="inherit" w:cs="Times New Roman"/>
          <w:color w:val="000000"/>
          <w:sz w:val="24"/>
          <w:szCs w:val="24"/>
          <w:lang w:eastAsia="en-GB"/>
        </w:rPr>
      </w:pPr>
      <w:ins w:id="140" w:author="Author">
        <w:r w:rsidRPr="00394559">
          <w:rPr>
            <w:rFonts w:ascii="inherit" w:eastAsia="Times New Roman" w:hAnsi="inherit" w:cs="Times New Roman"/>
            <w:color w:val="000000"/>
            <w:sz w:val="24"/>
            <w:szCs w:val="24"/>
            <w:lang w:eastAsia="en-GB"/>
          </w:rPr>
          <w:t xml:space="preserve">3) </w:t>
        </w:r>
        <w:r w:rsidR="00A22C3E" w:rsidRPr="00A22C3E">
          <w:rPr>
            <w:rFonts w:ascii="inherit" w:eastAsia="Times New Roman" w:hAnsi="inherit" w:cs="Times New Roman"/>
            <w:color w:val="000000"/>
            <w:sz w:val="24"/>
            <w:szCs w:val="24"/>
            <w:lang w:eastAsia="en-GB"/>
          </w:rPr>
          <w:t>EVs shall be capable of supporting suitable discharging characteristics, which shall be harmonized across all member states.</w:t>
        </w:r>
      </w:ins>
    </w:p>
    <w:p w14:paraId="517328A6" w14:textId="18953E8D" w:rsidR="00066A39" w:rsidRPr="00394559" w:rsidRDefault="00066A39" w:rsidP="00066A39">
      <w:pPr>
        <w:shd w:val="clear" w:color="auto" w:fill="FFFFFF"/>
        <w:spacing w:before="120" w:after="0" w:line="240" w:lineRule="auto"/>
        <w:jc w:val="both"/>
        <w:rPr>
          <w:ins w:id="141" w:author="Author"/>
          <w:rFonts w:ascii="inherit" w:eastAsia="Times New Roman" w:hAnsi="inherit" w:cs="Times New Roman"/>
          <w:color w:val="000000"/>
          <w:sz w:val="24"/>
          <w:szCs w:val="24"/>
          <w:lang w:eastAsia="en-GB"/>
        </w:rPr>
      </w:pPr>
      <w:ins w:id="142" w:author="Author">
        <w:r w:rsidRPr="00394559">
          <w:rPr>
            <w:rFonts w:ascii="inherit" w:eastAsia="Times New Roman" w:hAnsi="inherit" w:cs="Times New Roman"/>
            <w:color w:val="000000"/>
            <w:sz w:val="24"/>
            <w:szCs w:val="24"/>
            <w:lang w:eastAsia="en-GB"/>
          </w:rPr>
          <w:t xml:space="preserve">4) </w:t>
        </w:r>
        <w:r w:rsidR="00A22C3E" w:rsidRPr="00A22C3E">
          <w:rPr>
            <w:rFonts w:ascii="inherit" w:eastAsia="Times New Roman" w:hAnsi="inherit" w:cs="Times New Roman"/>
            <w:color w:val="000000"/>
            <w:sz w:val="24"/>
            <w:szCs w:val="24"/>
            <w:lang w:eastAsia="en-GB"/>
          </w:rPr>
          <w:t>On EU-level, the admissible active power reduction from maximum output with falling frequency in the control areas as a rate of reduction falling within the boundaries, can be predefined. Similar to the settings of frequency, the characteristic shall be randomized with the boundary definitions given for Type A.</w:t>
        </w:r>
      </w:ins>
    </w:p>
    <w:p w14:paraId="49EB4165" w14:textId="77B7E20B" w:rsidR="00066A39" w:rsidRPr="00394559" w:rsidRDefault="00066A39" w:rsidP="00066A39">
      <w:pPr>
        <w:shd w:val="clear" w:color="auto" w:fill="FFFFFF"/>
        <w:spacing w:before="120" w:after="0" w:line="240" w:lineRule="auto"/>
        <w:jc w:val="both"/>
        <w:rPr>
          <w:ins w:id="143" w:author="Author"/>
          <w:rFonts w:ascii="inherit" w:eastAsia="Times New Roman" w:hAnsi="inherit" w:cs="Times New Roman"/>
          <w:color w:val="000000"/>
          <w:sz w:val="24"/>
          <w:szCs w:val="24"/>
          <w:lang w:eastAsia="en-GB"/>
        </w:rPr>
      </w:pPr>
      <w:ins w:id="144" w:author="Author">
        <w:r w:rsidRPr="00394559">
          <w:rPr>
            <w:rFonts w:ascii="inherit" w:eastAsia="Times New Roman" w:hAnsi="inherit" w:cs="Times New Roman"/>
            <w:color w:val="000000"/>
            <w:sz w:val="24"/>
            <w:szCs w:val="24"/>
            <w:lang w:eastAsia="en-GB"/>
          </w:rPr>
          <w:t xml:space="preserve">a) </w:t>
        </w:r>
        <w:r w:rsidR="00142843" w:rsidRPr="00142843">
          <w:rPr>
            <w:rFonts w:ascii="inherit" w:eastAsia="Times New Roman" w:hAnsi="inherit" w:cs="Times New Roman"/>
            <w:color w:val="000000"/>
            <w:sz w:val="24"/>
            <w:szCs w:val="24"/>
            <w:lang w:eastAsia="en-GB"/>
          </w:rPr>
          <w:t>below 49 Hz falling by a reduction rate of 2 % of the maximum capacity at 50 Hz per 1 Hz frequency drop;</w:t>
        </w:r>
      </w:ins>
    </w:p>
    <w:p w14:paraId="61389868" w14:textId="0337334E" w:rsidR="00066A39" w:rsidRPr="00394559" w:rsidRDefault="00066A39" w:rsidP="00066A39">
      <w:pPr>
        <w:shd w:val="clear" w:color="auto" w:fill="FFFFFF"/>
        <w:spacing w:before="120" w:after="0" w:line="240" w:lineRule="auto"/>
        <w:jc w:val="both"/>
        <w:rPr>
          <w:ins w:id="145" w:author="Author"/>
          <w:rFonts w:ascii="inherit" w:eastAsia="Times New Roman" w:hAnsi="inherit" w:cs="Times New Roman"/>
          <w:color w:val="000000"/>
          <w:sz w:val="24"/>
          <w:szCs w:val="24"/>
          <w:lang w:eastAsia="en-GB"/>
        </w:rPr>
      </w:pPr>
      <w:ins w:id="146" w:author="Author">
        <w:r w:rsidRPr="00394559">
          <w:rPr>
            <w:rFonts w:ascii="inherit" w:eastAsia="Times New Roman" w:hAnsi="inherit" w:cs="Times New Roman"/>
            <w:color w:val="000000"/>
            <w:sz w:val="24"/>
            <w:szCs w:val="24"/>
            <w:lang w:eastAsia="en-GB"/>
          </w:rPr>
          <w:t xml:space="preserve">b) </w:t>
        </w:r>
        <w:r w:rsidR="00142843" w:rsidRPr="00142843">
          <w:rPr>
            <w:rFonts w:ascii="inherit" w:eastAsia="Times New Roman" w:hAnsi="inherit" w:cs="Times New Roman"/>
            <w:color w:val="000000"/>
            <w:sz w:val="24"/>
            <w:szCs w:val="24"/>
            <w:lang w:eastAsia="en-GB"/>
          </w:rPr>
          <w:t>below 49,5 Hz falling by a reduction rate of 10 % of the maximum capacity at 50 Hz per 1 Hz frequency drop.</w:t>
        </w:r>
      </w:ins>
    </w:p>
    <w:p w14:paraId="533BAA04" w14:textId="0928F477" w:rsidR="00066A39" w:rsidRPr="00394559" w:rsidRDefault="00066A39" w:rsidP="00066A39">
      <w:pPr>
        <w:shd w:val="clear" w:color="auto" w:fill="FFFFFF"/>
        <w:spacing w:before="120" w:after="0" w:line="240" w:lineRule="auto"/>
        <w:jc w:val="both"/>
        <w:rPr>
          <w:ins w:id="147" w:author="Author"/>
          <w:rFonts w:ascii="inherit" w:eastAsia="Times New Roman" w:hAnsi="inherit" w:cs="Times New Roman"/>
          <w:color w:val="000000"/>
          <w:sz w:val="24"/>
          <w:szCs w:val="24"/>
          <w:lang w:eastAsia="en-GB"/>
        </w:rPr>
      </w:pPr>
      <w:ins w:id="148" w:author="Author">
        <w:r w:rsidRPr="00394559">
          <w:rPr>
            <w:rFonts w:ascii="inherit" w:eastAsia="Times New Roman" w:hAnsi="inherit" w:cs="Times New Roman"/>
            <w:color w:val="000000"/>
            <w:sz w:val="24"/>
            <w:szCs w:val="24"/>
            <w:lang w:eastAsia="en-GB"/>
          </w:rPr>
          <w:t xml:space="preserve">5) </w:t>
        </w:r>
        <w:r w:rsidR="00142843" w:rsidRPr="00142843">
          <w:rPr>
            <w:rFonts w:ascii="inherit" w:eastAsia="Times New Roman" w:hAnsi="inherit" w:cs="Times New Roman"/>
            <w:color w:val="000000"/>
            <w:sz w:val="24"/>
            <w:szCs w:val="24"/>
            <w:lang w:eastAsia="en-GB"/>
          </w:rPr>
          <w:t>The admissible active power reduction from maximum output shall:</w:t>
        </w:r>
      </w:ins>
    </w:p>
    <w:p w14:paraId="32F64C4C" w14:textId="25E62512" w:rsidR="00066A39" w:rsidRPr="00394559" w:rsidRDefault="00066A39" w:rsidP="00066A39">
      <w:pPr>
        <w:shd w:val="clear" w:color="auto" w:fill="FFFFFF"/>
        <w:spacing w:before="120" w:after="0" w:line="240" w:lineRule="auto"/>
        <w:jc w:val="both"/>
        <w:rPr>
          <w:ins w:id="149" w:author="Author"/>
          <w:rFonts w:ascii="inherit" w:eastAsia="Times New Roman" w:hAnsi="inherit" w:cs="Times New Roman"/>
          <w:color w:val="000000"/>
          <w:sz w:val="24"/>
          <w:szCs w:val="24"/>
          <w:lang w:eastAsia="en-GB"/>
        </w:rPr>
      </w:pPr>
      <w:ins w:id="150" w:author="Author">
        <w:r w:rsidRPr="00394559">
          <w:rPr>
            <w:rFonts w:ascii="inherit" w:eastAsia="Times New Roman" w:hAnsi="inherit" w:cs="Times New Roman"/>
            <w:color w:val="000000"/>
            <w:sz w:val="24"/>
            <w:szCs w:val="24"/>
            <w:lang w:eastAsia="en-GB"/>
          </w:rPr>
          <w:t xml:space="preserve">a) </w:t>
        </w:r>
        <w:r w:rsidR="00142843" w:rsidRPr="00142843">
          <w:rPr>
            <w:rFonts w:ascii="inherit" w:eastAsia="Times New Roman" w:hAnsi="inherit" w:cs="Times New Roman"/>
            <w:color w:val="000000"/>
            <w:sz w:val="24"/>
            <w:szCs w:val="24"/>
            <w:lang w:eastAsia="en-GB"/>
          </w:rPr>
          <w:t>clearly specify the ambient conditions applicable;</w:t>
        </w:r>
      </w:ins>
    </w:p>
    <w:p w14:paraId="2DD9C837" w14:textId="581E8521" w:rsidR="00066A39" w:rsidRPr="00394559" w:rsidRDefault="00066A39" w:rsidP="00066A39">
      <w:pPr>
        <w:shd w:val="clear" w:color="auto" w:fill="FFFFFF"/>
        <w:spacing w:before="120" w:after="0" w:line="240" w:lineRule="auto"/>
        <w:jc w:val="both"/>
        <w:rPr>
          <w:ins w:id="151" w:author="Author"/>
          <w:rFonts w:ascii="inherit" w:eastAsia="Times New Roman" w:hAnsi="inherit" w:cs="Times New Roman"/>
          <w:color w:val="000000"/>
          <w:sz w:val="24"/>
          <w:szCs w:val="24"/>
          <w:lang w:eastAsia="en-GB"/>
        </w:rPr>
      </w:pPr>
      <w:ins w:id="152" w:author="Author">
        <w:r w:rsidRPr="00394559">
          <w:rPr>
            <w:rFonts w:ascii="inherit" w:eastAsia="Times New Roman" w:hAnsi="inherit" w:cs="Times New Roman"/>
            <w:color w:val="000000"/>
            <w:sz w:val="24"/>
            <w:szCs w:val="24"/>
            <w:lang w:eastAsia="en-GB"/>
          </w:rPr>
          <w:t xml:space="preserve">b) </w:t>
        </w:r>
        <w:r w:rsidR="00142843" w:rsidRPr="00142843">
          <w:rPr>
            <w:rFonts w:ascii="inherit" w:eastAsia="Times New Roman" w:hAnsi="inherit" w:cs="Times New Roman"/>
            <w:color w:val="000000"/>
            <w:sz w:val="24"/>
            <w:szCs w:val="24"/>
            <w:lang w:eastAsia="en-GB"/>
          </w:rPr>
          <w:t>take account of the technical capabilities of EVs.</w:t>
        </w:r>
      </w:ins>
    </w:p>
    <w:p w14:paraId="16E2C032" w14:textId="77777777" w:rsidR="00066A39" w:rsidRPr="00394559" w:rsidRDefault="00066A39" w:rsidP="00066A39">
      <w:pPr>
        <w:shd w:val="clear" w:color="auto" w:fill="FFFFFF"/>
        <w:spacing w:before="120" w:after="0" w:line="240" w:lineRule="auto"/>
        <w:jc w:val="both"/>
        <w:rPr>
          <w:ins w:id="153" w:author="Author"/>
          <w:rFonts w:ascii="inherit" w:eastAsia="Times New Roman" w:hAnsi="inherit" w:cs="Times New Roman"/>
          <w:color w:val="000000"/>
          <w:sz w:val="24"/>
          <w:szCs w:val="24"/>
          <w:lang w:eastAsia="en-GB"/>
        </w:rPr>
      </w:pPr>
    </w:p>
    <w:p w14:paraId="14894437" w14:textId="77777777" w:rsidR="00066A39" w:rsidRPr="00394559" w:rsidRDefault="00066A39" w:rsidP="00066A39">
      <w:pPr>
        <w:shd w:val="clear" w:color="auto" w:fill="FFFFFF"/>
        <w:spacing w:before="120" w:after="0" w:line="240" w:lineRule="auto"/>
        <w:jc w:val="both"/>
        <w:rPr>
          <w:ins w:id="154" w:author="Author"/>
          <w:rFonts w:ascii="inherit" w:eastAsia="Times New Roman" w:hAnsi="inherit" w:cs="Times New Roman"/>
          <w:color w:val="000000"/>
          <w:sz w:val="24"/>
          <w:szCs w:val="24"/>
          <w:lang w:eastAsia="en-GB"/>
        </w:rPr>
      </w:pPr>
      <w:ins w:id="155" w:author="Author">
        <w:r w:rsidRPr="00394559">
          <w:rPr>
            <w:rFonts w:ascii="inherit" w:eastAsia="Times New Roman" w:hAnsi="inherit" w:cs="Times New Roman"/>
            <w:color w:val="000000"/>
            <w:sz w:val="24"/>
            <w:szCs w:val="24"/>
            <w:lang w:eastAsia="en-GB"/>
          </w:rPr>
          <w:t>Figure 2</w:t>
        </w:r>
      </w:ins>
    </w:p>
    <w:p w14:paraId="710A9BB6" w14:textId="77777777" w:rsidR="00066A39" w:rsidRPr="00394559" w:rsidRDefault="00066A39" w:rsidP="00066A39">
      <w:pPr>
        <w:shd w:val="clear" w:color="auto" w:fill="FFFFFF"/>
        <w:spacing w:before="120" w:after="0" w:line="240" w:lineRule="auto"/>
        <w:jc w:val="both"/>
        <w:rPr>
          <w:ins w:id="156" w:author="Author"/>
          <w:rFonts w:ascii="inherit" w:eastAsia="Times New Roman" w:hAnsi="inherit" w:cs="Times New Roman"/>
          <w:color w:val="000000"/>
          <w:sz w:val="24"/>
          <w:szCs w:val="24"/>
          <w:lang w:eastAsia="en-GB"/>
        </w:rPr>
      </w:pPr>
    </w:p>
    <w:p w14:paraId="3F049BFD" w14:textId="65B0960F" w:rsidR="00066A39" w:rsidRPr="00295618" w:rsidRDefault="00066A39" w:rsidP="00066A39">
      <w:pPr>
        <w:rPr>
          <w:ins w:id="157" w:author="Author"/>
          <w:rFonts w:ascii="inherit" w:eastAsia="Times New Roman" w:hAnsi="inherit" w:cs="Times New Roman"/>
          <w:color w:val="000000"/>
          <w:sz w:val="24"/>
          <w:szCs w:val="24"/>
          <w:lang w:eastAsia="en-GB"/>
        </w:rPr>
      </w:pPr>
      <w:ins w:id="158" w:author="Author">
        <w:r w:rsidRPr="00295618">
          <w:rPr>
            <w:rFonts w:ascii="inherit" w:eastAsia="Times New Roman" w:hAnsi="inherit" w:cs="Times New Roman"/>
            <w:color w:val="000000"/>
            <w:sz w:val="24"/>
            <w:szCs w:val="24"/>
            <w:lang w:eastAsia="en-GB"/>
          </w:rPr>
          <w:t xml:space="preserve">6) </w:t>
        </w:r>
        <w:r w:rsidR="00057517" w:rsidRPr="00057517">
          <w:rPr>
            <w:rFonts w:ascii="inherit" w:eastAsia="Times New Roman" w:hAnsi="inherit" w:cs="Times New Roman"/>
            <w:color w:val="000000"/>
            <w:sz w:val="24"/>
            <w:szCs w:val="24"/>
            <w:lang w:eastAsia="en-GB"/>
          </w:rPr>
          <w:t>The charging / discharging infrastructure for bidirectional charging / discharging EVs shall be equipped with a logic interface (input port) in order to cease active power output within five seconds following an instruction being received at the input port. The relevant system operator shall have the right to use this equipment to make this facility operable remotely.</w:t>
        </w:r>
      </w:ins>
    </w:p>
    <w:p w14:paraId="2EE110F4" w14:textId="02E9FD8C" w:rsidR="00066A39" w:rsidRPr="00295618" w:rsidRDefault="00066A39" w:rsidP="00066A39">
      <w:pPr>
        <w:rPr>
          <w:ins w:id="159" w:author="Author"/>
          <w:rFonts w:ascii="inherit" w:eastAsia="Times New Roman" w:hAnsi="inherit" w:cs="Times New Roman"/>
          <w:color w:val="000000"/>
          <w:sz w:val="24"/>
          <w:szCs w:val="24"/>
          <w:lang w:eastAsia="en-GB"/>
        </w:rPr>
      </w:pPr>
      <w:ins w:id="160" w:author="Author">
        <w:r w:rsidRPr="00295618">
          <w:rPr>
            <w:rFonts w:ascii="inherit" w:eastAsia="Times New Roman" w:hAnsi="inherit" w:cs="Times New Roman"/>
            <w:color w:val="000000"/>
            <w:sz w:val="24"/>
            <w:szCs w:val="24"/>
            <w:lang w:eastAsia="en-GB"/>
          </w:rPr>
          <w:t xml:space="preserve">7) </w:t>
        </w:r>
        <w:r w:rsidR="00057517" w:rsidRPr="00057517">
          <w:rPr>
            <w:rFonts w:ascii="inherit" w:eastAsia="Times New Roman" w:hAnsi="inherit" w:cs="Times New Roman"/>
            <w:color w:val="000000"/>
            <w:sz w:val="24"/>
            <w:szCs w:val="24"/>
            <w:lang w:eastAsia="en-GB"/>
          </w:rPr>
          <w:t>On EU-level conditions under which an EV is capable of connecting automatically to the network shall be defined. Those conditions shall include:</w:t>
        </w:r>
      </w:ins>
    </w:p>
    <w:p w14:paraId="0B542487" w14:textId="74AF14B8" w:rsidR="00066A39" w:rsidRPr="00295618" w:rsidRDefault="00066A39" w:rsidP="00066A39">
      <w:pPr>
        <w:rPr>
          <w:ins w:id="161" w:author="Author"/>
          <w:rFonts w:ascii="inherit" w:eastAsia="Times New Roman" w:hAnsi="inherit" w:cs="Times New Roman"/>
          <w:color w:val="000000"/>
          <w:sz w:val="24"/>
          <w:szCs w:val="24"/>
          <w:lang w:eastAsia="en-GB"/>
        </w:rPr>
      </w:pPr>
      <w:ins w:id="162" w:author="Author">
        <w:r w:rsidRPr="00295618">
          <w:rPr>
            <w:rFonts w:ascii="inherit" w:eastAsia="Times New Roman" w:hAnsi="inherit" w:cs="Times New Roman"/>
            <w:color w:val="000000"/>
            <w:sz w:val="24"/>
            <w:szCs w:val="24"/>
            <w:lang w:eastAsia="en-GB"/>
          </w:rPr>
          <w:t xml:space="preserve">a) </w:t>
        </w:r>
        <w:r w:rsidR="00057517" w:rsidRPr="00057517">
          <w:rPr>
            <w:rFonts w:ascii="inherit" w:eastAsia="Times New Roman" w:hAnsi="inherit" w:cs="Times New Roman"/>
            <w:color w:val="000000"/>
            <w:sz w:val="24"/>
            <w:szCs w:val="24"/>
            <w:lang w:eastAsia="en-GB"/>
          </w:rPr>
          <w:t>frequency ranges within which an automatic connection is admissible; and</w:t>
        </w:r>
      </w:ins>
    </w:p>
    <w:p w14:paraId="493B65EF" w14:textId="726866F4" w:rsidR="00FE2CA0" w:rsidRPr="00FE2CA0" w:rsidRDefault="00066A39" w:rsidP="00FE2CA0">
      <w:pPr>
        <w:jc w:val="both"/>
        <w:rPr>
          <w:ins w:id="163" w:author="Author"/>
          <w:rFonts w:ascii="inherit" w:eastAsia="Times New Roman" w:hAnsi="inherit" w:cs="Times New Roman"/>
          <w:color w:val="000000"/>
          <w:sz w:val="24"/>
          <w:szCs w:val="24"/>
          <w:lang w:eastAsia="en-GB"/>
        </w:rPr>
      </w:pPr>
      <w:ins w:id="164" w:author="Author">
        <w:r w:rsidRPr="00295618">
          <w:rPr>
            <w:rFonts w:ascii="inherit" w:eastAsia="Times New Roman" w:hAnsi="inherit" w:cs="Times New Roman"/>
            <w:color w:val="000000"/>
            <w:sz w:val="24"/>
            <w:szCs w:val="24"/>
            <w:lang w:eastAsia="en-GB"/>
          </w:rPr>
          <w:t xml:space="preserve">b) </w:t>
        </w:r>
        <w:r w:rsidR="00FE2CA0" w:rsidRPr="00FE2CA0">
          <w:rPr>
            <w:rFonts w:ascii="inherit" w:eastAsia="Times New Roman" w:hAnsi="inherit" w:cs="Times New Roman"/>
            <w:color w:val="000000"/>
            <w:sz w:val="24"/>
            <w:szCs w:val="24"/>
            <w:lang w:eastAsia="en-GB"/>
          </w:rPr>
          <w:t>maximum admissible gradient of increase in active power output.</w:t>
        </w:r>
        <w:r w:rsidR="00FE2CA0">
          <w:rPr>
            <w:rFonts w:ascii="inherit" w:eastAsia="Times New Roman" w:hAnsi="inherit" w:cs="Times New Roman"/>
            <w:color w:val="000000"/>
            <w:sz w:val="24"/>
            <w:szCs w:val="24"/>
            <w:lang w:eastAsia="en-GB"/>
          </w:rPr>
          <w:t xml:space="preserve"> </w:t>
        </w:r>
        <w:r w:rsidR="00FE2CA0" w:rsidRPr="00FE2CA0">
          <w:rPr>
            <w:rFonts w:ascii="inherit" w:eastAsia="Times New Roman" w:hAnsi="inherit" w:cs="Times New Roman"/>
            <w:color w:val="000000"/>
            <w:sz w:val="24"/>
            <w:szCs w:val="24"/>
            <w:lang w:eastAsia="en-GB"/>
          </w:rPr>
          <w:t>Automatic connection is allowed. Otherwise, the EV can be administrated via the settings of the pool.</w:t>
        </w:r>
      </w:ins>
    </w:p>
    <w:p w14:paraId="3C51147C" w14:textId="1C43EB85" w:rsidR="00066A39" w:rsidRPr="00626787" w:rsidDel="00FE2CA0" w:rsidRDefault="00FE2CA0" w:rsidP="00FE2CA0">
      <w:pPr>
        <w:jc w:val="both"/>
        <w:rPr>
          <w:ins w:id="165" w:author="Author"/>
          <w:del w:id="166" w:author="Author"/>
          <w:rFonts w:ascii="inherit" w:eastAsia="Times New Roman" w:hAnsi="inherit" w:cs="Times New Roman"/>
          <w:color w:val="000000"/>
          <w:sz w:val="24"/>
          <w:szCs w:val="24"/>
          <w:lang w:eastAsia="en-GB"/>
        </w:rPr>
      </w:pPr>
      <w:ins w:id="167" w:author="Author">
        <w:r w:rsidRPr="00FE2CA0">
          <w:rPr>
            <w:rFonts w:ascii="inherit" w:eastAsia="Times New Roman" w:hAnsi="inherit" w:cs="Times New Roman"/>
            <w:color w:val="000000"/>
            <w:sz w:val="24"/>
            <w:szCs w:val="24"/>
            <w:lang w:eastAsia="en-GB"/>
          </w:rPr>
          <w:t>EVs outside a pool in single use will connect automatically.</w:t>
        </w:r>
        <w:del w:id="168" w:author="Author">
          <w:r w:rsidR="00066A39" w:rsidRPr="00626787" w:rsidDel="00FE2CA0">
            <w:rPr>
              <w:rFonts w:ascii="inherit" w:eastAsia="Times New Roman" w:hAnsi="inherit" w:cs="Times New Roman"/>
              <w:color w:val="000000"/>
              <w:sz w:val="24"/>
              <w:szCs w:val="24"/>
              <w:lang w:eastAsia="en-GB"/>
            </w:rPr>
            <w:delText xml:space="preserve"> </w:delText>
          </w:r>
        </w:del>
      </w:ins>
    </w:p>
    <w:p w14:paraId="417F71C5" w14:textId="77777777" w:rsidR="00066A39" w:rsidRPr="008739E9" w:rsidRDefault="00066A3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6175B119" w14:textId="77777777" w:rsidR="003B7AE9" w:rsidRPr="008739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739E9">
        <w:rPr>
          <w:rFonts w:ascii="inherit" w:eastAsia="Times New Roman" w:hAnsi="inherit" w:cs="Times New Roman"/>
          <w:i/>
          <w:iCs/>
          <w:color w:val="000000"/>
          <w:sz w:val="24"/>
          <w:szCs w:val="24"/>
          <w:lang w:eastAsia="en-GB"/>
        </w:rPr>
        <w:t>Article 14</w:t>
      </w:r>
    </w:p>
    <w:p w14:paraId="7B17F055"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General requirements for type B power-generating modules</w:t>
      </w:r>
    </w:p>
    <w:p w14:paraId="606BEE6E" w14:textId="64C65C15"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lastRenderedPageBreak/>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B power-generating modules shall fulfil the requirements set out in Article 13, except for Article 13(2)(b).</w:t>
      </w:r>
      <w:ins w:id="169" w:author="Author">
        <w:r w:rsidR="00756148" w:rsidRPr="00394559">
          <w:rPr>
            <w:rFonts w:ascii="inherit" w:eastAsia="Times New Roman" w:hAnsi="inherit" w:cs="Times New Roman"/>
            <w:color w:val="000000"/>
            <w:sz w:val="24"/>
            <w:szCs w:val="24"/>
            <w:lang w:eastAsia="en-GB"/>
          </w:rPr>
          <w:t xml:space="preserve"> </w:t>
        </w:r>
      </w:ins>
    </w:p>
    <w:p w14:paraId="61589502" w14:textId="0B481506" w:rsidR="0043172B" w:rsidRPr="0043172B" w:rsidRDefault="003B7AE9" w:rsidP="0043172B">
      <w:pPr>
        <w:shd w:val="clear" w:color="auto" w:fill="FFFFFF"/>
        <w:spacing w:before="120" w:after="0" w:line="240" w:lineRule="auto"/>
        <w:jc w:val="both"/>
        <w:rPr>
          <w:ins w:id="170" w:author="Autho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B power-generating modules shall fulfil the following requirements in relation to frequency stability</w:t>
      </w:r>
      <w:ins w:id="171" w:author="Author">
        <w:r w:rsidR="00756148" w:rsidRPr="00394559">
          <w:rPr>
            <w:rFonts w:ascii="inherit" w:eastAsia="Times New Roman" w:hAnsi="inherit" w:cs="Times New Roman"/>
            <w:color w:val="000000"/>
            <w:sz w:val="24"/>
            <w:szCs w:val="24"/>
            <w:lang w:eastAsia="en-GB"/>
          </w:rPr>
          <w:t xml:space="preserve">. </w:t>
        </w:r>
        <w:r w:rsidR="0043172B" w:rsidRPr="0043172B">
          <w:rPr>
            <w:rFonts w:ascii="inherit" w:eastAsia="Times New Roman" w:hAnsi="inherit" w:cs="Times New Roman"/>
            <w:color w:val="000000"/>
            <w:sz w:val="24"/>
            <w:szCs w:val="24"/>
            <w:lang w:eastAsia="en-GB"/>
          </w:rPr>
          <w:t>The next generation EVs shall be prepared for bidirectional charging/discharging, support grid forming technologies with their inverter technologies and support LFSM-O / LFSM-U.</w:t>
        </w:r>
      </w:ins>
    </w:p>
    <w:p w14:paraId="1E594D6A" w14:textId="77777777" w:rsidR="0043172B" w:rsidRPr="0043172B" w:rsidRDefault="0043172B" w:rsidP="0043172B">
      <w:pPr>
        <w:shd w:val="clear" w:color="auto" w:fill="FFFFFF"/>
        <w:spacing w:before="120" w:after="0" w:line="240" w:lineRule="auto"/>
        <w:jc w:val="both"/>
        <w:rPr>
          <w:ins w:id="172" w:author="Author"/>
          <w:rFonts w:ascii="inherit" w:eastAsia="Times New Roman" w:hAnsi="inherit" w:cs="Times New Roman"/>
          <w:color w:val="000000"/>
          <w:sz w:val="24"/>
          <w:szCs w:val="24"/>
          <w:lang w:eastAsia="en-GB"/>
        </w:rPr>
      </w:pPr>
      <w:ins w:id="173" w:author="Author">
        <w:r w:rsidRPr="0043172B">
          <w:rPr>
            <w:rFonts w:ascii="inherit" w:eastAsia="Times New Roman" w:hAnsi="inherit" w:cs="Times New Roman"/>
            <w:color w:val="000000"/>
            <w:sz w:val="24"/>
            <w:szCs w:val="24"/>
            <w:lang w:eastAsia="en-GB"/>
          </w:rPr>
          <w:t>With an adopted controller design, suitable damping characteristics shall support system stability objectives. Ancillary services shall be supported.</w:t>
        </w:r>
      </w:ins>
    </w:p>
    <w:p w14:paraId="27A6CE0D" w14:textId="3896730D" w:rsidR="003B7AE9" w:rsidRPr="00394559" w:rsidRDefault="0043172B" w:rsidP="00756148">
      <w:pPr>
        <w:shd w:val="clear" w:color="auto" w:fill="FFFFFF"/>
        <w:spacing w:before="120" w:after="0" w:line="240" w:lineRule="auto"/>
        <w:jc w:val="both"/>
        <w:rPr>
          <w:rFonts w:ascii="inherit" w:eastAsia="Times New Roman" w:hAnsi="inherit" w:cs="Times New Roman"/>
          <w:color w:val="000000"/>
          <w:sz w:val="24"/>
          <w:szCs w:val="24"/>
          <w:lang w:eastAsia="en-GB"/>
        </w:rPr>
      </w:pPr>
      <w:ins w:id="174" w:author="Author">
        <w:r w:rsidRPr="0043172B">
          <w:rPr>
            <w:rFonts w:ascii="inherit" w:eastAsia="Times New Roman" w:hAnsi="inherit" w:cs="Times New Roman"/>
            <w:color w:val="000000"/>
            <w:sz w:val="24"/>
            <w:szCs w:val="24"/>
            <w:lang w:eastAsia="en-GB"/>
          </w:rPr>
          <w:t>The intelligence for charge/discharge control, regulation and protection can be implemented differently in the vehicle or the charging infrastructure.</w:t>
        </w:r>
      </w:ins>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648FC4AF" w14:textId="77777777" w:rsidTr="003B7AE9">
        <w:tc>
          <w:tcPr>
            <w:tcW w:w="0" w:type="auto"/>
            <w:shd w:val="clear" w:color="auto" w:fill="auto"/>
            <w:hideMark/>
          </w:tcPr>
          <w:p w14:paraId="453B854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1774528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 and</w:t>
            </w:r>
          </w:p>
        </w:tc>
      </w:tr>
    </w:tbl>
    <w:p w14:paraId="7A796921"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1AD96BEB" w14:textId="77777777" w:rsidTr="003B7AE9">
        <w:tc>
          <w:tcPr>
            <w:tcW w:w="0" w:type="auto"/>
            <w:shd w:val="clear" w:color="auto" w:fill="auto"/>
            <w:hideMark/>
          </w:tcPr>
          <w:p w14:paraId="1EC304F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3AA303E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bl>
    <w:p w14:paraId="220DD649"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5B89BD04" w14:textId="77777777" w:rsidTr="003B7AE9">
        <w:tc>
          <w:tcPr>
            <w:tcW w:w="0" w:type="auto"/>
            <w:shd w:val="clear" w:color="auto" w:fill="auto"/>
            <w:hideMark/>
          </w:tcPr>
          <w:p w14:paraId="07E2860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94559" w14:paraId="41289172" w14:textId="77777777">
              <w:tc>
                <w:tcPr>
                  <w:tcW w:w="0" w:type="auto"/>
                  <w:shd w:val="clear" w:color="auto" w:fill="auto"/>
                  <w:hideMark/>
                </w:tcPr>
                <w:p w14:paraId="737AB67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45B80F1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4C6087F2"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94559" w14:paraId="25ED29EC" w14:textId="77777777">
              <w:tc>
                <w:tcPr>
                  <w:tcW w:w="0" w:type="auto"/>
                  <w:shd w:val="clear" w:color="auto" w:fill="auto"/>
                  <w:hideMark/>
                </w:tcPr>
                <w:p w14:paraId="2E4C3E5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94559" w14:paraId="01FCFF95" w14:textId="77777777">
              <w:tc>
                <w:tcPr>
                  <w:tcW w:w="0" w:type="auto"/>
                  <w:shd w:val="clear" w:color="auto" w:fill="auto"/>
                  <w:hideMark/>
                </w:tcPr>
                <w:p w14:paraId="1679858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94559" w14:paraId="623C08D3" w14:textId="77777777">
              <w:tc>
                <w:tcPr>
                  <w:tcW w:w="0" w:type="auto"/>
                  <w:shd w:val="clear" w:color="auto" w:fill="auto"/>
                  <w:hideMark/>
                </w:tcPr>
                <w:p w14:paraId="40EEC39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94559" w14:paraId="326D4373" w14:textId="77777777">
                    <w:tc>
                      <w:tcPr>
                        <w:tcW w:w="0" w:type="auto"/>
                        <w:shd w:val="clear" w:color="auto" w:fill="auto"/>
                        <w:hideMark/>
                      </w:tcPr>
                      <w:p w14:paraId="6B5DCF0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08DD720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94559" w14:paraId="4A827DBA" w14:textId="77777777">
                    <w:tc>
                      <w:tcPr>
                        <w:tcW w:w="0" w:type="auto"/>
                        <w:shd w:val="clear" w:color="auto" w:fill="auto"/>
                        <w:hideMark/>
                      </w:tcPr>
                      <w:p w14:paraId="2B9BD92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14E5AF4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94559" w14:paraId="113DFA37" w14:textId="77777777">
                    <w:tc>
                      <w:tcPr>
                        <w:tcW w:w="0" w:type="auto"/>
                        <w:shd w:val="clear" w:color="auto" w:fill="auto"/>
                        <w:hideMark/>
                      </w:tcPr>
                      <w:p w14:paraId="1F9376E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774445F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94559" w14:paraId="18FF6CA5" w14:textId="77777777">
              <w:tc>
                <w:tcPr>
                  <w:tcW w:w="0" w:type="auto"/>
                  <w:shd w:val="clear" w:color="auto" w:fill="auto"/>
                  <w:hideMark/>
                </w:tcPr>
                <w:p w14:paraId="01D9342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394559" w14:paraId="0C222D4D" w14:textId="77777777">
                    <w:tc>
                      <w:tcPr>
                        <w:tcW w:w="0" w:type="auto"/>
                        <w:shd w:val="clear" w:color="auto" w:fill="auto"/>
                        <w:hideMark/>
                      </w:tcPr>
                      <w:p w14:paraId="4C665F2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lastRenderedPageBreak/>
                          <w:t>—</w:t>
                        </w:r>
                      </w:p>
                    </w:tc>
                    <w:tc>
                      <w:tcPr>
                        <w:tcW w:w="0" w:type="auto"/>
                        <w:shd w:val="clear" w:color="auto" w:fill="auto"/>
                        <w:hideMark/>
                      </w:tcPr>
                      <w:p w14:paraId="0E5C75D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94559" w14:paraId="6761B066" w14:textId="77777777">
                    <w:tc>
                      <w:tcPr>
                        <w:tcW w:w="0" w:type="auto"/>
                        <w:shd w:val="clear" w:color="auto" w:fill="auto"/>
                        <w:hideMark/>
                      </w:tcPr>
                      <w:p w14:paraId="60D7ADA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4D2D8C0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94559" w14:paraId="52CF8625" w14:textId="77777777">
                    <w:tc>
                      <w:tcPr>
                        <w:tcW w:w="0" w:type="auto"/>
                        <w:shd w:val="clear" w:color="auto" w:fill="auto"/>
                        <w:hideMark/>
                      </w:tcPr>
                      <w:p w14:paraId="3D33400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722D66D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394559" w:rsidRDefault="003B7AE9" w:rsidP="003B7AE9">
                  <w:pPr>
                    <w:spacing w:before="240" w:after="120" w:line="240" w:lineRule="auto"/>
                    <w:jc w:val="both"/>
                    <w:rPr>
                      <w:rFonts w:ascii="inherit" w:eastAsia="Times New Roman" w:hAnsi="inherit" w:cs="Times New Roman"/>
                      <w:b/>
                      <w:bCs/>
                      <w:sz w:val="24"/>
                      <w:szCs w:val="24"/>
                      <w:lang w:eastAsia="en-GB"/>
                    </w:rPr>
                  </w:pPr>
                  <w:r w:rsidRPr="00394559">
                    <w:rPr>
                      <w:rFonts w:ascii="inherit" w:eastAsia="Times New Roman" w:hAnsi="inherit" w:cs="Times New Roman"/>
                      <w:b/>
                      <w:bCs/>
                      <w:i/>
                      <w:iCs/>
                      <w:sz w:val="24"/>
                      <w:szCs w:val="24"/>
                      <w:lang w:eastAsia="en-GB"/>
                    </w:rPr>
                    <w:t>Figure 3</w:t>
                  </w:r>
                </w:p>
                <w:p w14:paraId="7285A9F0" w14:textId="77777777" w:rsidR="003B7AE9" w:rsidRPr="00394559" w:rsidRDefault="003B7AE9" w:rsidP="003B7AE9">
                  <w:pPr>
                    <w:spacing w:before="240" w:after="120" w:line="240" w:lineRule="auto"/>
                    <w:jc w:val="both"/>
                    <w:rPr>
                      <w:rFonts w:ascii="inherit" w:eastAsia="Times New Roman" w:hAnsi="inherit" w:cs="Times New Roman"/>
                      <w:b/>
                      <w:bCs/>
                      <w:sz w:val="24"/>
                      <w:szCs w:val="24"/>
                      <w:lang w:eastAsia="en-GB"/>
                    </w:rPr>
                  </w:pPr>
                  <w:r w:rsidRPr="00394559">
                    <w:rPr>
                      <w:rFonts w:ascii="inherit" w:eastAsia="Times New Roman" w:hAnsi="inherit" w:cs="Times New Roman"/>
                      <w:b/>
                      <w:bCs/>
                      <w:sz w:val="24"/>
                      <w:szCs w:val="24"/>
                      <w:lang w:eastAsia="en-GB"/>
                    </w:rPr>
                    <w:t>Fault-ride-through profile of a power-generating module</w:t>
                  </w:r>
                </w:p>
                <w:p w14:paraId="0CD55487" w14:textId="77777777" w:rsidR="003B7AE9" w:rsidRPr="00394559" w:rsidRDefault="003B7AE9" w:rsidP="003B7AE9">
                  <w:pPr>
                    <w:spacing w:after="0" w:line="240" w:lineRule="auto"/>
                    <w:rPr>
                      <w:rFonts w:ascii="inherit" w:eastAsia="Times New Roman" w:hAnsi="inherit" w:cs="Times New Roman"/>
                      <w:sz w:val="24"/>
                      <w:szCs w:val="24"/>
                      <w:lang w:eastAsia="en-GB"/>
                    </w:rPr>
                  </w:pPr>
                  <w:r w:rsidRPr="004C353D">
                    <w:rPr>
                      <w:rFonts w:ascii="inherit" w:eastAsia="Times New Roman" w:hAnsi="inherit" w:cs="Times New Roman"/>
                      <w:noProof/>
                      <w:sz w:val="24"/>
                      <w:szCs w:val="24"/>
                      <w:lang w:eastAsia="de-DE"/>
                    </w:rPr>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295618">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493D05">
                    <w:rPr>
                      <w:rFonts w:ascii="inherit" w:eastAsia="Times New Roman" w:hAnsi="inherit" w:cs="Times New Roman"/>
                      <w:sz w:val="17"/>
                      <w:szCs w:val="17"/>
                      <w:vertAlign w:val="subscript"/>
                      <w:lang w:eastAsia="en-GB"/>
                    </w:rPr>
                    <w:t>ret</w:t>
                  </w:r>
                  <w:r w:rsidRPr="008739E9">
                    <w:rPr>
                      <w:rFonts w:ascii="inherit" w:eastAsia="Times New Roman" w:hAnsi="inherit" w:cs="Times New Roman"/>
                      <w:sz w:val="24"/>
                      <w:szCs w:val="24"/>
                      <w:lang w:eastAsia="en-GB"/>
                    </w:rPr>
                    <w:t> is the retained voltage at the connection point during a fault, t</w:t>
                  </w:r>
                  <w:r w:rsidRPr="008739E9">
                    <w:rPr>
                      <w:rFonts w:ascii="inherit" w:eastAsia="Times New Roman" w:hAnsi="inherit" w:cs="Times New Roman"/>
                      <w:sz w:val="17"/>
                      <w:szCs w:val="17"/>
                      <w:vertAlign w:val="subscript"/>
                      <w:lang w:eastAsia="en-GB"/>
                    </w:rPr>
                    <w:t>clear</w:t>
                  </w:r>
                  <w:r w:rsidRPr="008739E9">
                    <w:rPr>
                      <w:rFonts w:ascii="inherit" w:eastAsia="Times New Roman" w:hAnsi="inherit" w:cs="Times New Roman"/>
                      <w:sz w:val="24"/>
                      <w:szCs w:val="24"/>
                      <w:lang w:eastAsia="en-GB"/>
                    </w:rPr>
                    <w:t> is the instant when the fault has been cleared. U</w:t>
                  </w:r>
                  <w:r w:rsidRPr="008739E9">
                    <w:rPr>
                      <w:rFonts w:ascii="inherit" w:eastAsia="Times New Roman" w:hAnsi="inherit" w:cs="Times New Roman"/>
                      <w:sz w:val="17"/>
                      <w:szCs w:val="17"/>
                      <w:vertAlign w:val="subscript"/>
                      <w:lang w:eastAsia="en-GB"/>
                    </w:rPr>
                    <w:t>rec1</w:t>
                  </w:r>
                  <w:r w:rsidRPr="008739E9">
                    <w:rPr>
                      <w:rFonts w:ascii="inherit" w:eastAsia="Times New Roman" w:hAnsi="inherit" w:cs="Times New Roman"/>
                      <w:sz w:val="24"/>
                      <w:szCs w:val="24"/>
                      <w:lang w:eastAsia="en-GB"/>
                    </w:rPr>
                    <w:t>, U</w:t>
                  </w:r>
                  <w:r w:rsidRPr="001A23CC">
                    <w:rPr>
                      <w:rFonts w:ascii="inherit" w:eastAsia="Times New Roman" w:hAnsi="inherit" w:cs="Times New Roman"/>
                      <w:sz w:val="17"/>
                      <w:szCs w:val="17"/>
                      <w:vertAlign w:val="subscript"/>
                      <w:lang w:eastAsia="en-GB"/>
                    </w:rPr>
                    <w:t>rec2</w:t>
                  </w:r>
                  <w:r w:rsidRPr="001A23CC">
                    <w:rPr>
                      <w:rFonts w:ascii="inherit" w:eastAsia="Times New Roman" w:hAnsi="inherit" w:cs="Times New Roman"/>
                      <w:sz w:val="24"/>
                      <w:szCs w:val="24"/>
                      <w:lang w:eastAsia="en-GB"/>
                    </w:rPr>
                    <w:t>, t</w:t>
                  </w:r>
                  <w:r w:rsidRPr="00AC6507">
                    <w:rPr>
                      <w:rFonts w:ascii="inherit" w:eastAsia="Times New Roman" w:hAnsi="inherit" w:cs="Times New Roman"/>
                      <w:sz w:val="17"/>
                      <w:szCs w:val="17"/>
                      <w:vertAlign w:val="subscript"/>
                      <w:lang w:eastAsia="en-GB"/>
                    </w:rPr>
                    <w:t>rec1</w:t>
                  </w:r>
                  <w:r w:rsidRPr="00AC6507">
                    <w:rPr>
                      <w:rFonts w:ascii="inherit" w:eastAsia="Times New Roman" w:hAnsi="inherit" w:cs="Times New Roman"/>
                      <w:sz w:val="24"/>
                      <w:szCs w:val="24"/>
                      <w:lang w:eastAsia="en-GB"/>
                    </w:rPr>
                    <w:t>, t</w:t>
                  </w:r>
                  <w:r w:rsidRPr="00AC6507">
                    <w:rPr>
                      <w:rFonts w:ascii="inherit" w:eastAsia="Times New Roman" w:hAnsi="inherit" w:cs="Times New Roman"/>
                      <w:sz w:val="17"/>
                      <w:szCs w:val="17"/>
                      <w:vertAlign w:val="subscript"/>
                      <w:lang w:eastAsia="en-GB"/>
                    </w:rPr>
                    <w:t>rec2</w:t>
                  </w:r>
                  <w:r w:rsidRPr="00AC6507">
                    <w:rPr>
                      <w:rFonts w:ascii="inherit" w:eastAsia="Times New Roman" w:hAnsi="inherit" w:cs="Times New Roman"/>
                      <w:sz w:val="24"/>
                      <w:szCs w:val="24"/>
                      <w:lang w:eastAsia="en-GB"/>
                    </w:rPr>
                    <w:t> and t</w:t>
                  </w:r>
                  <w:r w:rsidRPr="00AC6507">
                    <w:rPr>
                      <w:rFonts w:ascii="inherit" w:eastAsia="Times New Roman" w:hAnsi="inherit" w:cs="Times New Roman"/>
                      <w:sz w:val="17"/>
                      <w:szCs w:val="17"/>
                      <w:vertAlign w:val="subscript"/>
                      <w:lang w:eastAsia="en-GB"/>
                    </w:rPr>
                    <w:t>rec3</w:t>
                  </w:r>
                  <w:r w:rsidRPr="00AE6982">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94559" w:rsidRDefault="003B7AE9" w:rsidP="003B7AE9">
                  <w:pPr>
                    <w:spacing w:before="120" w:after="120" w:line="240" w:lineRule="auto"/>
                    <w:jc w:val="center"/>
                    <w:rPr>
                      <w:rFonts w:ascii="inherit" w:eastAsia="Times New Roman" w:hAnsi="inherit" w:cs="Times New Roman"/>
                      <w:sz w:val="24"/>
                      <w:szCs w:val="24"/>
                      <w:lang w:eastAsia="en-GB"/>
                    </w:rPr>
                  </w:pPr>
                  <w:r w:rsidRPr="00394559">
                    <w:rPr>
                      <w:rFonts w:ascii="inherit" w:eastAsia="Times New Roman" w:hAnsi="inherit" w:cs="Times New Roman"/>
                      <w:i/>
                      <w:iCs/>
                      <w:sz w:val="24"/>
                      <w:szCs w:val="24"/>
                      <w:lang w:eastAsia="en-GB"/>
                    </w:rPr>
                    <w:t>Table 3.1</w:t>
                  </w:r>
                </w:p>
                <w:p w14:paraId="1F321832" w14:textId="77777777" w:rsidR="003B7AE9" w:rsidRPr="00394559" w:rsidRDefault="003B7AE9" w:rsidP="003B7AE9">
                  <w:pPr>
                    <w:spacing w:before="120" w:after="120" w:line="240" w:lineRule="auto"/>
                    <w:jc w:val="center"/>
                    <w:rPr>
                      <w:rFonts w:ascii="inherit" w:eastAsia="Times New Roman" w:hAnsi="inherit" w:cs="Times New Roman"/>
                      <w:sz w:val="24"/>
                      <w:szCs w:val="24"/>
                      <w:lang w:eastAsia="en-GB"/>
                    </w:rPr>
                  </w:pPr>
                  <w:r w:rsidRPr="0039455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45"/>
                    <w:gridCol w:w="724"/>
                    <w:gridCol w:w="611"/>
                    <w:gridCol w:w="1224"/>
                  </w:tblGrid>
                  <w:tr w:rsidR="003B7AE9" w:rsidRPr="00394559"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Time parameters (seconds)</w:t>
                        </w:r>
                      </w:p>
                    </w:tc>
                  </w:tr>
                  <w:tr w:rsidR="003B7AE9" w:rsidRPr="00394559"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w:t>
                        </w:r>
                        <w:r w:rsidRPr="00394559">
                          <w:rPr>
                            <w:rFonts w:ascii="inherit" w:eastAsia="Times New Roman" w:hAnsi="inherit" w:cs="Times New Roman"/>
                            <w:sz w:val="15"/>
                            <w:szCs w:val="15"/>
                            <w:vertAlign w:val="subscript"/>
                            <w:lang w:eastAsia="en-GB"/>
                          </w:rPr>
                          <w:t>ret</w:t>
                        </w:r>
                        <w:r w:rsidRPr="0039455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clear</w:t>
                        </w:r>
                        <w:r w:rsidRPr="0039455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0,14-0,15 (or 0,14-</w:t>
                        </w:r>
                        <w:r w:rsidRPr="00394559">
                          <w:rPr>
                            <w:rFonts w:ascii="inherit" w:eastAsia="Times New Roman" w:hAnsi="inherit" w:cs="Times New Roman"/>
                            <w:lang w:eastAsia="en-GB"/>
                          </w:rPr>
                          <w:lastRenderedPageBreak/>
                          <w:t>0,25 if system protection and secure operation so require)</w:t>
                        </w:r>
                      </w:p>
                    </w:tc>
                  </w:tr>
                  <w:tr w:rsidR="003B7AE9" w:rsidRPr="00394559"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lastRenderedPageBreak/>
                          <w:t>U</w:t>
                        </w:r>
                        <w:r w:rsidRPr="00394559">
                          <w:rPr>
                            <w:rFonts w:ascii="inherit" w:eastAsia="Times New Roman" w:hAnsi="inherit" w:cs="Times New Roman"/>
                            <w:sz w:val="15"/>
                            <w:szCs w:val="15"/>
                            <w:vertAlign w:val="subscript"/>
                            <w:lang w:eastAsia="en-GB"/>
                          </w:rPr>
                          <w:t>clear</w:t>
                        </w:r>
                        <w:r w:rsidRPr="0039455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rec1</w:t>
                        </w:r>
                        <w:r w:rsidRPr="0039455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clear</w:t>
                        </w:r>
                      </w:p>
                    </w:tc>
                  </w:tr>
                  <w:tr w:rsidR="003B7AE9" w:rsidRPr="00394559"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w:t>
                        </w:r>
                        <w:r w:rsidRPr="00394559">
                          <w:rPr>
                            <w:rFonts w:ascii="inherit" w:eastAsia="Times New Roman" w:hAnsi="inherit" w:cs="Times New Roman"/>
                            <w:sz w:val="15"/>
                            <w:szCs w:val="15"/>
                            <w:vertAlign w:val="subscript"/>
                            <w:lang w:eastAsia="en-GB"/>
                          </w:rPr>
                          <w:t>rec1</w:t>
                        </w:r>
                        <w:r w:rsidRPr="0039455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w:t>
                        </w:r>
                        <w:r w:rsidRPr="0039455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rec2</w:t>
                        </w:r>
                        <w:r w:rsidRPr="0039455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rec1</w:t>
                        </w:r>
                        <w:r w:rsidRPr="00394559">
                          <w:rPr>
                            <w:rFonts w:ascii="inherit" w:eastAsia="Times New Roman" w:hAnsi="inherit" w:cs="Times New Roman"/>
                            <w:lang w:eastAsia="en-GB"/>
                          </w:rPr>
                          <w:t>-0,7</w:t>
                        </w:r>
                      </w:p>
                    </w:tc>
                  </w:tr>
                  <w:tr w:rsidR="003B7AE9" w:rsidRPr="00394559"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w:t>
                        </w:r>
                        <w:r w:rsidRPr="00394559">
                          <w:rPr>
                            <w:rFonts w:ascii="inherit" w:eastAsia="Times New Roman" w:hAnsi="inherit" w:cs="Times New Roman"/>
                            <w:sz w:val="15"/>
                            <w:szCs w:val="15"/>
                            <w:vertAlign w:val="subscript"/>
                            <w:lang w:eastAsia="en-GB"/>
                          </w:rPr>
                          <w:t>rec2</w:t>
                        </w:r>
                        <w:r w:rsidRPr="0039455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0,85-0,9 and ≥ U</w:t>
                        </w:r>
                        <w:r w:rsidRPr="0039455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rec3</w:t>
                        </w:r>
                        <w:r w:rsidRPr="0039455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rec2</w:t>
                        </w:r>
                        <w:r w:rsidRPr="00394559">
                          <w:rPr>
                            <w:rFonts w:ascii="inherit" w:eastAsia="Times New Roman" w:hAnsi="inherit" w:cs="Times New Roman"/>
                            <w:lang w:eastAsia="en-GB"/>
                          </w:rPr>
                          <w:t>-1,5</w:t>
                        </w:r>
                      </w:p>
                    </w:tc>
                  </w:tr>
                </w:tbl>
                <w:p w14:paraId="49949D4C" w14:textId="77777777" w:rsidR="003B7AE9" w:rsidRPr="0039455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94559" w:rsidRDefault="003B7AE9" w:rsidP="003B7AE9">
                  <w:pPr>
                    <w:spacing w:before="120" w:after="120" w:line="240" w:lineRule="auto"/>
                    <w:jc w:val="center"/>
                    <w:rPr>
                      <w:rFonts w:ascii="inherit" w:eastAsia="Times New Roman" w:hAnsi="inherit" w:cs="Times New Roman"/>
                      <w:sz w:val="24"/>
                      <w:szCs w:val="24"/>
                      <w:lang w:eastAsia="en-GB"/>
                    </w:rPr>
                  </w:pPr>
                  <w:r w:rsidRPr="00394559">
                    <w:rPr>
                      <w:rFonts w:ascii="inherit" w:eastAsia="Times New Roman" w:hAnsi="inherit" w:cs="Times New Roman"/>
                      <w:i/>
                      <w:iCs/>
                      <w:sz w:val="24"/>
                      <w:szCs w:val="24"/>
                      <w:lang w:eastAsia="en-GB"/>
                    </w:rPr>
                    <w:t>Table 3.2</w:t>
                  </w:r>
                </w:p>
                <w:p w14:paraId="2E3BE84F" w14:textId="77777777" w:rsidR="003B7AE9" w:rsidRPr="00394559" w:rsidRDefault="003B7AE9" w:rsidP="003B7AE9">
                  <w:pPr>
                    <w:spacing w:before="120" w:after="120" w:line="240" w:lineRule="auto"/>
                    <w:jc w:val="center"/>
                    <w:rPr>
                      <w:rFonts w:ascii="inherit" w:eastAsia="Times New Roman" w:hAnsi="inherit" w:cs="Times New Roman"/>
                      <w:sz w:val="24"/>
                      <w:szCs w:val="24"/>
                      <w:lang w:eastAsia="en-GB"/>
                    </w:rPr>
                  </w:pPr>
                  <w:r w:rsidRPr="0039455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394559"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Voltage parameters (pu)</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Time parameters (seconds)</w:t>
                        </w:r>
                      </w:p>
                    </w:tc>
                  </w:tr>
                  <w:tr w:rsidR="00E1013D" w:rsidRPr="00394559"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w:t>
                        </w:r>
                        <w:r w:rsidRPr="00394559">
                          <w:rPr>
                            <w:rFonts w:ascii="inherit" w:eastAsia="Times New Roman" w:hAnsi="inherit" w:cs="Times New Roman"/>
                            <w:sz w:val="15"/>
                            <w:szCs w:val="15"/>
                            <w:vertAlign w:val="subscript"/>
                            <w:lang w:eastAsia="en-GB"/>
                          </w:rPr>
                          <w:t>ret</w:t>
                        </w:r>
                        <w:r w:rsidRPr="0039455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clear</w:t>
                        </w:r>
                        <w:r w:rsidRPr="0039455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0,14-0,15 (or 0,14-0,25 if system protection and secure operation so require)</w:t>
                        </w:r>
                      </w:p>
                    </w:tc>
                  </w:tr>
                  <w:tr w:rsidR="00E1013D" w:rsidRPr="00394559"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w:t>
                        </w:r>
                        <w:r w:rsidRPr="00394559">
                          <w:rPr>
                            <w:rFonts w:ascii="inherit" w:eastAsia="Times New Roman" w:hAnsi="inherit" w:cs="Times New Roman"/>
                            <w:sz w:val="15"/>
                            <w:szCs w:val="15"/>
                            <w:vertAlign w:val="subscript"/>
                            <w:lang w:eastAsia="en-GB"/>
                          </w:rPr>
                          <w:t>clear</w:t>
                        </w:r>
                        <w:r w:rsidRPr="0039455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w:t>
                        </w:r>
                        <w:r w:rsidRPr="00394559">
                          <w:rPr>
                            <w:rFonts w:ascii="inherit" w:eastAsia="Times New Roman" w:hAnsi="inherit" w:cs="Times New Roman"/>
                            <w:sz w:val="15"/>
                            <w:szCs w:val="15"/>
                            <w:vertAlign w:val="subscript"/>
                            <w:lang w:eastAsia="en-GB"/>
                          </w:rPr>
                          <w:t>ret</w:t>
                        </w:r>
                        <w:r w:rsidRPr="0039455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rec1</w:t>
                        </w:r>
                        <w:r w:rsidRPr="0039455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clear</w:t>
                        </w:r>
                      </w:p>
                    </w:tc>
                  </w:tr>
                  <w:tr w:rsidR="00E1013D" w:rsidRPr="00394559"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w:t>
                        </w:r>
                        <w:r w:rsidRPr="00394559">
                          <w:rPr>
                            <w:rFonts w:ascii="inherit" w:eastAsia="Times New Roman" w:hAnsi="inherit" w:cs="Times New Roman"/>
                            <w:sz w:val="15"/>
                            <w:szCs w:val="15"/>
                            <w:vertAlign w:val="subscript"/>
                            <w:lang w:eastAsia="en-GB"/>
                          </w:rPr>
                          <w:t>rec1</w:t>
                        </w:r>
                        <w:r w:rsidRPr="0039455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w:t>
                        </w:r>
                        <w:r w:rsidRPr="00394559">
                          <w:rPr>
                            <w:rFonts w:ascii="inherit" w:eastAsia="Times New Roman" w:hAnsi="inherit" w:cs="Times New Roman"/>
                            <w:sz w:val="15"/>
                            <w:szCs w:val="15"/>
                            <w:vertAlign w:val="subscript"/>
                            <w:lang w:eastAsia="en-GB"/>
                          </w:rPr>
                          <w:t>clear</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rec2</w:t>
                        </w:r>
                        <w:r w:rsidRPr="0039455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rec1</w:t>
                        </w:r>
                      </w:p>
                    </w:tc>
                  </w:tr>
                  <w:tr w:rsidR="00E1013D" w:rsidRPr="00394559"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w:t>
                        </w:r>
                        <w:r w:rsidRPr="00394559">
                          <w:rPr>
                            <w:rFonts w:ascii="inherit" w:eastAsia="Times New Roman" w:hAnsi="inherit" w:cs="Times New Roman"/>
                            <w:sz w:val="15"/>
                            <w:szCs w:val="15"/>
                            <w:vertAlign w:val="subscript"/>
                            <w:lang w:eastAsia="en-GB"/>
                          </w:rPr>
                          <w:t>rec2</w:t>
                        </w:r>
                        <w:r w:rsidRPr="0039455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rec3</w:t>
                        </w:r>
                        <w:r w:rsidRPr="0039455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1,5-3,0</w:t>
                        </w:r>
                      </w:p>
                    </w:tc>
                  </w:tr>
                </w:tbl>
                <w:p w14:paraId="702365A5"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94559" w14:paraId="43F3CE7D" w14:textId="77777777">
              <w:tc>
                <w:tcPr>
                  <w:tcW w:w="0" w:type="auto"/>
                  <w:shd w:val="clear" w:color="auto" w:fill="auto"/>
                  <w:hideMark/>
                </w:tcPr>
                <w:p w14:paraId="4F98239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(vi)</w:t>
                  </w:r>
                </w:p>
              </w:tc>
              <w:tc>
                <w:tcPr>
                  <w:tcW w:w="0" w:type="auto"/>
                  <w:shd w:val="clear" w:color="auto" w:fill="auto"/>
                  <w:hideMark/>
                </w:tcPr>
                <w:p w14:paraId="1A9AE94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p>
              </w:tc>
            </w:tr>
          </w:tbl>
          <w:p w14:paraId="7B4563C1"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94559" w14:paraId="1648BF51" w14:textId="77777777">
              <w:tc>
                <w:tcPr>
                  <w:tcW w:w="0" w:type="auto"/>
                  <w:shd w:val="clear" w:color="auto" w:fill="auto"/>
                  <w:hideMark/>
                </w:tcPr>
                <w:p w14:paraId="3010D4D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(vii)</w:t>
                  </w:r>
                </w:p>
              </w:tc>
              <w:tc>
                <w:tcPr>
                  <w:tcW w:w="0" w:type="auto"/>
                  <w:shd w:val="clear" w:color="auto" w:fill="auto"/>
                  <w:hideMark/>
                </w:tcPr>
                <w:p w14:paraId="10C2A53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p>
              </w:tc>
            </w:tr>
          </w:tbl>
          <w:p w14:paraId="7FE050D3"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76B52D3B" w14:textId="77777777" w:rsidTr="003B7AE9">
        <w:tc>
          <w:tcPr>
            <w:tcW w:w="0" w:type="auto"/>
            <w:shd w:val="clear" w:color="auto" w:fill="auto"/>
            <w:hideMark/>
          </w:tcPr>
          <w:p w14:paraId="0167B32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0250F43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fault-ride-through capabilities in case of asymmetrical faults shall be specified by each TSO.</w:t>
            </w:r>
          </w:p>
        </w:tc>
      </w:tr>
    </w:tbl>
    <w:p w14:paraId="1F951A92"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29D77B95" w14:textId="77777777" w:rsidTr="003B7AE9">
        <w:tc>
          <w:tcPr>
            <w:tcW w:w="0" w:type="auto"/>
            <w:shd w:val="clear" w:color="auto" w:fill="auto"/>
            <w:hideMark/>
          </w:tcPr>
          <w:p w14:paraId="36290E0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600B3AB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71CEFA94" w14:textId="77777777" w:rsidTr="003B7AE9">
        <w:tc>
          <w:tcPr>
            <w:tcW w:w="0" w:type="auto"/>
            <w:shd w:val="clear" w:color="auto" w:fill="auto"/>
            <w:hideMark/>
          </w:tcPr>
          <w:p w14:paraId="62C5DD5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5.</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24F5415F" w14:textId="77777777" w:rsidTr="003B7AE9">
        <w:tc>
          <w:tcPr>
            <w:tcW w:w="0" w:type="auto"/>
            <w:shd w:val="clear" w:color="auto" w:fill="auto"/>
            <w:hideMark/>
          </w:tcPr>
          <w:p w14:paraId="5F85013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94559" w14:paraId="53FF1660" w14:textId="77777777">
              <w:tc>
                <w:tcPr>
                  <w:tcW w:w="0" w:type="auto"/>
                  <w:shd w:val="clear" w:color="auto" w:fill="auto"/>
                  <w:hideMark/>
                </w:tcPr>
                <w:p w14:paraId="0F15079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34D1142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94559" w14:paraId="6924439B" w14:textId="77777777">
              <w:tc>
                <w:tcPr>
                  <w:tcW w:w="0" w:type="auto"/>
                  <w:shd w:val="clear" w:color="auto" w:fill="auto"/>
                  <w:hideMark/>
                </w:tcPr>
                <w:p w14:paraId="30F3DF3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any changes to the schemes and settings, mentioned in point (i), of the different control devices of the power-generating module shall be coordinated and agreed between the relevant TSO, the relevant system operator and the power-generating facility owner, in particular if they apply in the circumstances referred to in point (i) of paragraph 5(a);</w:t>
                  </w:r>
                </w:p>
              </w:tc>
            </w:tr>
          </w:tbl>
          <w:p w14:paraId="2F427E55"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39C98107" w14:textId="77777777" w:rsidTr="003B7AE9">
        <w:tc>
          <w:tcPr>
            <w:tcW w:w="0" w:type="auto"/>
            <w:shd w:val="clear" w:color="auto" w:fill="auto"/>
            <w:hideMark/>
          </w:tcPr>
          <w:p w14:paraId="0AD1374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94559" w14:paraId="72209DD6" w14:textId="77777777">
              <w:tc>
                <w:tcPr>
                  <w:tcW w:w="0" w:type="auto"/>
                  <w:shd w:val="clear" w:color="auto" w:fill="auto"/>
                  <w:hideMark/>
                </w:tcPr>
                <w:p w14:paraId="449FF73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47DC867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94559" w14:paraId="0B997D1C" w14:textId="77777777">
              <w:tc>
                <w:tcPr>
                  <w:tcW w:w="0" w:type="auto"/>
                  <w:shd w:val="clear" w:color="auto" w:fill="auto"/>
                  <w:hideMark/>
                </w:tcPr>
                <w:p w14:paraId="7A19B00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94559" w14:paraId="124B7BB0" w14:textId="77777777">
              <w:tc>
                <w:tcPr>
                  <w:tcW w:w="0" w:type="auto"/>
                  <w:shd w:val="clear" w:color="auto" w:fill="auto"/>
                  <w:hideMark/>
                </w:tcPr>
                <w:p w14:paraId="200ABF6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94559" w14:paraId="29BA5E9F" w14:textId="77777777">
                    <w:tc>
                      <w:tcPr>
                        <w:tcW w:w="0" w:type="auto"/>
                        <w:shd w:val="clear" w:color="auto" w:fill="auto"/>
                        <w:hideMark/>
                      </w:tcPr>
                      <w:p w14:paraId="2562C02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lastRenderedPageBreak/>
                          <w:t>—</w:t>
                        </w:r>
                      </w:p>
                    </w:tc>
                    <w:tc>
                      <w:tcPr>
                        <w:tcW w:w="0" w:type="auto"/>
                        <w:shd w:val="clear" w:color="auto" w:fill="auto"/>
                        <w:hideMark/>
                      </w:tcPr>
                      <w:p w14:paraId="5872086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external and internal short circuit,</w:t>
                        </w:r>
                      </w:p>
                    </w:tc>
                  </w:tr>
                </w:tbl>
                <w:p w14:paraId="6DCCBA7F"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94559" w14:paraId="4F91998D" w14:textId="77777777">
                    <w:tc>
                      <w:tcPr>
                        <w:tcW w:w="0" w:type="auto"/>
                        <w:shd w:val="clear" w:color="auto" w:fill="auto"/>
                        <w:hideMark/>
                      </w:tcPr>
                      <w:p w14:paraId="621B97F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57A0D17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asymmetric load (negative phase sequence),</w:t>
                        </w:r>
                      </w:p>
                    </w:tc>
                  </w:tr>
                </w:tbl>
                <w:p w14:paraId="1FBC9AB4"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94559" w14:paraId="16ED08B5" w14:textId="77777777">
                    <w:tc>
                      <w:tcPr>
                        <w:tcW w:w="0" w:type="auto"/>
                        <w:shd w:val="clear" w:color="auto" w:fill="auto"/>
                        <w:hideMark/>
                      </w:tcPr>
                      <w:p w14:paraId="2187B51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6E3C35E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stator and rotor overload,</w:t>
                        </w:r>
                      </w:p>
                    </w:tc>
                  </w:tr>
                </w:tbl>
                <w:p w14:paraId="1E73D24F"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94559" w14:paraId="66277A34" w14:textId="77777777">
                    <w:tc>
                      <w:tcPr>
                        <w:tcW w:w="0" w:type="auto"/>
                        <w:shd w:val="clear" w:color="auto" w:fill="auto"/>
                        <w:hideMark/>
                      </w:tcPr>
                      <w:p w14:paraId="5C57F04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34A9838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over-/underexcitation,</w:t>
                        </w:r>
                      </w:p>
                    </w:tc>
                  </w:tr>
                </w:tbl>
                <w:p w14:paraId="13880485"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94559" w14:paraId="6F91CA8F" w14:textId="77777777">
                    <w:tc>
                      <w:tcPr>
                        <w:tcW w:w="0" w:type="auto"/>
                        <w:shd w:val="clear" w:color="auto" w:fill="auto"/>
                        <w:hideMark/>
                      </w:tcPr>
                      <w:p w14:paraId="64221DC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0BDE709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over-/undervoltage at the connection point,</w:t>
                        </w:r>
                      </w:p>
                    </w:tc>
                  </w:tr>
                </w:tbl>
                <w:p w14:paraId="4714C643"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94559" w14:paraId="1B45D37E" w14:textId="77777777">
                    <w:tc>
                      <w:tcPr>
                        <w:tcW w:w="0" w:type="auto"/>
                        <w:shd w:val="clear" w:color="auto" w:fill="auto"/>
                        <w:hideMark/>
                      </w:tcPr>
                      <w:p w14:paraId="0306CAF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36A60CC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over-/undervoltage at the alternator terminals,</w:t>
                        </w:r>
                      </w:p>
                    </w:tc>
                  </w:tr>
                </w:tbl>
                <w:p w14:paraId="60CF4A09"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94559" w14:paraId="28E50E29" w14:textId="77777777">
                    <w:tc>
                      <w:tcPr>
                        <w:tcW w:w="0" w:type="auto"/>
                        <w:shd w:val="clear" w:color="auto" w:fill="auto"/>
                        <w:hideMark/>
                      </w:tcPr>
                      <w:p w14:paraId="0B581D2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4E62370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inter-area oscillations,</w:t>
                        </w:r>
                      </w:p>
                    </w:tc>
                  </w:tr>
                </w:tbl>
                <w:p w14:paraId="765D0AD7"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94559" w14:paraId="11D1E840" w14:textId="77777777">
                    <w:tc>
                      <w:tcPr>
                        <w:tcW w:w="0" w:type="auto"/>
                        <w:shd w:val="clear" w:color="auto" w:fill="auto"/>
                        <w:hideMark/>
                      </w:tcPr>
                      <w:p w14:paraId="6A75D30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452E071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inrush current,</w:t>
                        </w:r>
                      </w:p>
                    </w:tc>
                  </w:tr>
                </w:tbl>
                <w:p w14:paraId="3CC7A742"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94559" w14:paraId="1FB040CB" w14:textId="77777777">
                    <w:tc>
                      <w:tcPr>
                        <w:tcW w:w="0" w:type="auto"/>
                        <w:shd w:val="clear" w:color="auto" w:fill="auto"/>
                        <w:hideMark/>
                      </w:tcPr>
                      <w:p w14:paraId="526857C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07FD68F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asynchronous operation (pole slip),</w:t>
                        </w:r>
                      </w:p>
                    </w:tc>
                  </w:tr>
                </w:tbl>
                <w:p w14:paraId="47B271A7"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94559" w14:paraId="6A5DB197" w14:textId="77777777">
                    <w:tc>
                      <w:tcPr>
                        <w:tcW w:w="0" w:type="auto"/>
                        <w:shd w:val="clear" w:color="auto" w:fill="auto"/>
                        <w:hideMark/>
                      </w:tcPr>
                      <w:p w14:paraId="23BEFF9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715F26B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protection against inadmissible shaft torsions (for example, subsynchronous resonance),</w:t>
                        </w:r>
                      </w:p>
                    </w:tc>
                  </w:tr>
                </w:tbl>
                <w:p w14:paraId="2772F028"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394559" w14:paraId="2C1D5FA6" w14:textId="77777777">
                    <w:tc>
                      <w:tcPr>
                        <w:tcW w:w="0" w:type="auto"/>
                        <w:shd w:val="clear" w:color="auto" w:fill="auto"/>
                        <w:hideMark/>
                      </w:tcPr>
                      <w:p w14:paraId="7F74037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20B71E9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power-generating module line protection,</w:t>
                        </w:r>
                      </w:p>
                    </w:tc>
                  </w:tr>
                </w:tbl>
                <w:p w14:paraId="7DEB2025"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94559" w14:paraId="38AEF6B9" w14:textId="77777777">
                    <w:tc>
                      <w:tcPr>
                        <w:tcW w:w="0" w:type="auto"/>
                        <w:shd w:val="clear" w:color="auto" w:fill="auto"/>
                        <w:hideMark/>
                      </w:tcPr>
                      <w:p w14:paraId="403D182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02D4CC5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unit transformer protection,</w:t>
                        </w:r>
                      </w:p>
                    </w:tc>
                  </w:tr>
                </w:tbl>
                <w:p w14:paraId="2B3BF300"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94559" w14:paraId="53BF728A" w14:textId="77777777">
                    <w:tc>
                      <w:tcPr>
                        <w:tcW w:w="0" w:type="auto"/>
                        <w:shd w:val="clear" w:color="auto" w:fill="auto"/>
                        <w:hideMark/>
                      </w:tcPr>
                      <w:p w14:paraId="35E5FEA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5367E4C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back-up against protection and switchgear malfunction,</w:t>
                        </w:r>
                      </w:p>
                    </w:tc>
                  </w:tr>
                </w:tbl>
                <w:p w14:paraId="7299FB56"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94559" w14:paraId="10BA86AF" w14:textId="77777777">
                    <w:tc>
                      <w:tcPr>
                        <w:tcW w:w="0" w:type="auto"/>
                        <w:shd w:val="clear" w:color="auto" w:fill="auto"/>
                        <w:hideMark/>
                      </w:tcPr>
                      <w:p w14:paraId="184BFEF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368112C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overfluxing (U/f),</w:t>
                        </w:r>
                      </w:p>
                    </w:tc>
                  </w:tr>
                </w:tbl>
                <w:p w14:paraId="5ECD9CFF"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94559" w14:paraId="0ECA9021" w14:textId="77777777">
                    <w:tc>
                      <w:tcPr>
                        <w:tcW w:w="0" w:type="auto"/>
                        <w:shd w:val="clear" w:color="auto" w:fill="auto"/>
                        <w:hideMark/>
                      </w:tcPr>
                      <w:p w14:paraId="110CD00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3395A43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inverse power,</w:t>
                        </w:r>
                      </w:p>
                    </w:tc>
                  </w:tr>
                </w:tbl>
                <w:p w14:paraId="0C07FEE9"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94559" w14:paraId="4EBE7879" w14:textId="77777777">
                    <w:tc>
                      <w:tcPr>
                        <w:tcW w:w="0" w:type="auto"/>
                        <w:shd w:val="clear" w:color="auto" w:fill="auto"/>
                        <w:hideMark/>
                      </w:tcPr>
                      <w:p w14:paraId="29CAD79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65BE408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rate of change of frequency, and</w:t>
                        </w:r>
                      </w:p>
                    </w:tc>
                  </w:tr>
                </w:tbl>
                <w:p w14:paraId="7C209657"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94559" w14:paraId="078E257B" w14:textId="77777777">
                    <w:tc>
                      <w:tcPr>
                        <w:tcW w:w="0" w:type="auto"/>
                        <w:shd w:val="clear" w:color="auto" w:fill="auto"/>
                        <w:hideMark/>
                      </w:tcPr>
                      <w:p w14:paraId="0934866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3F14445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neutral voltage displacement.</w:t>
                        </w:r>
                      </w:p>
                    </w:tc>
                  </w:tr>
                </w:tbl>
                <w:p w14:paraId="7340A6CA"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94559" w14:paraId="03C28732" w14:textId="77777777">
              <w:tc>
                <w:tcPr>
                  <w:tcW w:w="0" w:type="auto"/>
                  <w:shd w:val="clear" w:color="auto" w:fill="auto"/>
                  <w:hideMark/>
                </w:tcPr>
                <w:p w14:paraId="204D388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28183FD7" w14:textId="77777777" w:rsidTr="003B7AE9">
        <w:tc>
          <w:tcPr>
            <w:tcW w:w="0" w:type="auto"/>
            <w:shd w:val="clear" w:color="auto" w:fill="auto"/>
            <w:hideMark/>
          </w:tcPr>
          <w:p w14:paraId="6249521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94559" w14:paraId="4B2156AC" w14:textId="77777777">
              <w:tc>
                <w:tcPr>
                  <w:tcW w:w="0" w:type="auto"/>
                  <w:shd w:val="clear" w:color="auto" w:fill="auto"/>
                  <w:hideMark/>
                </w:tcPr>
                <w:p w14:paraId="32EDBD4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658219B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network and power-generating module protection;</w:t>
                  </w:r>
                </w:p>
              </w:tc>
            </w:tr>
          </w:tbl>
          <w:p w14:paraId="5906F27A"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94559" w14:paraId="0A99B1EB" w14:textId="77777777">
              <w:tc>
                <w:tcPr>
                  <w:tcW w:w="0" w:type="auto"/>
                  <w:shd w:val="clear" w:color="auto" w:fill="auto"/>
                  <w:hideMark/>
                </w:tcPr>
                <w:p w14:paraId="7A91250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synthetic inertia, if applicable;</w:t>
                  </w:r>
                </w:p>
              </w:tc>
            </w:tr>
          </w:tbl>
          <w:p w14:paraId="454B4376"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94559" w14:paraId="27566A45" w14:textId="77777777">
              <w:tc>
                <w:tcPr>
                  <w:tcW w:w="0" w:type="auto"/>
                  <w:shd w:val="clear" w:color="auto" w:fill="auto"/>
                  <w:hideMark/>
                </w:tcPr>
                <w:p w14:paraId="7367DD7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frequency control (active power adjustment);</w:t>
                  </w:r>
                </w:p>
              </w:tc>
            </w:tr>
          </w:tbl>
          <w:p w14:paraId="39379C21"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94559" w14:paraId="62A1BC7D" w14:textId="77777777">
              <w:tc>
                <w:tcPr>
                  <w:tcW w:w="0" w:type="auto"/>
                  <w:shd w:val="clear" w:color="auto" w:fill="auto"/>
                  <w:hideMark/>
                </w:tcPr>
                <w:p w14:paraId="256D674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power restriction; and</w:t>
                  </w:r>
                </w:p>
              </w:tc>
            </w:tr>
          </w:tbl>
          <w:p w14:paraId="71C8F5ED"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94559" w14:paraId="351FD98E" w14:textId="77777777">
              <w:tc>
                <w:tcPr>
                  <w:tcW w:w="0" w:type="auto"/>
                  <w:shd w:val="clear" w:color="auto" w:fill="auto"/>
                  <w:hideMark/>
                </w:tcPr>
                <w:p w14:paraId="458F823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power gradient constraint;</w:t>
                  </w:r>
                </w:p>
              </w:tc>
            </w:tr>
          </w:tbl>
          <w:p w14:paraId="21E9F993"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0B15EF4E" w14:textId="77777777" w:rsidTr="003B7AE9">
        <w:tc>
          <w:tcPr>
            <w:tcW w:w="0" w:type="auto"/>
            <w:shd w:val="clear" w:color="auto" w:fill="auto"/>
            <w:hideMark/>
          </w:tcPr>
          <w:p w14:paraId="0AA05C4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w:t>
            </w:r>
          </w:p>
        </w:tc>
        <w:tc>
          <w:tcPr>
            <w:tcW w:w="0" w:type="auto"/>
            <w:shd w:val="clear" w:color="auto" w:fill="auto"/>
            <w:hideMark/>
          </w:tcPr>
          <w:p w14:paraId="1CACAD1C" w14:textId="77777777" w:rsidR="00E34FFB" w:rsidRPr="00E34FFB" w:rsidRDefault="003B7AE9" w:rsidP="00E34FFB">
            <w:pPr>
              <w:spacing w:before="120" w:after="0" w:line="240" w:lineRule="auto"/>
              <w:jc w:val="both"/>
              <w:rPr>
                <w:ins w:id="175" w:author="Autho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information exchange</w:t>
            </w:r>
            <w:ins w:id="176" w:author="Author">
              <w:r w:rsidR="006E782E" w:rsidRPr="00394559">
                <w:rPr>
                  <w:rFonts w:ascii="inherit" w:eastAsia="Times New Roman" w:hAnsi="inherit" w:cs="Times New Roman"/>
                  <w:sz w:val="24"/>
                  <w:szCs w:val="24"/>
                  <w:lang w:eastAsia="en-GB"/>
                </w:rPr>
                <w:t>.</w:t>
              </w:r>
              <w:r w:rsidR="006E782E" w:rsidRPr="00394559">
                <w:t xml:space="preserve"> </w:t>
              </w:r>
              <w:r w:rsidR="00E34FFB" w:rsidRPr="00E34FFB">
                <w:rPr>
                  <w:rFonts w:ascii="inherit" w:eastAsia="Times New Roman" w:hAnsi="inherit" w:cs="Times New Roman"/>
                  <w:sz w:val="24"/>
                  <w:szCs w:val="24"/>
                  <w:lang w:eastAsia="en-GB"/>
                </w:rPr>
                <w:t>For pooling mechanisms, data from the PGU/PGCM and the "moving target", data security and data integrity requirements must be met.</w:t>
              </w:r>
            </w:ins>
          </w:p>
          <w:p w14:paraId="2779DC52" w14:textId="596547FE" w:rsidR="00E34FFB" w:rsidRPr="00E34FFB" w:rsidRDefault="00E34FFB" w:rsidP="00E34FFB">
            <w:pPr>
              <w:spacing w:before="120" w:after="0" w:line="240" w:lineRule="auto"/>
              <w:jc w:val="both"/>
              <w:rPr>
                <w:ins w:id="177" w:author="Author"/>
                <w:rFonts w:ascii="inherit" w:eastAsia="Times New Roman" w:hAnsi="inherit" w:cs="Times New Roman"/>
                <w:sz w:val="24"/>
                <w:szCs w:val="24"/>
                <w:lang w:eastAsia="en-GB"/>
              </w:rPr>
            </w:pPr>
            <w:ins w:id="178" w:author="Author">
              <w:r w:rsidRPr="00E34FFB">
                <w:rPr>
                  <w:rFonts w:ascii="inherit" w:eastAsia="Times New Roman" w:hAnsi="inherit" w:cs="Times New Roman"/>
                  <w:sz w:val="24"/>
                  <w:szCs w:val="24"/>
                  <w:lang w:eastAsia="en-GB"/>
                </w:rPr>
                <w:t xml:space="preserve">Due to the upcoming huge amount of EVs, intelligent data measurement and data communication shall be used to collect and evaluate the data at edge level and communicate when system status changes, which is important for the pooling mechanisms so that the EV could be a member of the pool and </w:t>
              </w:r>
              <w:r w:rsidR="00F42E01" w:rsidRPr="00E34FFB">
                <w:rPr>
                  <w:rFonts w:ascii="inherit" w:eastAsia="Times New Roman" w:hAnsi="inherit" w:cs="Times New Roman"/>
                  <w:sz w:val="24"/>
                  <w:szCs w:val="24"/>
                  <w:lang w:eastAsia="en-GB"/>
                </w:rPr>
                <w:t>fulfil</w:t>
              </w:r>
              <w:r w:rsidRPr="00E34FFB">
                <w:rPr>
                  <w:rFonts w:ascii="inherit" w:eastAsia="Times New Roman" w:hAnsi="inherit" w:cs="Times New Roman"/>
                  <w:sz w:val="24"/>
                  <w:szCs w:val="24"/>
                  <w:lang w:eastAsia="en-GB"/>
                </w:rPr>
                <w:t xml:space="preserve"> the requirements at the connection point.</w:t>
              </w:r>
            </w:ins>
          </w:p>
          <w:p w14:paraId="44FFAE2F" w14:textId="46F197EA" w:rsidR="003B7AE9" w:rsidRPr="008739E9" w:rsidDel="00CD2FFC" w:rsidRDefault="00E34FFB" w:rsidP="00E34FFB">
            <w:pPr>
              <w:spacing w:before="120" w:after="0" w:line="240" w:lineRule="auto"/>
              <w:jc w:val="both"/>
              <w:rPr>
                <w:del w:id="179" w:author="Author"/>
                <w:rFonts w:ascii="inherit" w:eastAsia="Times New Roman" w:hAnsi="inherit" w:cs="Times New Roman"/>
                <w:sz w:val="24"/>
                <w:szCs w:val="24"/>
                <w:lang w:eastAsia="en-GB"/>
              </w:rPr>
            </w:pPr>
            <w:ins w:id="180" w:author="Author">
              <w:r w:rsidRPr="00E34FFB">
                <w:rPr>
                  <w:rFonts w:ascii="inherit" w:eastAsia="Times New Roman" w:hAnsi="inherit" w:cs="Times New Roman"/>
                  <w:sz w:val="24"/>
                  <w:szCs w:val="24"/>
                  <w:lang w:eastAsia="en-GB"/>
                </w:rPr>
                <w:lastRenderedPageBreak/>
                <w:t>A system management respects the requirements of the grid and the pool. A unified data model und data communication shall be used.</w:t>
              </w:r>
              <w:r w:rsidRPr="00E34FFB" w:rsidDel="00CD2FFC">
                <w:rPr>
                  <w:rFonts w:ascii="inherit" w:eastAsia="Times New Roman" w:hAnsi="inherit" w:cs="Times New Roman"/>
                  <w:sz w:val="24"/>
                  <w:szCs w:val="24"/>
                  <w:lang w:eastAsia="en-GB"/>
                </w:rPr>
                <w:t xml:space="preserve"> </w:t>
              </w:r>
            </w:ins>
          </w:p>
          <w:tbl>
            <w:tblPr>
              <w:tblW w:w="5000" w:type="pct"/>
              <w:tblCellMar>
                <w:left w:w="0" w:type="dxa"/>
                <w:right w:w="0" w:type="dxa"/>
              </w:tblCellMar>
              <w:tblLook w:val="04A0" w:firstRow="1" w:lastRow="0" w:firstColumn="1" w:lastColumn="0" w:noHBand="0" w:noVBand="1"/>
            </w:tblPr>
            <w:tblGrid>
              <w:gridCol w:w="250"/>
              <w:gridCol w:w="8459"/>
            </w:tblGrid>
            <w:tr w:rsidR="003B7AE9" w:rsidRPr="00394559" w14:paraId="513F661E" w14:textId="77777777">
              <w:tc>
                <w:tcPr>
                  <w:tcW w:w="0" w:type="auto"/>
                  <w:shd w:val="clear" w:color="auto" w:fill="auto"/>
                  <w:hideMark/>
                </w:tcPr>
                <w:p w14:paraId="1FCA1DFD" w14:textId="77777777" w:rsidR="003B7AE9" w:rsidRPr="001A23CC" w:rsidRDefault="003B7AE9" w:rsidP="003B7AE9">
                  <w:pPr>
                    <w:spacing w:before="120" w:after="0" w:line="240" w:lineRule="auto"/>
                    <w:jc w:val="both"/>
                    <w:rPr>
                      <w:rFonts w:ascii="inherit" w:eastAsia="Times New Roman" w:hAnsi="inherit" w:cs="Times New Roman"/>
                      <w:sz w:val="24"/>
                      <w:szCs w:val="24"/>
                      <w:lang w:eastAsia="en-GB"/>
                    </w:rPr>
                  </w:pPr>
                  <w:r w:rsidRPr="008739E9">
                    <w:rPr>
                      <w:rFonts w:ascii="inherit" w:eastAsia="Times New Roman" w:hAnsi="inherit" w:cs="Times New Roman"/>
                      <w:sz w:val="24"/>
                      <w:szCs w:val="24"/>
                      <w:lang w:eastAsia="en-GB"/>
                    </w:rPr>
                    <w:t>(i)</w:t>
                  </w:r>
                </w:p>
              </w:tc>
              <w:tc>
                <w:tcPr>
                  <w:tcW w:w="0" w:type="auto"/>
                  <w:shd w:val="clear" w:color="auto" w:fill="auto"/>
                  <w:hideMark/>
                </w:tcPr>
                <w:p w14:paraId="27ED2F6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94559" w14:paraId="26528F6F" w14:textId="77777777">
              <w:tc>
                <w:tcPr>
                  <w:tcW w:w="0" w:type="auto"/>
                  <w:shd w:val="clear" w:color="auto" w:fill="auto"/>
                  <w:hideMark/>
                </w:tcPr>
                <w:p w14:paraId="372AEBD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0872B8AC" w14:textId="77777777" w:rsidR="003B7AE9" w:rsidRPr="00394559" w:rsidRDefault="003B7AE9" w:rsidP="003B7AE9">
                  <w:pPr>
                    <w:spacing w:before="120" w:after="0" w:line="240" w:lineRule="auto"/>
                    <w:jc w:val="both"/>
                    <w:rPr>
                      <w:ins w:id="181" w:author="Autho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system operator, in coordination with the relevant TSO, shall specify the content of information exchanges including a precise list of data to be provided by the power-generating facility.</w:t>
                  </w:r>
                </w:p>
                <w:p w14:paraId="04A76ECE" w14:textId="28FC7A76" w:rsidR="00C45A88" w:rsidRPr="00394559" w:rsidRDefault="00C45A88" w:rsidP="008F4B59">
                  <w:pPr>
                    <w:spacing w:before="120" w:after="0" w:line="240" w:lineRule="auto"/>
                    <w:ind w:hanging="356"/>
                    <w:jc w:val="both"/>
                    <w:rPr>
                      <w:rFonts w:ascii="inherit" w:eastAsia="Times New Roman" w:hAnsi="inherit" w:cs="Times New Roman"/>
                      <w:sz w:val="24"/>
                      <w:szCs w:val="24"/>
                      <w:lang w:eastAsia="en-GB"/>
                    </w:rPr>
                  </w:pPr>
                  <w:ins w:id="182" w:author="Author">
                    <w:r w:rsidRPr="00394559">
                      <w:rPr>
                        <w:rFonts w:ascii="inherit" w:eastAsia="Times New Roman" w:hAnsi="inherit" w:cs="Times New Roman"/>
                        <w:sz w:val="24"/>
                        <w:szCs w:val="24"/>
                        <w:lang w:eastAsia="en-GB"/>
                      </w:rPr>
                      <w:t>7</w:t>
                    </w:r>
                  </w:ins>
                </w:p>
              </w:tc>
            </w:tr>
          </w:tbl>
          <w:p w14:paraId="30A4D5E8" w14:textId="77777777" w:rsidR="00F42E01" w:rsidRPr="00F42E01" w:rsidRDefault="00C45A88" w:rsidP="00F42E01">
            <w:pPr>
              <w:spacing w:after="0" w:line="240" w:lineRule="auto"/>
              <w:rPr>
                <w:ins w:id="183" w:author="Author"/>
                <w:rFonts w:ascii="inherit" w:eastAsia="Times New Roman" w:hAnsi="inherit" w:cs="Times New Roman"/>
                <w:sz w:val="24"/>
                <w:szCs w:val="24"/>
                <w:lang w:eastAsia="en-GB"/>
              </w:rPr>
            </w:pPr>
            <w:ins w:id="184" w:author="Author">
              <w:r w:rsidRPr="00394559">
                <w:rPr>
                  <w:rFonts w:ascii="inherit" w:eastAsia="Times New Roman" w:hAnsi="inherit" w:cs="Times New Roman"/>
                  <w:sz w:val="24"/>
                  <w:szCs w:val="24"/>
                  <w:lang w:eastAsia="en-GB"/>
                </w:rPr>
                <w:t xml:space="preserve">6. </w:t>
              </w:r>
              <w:r w:rsidR="00F42E01" w:rsidRPr="00F42E01">
                <w:rPr>
                  <w:rFonts w:ascii="inherit" w:eastAsia="Times New Roman" w:hAnsi="inherit" w:cs="Times New Roman"/>
                  <w:sz w:val="24"/>
                  <w:szCs w:val="24"/>
                  <w:lang w:eastAsia="en-GB"/>
                </w:rPr>
                <w:t>Data communication shall respect the requirements of the EC Network Code on cybersecurity. Exchanged and communicated data should only be based on relevant data.</w:t>
              </w:r>
            </w:ins>
          </w:p>
          <w:p w14:paraId="33A86ABA" w14:textId="24077261" w:rsidR="00A74900" w:rsidRPr="00394559" w:rsidDel="00F42E01" w:rsidRDefault="00F42E01" w:rsidP="00F42E01">
            <w:pPr>
              <w:spacing w:after="0" w:line="240" w:lineRule="auto"/>
              <w:rPr>
                <w:del w:id="185" w:author="Author"/>
                <w:rFonts w:ascii="inherit" w:eastAsia="Times New Roman" w:hAnsi="inherit" w:cs="Times New Roman"/>
                <w:sz w:val="24"/>
                <w:szCs w:val="24"/>
                <w:lang w:eastAsia="en-GB"/>
              </w:rPr>
            </w:pPr>
            <w:ins w:id="186" w:author="Author">
              <w:r w:rsidRPr="00F42E01">
                <w:rPr>
                  <w:rFonts w:ascii="inherit" w:eastAsia="Times New Roman" w:hAnsi="inherit" w:cs="Times New Roman"/>
                  <w:sz w:val="24"/>
                  <w:szCs w:val="24"/>
                  <w:lang w:eastAsia="en-GB"/>
                </w:rPr>
                <w:t>Only standardized simulation models from a catalogue shall be used for analysis.</w:t>
              </w:r>
            </w:ins>
          </w:p>
          <w:p w14:paraId="48554A73" w14:textId="63413478" w:rsidR="00066A39" w:rsidRPr="00A74900" w:rsidRDefault="00066A39" w:rsidP="00C45A88">
            <w:pPr>
              <w:spacing w:after="0" w:line="240" w:lineRule="auto"/>
              <w:rPr>
                <w:rFonts w:ascii="inherit" w:eastAsia="Times New Roman" w:hAnsi="inherit" w:cs="Times New Roman"/>
                <w:sz w:val="24"/>
                <w:szCs w:val="24"/>
                <w:lang w:eastAsia="en-GB"/>
              </w:rPr>
            </w:pPr>
          </w:p>
        </w:tc>
      </w:tr>
    </w:tbl>
    <w:p w14:paraId="638A286C"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lastRenderedPageBreak/>
        <w:t>Article 15</w:t>
      </w:r>
    </w:p>
    <w:p w14:paraId="463DB411"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C power-generating modules shall fulfil the requirements laid down in Articles 13 and 14, except for Article 13(2)(b) and (6) and Article 14(2).</w:t>
      </w:r>
    </w:p>
    <w:p w14:paraId="36E6A6BB"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176F2B3C" w14:textId="77777777" w:rsidTr="003B7AE9">
        <w:tc>
          <w:tcPr>
            <w:tcW w:w="0" w:type="auto"/>
            <w:shd w:val="clear" w:color="auto" w:fill="auto"/>
            <w:hideMark/>
          </w:tcPr>
          <w:p w14:paraId="499737A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387A1B43" w14:textId="77777777" w:rsidTr="003B7AE9">
        <w:tc>
          <w:tcPr>
            <w:tcW w:w="0" w:type="auto"/>
            <w:shd w:val="clear" w:color="auto" w:fill="auto"/>
            <w:hideMark/>
          </w:tcPr>
          <w:p w14:paraId="3B3D3CF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manual local measures shall be allowed in cases where the automatic remote control devices are out of service.</w:t>
            </w:r>
          </w:p>
          <w:p w14:paraId="578C327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20B22C02" w14:textId="77777777" w:rsidTr="003B7AE9">
        <w:tc>
          <w:tcPr>
            <w:tcW w:w="0" w:type="auto"/>
            <w:shd w:val="clear" w:color="auto" w:fill="auto"/>
            <w:hideMark/>
          </w:tcPr>
          <w:p w14:paraId="7A21E7D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 xml:space="preserve">In addition to Article 13(2), the following requirements shall apply to type C power-generating modules with regard to limited frequency sensitive mode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xml:space="preserve">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94559" w14:paraId="33431608" w14:textId="77777777">
              <w:tc>
                <w:tcPr>
                  <w:tcW w:w="0" w:type="auto"/>
                  <w:shd w:val="clear" w:color="auto" w:fill="auto"/>
                  <w:hideMark/>
                </w:tcPr>
                <w:p w14:paraId="0B354B1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168DF45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94559" w14:paraId="7780E68C" w14:textId="77777777">
                    <w:tc>
                      <w:tcPr>
                        <w:tcW w:w="0" w:type="auto"/>
                        <w:shd w:val="clear" w:color="auto" w:fill="auto"/>
                        <w:hideMark/>
                      </w:tcPr>
                      <w:p w14:paraId="5EE48A2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0095378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frequency threshold specified by the TSO shall be between 49,8</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Hz and 49,5</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Hz inclusive,</w:t>
                        </w:r>
                      </w:p>
                    </w:tc>
                  </w:tr>
                </w:tbl>
                <w:p w14:paraId="27199042"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94559" w14:paraId="4631996E" w14:textId="77777777">
                    <w:tc>
                      <w:tcPr>
                        <w:tcW w:w="0" w:type="auto"/>
                        <w:shd w:val="clear" w:color="auto" w:fill="auto"/>
                        <w:hideMark/>
                      </w:tcPr>
                      <w:p w14:paraId="1ABFFBA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lastRenderedPageBreak/>
                          <w:t>—</w:t>
                        </w:r>
                      </w:p>
                    </w:tc>
                    <w:tc>
                      <w:tcPr>
                        <w:tcW w:w="0" w:type="auto"/>
                        <w:shd w:val="clear" w:color="auto" w:fill="auto"/>
                        <w:hideMark/>
                      </w:tcPr>
                      <w:p w14:paraId="52273BE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This is represented graphically in Figure 4;</w:t>
                  </w:r>
                </w:p>
              </w:tc>
            </w:tr>
          </w:tbl>
          <w:p w14:paraId="2FB0FC36"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94559" w14:paraId="5FD4015A" w14:textId="77777777">
              <w:tc>
                <w:tcPr>
                  <w:tcW w:w="0" w:type="auto"/>
                  <w:shd w:val="clear" w:color="auto" w:fill="auto"/>
                  <w:hideMark/>
                </w:tcPr>
                <w:p w14:paraId="33C86C2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94559" w14:paraId="777A77FA" w14:textId="77777777">
                    <w:tc>
                      <w:tcPr>
                        <w:tcW w:w="0" w:type="auto"/>
                        <w:shd w:val="clear" w:color="auto" w:fill="auto"/>
                        <w:hideMark/>
                      </w:tcPr>
                      <w:p w14:paraId="649FE1F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64ADB80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94559" w14:paraId="641C71BF" w14:textId="77777777">
                    <w:tc>
                      <w:tcPr>
                        <w:tcW w:w="0" w:type="auto"/>
                        <w:shd w:val="clear" w:color="auto" w:fill="auto"/>
                        <w:hideMark/>
                      </w:tcPr>
                      <w:p w14:paraId="7A65F51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347769A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operating conditions of the power-generating module, in particular limitations on operation near maximum capacity at low frequencies and the respective impact of ambient conditions according to paragraphs 4 and 5 of Article 13, and</w:t>
                        </w:r>
                      </w:p>
                    </w:tc>
                  </w:tr>
                </w:tbl>
                <w:p w14:paraId="32449CEE"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94559" w14:paraId="1B82182C" w14:textId="77777777">
                    <w:tc>
                      <w:tcPr>
                        <w:tcW w:w="0" w:type="auto"/>
                        <w:shd w:val="clear" w:color="auto" w:fill="auto"/>
                        <w:hideMark/>
                      </w:tcPr>
                      <w:p w14:paraId="0D45298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3158174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availability of the primary energy sources.</w:t>
                        </w:r>
                      </w:p>
                    </w:tc>
                  </w:tr>
                </w:tbl>
                <w:p w14:paraId="68E622DA"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94559" w14:paraId="346B530C" w14:textId="77777777">
              <w:tc>
                <w:tcPr>
                  <w:tcW w:w="0" w:type="auto"/>
                  <w:shd w:val="clear" w:color="auto" w:fill="auto"/>
                  <w:hideMark/>
                </w:tcPr>
                <w:p w14:paraId="5D88C1D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62821BA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p>
              </w:tc>
            </w:tr>
          </w:tbl>
          <w:p w14:paraId="145DBF7D"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94559" w14:paraId="2DCDC0A4" w14:textId="77777777">
              <w:tc>
                <w:tcPr>
                  <w:tcW w:w="0" w:type="auto"/>
                  <w:shd w:val="clear" w:color="auto" w:fill="auto"/>
                  <w:hideMark/>
                </w:tcPr>
                <w:p w14:paraId="6B87E6D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94559" w14:paraId="583DFF42" w14:textId="77777777">
              <w:tc>
                <w:tcPr>
                  <w:tcW w:w="0" w:type="auto"/>
                  <w:shd w:val="clear" w:color="auto" w:fill="auto"/>
                  <w:hideMark/>
                </w:tcPr>
                <w:p w14:paraId="2201612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(v)</w:t>
                  </w:r>
                </w:p>
              </w:tc>
              <w:tc>
                <w:tcPr>
                  <w:tcW w:w="0" w:type="auto"/>
                  <w:shd w:val="clear" w:color="auto" w:fill="auto"/>
                  <w:hideMark/>
                </w:tcPr>
                <w:p w14:paraId="29F7C65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stable operation of the power-generating module during LFSM-U operation shall be ensured;</w:t>
                  </w:r>
                </w:p>
                <w:p w14:paraId="2181D167" w14:textId="77777777" w:rsidR="003B7AE9" w:rsidRPr="00394559" w:rsidRDefault="003B7AE9" w:rsidP="003B7AE9">
                  <w:pPr>
                    <w:spacing w:before="240" w:after="120" w:line="240" w:lineRule="auto"/>
                    <w:jc w:val="both"/>
                    <w:rPr>
                      <w:rFonts w:ascii="inherit" w:eastAsia="Times New Roman" w:hAnsi="inherit" w:cs="Times New Roman"/>
                      <w:b/>
                      <w:bCs/>
                      <w:sz w:val="24"/>
                      <w:szCs w:val="24"/>
                      <w:lang w:eastAsia="en-GB"/>
                    </w:rPr>
                  </w:pPr>
                  <w:r w:rsidRPr="00394559">
                    <w:rPr>
                      <w:rFonts w:ascii="inherit" w:eastAsia="Times New Roman" w:hAnsi="inherit" w:cs="Times New Roman"/>
                      <w:b/>
                      <w:bCs/>
                      <w:i/>
                      <w:iCs/>
                      <w:sz w:val="24"/>
                      <w:szCs w:val="24"/>
                      <w:lang w:eastAsia="en-GB"/>
                    </w:rPr>
                    <w:t>Figure 4</w:t>
                  </w:r>
                </w:p>
                <w:p w14:paraId="0C4B1A50" w14:textId="77777777" w:rsidR="003B7AE9" w:rsidRPr="00394559" w:rsidRDefault="003B7AE9" w:rsidP="003B7AE9">
                  <w:pPr>
                    <w:spacing w:before="240" w:after="120" w:line="240" w:lineRule="auto"/>
                    <w:jc w:val="both"/>
                    <w:rPr>
                      <w:rFonts w:ascii="inherit" w:eastAsia="Times New Roman" w:hAnsi="inherit" w:cs="Times New Roman"/>
                      <w:b/>
                      <w:bCs/>
                      <w:sz w:val="24"/>
                      <w:szCs w:val="24"/>
                      <w:lang w:eastAsia="en-GB"/>
                    </w:rPr>
                  </w:pPr>
                  <w:r w:rsidRPr="00394559">
                    <w:rPr>
                      <w:rFonts w:ascii="inherit" w:eastAsia="Times New Roman" w:hAnsi="inherit" w:cs="Times New Roman"/>
                      <w:b/>
                      <w:bCs/>
                      <w:sz w:val="24"/>
                      <w:szCs w:val="24"/>
                      <w:lang w:eastAsia="en-GB"/>
                    </w:rPr>
                    <w:t>Active power frequency response capability of power-generating modules in LFSM-U</w:t>
                  </w:r>
                </w:p>
                <w:p w14:paraId="383D23E3" w14:textId="77777777" w:rsidR="003B7AE9" w:rsidRPr="00394559" w:rsidRDefault="003B7AE9" w:rsidP="003B7AE9">
                  <w:pPr>
                    <w:spacing w:after="0" w:line="240" w:lineRule="auto"/>
                    <w:rPr>
                      <w:rFonts w:ascii="inherit" w:eastAsia="Times New Roman" w:hAnsi="inherit" w:cs="Times New Roman"/>
                      <w:sz w:val="24"/>
                      <w:szCs w:val="24"/>
                      <w:lang w:eastAsia="en-GB"/>
                    </w:rPr>
                  </w:pPr>
                  <w:r w:rsidRPr="00493D05">
                    <w:rPr>
                      <w:rFonts w:ascii="inherit" w:eastAsia="Times New Roman" w:hAnsi="inherit" w:cs="Times New Roman"/>
                      <w:noProof/>
                      <w:sz w:val="24"/>
                      <w:szCs w:val="24"/>
                      <w:lang w:eastAsia="de-DE"/>
                    </w:rPr>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77777777" w:rsidR="003B7AE9" w:rsidRPr="001A23CC" w:rsidRDefault="003B7AE9" w:rsidP="003B7AE9">
                  <w:pPr>
                    <w:spacing w:before="120" w:after="0" w:line="240" w:lineRule="auto"/>
                    <w:jc w:val="both"/>
                    <w:rPr>
                      <w:rFonts w:ascii="inherit" w:eastAsia="Times New Roman" w:hAnsi="inherit" w:cs="Times New Roman"/>
                      <w:sz w:val="24"/>
                      <w:szCs w:val="24"/>
                      <w:lang w:eastAsia="en-GB"/>
                    </w:rPr>
                  </w:pPr>
                  <w:r w:rsidRPr="00295618">
                    <w:rPr>
                      <w:rFonts w:ascii="inherit" w:eastAsia="Times New Roman" w:hAnsi="inherit" w:cs="Times New Roman"/>
                      <w:sz w:val="24"/>
                      <w:szCs w:val="24"/>
                      <w:lang w:eastAsia="en-GB"/>
                    </w:rPr>
                    <w:t>P</w:t>
                  </w:r>
                  <w:r w:rsidRPr="00295618">
                    <w:rPr>
                      <w:rFonts w:ascii="inherit" w:eastAsia="Times New Roman" w:hAnsi="inherit" w:cs="Times New Roman"/>
                      <w:sz w:val="17"/>
                      <w:szCs w:val="17"/>
                      <w:vertAlign w:val="subscript"/>
                      <w:lang w:eastAsia="en-GB"/>
                    </w:rPr>
                    <w:t>ref</w:t>
                  </w:r>
                  <w:r w:rsidRPr="004C353D">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493D05">
                    <w:rPr>
                      <w:rFonts w:ascii="inherit" w:eastAsia="Times New Roman" w:hAnsi="inherit" w:cs="Times New Roman"/>
                      <w:sz w:val="17"/>
                      <w:szCs w:val="17"/>
                      <w:vertAlign w:val="subscript"/>
                      <w:lang w:eastAsia="en-GB"/>
                    </w:rPr>
                    <w:t>n</w:t>
                  </w:r>
                  <w:r w:rsidRPr="008739E9">
                    <w:rPr>
                      <w:rFonts w:ascii="inherit" w:eastAsia="Times New Roman" w:hAnsi="inherit" w:cs="Times New Roman"/>
                      <w:sz w:val="24"/>
                      <w:szCs w:val="24"/>
                      <w:lang w:eastAsia="en-GB"/>
                    </w:rPr>
                    <w:t> is the nominal frequency (50 Hz) in the network and Δf is the frequency deviation in the network. At underfrequencies where Δf is below Δf</w:t>
                  </w:r>
                  <w:r w:rsidRPr="008739E9">
                    <w:rPr>
                      <w:rFonts w:ascii="inherit" w:eastAsia="Times New Roman" w:hAnsi="inherit" w:cs="Times New Roman"/>
                      <w:sz w:val="17"/>
                      <w:szCs w:val="17"/>
                      <w:vertAlign w:val="subscript"/>
                      <w:lang w:eastAsia="en-GB"/>
                    </w:rPr>
                    <w:t>1</w:t>
                  </w:r>
                  <w:r w:rsidRPr="008739E9">
                    <w:rPr>
                      <w:rFonts w:ascii="inherit" w:eastAsia="Times New Roman" w:hAnsi="inherit" w:cs="Times New Roman"/>
                      <w:sz w:val="24"/>
                      <w:szCs w:val="24"/>
                      <w:lang w:eastAsia="en-GB"/>
                    </w:rPr>
                    <w:t> the power-generating module has to provide a positive active power output change according to the droop S</w:t>
                  </w:r>
                  <w:r w:rsidRPr="008739E9">
                    <w:rPr>
                      <w:rFonts w:ascii="inherit" w:eastAsia="Times New Roman" w:hAnsi="inherit" w:cs="Times New Roman"/>
                      <w:sz w:val="17"/>
                      <w:szCs w:val="17"/>
                      <w:vertAlign w:val="subscript"/>
                      <w:lang w:eastAsia="en-GB"/>
                    </w:rPr>
                    <w:t>2</w:t>
                  </w:r>
                  <w:r w:rsidRPr="001A23CC">
                    <w:rPr>
                      <w:rFonts w:ascii="inherit" w:eastAsia="Times New Roman" w:hAnsi="inherit" w:cs="Times New Roman"/>
                      <w:sz w:val="24"/>
                      <w:szCs w:val="24"/>
                      <w:lang w:eastAsia="en-GB"/>
                    </w:rPr>
                    <w:t>.</w:t>
                  </w:r>
                </w:p>
              </w:tc>
            </w:tr>
          </w:tbl>
          <w:p w14:paraId="5D765BF2"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187F5E5D" w14:textId="77777777" w:rsidTr="003B7AE9">
        <w:tc>
          <w:tcPr>
            <w:tcW w:w="0" w:type="auto"/>
            <w:shd w:val="clear" w:color="auto" w:fill="auto"/>
            <w:hideMark/>
          </w:tcPr>
          <w:p w14:paraId="67030A8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(d)</w:t>
            </w:r>
          </w:p>
        </w:tc>
        <w:tc>
          <w:tcPr>
            <w:tcW w:w="0" w:type="auto"/>
            <w:shd w:val="clear" w:color="auto" w:fill="auto"/>
            <w:hideMark/>
          </w:tcPr>
          <w:p w14:paraId="7AB6C16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in addition to point (c) of paragraph 2, the following shall apply cumulatively when frequency sensitive mode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FSM</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94559" w14:paraId="7B7BE730" w14:textId="77777777">
              <w:tc>
                <w:tcPr>
                  <w:tcW w:w="0" w:type="auto"/>
                  <w:shd w:val="clear" w:color="auto" w:fill="auto"/>
                  <w:hideMark/>
                </w:tcPr>
                <w:p w14:paraId="5026F57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01A2ECA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94559" w14:paraId="1D52B69A" w14:textId="77777777">
                    <w:tc>
                      <w:tcPr>
                        <w:tcW w:w="0" w:type="auto"/>
                        <w:shd w:val="clear" w:color="auto" w:fill="auto"/>
                        <w:hideMark/>
                      </w:tcPr>
                      <w:p w14:paraId="625DC57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426E522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in case of overfrequency, the active power frequency response is limited by the minimum regulating level,</w:t>
                        </w:r>
                      </w:p>
                    </w:tc>
                  </w:tr>
                </w:tbl>
                <w:p w14:paraId="09340545"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94559" w14:paraId="31223CE3" w14:textId="77777777">
                    <w:tc>
                      <w:tcPr>
                        <w:tcW w:w="0" w:type="auto"/>
                        <w:shd w:val="clear" w:color="auto" w:fill="auto"/>
                        <w:hideMark/>
                      </w:tcPr>
                      <w:p w14:paraId="2BBADAF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3A6E363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in case of underfrequency, the active power frequency response is limited by maximum capacity,</w:t>
                        </w:r>
                      </w:p>
                    </w:tc>
                  </w:tr>
                </w:tbl>
                <w:p w14:paraId="09869BB2"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94559" w14:paraId="3E046796" w14:textId="77777777">
                    <w:tc>
                      <w:tcPr>
                        <w:tcW w:w="0" w:type="auto"/>
                        <w:shd w:val="clear" w:color="auto" w:fill="auto"/>
                        <w:hideMark/>
                      </w:tcPr>
                      <w:p w14:paraId="0C0FBD3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52DB317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actual delivery of active power frequency response depends on the operating and ambient conditions of the power-generating module when this response is triggered, in particular limitations on operation near maximum capacity at low frequencies according to paragraphs 4 and 5 of Article 13 and available primary energy sources;</w:t>
                        </w:r>
                      </w:p>
                    </w:tc>
                  </w:tr>
                </w:tbl>
                <w:p w14:paraId="4A06AD6C" w14:textId="77777777" w:rsidR="003B7AE9" w:rsidRPr="00394559" w:rsidRDefault="003B7AE9" w:rsidP="003B7AE9">
                  <w:pPr>
                    <w:spacing w:before="120" w:after="120" w:line="240" w:lineRule="auto"/>
                    <w:jc w:val="center"/>
                    <w:rPr>
                      <w:rFonts w:ascii="inherit" w:eastAsia="Times New Roman" w:hAnsi="inherit" w:cs="Times New Roman"/>
                      <w:sz w:val="24"/>
                      <w:szCs w:val="24"/>
                      <w:lang w:eastAsia="en-GB"/>
                    </w:rPr>
                  </w:pPr>
                  <w:r w:rsidRPr="00394559">
                    <w:rPr>
                      <w:rFonts w:ascii="inherit" w:eastAsia="Times New Roman" w:hAnsi="inherit" w:cs="Times New Roman"/>
                      <w:i/>
                      <w:iCs/>
                      <w:sz w:val="24"/>
                      <w:szCs w:val="24"/>
                      <w:lang w:eastAsia="en-GB"/>
                    </w:rPr>
                    <w:t>Table 4</w:t>
                  </w:r>
                </w:p>
                <w:p w14:paraId="7D37F075" w14:textId="77777777" w:rsidR="003B7AE9" w:rsidRPr="00394559" w:rsidRDefault="003B7AE9" w:rsidP="003B7AE9">
                  <w:pPr>
                    <w:spacing w:before="120" w:after="120" w:line="240" w:lineRule="auto"/>
                    <w:jc w:val="center"/>
                    <w:rPr>
                      <w:rFonts w:ascii="inherit" w:eastAsia="Times New Roman" w:hAnsi="inherit" w:cs="Times New Roman"/>
                      <w:sz w:val="24"/>
                      <w:szCs w:val="24"/>
                      <w:lang w:eastAsia="en-GB"/>
                    </w:rPr>
                  </w:pPr>
                  <w:r w:rsidRPr="00394559">
                    <w:rPr>
                      <w:rFonts w:ascii="inherit" w:eastAsia="Times New Roman" w:hAnsi="inherit" w:cs="Times New Roman"/>
                      <w:b/>
                      <w:bCs/>
                      <w:sz w:val="24"/>
                      <w:szCs w:val="24"/>
                      <w:lang w:eastAsia="en-GB"/>
                    </w:rPr>
                    <w:t>Parameters for active power frequency response in FSM (explanation for Figure</w:t>
                  </w:r>
                  <w:r w:rsidRPr="00394559">
                    <w:rPr>
                      <w:rFonts w:ascii="inherit" w:eastAsia="Times New Roman" w:hAnsi="inherit" w:cs="Times New Roman" w:hint="eastAsia"/>
                      <w:b/>
                      <w:bCs/>
                      <w:sz w:val="24"/>
                      <w:szCs w:val="24"/>
                      <w:lang w:eastAsia="en-GB"/>
                    </w:rPr>
                    <w:t> </w:t>
                  </w:r>
                  <w:r w:rsidRPr="00394559">
                    <w:rPr>
                      <w:rFonts w:ascii="inherit" w:eastAsia="Times New Roman" w:hAnsi="inherit" w:cs="Times New Roman"/>
                      <w:b/>
                      <w:bCs/>
                      <w:sz w:val="24"/>
                      <w:szCs w:val="24"/>
                      <w:lang w:eastAsia="en-GB"/>
                    </w:rPr>
                    <w:t>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39455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Ranges</w:t>
                        </w:r>
                      </w:p>
                    </w:tc>
                  </w:tr>
                  <w:tr w:rsidR="003B7AE9" w:rsidRPr="0039455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94559" w:rsidRDefault="003B7AE9" w:rsidP="003B7AE9">
                        <w:pPr>
                          <w:spacing w:after="300" w:line="240" w:lineRule="auto"/>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Active power range related to maximum capacity</w:t>
                        </w:r>
                      </w:p>
                      <w:p w14:paraId="2353030A" w14:textId="77777777" w:rsidR="003B7AE9" w:rsidRPr="00394559" w:rsidRDefault="003B7AE9" w:rsidP="003B7AE9">
                        <w:pPr>
                          <w:spacing w:after="150" w:line="240" w:lineRule="auto"/>
                          <w:rPr>
                            <w:rFonts w:ascii="inherit" w:eastAsia="Times New Roman" w:hAnsi="inherit" w:cs="Times New Roman"/>
                            <w:sz w:val="24"/>
                            <w:szCs w:val="24"/>
                            <w:lang w:eastAsia="en-GB"/>
                          </w:rPr>
                        </w:pPr>
                        <w:r w:rsidRPr="0085596D">
                          <w:rPr>
                            <w:rFonts w:ascii="inherit" w:eastAsia="Times New Roman" w:hAnsi="inherit" w:cs="Times New Roman"/>
                            <w:noProof/>
                            <w:sz w:val="24"/>
                            <w:szCs w:val="24"/>
                            <w:lang w:eastAsia="de-DE"/>
                          </w:rPr>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295618" w:rsidRDefault="003B7AE9" w:rsidP="003B7AE9">
                        <w:pPr>
                          <w:spacing w:before="60" w:after="60" w:line="240" w:lineRule="auto"/>
                          <w:rPr>
                            <w:rFonts w:ascii="inherit" w:eastAsia="Times New Roman" w:hAnsi="inherit" w:cs="Times New Roman"/>
                            <w:lang w:eastAsia="en-GB"/>
                          </w:rPr>
                        </w:pPr>
                        <w:r w:rsidRPr="00295618">
                          <w:rPr>
                            <w:rFonts w:ascii="inherit" w:eastAsia="Times New Roman" w:hAnsi="inherit" w:cs="Times New Roman"/>
                            <w:lang w:eastAsia="en-GB"/>
                          </w:rPr>
                          <w:t>1,5-10 %</w:t>
                        </w:r>
                      </w:p>
                    </w:tc>
                  </w:tr>
                  <w:tr w:rsidR="003B7AE9" w:rsidRPr="0039455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94559" w:rsidRDefault="003B7AE9" w:rsidP="003B7AE9">
                        <w:pPr>
                          <w:spacing w:after="150" w:line="240" w:lineRule="auto"/>
                          <w:rPr>
                            <w:rFonts w:ascii="inherit" w:eastAsia="Times New Roman" w:hAnsi="inherit" w:cs="Times New Roman"/>
                            <w:sz w:val="24"/>
                            <w:szCs w:val="24"/>
                            <w:lang w:eastAsia="en-GB"/>
                          </w:rPr>
                        </w:pPr>
                        <w:r w:rsidRPr="0085596D">
                          <w:rPr>
                            <w:rFonts w:ascii="inherit" w:eastAsia="Times New Roman" w:hAnsi="inherit" w:cs="Times New Roman"/>
                            <w:noProof/>
                            <w:sz w:val="24"/>
                            <w:szCs w:val="24"/>
                            <w:lang w:eastAsia="de-DE"/>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493D05" w:rsidRDefault="003B7AE9" w:rsidP="003B7AE9">
                        <w:pPr>
                          <w:spacing w:before="60" w:after="60" w:line="240" w:lineRule="auto"/>
                          <w:rPr>
                            <w:rFonts w:ascii="inherit" w:eastAsia="Times New Roman" w:hAnsi="inherit" w:cs="Times New Roman"/>
                            <w:lang w:eastAsia="en-GB"/>
                          </w:rPr>
                        </w:pPr>
                        <w:r w:rsidRPr="00295618">
                          <w:rPr>
                            <w:rFonts w:ascii="inherit" w:eastAsia="Times New Roman" w:hAnsi="inherit" w:cs="Times New Roman"/>
                            <w:lang w:eastAsia="en-GB"/>
                          </w:rPr>
                          <w:t>10-30 mHz</w:t>
                        </w:r>
                      </w:p>
                    </w:tc>
                  </w:tr>
                  <w:tr w:rsidR="003B7AE9" w:rsidRPr="0039455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94559"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94559" w:rsidRDefault="003B7AE9" w:rsidP="003B7AE9">
                        <w:pPr>
                          <w:spacing w:after="150" w:line="240" w:lineRule="auto"/>
                          <w:rPr>
                            <w:rFonts w:ascii="inherit" w:eastAsia="Times New Roman" w:hAnsi="inherit" w:cs="Times New Roman"/>
                            <w:sz w:val="24"/>
                            <w:szCs w:val="24"/>
                            <w:lang w:eastAsia="en-GB"/>
                          </w:rPr>
                        </w:pPr>
                        <w:r w:rsidRPr="0085596D">
                          <w:rPr>
                            <w:rFonts w:ascii="inherit" w:eastAsia="Times New Roman" w:hAnsi="inherit" w:cs="Times New Roman"/>
                            <w:noProof/>
                            <w:sz w:val="24"/>
                            <w:szCs w:val="24"/>
                            <w:lang w:eastAsia="de-DE"/>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493D05" w:rsidRDefault="003B7AE9" w:rsidP="003B7AE9">
                        <w:pPr>
                          <w:spacing w:before="60" w:after="60" w:line="240" w:lineRule="auto"/>
                          <w:rPr>
                            <w:rFonts w:ascii="inherit" w:eastAsia="Times New Roman" w:hAnsi="inherit" w:cs="Times New Roman"/>
                            <w:lang w:eastAsia="en-GB"/>
                          </w:rPr>
                        </w:pPr>
                        <w:r w:rsidRPr="00295618">
                          <w:rPr>
                            <w:rFonts w:ascii="inherit" w:eastAsia="Times New Roman" w:hAnsi="inherit" w:cs="Times New Roman"/>
                            <w:lang w:eastAsia="en-GB"/>
                          </w:rPr>
                          <w:t>0,02-0,06 %</w:t>
                        </w:r>
                      </w:p>
                    </w:tc>
                  </w:tr>
                  <w:tr w:rsidR="003B7AE9" w:rsidRPr="0039455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Frequency response deadband</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0-500 mHz</w:t>
                        </w:r>
                      </w:p>
                    </w:tc>
                  </w:tr>
                  <w:tr w:rsidR="003B7AE9" w:rsidRPr="0039455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Droop</w:t>
                        </w:r>
                        <w:r w:rsidRPr="00394559">
                          <w:rPr>
                            <w:rFonts w:ascii="inherit" w:eastAsia="Times New Roman" w:hAnsi="inherit" w:cs="Times New Roman" w:hint="eastAsia"/>
                            <w:lang w:eastAsia="en-GB"/>
                          </w:rPr>
                          <w:t> </w:t>
                        </w:r>
                        <w:r w:rsidRPr="00394559">
                          <w:rPr>
                            <w:rFonts w:ascii="inherit" w:eastAsia="Times New Roman" w:hAnsi="inherit" w:cs="Times New Roman"/>
                            <w:i/>
                            <w:iCs/>
                            <w:lang w:eastAsia="en-GB"/>
                          </w:rPr>
                          <w:t>s</w:t>
                        </w:r>
                        <w:r w:rsidRPr="00394559">
                          <w:rPr>
                            <w:rFonts w:ascii="inherit" w:eastAsia="Times New Roman" w:hAnsi="inherit" w:cs="Times New Roman" w:hint="eastAsia"/>
                            <w:lang w:eastAsia="en-GB"/>
                          </w:rPr>
                          <w:t> </w:t>
                        </w:r>
                        <w:r w:rsidRPr="0039455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2-12 %</w:t>
                        </w:r>
                      </w:p>
                    </w:tc>
                  </w:tr>
                </w:tbl>
                <w:p w14:paraId="60523F01" w14:textId="77777777" w:rsidR="003B7AE9" w:rsidRPr="00394559" w:rsidRDefault="003B7AE9" w:rsidP="003B7AE9">
                  <w:pPr>
                    <w:spacing w:before="240" w:after="120" w:line="240" w:lineRule="auto"/>
                    <w:jc w:val="both"/>
                    <w:rPr>
                      <w:rFonts w:ascii="inherit" w:eastAsia="Times New Roman" w:hAnsi="inherit" w:cs="Times New Roman"/>
                      <w:b/>
                      <w:bCs/>
                      <w:sz w:val="24"/>
                      <w:szCs w:val="24"/>
                      <w:lang w:eastAsia="en-GB"/>
                    </w:rPr>
                  </w:pPr>
                  <w:r w:rsidRPr="00394559">
                    <w:rPr>
                      <w:rFonts w:ascii="inherit" w:eastAsia="Times New Roman" w:hAnsi="inherit" w:cs="Times New Roman"/>
                      <w:b/>
                      <w:bCs/>
                      <w:i/>
                      <w:iCs/>
                      <w:sz w:val="24"/>
                      <w:szCs w:val="24"/>
                      <w:lang w:eastAsia="en-GB"/>
                    </w:rPr>
                    <w:t>Figure 5</w:t>
                  </w:r>
                </w:p>
                <w:p w14:paraId="4E47ED64" w14:textId="77777777" w:rsidR="003B7AE9" w:rsidRPr="00394559" w:rsidRDefault="003B7AE9" w:rsidP="003B7AE9">
                  <w:pPr>
                    <w:spacing w:before="240" w:after="120" w:line="240" w:lineRule="auto"/>
                    <w:jc w:val="both"/>
                    <w:rPr>
                      <w:rFonts w:ascii="inherit" w:eastAsia="Times New Roman" w:hAnsi="inherit" w:cs="Times New Roman"/>
                      <w:b/>
                      <w:bCs/>
                      <w:sz w:val="24"/>
                      <w:szCs w:val="24"/>
                      <w:lang w:eastAsia="en-GB"/>
                    </w:rPr>
                  </w:pPr>
                  <w:r w:rsidRPr="00394559">
                    <w:rPr>
                      <w:rFonts w:ascii="inherit" w:eastAsia="Times New Roman" w:hAnsi="inherit" w:cs="Times New Roman"/>
                      <w:b/>
                      <w:bCs/>
                      <w:sz w:val="24"/>
                      <w:szCs w:val="24"/>
                      <w:lang w:eastAsia="en-GB"/>
                    </w:rPr>
                    <w:t>Active power frequency response capability of power-generating modules in FSM illustrating the case of zero deadband and insensitivity</w:t>
                  </w:r>
                </w:p>
                <w:p w14:paraId="386B01FA" w14:textId="77777777" w:rsidR="003B7AE9" w:rsidRPr="00394559" w:rsidRDefault="003B7AE9" w:rsidP="003B7AE9">
                  <w:pPr>
                    <w:spacing w:after="0" w:line="240" w:lineRule="auto"/>
                    <w:rPr>
                      <w:rFonts w:ascii="inherit" w:eastAsia="Times New Roman" w:hAnsi="inherit" w:cs="Times New Roman"/>
                      <w:sz w:val="24"/>
                      <w:szCs w:val="24"/>
                      <w:lang w:eastAsia="en-GB"/>
                    </w:rPr>
                  </w:pPr>
                  <w:r w:rsidRPr="0085596D">
                    <w:rPr>
                      <w:rFonts w:ascii="inherit" w:eastAsia="Times New Roman" w:hAnsi="inherit" w:cs="Times New Roman"/>
                      <w:noProof/>
                      <w:sz w:val="24"/>
                      <w:szCs w:val="24"/>
                      <w:lang w:eastAsia="de-DE"/>
                    </w:rPr>
                    <w:lastRenderedPageBreak/>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77777777" w:rsidR="003B7AE9" w:rsidRPr="008739E9" w:rsidRDefault="003B7AE9" w:rsidP="003B7AE9">
                  <w:pPr>
                    <w:spacing w:before="120" w:after="0" w:line="240" w:lineRule="auto"/>
                    <w:jc w:val="both"/>
                    <w:rPr>
                      <w:rFonts w:ascii="inherit" w:eastAsia="Times New Roman" w:hAnsi="inherit" w:cs="Times New Roman"/>
                      <w:sz w:val="24"/>
                      <w:szCs w:val="24"/>
                      <w:lang w:eastAsia="en-GB"/>
                    </w:rPr>
                  </w:pPr>
                  <w:r w:rsidRPr="00295618">
                    <w:rPr>
                      <w:rFonts w:ascii="inherit" w:eastAsia="Times New Roman" w:hAnsi="inherit" w:cs="Times New Roman"/>
                      <w:sz w:val="24"/>
                      <w:szCs w:val="24"/>
                      <w:lang w:eastAsia="en-GB"/>
                    </w:rPr>
                    <w:t>P</w:t>
                  </w:r>
                  <w:r w:rsidRPr="00295618">
                    <w:rPr>
                      <w:rFonts w:ascii="inherit" w:eastAsia="Times New Roman" w:hAnsi="inherit" w:cs="Times New Roman"/>
                      <w:sz w:val="17"/>
                      <w:szCs w:val="17"/>
                      <w:vertAlign w:val="subscript"/>
                      <w:lang w:eastAsia="en-GB"/>
                    </w:rPr>
                    <w:t>ref</w:t>
                  </w:r>
                  <w:r w:rsidRPr="004C353D">
                    <w:rPr>
                      <w:rFonts w:ascii="inherit" w:eastAsia="Times New Roman" w:hAnsi="inherit" w:cs="Times New Roman"/>
                      <w:sz w:val="24"/>
                      <w:szCs w:val="24"/>
                      <w:lang w:eastAsia="en-GB"/>
                    </w:rPr>
                    <w:t> is the reference active power to which ΔΡ is related. ΔΡ is the change in active power output from the power-generating module. f</w:t>
                  </w:r>
                  <w:r w:rsidRPr="00493D05">
                    <w:rPr>
                      <w:rFonts w:ascii="inherit" w:eastAsia="Times New Roman" w:hAnsi="inherit" w:cs="Times New Roman"/>
                      <w:sz w:val="17"/>
                      <w:szCs w:val="17"/>
                      <w:vertAlign w:val="subscript"/>
                      <w:lang w:eastAsia="en-GB"/>
                    </w:rPr>
                    <w:t>n</w:t>
                  </w:r>
                  <w:r w:rsidRPr="008739E9">
                    <w:rPr>
                      <w:rFonts w:ascii="inherit" w:eastAsia="Times New Roman" w:hAnsi="inherit" w:cs="Times New Roman"/>
                      <w:sz w:val="24"/>
                      <w:szCs w:val="24"/>
                      <w:lang w:eastAsia="en-GB"/>
                    </w:rPr>
                    <w:t> is the nominal frequency (50 Hz) in the network and Δf is the frequency deviation in the network.</w:t>
                  </w:r>
                </w:p>
              </w:tc>
            </w:tr>
          </w:tbl>
          <w:p w14:paraId="5B612255"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94559" w14:paraId="318D241B" w14:textId="77777777">
              <w:tc>
                <w:tcPr>
                  <w:tcW w:w="0" w:type="auto"/>
                  <w:shd w:val="clear" w:color="auto" w:fill="auto"/>
                  <w:hideMark/>
                </w:tcPr>
                <w:p w14:paraId="386F077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frequency response deadband of frequency deviation and droop must be able to be reselected repeatedly;</w:t>
                  </w:r>
                </w:p>
              </w:tc>
            </w:tr>
          </w:tbl>
          <w:p w14:paraId="0EAEECD7"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94559" w14:paraId="2A7A392C" w14:textId="77777777">
              <w:tc>
                <w:tcPr>
                  <w:tcW w:w="0" w:type="auto"/>
                  <w:shd w:val="clear" w:color="auto" w:fill="auto"/>
                  <w:hideMark/>
                </w:tcPr>
                <w:p w14:paraId="67C09D1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635762E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94559" w14:paraId="65B66B26" w14:textId="77777777">
              <w:tc>
                <w:tcPr>
                  <w:tcW w:w="0" w:type="auto"/>
                  <w:shd w:val="clear" w:color="auto" w:fill="auto"/>
                  <w:hideMark/>
                </w:tcPr>
                <w:p w14:paraId="6D344AA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394559" w:rsidRDefault="003B7AE9" w:rsidP="003B7AE9">
                  <w:pPr>
                    <w:spacing w:before="240" w:after="120" w:line="240" w:lineRule="auto"/>
                    <w:jc w:val="both"/>
                    <w:rPr>
                      <w:rFonts w:ascii="inherit" w:eastAsia="Times New Roman" w:hAnsi="inherit" w:cs="Times New Roman"/>
                      <w:b/>
                      <w:bCs/>
                      <w:sz w:val="24"/>
                      <w:szCs w:val="24"/>
                      <w:lang w:eastAsia="en-GB"/>
                    </w:rPr>
                  </w:pPr>
                  <w:r w:rsidRPr="00394559">
                    <w:rPr>
                      <w:rFonts w:ascii="inherit" w:eastAsia="Times New Roman" w:hAnsi="inherit" w:cs="Times New Roman"/>
                      <w:b/>
                      <w:bCs/>
                      <w:i/>
                      <w:iCs/>
                      <w:sz w:val="24"/>
                      <w:szCs w:val="24"/>
                      <w:lang w:eastAsia="en-GB"/>
                    </w:rPr>
                    <w:t>Figure 6</w:t>
                  </w:r>
                </w:p>
                <w:p w14:paraId="353C6E5B" w14:textId="77777777" w:rsidR="003B7AE9" w:rsidRPr="00394559" w:rsidRDefault="003B7AE9" w:rsidP="003B7AE9">
                  <w:pPr>
                    <w:spacing w:before="240" w:after="120" w:line="240" w:lineRule="auto"/>
                    <w:jc w:val="both"/>
                    <w:rPr>
                      <w:rFonts w:ascii="inherit" w:eastAsia="Times New Roman" w:hAnsi="inherit" w:cs="Times New Roman"/>
                      <w:b/>
                      <w:bCs/>
                      <w:sz w:val="24"/>
                      <w:szCs w:val="24"/>
                      <w:lang w:eastAsia="en-GB"/>
                    </w:rPr>
                  </w:pPr>
                  <w:r w:rsidRPr="00394559">
                    <w:rPr>
                      <w:rFonts w:ascii="inherit" w:eastAsia="Times New Roman" w:hAnsi="inherit" w:cs="Times New Roman"/>
                      <w:b/>
                      <w:bCs/>
                      <w:sz w:val="24"/>
                      <w:szCs w:val="24"/>
                      <w:lang w:eastAsia="en-GB"/>
                    </w:rPr>
                    <w:t>Active power frequency response capability</w:t>
                  </w:r>
                </w:p>
                <w:p w14:paraId="6A6257B2" w14:textId="77777777" w:rsidR="003B7AE9" w:rsidRPr="00394559" w:rsidRDefault="003B7AE9" w:rsidP="003B7AE9">
                  <w:pPr>
                    <w:spacing w:after="0" w:line="240" w:lineRule="auto"/>
                    <w:rPr>
                      <w:rFonts w:ascii="inherit" w:eastAsia="Times New Roman" w:hAnsi="inherit" w:cs="Times New Roman"/>
                      <w:sz w:val="24"/>
                      <w:szCs w:val="24"/>
                      <w:lang w:eastAsia="en-GB"/>
                    </w:rPr>
                  </w:pPr>
                  <w:r w:rsidRPr="0085596D">
                    <w:rPr>
                      <w:rFonts w:ascii="inherit" w:eastAsia="Times New Roman" w:hAnsi="inherit" w:cs="Times New Roman"/>
                      <w:noProof/>
                      <w:sz w:val="24"/>
                      <w:szCs w:val="24"/>
                      <w:lang w:eastAsia="de-DE"/>
                    </w:rPr>
                    <w:lastRenderedPageBreak/>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1193CE1D" w:rsidR="003B7AE9" w:rsidRPr="008739E9" w:rsidRDefault="003B7AE9" w:rsidP="003B7AE9">
                  <w:pPr>
                    <w:spacing w:before="120" w:after="0" w:line="240" w:lineRule="auto"/>
                    <w:jc w:val="both"/>
                    <w:rPr>
                      <w:rFonts w:ascii="inherit" w:eastAsia="Times New Roman" w:hAnsi="inherit" w:cs="Times New Roman"/>
                      <w:sz w:val="24"/>
                      <w:szCs w:val="24"/>
                      <w:lang w:eastAsia="en-GB"/>
                    </w:rPr>
                  </w:pPr>
                  <w:r w:rsidRPr="00295618">
                    <w:rPr>
                      <w:rFonts w:ascii="inherit" w:eastAsia="Times New Roman" w:hAnsi="inherit" w:cs="Times New Roman"/>
                      <w:i/>
                      <w:iCs/>
                      <w:sz w:val="24"/>
                      <w:szCs w:val="24"/>
                      <w:lang w:eastAsia="en-GB"/>
                    </w:rPr>
                    <w:t>P</w:t>
                  </w:r>
                  <w:r w:rsidRPr="00295618">
                    <w:rPr>
                      <w:rFonts w:ascii="inherit" w:eastAsia="Times New Roman" w:hAnsi="inherit" w:cs="Times New Roman"/>
                      <w:i/>
                      <w:iCs/>
                      <w:sz w:val="17"/>
                      <w:szCs w:val="17"/>
                      <w:vertAlign w:val="subscript"/>
                      <w:lang w:eastAsia="en-GB"/>
                    </w:rPr>
                    <w:t>max</w:t>
                  </w:r>
                  <w:r w:rsidRPr="004C353D">
                    <w:rPr>
                      <w:rFonts w:ascii="inherit" w:eastAsia="Times New Roman" w:hAnsi="inherit" w:cs="Times New Roman"/>
                      <w:i/>
                      <w:iCs/>
                      <w:sz w:val="24"/>
                      <w:szCs w:val="24"/>
                      <w:lang w:eastAsia="en-GB"/>
                    </w:rPr>
                    <w:t> </w:t>
                  </w:r>
                  <w:r w:rsidRPr="004C353D">
                    <w:rPr>
                      <w:rFonts w:ascii="inherit" w:eastAsia="Times New Roman" w:hAnsi="inherit" w:cs="Times New Roman"/>
                      <w:sz w:val="24"/>
                      <w:szCs w:val="24"/>
                      <w:lang w:eastAsia="en-GB"/>
                    </w:rPr>
                    <w:t>is the maximum capacity to which Δ</w:t>
                  </w:r>
                  <w:r w:rsidRPr="004C353D">
                    <w:rPr>
                      <w:rFonts w:ascii="inherit" w:eastAsia="Times New Roman" w:hAnsi="inherit" w:cs="Times New Roman"/>
                      <w:i/>
                      <w:iCs/>
                      <w:sz w:val="24"/>
                      <w:szCs w:val="24"/>
                      <w:lang w:eastAsia="en-GB"/>
                    </w:rPr>
                    <w:t>Ρ</w:t>
                  </w:r>
                  <w:r w:rsidRPr="004C353D">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85596D">
                    <w:rPr>
                      <w:rFonts w:ascii="inherit" w:eastAsia="Times New Roman" w:hAnsi="inherit" w:cs="Times New Roman"/>
                      <w:sz w:val="17"/>
                      <w:szCs w:val="17"/>
                      <w:vertAlign w:val="subscript"/>
                      <w:lang w:eastAsia="en-GB"/>
                    </w:rPr>
                    <w:t>1</w:t>
                  </w:r>
                  <w:r w:rsidRPr="007A3EB5">
                    <w:rPr>
                      <w:rFonts w:ascii="inherit" w:eastAsia="Times New Roman" w:hAnsi="inherit" w:cs="Times New Roman"/>
                      <w:sz w:val="24"/>
                      <w:szCs w:val="24"/>
                      <w:lang w:eastAsia="en-GB"/>
                    </w:rPr>
                    <w:t xml:space="preserve"> in accordance with </w:t>
                  </w:r>
                  <w:r w:rsidRPr="00493D05">
                    <w:rPr>
                      <w:rFonts w:ascii="inherit" w:eastAsia="Times New Roman" w:hAnsi="inherit" w:cs="Times New Roman"/>
                      <w:sz w:val="24"/>
                      <w:szCs w:val="24"/>
                      <w:lang w:eastAsia="en-GB"/>
                    </w:rPr>
                    <w:t>the times t</w:t>
                  </w:r>
                  <w:r w:rsidRPr="00493D05">
                    <w:rPr>
                      <w:rFonts w:ascii="inherit" w:eastAsia="Times New Roman" w:hAnsi="inherit" w:cs="Times New Roman"/>
                      <w:sz w:val="17"/>
                      <w:szCs w:val="17"/>
                      <w:vertAlign w:val="subscript"/>
                      <w:lang w:eastAsia="en-GB"/>
                    </w:rPr>
                    <w:t>1</w:t>
                  </w:r>
                  <w:r w:rsidRPr="00493D05">
                    <w:rPr>
                      <w:rFonts w:ascii="inherit" w:eastAsia="Times New Roman" w:hAnsi="inherit" w:cs="Times New Roman"/>
                      <w:sz w:val="24"/>
                      <w:szCs w:val="24"/>
                      <w:lang w:eastAsia="en-GB"/>
                    </w:rPr>
                    <w:t> and t</w:t>
                  </w:r>
                  <w:r w:rsidRPr="00493D05">
                    <w:rPr>
                      <w:rFonts w:ascii="inherit" w:eastAsia="Times New Roman" w:hAnsi="inherit" w:cs="Times New Roman"/>
                      <w:sz w:val="17"/>
                      <w:szCs w:val="17"/>
                      <w:vertAlign w:val="subscript"/>
                      <w:lang w:eastAsia="en-GB"/>
                    </w:rPr>
                    <w:t>2</w:t>
                  </w:r>
                  <w:r w:rsidRPr="00493D05">
                    <w:rPr>
                      <w:rFonts w:ascii="inherit" w:eastAsia="Times New Roman" w:hAnsi="inherit" w:cs="Times New Roman"/>
                      <w:sz w:val="24"/>
                      <w:szCs w:val="24"/>
                      <w:lang w:eastAsia="en-GB"/>
                    </w:rPr>
                    <w:t> with the values of ΔΡ</w:t>
                  </w:r>
                  <w:r w:rsidRPr="00493D05">
                    <w:rPr>
                      <w:rFonts w:ascii="inherit" w:eastAsia="Times New Roman" w:hAnsi="inherit" w:cs="Times New Roman"/>
                      <w:sz w:val="17"/>
                      <w:szCs w:val="17"/>
                      <w:vertAlign w:val="subscript"/>
                      <w:lang w:eastAsia="en-GB"/>
                    </w:rPr>
                    <w:t>1</w:t>
                  </w:r>
                  <w:r w:rsidRPr="00493D05">
                    <w:rPr>
                      <w:rFonts w:ascii="inherit" w:eastAsia="Times New Roman" w:hAnsi="inherit" w:cs="Times New Roman"/>
                      <w:sz w:val="24"/>
                      <w:szCs w:val="24"/>
                      <w:lang w:eastAsia="en-GB"/>
                    </w:rPr>
                    <w:t>, t</w:t>
                  </w:r>
                  <w:r w:rsidRPr="0026420A">
                    <w:rPr>
                      <w:rFonts w:ascii="inherit" w:eastAsia="Times New Roman" w:hAnsi="inherit" w:cs="Times New Roman"/>
                      <w:sz w:val="17"/>
                      <w:szCs w:val="17"/>
                      <w:vertAlign w:val="subscript"/>
                      <w:lang w:eastAsia="en-GB"/>
                    </w:rPr>
                    <w:t>1</w:t>
                  </w:r>
                  <w:r w:rsidR="0085596D">
                    <w:rPr>
                      <w:rFonts w:ascii="inherit" w:eastAsia="Times New Roman" w:hAnsi="inherit" w:cs="Times New Roman"/>
                      <w:sz w:val="17"/>
                      <w:szCs w:val="17"/>
                      <w:vertAlign w:val="subscript"/>
                      <w:lang w:eastAsia="en-GB"/>
                    </w:rPr>
                    <w:t xml:space="preserve"> </w:t>
                  </w:r>
                  <w:r w:rsidRPr="0085596D">
                    <w:rPr>
                      <w:rFonts w:ascii="inherit" w:eastAsia="Times New Roman" w:hAnsi="inherit" w:cs="Times New Roman"/>
                      <w:sz w:val="24"/>
                      <w:szCs w:val="24"/>
                      <w:lang w:eastAsia="en-GB"/>
                    </w:rPr>
                    <w:t>and t</w:t>
                  </w:r>
                  <w:r w:rsidRPr="007A3EB5">
                    <w:rPr>
                      <w:rFonts w:ascii="inherit" w:eastAsia="Times New Roman" w:hAnsi="inherit" w:cs="Times New Roman"/>
                      <w:sz w:val="17"/>
                      <w:szCs w:val="17"/>
                      <w:vertAlign w:val="subscript"/>
                      <w:lang w:eastAsia="en-GB"/>
                    </w:rPr>
                    <w:t>2</w:t>
                  </w:r>
                  <w:r w:rsidRPr="00493D05">
                    <w:rPr>
                      <w:rFonts w:ascii="inherit" w:eastAsia="Times New Roman" w:hAnsi="inherit" w:cs="Times New Roman"/>
                      <w:sz w:val="24"/>
                      <w:szCs w:val="24"/>
                      <w:lang w:eastAsia="en-GB"/>
                    </w:rPr>
                    <w:t> being specified by the relevant TSO according to Table 5. t</w:t>
                  </w:r>
                  <w:r w:rsidRPr="00493D05">
                    <w:rPr>
                      <w:rFonts w:ascii="inherit" w:eastAsia="Times New Roman" w:hAnsi="inherit" w:cs="Times New Roman"/>
                      <w:sz w:val="17"/>
                      <w:szCs w:val="17"/>
                      <w:vertAlign w:val="subscript"/>
                      <w:lang w:eastAsia="en-GB"/>
                    </w:rPr>
                    <w:t>1</w:t>
                  </w:r>
                  <w:r w:rsidRPr="008739E9">
                    <w:rPr>
                      <w:rFonts w:ascii="inherit" w:eastAsia="Times New Roman" w:hAnsi="inherit" w:cs="Times New Roman"/>
                      <w:sz w:val="24"/>
                      <w:szCs w:val="24"/>
                      <w:lang w:eastAsia="en-GB"/>
                    </w:rPr>
                    <w:t> is the initial delay. t</w:t>
                  </w:r>
                  <w:r w:rsidRPr="008739E9">
                    <w:rPr>
                      <w:rFonts w:ascii="inherit" w:eastAsia="Times New Roman" w:hAnsi="inherit" w:cs="Times New Roman"/>
                      <w:sz w:val="17"/>
                      <w:szCs w:val="17"/>
                      <w:vertAlign w:val="subscript"/>
                      <w:lang w:eastAsia="en-GB"/>
                    </w:rPr>
                    <w:t>2</w:t>
                  </w:r>
                  <w:r w:rsidRPr="008739E9">
                    <w:rPr>
                      <w:rFonts w:ascii="inherit" w:eastAsia="Times New Roman" w:hAnsi="inherit" w:cs="Times New Roman"/>
                      <w:sz w:val="24"/>
                      <w:szCs w:val="24"/>
                      <w:lang w:eastAsia="en-GB"/>
                    </w:rPr>
                    <w:t> is the time for full activation.</w:t>
                  </w:r>
                </w:p>
              </w:tc>
            </w:tr>
          </w:tbl>
          <w:p w14:paraId="2239707E"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94559" w14:paraId="7FDCA8A3" w14:textId="77777777">
              <w:tc>
                <w:tcPr>
                  <w:tcW w:w="0" w:type="auto"/>
                  <w:shd w:val="clear" w:color="auto" w:fill="auto"/>
                  <w:hideMark/>
                </w:tcPr>
                <w:p w14:paraId="109D438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(v)</w:t>
                  </w:r>
                </w:p>
              </w:tc>
              <w:tc>
                <w:tcPr>
                  <w:tcW w:w="0" w:type="auto"/>
                  <w:shd w:val="clear" w:color="auto" w:fill="auto"/>
                  <w:hideMark/>
                </w:tcPr>
                <w:p w14:paraId="7C345CE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module shall be capable of providing full active power frequency response for a period of between 15 and 30 minutes as specified by the relevant TSO. In specifying the period, the TSO shall have regard to active power headroom and primary energy source of the power-generating module;</w:t>
                  </w:r>
                </w:p>
              </w:tc>
            </w:tr>
          </w:tbl>
          <w:p w14:paraId="4F3E6156"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94559" w14:paraId="73B4923D" w14:textId="77777777">
              <w:tc>
                <w:tcPr>
                  <w:tcW w:w="0" w:type="auto"/>
                  <w:shd w:val="clear" w:color="auto" w:fill="auto"/>
                  <w:hideMark/>
                </w:tcPr>
                <w:p w14:paraId="2728FE4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94559" w14:paraId="338F6D2F" w14:textId="77777777">
              <w:tc>
                <w:tcPr>
                  <w:tcW w:w="0" w:type="auto"/>
                  <w:shd w:val="clear" w:color="auto" w:fill="auto"/>
                  <w:hideMark/>
                </w:tcPr>
                <w:p w14:paraId="4DB6098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parameters specified by the relevant TSO in accordance with points (i), (ii), (iii) and (v) shall be notified to the relevant regulatory authority. The modalities of that notification shall be specified in accordance with the applicable national regulatory framework;</w:t>
                  </w:r>
                </w:p>
                <w:p w14:paraId="5F7A6CD1" w14:textId="77777777" w:rsidR="003B7AE9" w:rsidRPr="00394559" w:rsidRDefault="003B7AE9" w:rsidP="003B7AE9">
                  <w:pPr>
                    <w:spacing w:before="120" w:after="120" w:line="240" w:lineRule="auto"/>
                    <w:jc w:val="center"/>
                    <w:rPr>
                      <w:rFonts w:ascii="inherit" w:eastAsia="Times New Roman" w:hAnsi="inherit" w:cs="Times New Roman"/>
                      <w:sz w:val="24"/>
                      <w:szCs w:val="24"/>
                      <w:lang w:eastAsia="en-GB"/>
                    </w:rPr>
                  </w:pPr>
                  <w:r w:rsidRPr="00394559">
                    <w:rPr>
                      <w:rFonts w:ascii="inherit" w:eastAsia="Times New Roman" w:hAnsi="inherit" w:cs="Times New Roman"/>
                      <w:i/>
                      <w:iCs/>
                      <w:sz w:val="24"/>
                      <w:szCs w:val="24"/>
                      <w:lang w:eastAsia="en-GB"/>
                    </w:rPr>
                    <w:t>Table 5</w:t>
                  </w:r>
                </w:p>
                <w:p w14:paraId="76AD69B6" w14:textId="77777777" w:rsidR="003B7AE9" w:rsidRPr="00394559" w:rsidRDefault="003B7AE9" w:rsidP="003B7AE9">
                  <w:pPr>
                    <w:spacing w:before="120" w:after="120" w:line="240" w:lineRule="auto"/>
                    <w:jc w:val="center"/>
                    <w:rPr>
                      <w:rFonts w:ascii="inherit" w:eastAsia="Times New Roman" w:hAnsi="inherit" w:cs="Times New Roman"/>
                      <w:sz w:val="24"/>
                      <w:szCs w:val="24"/>
                      <w:lang w:eastAsia="en-GB"/>
                    </w:rPr>
                  </w:pPr>
                  <w:r w:rsidRPr="00394559">
                    <w:rPr>
                      <w:rFonts w:ascii="inherit" w:eastAsia="Times New Roman" w:hAnsi="inherit" w:cs="Times New Roman"/>
                      <w:b/>
                      <w:bCs/>
                      <w:sz w:val="24"/>
                      <w:szCs w:val="24"/>
                      <w:lang w:eastAsia="en-GB"/>
                    </w:rPr>
                    <w:t>Parameters for full activation of active power frequency response resulting from frequency step change (explanation for Figure</w:t>
                  </w:r>
                  <w:r w:rsidRPr="00394559">
                    <w:rPr>
                      <w:rFonts w:ascii="inherit" w:eastAsia="Times New Roman" w:hAnsi="inherit" w:cs="Times New Roman" w:hint="eastAsia"/>
                      <w:b/>
                      <w:bCs/>
                      <w:sz w:val="24"/>
                      <w:szCs w:val="24"/>
                      <w:lang w:eastAsia="en-GB"/>
                    </w:rPr>
                    <w:t> </w:t>
                  </w:r>
                  <w:r w:rsidRPr="00394559">
                    <w:rPr>
                      <w:rFonts w:ascii="inherit" w:eastAsia="Times New Roman" w:hAnsi="inherit" w:cs="Times New Roman"/>
                      <w:b/>
                      <w:bCs/>
                      <w:sz w:val="24"/>
                      <w:szCs w:val="24"/>
                      <w:lang w:eastAsia="en-GB"/>
                    </w:rPr>
                    <w:t>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39455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Ranges or values</w:t>
                        </w:r>
                      </w:p>
                    </w:tc>
                  </w:tr>
                  <w:tr w:rsidR="003B7AE9" w:rsidRPr="0039455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94559" w:rsidRDefault="003B7AE9" w:rsidP="003B7AE9">
                        <w:pPr>
                          <w:spacing w:after="300" w:line="240" w:lineRule="auto"/>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94559" w:rsidRDefault="003B7AE9" w:rsidP="003B7AE9">
                        <w:pPr>
                          <w:spacing w:after="150" w:line="240" w:lineRule="auto"/>
                          <w:rPr>
                            <w:rFonts w:ascii="inherit" w:eastAsia="Times New Roman" w:hAnsi="inherit" w:cs="Times New Roman"/>
                            <w:sz w:val="24"/>
                            <w:szCs w:val="24"/>
                            <w:lang w:eastAsia="en-GB"/>
                          </w:rPr>
                        </w:pPr>
                        <w:r w:rsidRPr="00493D05">
                          <w:rPr>
                            <w:rFonts w:ascii="inherit" w:eastAsia="Times New Roman" w:hAnsi="inherit" w:cs="Times New Roman"/>
                            <w:noProof/>
                            <w:sz w:val="24"/>
                            <w:szCs w:val="24"/>
                            <w:lang w:eastAsia="de-DE"/>
                          </w:rPr>
                          <w:lastRenderedPageBreak/>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4C353D" w:rsidRDefault="003B7AE9" w:rsidP="003B7AE9">
                        <w:pPr>
                          <w:spacing w:before="60" w:after="60" w:line="240" w:lineRule="auto"/>
                          <w:rPr>
                            <w:rFonts w:ascii="inherit" w:eastAsia="Times New Roman" w:hAnsi="inherit" w:cs="Times New Roman"/>
                            <w:lang w:eastAsia="en-GB"/>
                          </w:rPr>
                        </w:pPr>
                        <w:r w:rsidRPr="00295618">
                          <w:rPr>
                            <w:rFonts w:ascii="inherit" w:eastAsia="Times New Roman" w:hAnsi="inherit" w:cs="Times New Roman"/>
                            <w:lang w:eastAsia="en-GB"/>
                          </w:rPr>
                          <w:lastRenderedPageBreak/>
                          <w:t>1,5-10 %</w:t>
                        </w:r>
                      </w:p>
                    </w:tc>
                  </w:tr>
                  <w:tr w:rsidR="003B7AE9" w:rsidRPr="0039455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For power-generating modules with inertia, the maximum admissible initial delay</w:t>
                        </w:r>
                        <w:r w:rsidRPr="00394559">
                          <w:rPr>
                            <w:rFonts w:ascii="inherit" w:eastAsia="Times New Roman" w:hAnsi="inherit" w:cs="Times New Roman" w:hint="eastAsia"/>
                            <w:lang w:eastAsia="en-GB"/>
                          </w:rPr>
                          <w:t> </w:t>
                        </w:r>
                        <w:r w:rsidRPr="00394559">
                          <w:rPr>
                            <w:rFonts w:ascii="inherit" w:eastAsia="Times New Roman" w:hAnsi="inherit" w:cs="Times New Roman"/>
                            <w:i/>
                            <w:iCs/>
                            <w:lang w:eastAsia="en-GB"/>
                          </w:rPr>
                          <w:t>t</w:t>
                        </w:r>
                        <w:r w:rsidRPr="00394559">
                          <w:rPr>
                            <w:rFonts w:ascii="inherit" w:eastAsia="Times New Roman" w:hAnsi="inherit" w:cs="Times New Roman" w:hint="eastAsia"/>
                            <w:lang w:eastAsia="en-GB"/>
                          </w:rPr>
                          <w:t> </w:t>
                        </w:r>
                        <w:r w:rsidRPr="00394559">
                          <w:rPr>
                            <w:rFonts w:ascii="inherit" w:eastAsia="Times New Roman" w:hAnsi="inherit" w:cs="Times New Roman"/>
                            <w:sz w:val="15"/>
                            <w:szCs w:val="15"/>
                            <w:vertAlign w:val="subscript"/>
                            <w:lang w:eastAsia="en-GB"/>
                          </w:rPr>
                          <w:t>1</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2 seconds</w:t>
                        </w:r>
                      </w:p>
                    </w:tc>
                  </w:tr>
                  <w:tr w:rsidR="003B7AE9" w:rsidRPr="0039455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For power-generating modules without inertia, the maximum admissible initial delay</w:t>
                        </w:r>
                        <w:r w:rsidRPr="00394559">
                          <w:rPr>
                            <w:rFonts w:ascii="inherit" w:eastAsia="Times New Roman" w:hAnsi="inherit" w:cs="Times New Roman" w:hint="eastAsia"/>
                            <w:lang w:eastAsia="en-GB"/>
                          </w:rPr>
                          <w:t> </w:t>
                        </w:r>
                        <w:r w:rsidRPr="00394559">
                          <w:rPr>
                            <w:rFonts w:ascii="inherit" w:eastAsia="Times New Roman" w:hAnsi="inherit" w:cs="Times New Roman"/>
                            <w:i/>
                            <w:iCs/>
                            <w:lang w:eastAsia="en-GB"/>
                          </w:rPr>
                          <w:t>t</w:t>
                        </w:r>
                        <w:r w:rsidRPr="00394559">
                          <w:rPr>
                            <w:rFonts w:ascii="inherit" w:eastAsia="Times New Roman" w:hAnsi="inherit" w:cs="Times New Roman" w:hint="eastAsia"/>
                            <w:lang w:eastAsia="en-GB"/>
                          </w:rPr>
                          <w:t> </w:t>
                        </w:r>
                        <w:r w:rsidRPr="00394559">
                          <w:rPr>
                            <w:rFonts w:ascii="inherit" w:eastAsia="Times New Roman" w:hAnsi="inherit" w:cs="Times New Roman"/>
                            <w:sz w:val="15"/>
                            <w:szCs w:val="15"/>
                            <w:vertAlign w:val="subscript"/>
                            <w:lang w:eastAsia="en-GB"/>
                          </w:rPr>
                          <w:t>1</w:t>
                        </w:r>
                        <w:r w:rsidRPr="00394559">
                          <w:rPr>
                            <w:rFonts w:ascii="inherit" w:eastAsia="Times New Roman" w:hAnsi="inherit" w:cs="Times New Roman" w:hint="eastAsia"/>
                            <w:lang w:eastAsia="en-GB"/>
                          </w:rPr>
                          <w:t> </w:t>
                        </w:r>
                        <w:r w:rsidRPr="00394559">
                          <w:rPr>
                            <w:rFonts w:ascii="inherit" w:eastAsia="Times New Roman" w:hAnsi="inherit" w:cs="Times New Roman"/>
                            <w:lang w:eastAsia="en-GB"/>
                          </w:rPr>
                          <w:t>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as specified by the relevant TSO.</w:t>
                        </w:r>
                      </w:p>
                    </w:tc>
                  </w:tr>
                  <w:tr w:rsidR="003B7AE9" w:rsidRPr="0039455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Maximum admissible choice of full activation time</w:t>
                        </w:r>
                        <w:r w:rsidRPr="00394559">
                          <w:rPr>
                            <w:rFonts w:ascii="inherit" w:eastAsia="Times New Roman" w:hAnsi="inherit" w:cs="Times New Roman" w:hint="eastAsia"/>
                            <w:lang w:eastAsia="en-GB"/>
                          </w:rPr>
                          <w:t> </w:t>
                        </w:r>
                        <w:r w:rsidRPr="00394559">
                          <w:rPr>
                            <w:rFonts w:ascii="inherit" w:eastAsia="Times New Roman" w:hAnsi="inherit" w:cs="Times New Roman"/>
                            <w:i/>
                            <w:iCs/>
                            <w:lang w:eastAsia="en-GB"/>
                          </w:rPr>
                          <w:t>t</w:t>
                        </w:r>
                        <w:r w:rsidRPr="00394559">
                          <w:rPr>
                            <w:rFonts w:ascii="inherit" w:eastAsia="Times New Roman" w:hAnsi="inherit" w:cs="Times New Roman" w:hint="eastAsia"/>
                            <w:lang w:eastAsia="en-GB"/>
                          </w:rPr>
                          <w:t> </w:t>
                        </w:r>
                        <w:r w:rsidRPr="00394559">
                          <w:rPr>
                            <w:rFonts w:ascii="inherit" w:eastAsia="Times New Roman" w:hAnsi="inherit" w:cs="Times New Roman"/>
                            <w:sz w:val="15"/>
                            <w:szCs w:val="15"/>
                            <w:vertAlign w:val="subscript"/>
                            <w:lang w:eastAsia="en-GB"/>
                          </w:rPr>
                          <w:t>2</w:t>
                        </w:r>
                        <w:r w:rsidRPr="0039455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30 seconds</w:t>
                        </w:r>
                      </w:p>
                    </w:tc>
                  </w:tr>
                </w:tbl>
                <w:p w14:paraId="553D811F"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5FA54A00" w14:textId="77777777" w:rsidTr="003B7AE9">
        <w:tc>
          <w:tcPr>
            <w:tcW w:w="0" w:type="auto"/>
            <w:shd w:val="clear" w:color="auto" w:fill="auto"/>
            <w:hideMark/>
          </w:tcPr>
          <w:p w14:paraId="4DECC60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w:t>
            </w:r>
          </w:p>
        </w:tc>
        <w:tc>
          <w:tcPr>
            <w:tcW w:w="0" w:type="auto"/>
            <w:shd w:val="clear" w:color="auto" w:fill="auto"/>
            <w:hideMark/>
          </w:tcPr>
          <w:p w14:paraId="0F76E7B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94559" w14:paraId="460804E7" w14:textId="77777777" w:rsidTr="003B7AE9">
        <w:tc>
          <w:tcPr>
            <w:tcW w:w="0" w:type="auto"/>
            <w:shd w:val="clear" w:color="auto" w:fill="auto"/>
            <w:hideMark/>
          </w:tcPr>
          <w:p w14:paraId="2EB04AA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w:t>
            </w:r>
          </w:p>
        </w:tc>
        <w:tc>
          <w:tcPr>
            <w:tcW w:w="0" w:type="auto"/>
            <w:shd w:val="clear" w:color="auto" w:fill="auto"/>
            <w:hideMark/>
          </w:tcPr>
          <w:p w14:paraId="3C2DD9C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disconnection due to underfrequency, power-generating facilities capable of acting as a load, including hydro pump-storage power-generating facilities, shall be capable of disconnecting their load in case of underfrequency. The requirement referred to in this point does not extend to auxiliary supply;</w:t>
            </w:r>
          </w:p>
        </w:tc>
      </w:tr>
    </w:tbl>
    <w:p w14:paraId="3CB0DD72"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94559" w14:paraId="79FDA553" w14:textId="77777777" w:rsidTr="003B7AE9">
        <w:tc>
          <w:tcPr>
            <w:tcW w:w="0" w:type="auto"/>
            <w:shd w:val="clear" w:color="auto" w:fill="auto"/>
            <w:hideMark/>
          </w:tcPr>
          <w:p w14:paraId="682C3BD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94559" w14:paraId="090C4A91" w14:textId="77777777">
              <w:tc>
                <w:tcPr>
                  <w:tcW w:w="0" w:type="auto"/>
                  <w:shd w:val="clear" w:color="auto" w:fill="auto"/>
                  <w:hideMark/>
                </w:tcPr>
                <w:p w14:paraId="30C78FA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72DF269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94559" w14:paraId="5F853DF3" w14:textId="77777777">
                    <w:tc>
                      <w:tcPr>
                        <w:tcW w:w="0" w:type="auto"/>
                        <w:shd w:val="clear" w:color="auto" w:fill="auto"/>
                        <w:hideMark/>
                      </w:tcPr>
                      <w:p w14:paraId="75D8C47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17F650C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status signal of FSM (on/off),</w:t>
                        </w:r>
                      </w:p>
                    </w:tc>
                  </w:tr>
                </w:tbl>
                <w:p w14:paraId="15A68FD0"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94559" w14:paraId="166BDB12" w14:textId="77777777">
                    <w:tc>
                      <w:tcPr>
                        <w:tcW w:w="0" w:type="auto"/>
                        <w:shd w:val="clear" w:color="auto" w:fill="auto"/>
                        <w:hideMark/>
                      </w:tcPr>
                      <w:p w14:paraId="31E7CDB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24CAE2C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scheduled active power output,</w:t>
                        </w:r>
                      </w:p>
                    </w:tc>
                  </w:tr>
                </w:tbl>
                <w:p w14:paraId="42BFFA09"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94559" w14:paraId="1A9D2244" w14:textId="77777777">
                    <w:tc>
                      <w:tcPr>
                        <w:tcW w:w="0" w:type="auto"/>
                        <w:shd w:val="clear" w:color="auto" w:fill="auto"/>
                        <w:hideMark/>
                      </w:tcPr>
                      <w:p w14:paraId="59E8037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34D997B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actual value of the active power output,</w:t>
                        </w:r>
                      </w:p>
                    </w:tc>
                  </w:tr>
                </w:tbl>
                <w:p w14:paraId="193850B0"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94559" w14:paraId="5B65C495" w14:textId="77777777">
                    <w:tc>
                      <w:tcPr>
                        <w:tcW w:w="0" w:type="auto"/>
                        <w:shd w:val="clear" w:color="auto" w:fill="auto"/>
                        <w:hideMark/>
                      </w:tcPr>
                      <w:p w14:paraId="207C3C7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59277FF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94559" w14:paraId="27DD5130" w14:textId="77777777">
                    <w:tc>
                      <w:tcPr>
                        <w:tcW w:w="0" w:type="auto"/>
                        <w:shd w:val="clear" w:color="auto" w:fill="auto"/>
                        <w:hideMark/>
                      </w:tcPr>
                      <w:p w14:paraId="5005DB7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0BC1E0E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droop and deadband;</w:t>
                        </w:r>
                      </w:p>
                    </w:tc>
                  </w:tr>
                </w:tbl>
                <w:p w14:paraId="7080676A"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94559" w14:paraId="054CF511" w14:textId="77777777">
              <w:tc>
                <w:tcPr>
                  <w:tcW w:w="0" w:type="auto"/>
                  <w:shd w:val="clear" w:color="auto" w:fill="auto"/>
                  <w:hideMark/>
                </w:tcPr>
                <w:p w14:paraId="771C6F3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lastRenderedPageBreak/>
        <w:t>The terms and settings for actual automatic disconnection of power-generating modules shall be specified by the relevant system operator in coordination with the relevant TSO.</w:t>
      </w:r>
    </w:p>
    <w:p w14:paraId="79933D0A"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337D49F3" w14:textId="77777777" w:rsidTr="003B7AE9">
        <w:tc>
          <w:tcPr>
            <w:tcW w:w="0" w:type="auto"/>
            <w:shd w:val="clear" w:color="auto" w:fill="auto"/>
            <w:hideMark/>
          </w:tcPr>
          <w:p w14:paraId="209998F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in the event of power oscillations, power-generating modules shall retain steady-state stability when operating at any operating point of the P-Q-capability diagram;</w:t>
            </w:r>
          </w:p>
        </w:tc>
      </w:tr>
    </w:tbl>
    <w:p w14:paraId="688AB6AF"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4E67874E" w14:textId="77777777" w:rsidTr="003B7AE9">
        <w:tc>
          <w:tcPr>
            <w:tcW w:w="0" w:type="auto"/>
            <w:shd w:val="clear" w:color="auto" w:fill="auto"/>
            <w:hideMark/>
          </w:tcPr>
          <w:p w14:paraId="2C8F356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7D52C3C8" w14:textId="77777777" w:rsidTr="003B7AE9">
        <w:tc>
          <w:tcPr>
            <w:tcW w:w="0" w:type="auto"/>
            <w:shd w:val="clear" w:color="auto" w:fill="auto"/>
            <w:hideMark/>
          </w:tcPr>
          <w:p w14:paraId="4FA9E2C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5.</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49CDCC06" w14:textId="77777777" w:rsidTr="003B7AE9">
        <w:tc>
          <w:tcPr>
            <w:tcW w:w="0" w:type="auto"/>
            <w:shd w:val="clear" w:color="auto" w:fill="auto"/>
            <w:hideMark/>
          </w:tcPr>
          <w:p w14:paraId="54DFDB7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94559" w14:paraId="19CDE785" w14:textId="77777777">
              <w:tc>
                <w:tcPr>
                  <w:tcW w:w="0" w:type="auto"/>
                  <w:shd w:val="clear" w:color="auto" w:fill="auto"/>
                  <w:hideMark/>
                </w:tcPr>
                <w:p w14:paraId="3820E46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60E7059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94559" w14:paraId="136FECC0" w14:textId="77777777">
              <w:tc>
                <w:tcPr>
                  <w:tcW w:w="0" w:type="auto"/>
                  <w:shd w:val="clear" w:color="auto" w:fill="auto"/>
                  <w:hideMark/>
                </w:tcPr>
                <w:p w14:paraId="6CBF5DD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94559" w14:paraId="60FD3F0A" w14:textId="77777777">
              <w:tc>
                <w:tcPr>
                  <w:tcW w:w="0" w:type="auto"/>
                  <w:shd w:val="clear" w:color="auto" w:fill="auto"/>
                  <w:hideMark/>
                </w:tcPr>
                <w:p w14:paraId="18D9E80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7AA6830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94559" w14:paraId="529036A5" w14:textId="77777777">
              <w:tc>
                <w:tcPr>
                  <w:tcW w:w="0" w:type="auto"/>
                  <w:shd w:val="clear" w:color="auto" w:fill="auto"/>
                  <w:hideMark/>
                </w:tcPr>
                <w:p w14:paraId="33B613A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94559" w14:paraId="78DD55E7" w14:textId="77777777">
              <w:tc>
                <w:tcPr>
                  <w:tcW w:w="0" w:type="auto"/>
                  <w:shd w:val="clear" w:color="auto" w:fill="auto"/>
                  <w:hideMark/>
                </w:tcPr>
                <w:p w14:paraId="21F2095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94559" w14:paraId="7C385C33" w14:textId="77777777">
              <w:tc>
                <w:tcPr>
                  <w:tcW w:w="0" w:type="auto"/>
                  <w:shd w:val="clear" w:color="auto" w:fill="auto"/>
                  <w:hideMark/>
                </w:tcPr>
                <w:p w14:paraId="45ED337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94559" w14:paraId="1DF06BAC" w14:textId="77777777">
                    <w:tc>
                      <w:tcPr>
                        <w:tcW w:w="0" w:type="auto"/>
                        <w:shd w:val="clear" w:color="auto" w:fill="auto"/>
                        <w:hideMark/>
                      </w:tcPr>
                      <w:p w14:paraId="37D6BD5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442A183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94559" w14:paraId="7BD056A7" w14:textId="77777777">
                    <w:tc>
                      <w:tcPr>
                        <w:tcW w:w="0" w:type="auto"/>
                        <w:shd w:val="clear" w:color="auto" w:fill="auto"/>
                        <w:hideMark/>
                      </w:tcPr>
                      <w:p w14:paraId="07571F5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345A007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94559" w14:paraId="168FADC4" w14:textId="77777777">
                    <w:tc>
                      <w:tcPr>
                        <w:tcW w:w="0" w:type="auto"/>
                        <w:shd w:val="clear" w:color="auto" w:fill="auto"/>
                        <w:hideMark/>
                      </w:tcPr>
                      <w:p w14:paraId="49CC352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3A20C76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control frequency in case of overfrequency and underfrequency within the whole active power output range between minimum regulating level and maximum capacity as well as at houseload level,</w:t>
                        </w:r>
                      </w:p>
                    </w:tc>
                  </w:tr>
                </w:tbl>
                <w:p w14:paraId="2109F3C6"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94559" w14:paraId="081A9BE7" w14:textId="77777777">
                    <w:tc>
                      <w:tcPr>
                        <w:tcW w:w="0" w:type="auto"/>
                        <w:shd w:val="clear" w:color="auto" w:fill="auto"/>
                        <w:hideMark/>
                      </w:tcPr>
                      <w:p w14:paraId="15D9B5E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5C24BAA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94559" w14:paraId="7F1DE81D" w14:textId="77777777">
                    <w:tc>
                      <w:tcPr>
                        <w:tcW w:w="0" w:type="auto"/>
                        <w:shd w:val="clear" w:color="auto" w:fill="auto"/>
                        <w:hideMark/>
                      </w:tcPr>
                      <w:p w14:paraId="260726F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lastRenderedPageBreak/>
                          <w:t>—</w:t>
                        </w:r>
                      </w:p>
                    </w:tc>
                    <w:tc>
                      <w:tcPr>
                        <w:tcW w:w="0" w:type="auto"/>
                        <w:shd w:val="clear" w:color="auto" w:fill="auto"/>
                        <w:hideMark/>
                      </w:tcPr>
                      <w:p w14:paraId="7B6F7D1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2884BEA1" w14:textId="77777777" w:rsidTr="003B7AE9">
        <w:tc>
          <w:tcPr>
            <w:tcW w:w="0" w:type="auto"/>
            <w:shd w:val="clear" w:color="auto" w:fill="auto"/>
            <w:hideMark/>
          </w:tcPr>
          <w:p w14:paraId="0F25245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94559" w14:paraId="509D7FAB" w14:textId="77777777">
              <w:tc>
                <w:tcPr>
                  <w:tcW w:w="0" w:type="auto"/>
                  <w:shd w:val="clear" w:color="auto" w:fill="auto"/>
                  <w:hideMark/>
                </w:tcPr>
                <w:p w14:paraId="7AE2B4D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663FC51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94559" w14:paraId="46CDA4B0" w14:textId="77777777">
                    <w:tc>
                      <w:tcPr>
                        <w:tcW w:w="0" w:type="auto"/>
                        <w:shd w:val="clear" w:color="auto" w:fill="auto"/>
                        <w:hideMark/>
                      </w:tcPr>
                      <w:p w14:paraId="3779C7D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55F583C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94559" w14:paraId="5F3225E3" w14:textId="77777777">
                    <w:tc>
                      <w:tcPr>
                        <w:tcW w:w="0" w:type="auto"/>
                        <w:shd w:val="clear" w:color="auto" w:fill="auto"/>
                        <w:hideMark/>
                      </w:tcPr>
                      <w:p w14:paraId="120AEA3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47C8034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94559" w14:paraId="2B74175A" w14:textId="77777777">
              <w:tc>
                <w:tcPr>
                  <w:tcW w:w="0" w:type="auto"/>
                  <w:shd w:val="clear" w:color="auto" w:fill="auto"/>
                  <w:hideMark/>
                </w:tcPr>
                <w:p w14:paraId="0311699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94559" w14:paraId="09D98021" w14:textId="77777777">
              <w:tc>
                <w:tcPr>
                  <w:tcW w:w="0" w:type="auto"/>
                  <w:shd w:val="clear" w:color="auto" w:fill="auto"/>
                  <w:hideMark/>
                </w:tcPr>
                <w:p w14:paraId="57F98D8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1BB8567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method for detecting a change from interconnected system operation to island operation shall be agreed between the power-generating facility owner and the relevant system operator in coordination with the relevant TSO. The agreed method of detection must not rely solely on the system operator's switchgear position signals;</w:t>
                  </w:r>
                </w:p>
              </w:tc>
            </w:tr>
          </w:tbl>
          <w:p w14:paraId="7815193F"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94559" w14:paraId="0F5CBDBF" w14:textId="77777777">
              <w:tc>
                <w:tcPr>
                  <w:tcW w:w="0" w:type="auto"/>
                  <w:shd w:val="clear" w:color="auto" w:fill="auto"/>
                  <w:hideMark/>
                </w:tcPr>
                <w:p w14:paraId="5C768CF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2CACEDCD" w14:textId="77777777" w:rsidTr="003B7AE9">
        <w:tc>
          <w:tcPr>
            <w:tcW w:w="0" w:type="auto"/>
            <w:shd w:val="clear" w:color="auto" w:fill="auto"/>
            <w:hideMark/>
          </w:tcPr>
          <w:p w14:paraId="0227219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32412B6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94559" w14:paraId="16F2609C" w14:textId="77777777">
              <w:tc>
                <w:tcPr>
                  <w:tcW w:w="0" w:type="auto"/>
                  <w:shd w:val="clear" w:color="auto" w:fill="auto"/>
                  <w:hideMark/>
                </w:tcPr>
                <w:p w14:paraId="0929C33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2232EE7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94559" w14:paraId="28A4D6C2" w14:textId="77777777">
              <w:tc>
                <w:tcPr>
                  <w:tcW w:w="0" w:type="auto"/>
                  <w:shd w:val="clear" w:color="auto" w:fill="auto"/>
                  <w:hideMark/>
                </w:tcPr>
                <w:p w14:paraId="6A5864B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 power-generating module with a minimum re-synchronisation time greater than 15 minutes after its disconnection from any external power supply must be designed to trip to houseload from any operating point in its P-Q-capability diagram. In this case, the identification of houseload operation must not be based solely on the system operator's switchgear position signals;</w:t>
                  </w:r>
                </w:p>
              </w:tc>
            </w:tr>
          </w:tbl>
          <w:p w14:paraId="56CFA3DF"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94559" w14:paraId="566AE5D1" w14:textId="77777777">
              <w:tc>
                <w:tcPr>
                  <w:tcW w:w="0" w:type="auto"/>
                  <w:shd w:val="clear" w:color="auto" w:fill="auto"/>
                  <w:hideMark/>
                </w:tcPr>
                <w:p w14:paraId="76CE823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power-generating modules shall be capable of continuing operation following tripping to houseload,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6.</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2D83F3E7" w14:textId="77777777" w:rsidTr="003B7AE9">
        <w:tc>
          <w:tcPr>
            <w:tcW w:w="0" w:type="auto"/>
            <w:shd w:val="clear" w:color="auto" w:fill="auto"/>
            <w:hideMark/>
          </w:tcPr>
          <w:p w14:paraId="02B1353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 xml:space="preserve">with regard to loss of angular stability or loss of control, a power-generating module shall be capable of disconnecting automatically from the network in order to help preserve system security or to prevent damage to the power-generating module. The </w:t>
            </w:r>
            <w:r w:rsidRPr="00394559">
              <w:rPr>
                <w:rFonts w:ascii="inherit" w:eastAsia="Times New Roman" w:hAnsi="inherit" w:cs="Times New Roman"/>
                <w:sz w:val="24"/>
                <w:szCs w:val="24"/>
                <w:lang w:eastAsia="en-GB"/>
              </w:rPr>
              <w:lastRenderedPageBreak/>
              <w:t>power-generating facility owner and the relevant system operator in coordination with the relevant TSO shall agree on the criteria for detecting loss of angular stability or loss of control;</w:t>
            </w:r>
          </w:p>
        </w:tc>
      </w:tr>
    </w:tbl>
    <w:p w14:paraId="3A30B4CB"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128BF4EE" w14:textId="77777777" w:rsidTr="003B7AE9">
        <w:tc>
          <w:tcPr>
            <w:tcW w:w="0" w:type="auto"/>
            <w:shd w:val="clear" w:color="auto" w:fill="auto"/>
            <w:hideMark/>
          </w:tcPr>
          <w:p w14:paraId="79949B5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94559" w14:paraId="1D88B7F8" w14:textId="77777777">
              <w:tc>
                <w:tcPr>
                  <w:tcW w:w="0" w:type="auto"/>
                  <w:shd w:val="clear" w:color="auto" w:fill="auto"/>
                  <w:hideMark/>
                </w:tcPr>
                <w:p w14:paraId="2968DA6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3690350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94559" w14:paraId="1EA8DA8D" w14:textId="77777777">
                    <w:tc>
                      <w:tcPr>
                        <w:tcW w:w="0" w:type="auto"/>
                        <w:shd w:val="clear" w:color="auto" w:fill="auto"/>
                        <w:hideMark/>
                      </w:tcPr>
                      <w:p w14:paraId="554E440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369574A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voltage,</w:t>
                        </w:r>
                      </w:p>
                    </w:tc>
                  </w:tr>
                </w:tbl>
                <w:p w14:paraId="4ED50952"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94559" w14:paraId="2A8A2C32" w14:textId="77777777">
                    <w:tc>
                      <w:tcPr>
                        <w:tcW w:w="0" w:type="auto"/>
                        <w:shd w:val="clear" w:color="auto" w:fill="auto"/>
                        <w:hideMark/>
                      </w:tcPr>
                      <w:p w14:paraId="5DD36E2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1336709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active power,</w:t>
                        </w:r>
                      </w:p>
                    </w:tc>
                  </w:tr>
                </w:tbl>
                <w:p w14:paraId="11CE3DC1"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94559" w14:paraId="561F9B66" w14:textId="77777777">
                    <w:tc>
                      <w:tcPr>
                        <w:tcW w:w="0" w:type="auto"/>
                        <w:shd w:val="clear" w:color="auto" w:fill="auto"/>
                        <w:hideMark/>
                      </w:tcPr>
                      <w:p w14:paraId="3023C27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66E7652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reactive power, and</w:t>
                        </w:r>
                      </w:p>
                    </w:tc>
                  </w:tr>
                </w:tbl>
                <w:p w14:paraId="15996DED"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94559" w14:paraId="1019C254" w14:textId="77777777">
                    <w:tc>
                      <w:tcPr>
                        <w:tcW w:w="0" w:type="auto"/>
                        <w:shd w:val="clear" w:color="auto" w:fill="auto"/>
                        <w:hideMark/>
                      </w:tcPr>
                      <w:p w14:paraId="3A1AD6B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32AC1E7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frequency.</w:t>
                        </w:r>
                      </w:p>
                    </w:tc>
                  </w:tr>
                </w:tbl>
                <w:p w14:paraId="4740D71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94559" w14:paraId="36C0944C" w14:textId="77777777">
              <w:tc>
                <w:tcPr>
                  <w:tcW w:w="0" w:type="auto"/>
                  <w:shd w:val="clear" w:color="auto" w:fill="auto"/>
                  <w:hideMark/>
                </w:tcPr>
                <w:p w14:paraId="0EED634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44060A2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94559" w14:paraId="1D7784EE" w14:textId="77777777">
              <w:tc>
                <w:tcPr>
                  <w:tcW w:w="0" w:type="auto"/>
                  <w:shd w:val="clear" w:color="auto" w:fill="auto"/>
                  <w:hideMark/>
                </w:tcPr>
                <w:p w14:paraId="2058E2A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94559" w14:paraId="3DED7838" w14:textId="77777777">
              <w:tc>
                <w:tcPr>
                  <w:tcW w:w="0" w:type="auto"/>
                  <w:shd w:val="clear" w:color="auto" w:fill="auto"/>
                  <w:hideMark/>
                </w:tcPr>
                <w:p w14:paraId="0972E0F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facilities for quality of supply and dynamic system behaviour monitoring shall include arrangements for the power-generating facility owner, and the relevant system operator and the relevant TSO to access the information. The communications protocols for recorded data shall be agreed between the power-generating facility owner, the relevant system operator and the relevant TSO;</w:t>
                  </w:r>
                </w:p>
              </w:tc>
            </w:tr>
          </w:tbl>
          <w:p w14:paraId="5A29D98E"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3DB82C3D" w14:textId="77777777" w:rsidTr="003B7AE9">
        <w:tc>
          <w:tcPr>
            <w:tcW w:w="0" w:type="auto"/>
            <w:shd w:val="clear" w:color="auto" w:fill="auto"/>
            <w:hideMark/>
          </w:tcPr>
          <w:p w14:paraId="197A3BA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014EEFAE" w14:textId="3C28F970" w:rsidR="003B7AE9" w:rsidRPr="00391A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the simulation models</w:t>
            </w:r>
            <w:ins w:id="187" w:author="Author">
              <w:r w:rsidR="008F4B59" w:rsidRPr="00394559">
                <w:rPr>
                  <w:rFonts w:ascii="inherit" w:eastAsia="Times New Roman" w:hAnsi="inherit" w:cs="Times New Roman"/>
                  <w:sz w:val="24"/>
                  <w:szCs w:val="24"/>
                  <w:lang w:eastAsia="en-GB"/>
                </w:rPr>
                <w:t xml:space="preserve">; </w:t>
              </w:r>
              <w:r w:rsidR="00266744" w:rsidRPr="00266744">
                <w:rPr>
                  <w:rFonts w:ascii="inherit" w:eastAsia="Times New Roman" w:hAnsi="inherit" w:cs="Times New Roman"/>
                  <w:sz w:val="24"/>
                  <w:szCs w:val="24"/>
                  <w:lang w:eastAsia="en-GB"/>
                </w:rPr>
                <w:t>pooling characteristics shall be described with predefined models for static and dynamic analysis, which respects that different market options could be established at one single connection point.</w:t>
              </w:r>
            </w:ins>
          </w:p>
          <w:tbl>
            <w:tblPr>
              <w:tblW w:w="5000" w:type="pct"/>
              <w:tblCellMar>
                <w:left w:w="0" w:type="dxa"/>
                <w:right w:w="0" w:type="dxa"/>
              </w:tblCellMar>
              <w:tblLook w:val="04A0" w:firstRow="1" w:lastRow="0" w:firstColumn="1" w:lastColumn="0" w:noHBand="0" w:noVBand="1"/>
            </w:tblPr>
            <w:tblGrid>
              <w:gridCol w:w="250"/>
              <w:gridCol w:w="8486"/>
            </w:tblGrid>
            <w:tr w:rsidR="003B7AE9" w:rsidRPr="00394559" w14:paraId="60755119" w14:textId="77777777">
              <w:tc>
                <w:tcPr>
                  <w:tcW w:w="0" w:type="auto"/>
                  <w:shd w:val="clear" w:color="auto" w:fill="auto"/>
                  <w:hideMark/>
                </w:tcPr>
                <w:p w14:paraId="4C4D854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54FFE9C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at the request of the relevant system operator or the relevant TSO, the power-generating facility owner shall provide simulation models which properly reflect the behaviour of the power-generating module in both steady-state and dynamic simulations (50 Hz component) or in electromagnetic transient simulations.</w:t>
                  </w:r>
                </w:p>
                <w:p w14:paraId="78B8B14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94559" w14:paraId="7A7B5029" w14:textId="77777777">
              <w:tc>
                <w:tcPr>
                  <w:tcW w:w="0" w:type="auto"/>
                  <w:shd w:val="clear" w:color="auto" w:fill="auto"/>
                  <w:hideMark/>
                </w:tcPr>
                <w:p w14:paraId="2FA8354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631101C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94559" w14:paraId="1D0E3A72" w14:textId="77777777">
                    <w:tc>
                      <w:tcPr>
                        <w:tcW w:w="0" w:type="auto"/>
                        <w:shd w:val="clear" w:color="auto" w:fill="auto"/>
                        <w:hideMark/>
                      </w:tcPr>
                      <w:p w14:paraId="1E7DAAA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5608721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alternator and prime mover,</w:t>
                        </w:r>
                      </w:p>
                    </w:tc>
                  </w:tr>
                </w:tbl>
                <w:p w14:paraId="45E4E993"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94559" w14:paraId="1F0109DF" w14:textId="77777777">
                    <w:tc>
                      <w:tcPr>
                        <w:tcW w:w="0" w:type="auto"/>
                        <w:shd w:val="clear" w:color="auto" w:fill="auto"/>
                        <w:hideMark/>
                      </w:tcPr>
                      <w:p w14:paraId="79E1952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5E23D07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speed and power control,</w:t>
                        </w:r>
                      </w:p>
                    </w:tc>
                  </w:tr>
                </w:tbl>
                <w:p w14:paraId="05E48309"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94559" w14:paraId="29E3BA68" w14:textId="77777777">
                    <w:tc>
                      <w:tcPr>
                        <w:tcW w:w="0" w:type="auto"/>
                        <w:shd w:val="clear" w:color="auto" w:fill="auto"/>
                        <w:hideMark/>
                      </w:tcPr>
                      <w:p w14:paraId="2A83ADA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18A916F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voltage control, including, if applicable, power system stabiliser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PSS</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function and excitation control system,</w:t>
                        </w:r>
                      </w:p>
                    </w:tc>
                  </w:tr>
                </w:tbl>
                <w:p w14:paraId="20730119"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94559" w14:paraId="04A74A71" w14:textId="77777777">
                    <w:tc>
                      <w:tcPr>
                        <w:tcW w:w="0" w:type="auto"/>
                        <w:shd w:val="clear" w:color="auto" w:fill="auto"/>
                        <w:hideMark/>
                      </w:tcPr>
                      <w:p w14:paraId="76FDE35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lastRenderedPageBreak/>
                          <w:t>—</w:t>
                        </w:r>
                      </w:p>
                    </w:tc>
                    <w:tc>
                      <w:tcPr>
                        <w:tcW w:w="0" w:type="auto"/>
                        <w:shd w:val="clear" w:color="auto" w:fill="auto"/>
                        <w:hideMark/>
                      </w:tcPr>
                      <w:p w14:paraId="0507507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power-generating module protection models, as agreed between the relevant system operator and the power-generating facility owner, and</w:t>
                        </w:r>
                      </w:p>
                    </w:tc>
                  </w:tr>
                </w:tbl>
                <w:p w14:paraId="20DF76AB"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94559" w14:paraId="473354BA" w14:textId="77777777">
                    <w:tc>
                      <w:tcPr>
                        <w:tcW w:w="0" w:type="auto"/>
                        <w:shd w:val="clear" w:color="auto" w:fill="auto"/>
                        <w:hideMark/>
                      </w:tcPr>
                      <w:p w14:paraId="37D838A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7D01C01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converter models for power park modules;</w:t>
                        </w:r>
                      </w:p>
                    </w:tc>
                  </w:tr>
                </w:tbl>
                <w:p w14:paraId="17462EBA"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94559" w14:paraId="3AC7E512" w14:textId="77777777">
              <w:tc>
                <w:tcPr>
                  <w:tcW w:w="0" w:type="auto"/>
                  <w:shd w:val="clear" w:color="auto" w:fill="auto"/>
                  <w:hideMark/>
                </w:tcPr>
                <w:p w14:paraId="2DA40EF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09DFABF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request by the relevant system operator referred to in point (i)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8"/>
                    <w:gridCol w:w="7954"/>
                  </w:tblGrid>
                  <w:tr w:rsidR="003B7AE9" w:rsidRPr="00394559" w14:paraId="03C71077" w14:textId="77777777">
                    <w:tc>
                      <w:tcPr>
                        <w:tcW w:w="0" w:type="auto"/>
                        <w:shd w:val="clear" w:color="auto" w:fill="auto"/>
                        <w:hideMark/>
                      </w:tcPr>
                      <w:p w14:paraId="64D51B7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5E8A896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format in which models are to be provided,</w:t>
                        </w:r>
                      </w:p>
                    </w:tc>
                  </w:tr>
                </w:tbl>
                <w:p w14:paraId="06CF4DFF"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394559" w14:paraId="37159224" w14:textId="77777777">
                    <w:tc>
                      <w:tcPr>
                        <w:tcW w:w="0" w:type="auto"/>
                        <w:shd w:val="clear" w:color="auto" w:fill="auto"/>
                        <w:hideMark/>
                      </w:tcPr>
                      <w:p w14:paraId="59EFDBE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61D4AD9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394559" w14:paraId="4F10B740" w14:textId="77777777">
                    <w:tc>
                      <w:tcPr>
                        <w:tcW w:w="0" w:type="auto"/>
                        <w:shd w:val="clear" w:color="auto" w:fill="auto"/>
                        <w:hideMark/>
                      </w:tcPr>
                      <w:p w14:paraId="3F5CA0F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5F976BD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94559" w14:paraId="798F38F1" w14:textId="77777777">
              <w:tc>
                <w:tcPr>
                  <w:tcW w:w="0" w:type="auto"/>
                  <w:shd w:val="clear" w:color="auto" w:fill="auto"/>
                  <w:hideMark/>
                </w:tcPr>
                <w:p w14:paraId="5592982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(iv)</w:t>
                  </w:r>
                </w:p>
              </w:tc>
              <w:tc>
                <w:tcPr>
                  <w:tcW w:w="0" w:type="auto"/>
                  <w:shd w:val="clear" w:color="auto" w:fill="auto"/>
                  <w:hideMark/>
                </w:tcPr>
                <w:p w14:paraId="73E37F1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6A7F2E93" w14:textId="77777777" w:rsidTr="003B7AE9">
        <w:tc>
          <w:tcPr>
            <w:tcW w:w="0" w:type="auto"/>
            <w:shd w:val="clear" w:color="auto" w:fill="auto"/>
            <w:hideMark/>
          </w:tcPr>
          <w:p w14:paraId="761CD77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01B5562D" w14:textId="77777777" w:rsidTr="003B7AE9">
        <w:tc>
          <w:tcPr>
            <w:tcW w:w="0" w:type="auto"/>
            <w:shd w:val="clear" w:color="auto" w:fill="auto"/>
            <w:hideMark/>
          </w:tcPr>
          <w:p w14:paraId="7CDE6A5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w:t>
            </w:r>
          </w:p>
        </w:tc>
        <w:tc>
          <w:tcPr>
            <w:tcW w:w="0" w:type="auto"/>
            <w:shd w:val="clear" w:color="auto" w:fill="auto"/>
            <w:hideMark/>
          </w:tcPr>
          <w:p w14:paraId="7BA19A9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tc>
      </w:tr>
    </w:tbl>
    <w:p w14:paraId="24B7A76F"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94559" w14:paraId="7018E44E" w14:textId="77777777" w:rsidTr="003B7AE9">
        <w:tc>
          <w:tcPr>
            <w:tcW w:w="0" w:type="auto"/>
            <w:shd w:val="clear" w:color="auto" w:fill="auto"/>
            <w:hideMark/>
          </w:tcPr>
          <w:p w14:paraId="349F11D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w:t>
            </w:r>
          </w:p>
        </w:tc>
        <w:tc>
          <w:tcPr>
            <w:tcW w:w="0" w:type="auto"/>
            <w:shd w:val="clear" w:color="auto" w:fill="auto"/>
            <w:hideMark/>
          </w:tcPr>
          <w:p w14:paraId="177C5B96" w14:textId="77777777" w:rsidR="003B7AE9" w:rsidRPr="00394559" w:rsidRDefault="003B7AE9" w:rsidP="003B7AE9">
            <w:pPr>
              <w:spacing w:before="120" w:after="0" w:line="240" w:lineRule="auto"/>
              <w:jc w:val="both"/>
              <w:rPr>
                <w:ins w:id="188" w:author="Autho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earthing arrangement of the neutral-point at the network side of step-up transformers shall comply with the specifications of the relevant system operator.</w:t>
            </w:r>
          </w:p>
          <w:p w14:paraId="557B23CA" w14:textId="004E6E6D" w:rsidR="00420C87" w:rsidRPr="00394559" w:rsidRDefault="00420C87" w:rsidP="003B7AE9">
            <w:pPr>
              <w:spacing w:before="120" w:after="0" w:line="240" w:lineRule="auto"/>
              <w:jc w:val="both"/>
              <w:rPr>
                <w:rFonts w:ascii="inherit" w:eastAsia="Times New Roman" w:hAnsi="inherit" w:cs="Times New Roman"/>
                <w:sz w:val="24"/>
                <w:szCs w:val="24"/>
                <w:lang w:eastAsia="en-GB"/>
              </w:rPr>
            </w:pPr>
            <w:ins w:id="189" w:author="Author">
              <w:r w:rsidRPr="00394559">
                <w:rPr>
                  <w:rFonts w:ascii="inherit" w:eastAsia="Times New Roman" w:hAnsi="inherit" w:cs="Times New Roman"/>
                  <w:sz w:val="24"/>
                  <w:szCs w:val="24"/>
                  <w:lang w:eastAsia="en-GB"/>
                </w:rPr>
                <w:t xml:space="preserve">7. </w:t>
              </w:r>
              <w:r w:rsidR="00266744" w:rsidRPr="00266744">
                <w:rPr>
                  <w:rFonts w:ascii="inherit" w:eastAsia="Times New Roman" w:hAnsi="inherit" w:cs="Times New Roman"/>
                  <w:sz w:val="24"/>
                  <w:szCs w:val="24"/>
                  <w:lang w:eastAsia="en-GB"/>
                </w:rPr>
                <w:t>A pool of assets (e.g. EVs) shall be treated as a flexibility and service provider for PGU/PGCM. Prequalification methods shall be established on EC-level.</w:t>
              </w:r>
              <w:del w:id="190" w:author="Author">
                <w:r w:rsidRPr="00394559" w:rsidDel="00266744">
                  <w:rPr>
                    <w:rFonts w:ascii="inherit" w:eastAsia="Times New Roman" w:hAnsi="inherit" w:cs="Times New Roman"/>
                    <w:sz w:val="24"/>
                    <w:szCs w:val="24"/>
                    <w:lang w:eastAsia="en-GB"/>
                  </w:rPr>
                  <w:delText xml:space="preserve"> </w:delText>
                </w:r>
              </w:del>
            </w:ins>
          </w:p>
        </w:tc>
      </w:tr>
    </w:tbl>
    <w:p w14:paraId="05FB8212"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16</w:t>
      </w:r>
    </w:p>
    <w:p w14:paraId="1CB9983A"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General requirements for type D power-generating modules</w:t>
      </w:r>
    </w:p>
    <w:p w14:paraId="17119894"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In addition to fulfilling the requirements listed in Article 13, except for Article 13(2)(b), (6) and (7), Article 14, except for Article 14(2), and Article 15, except for Article 15(3), type D power-generating modules shall fulfil the requirements set out in this Article.</w:t>
      </w:r>
    </w:p>
    <w:p w14:paraId="19171F63"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005175D2" w14:textId="77777777" w:rsidTr="003B7AE9">
        <w:tc>
          <w:tcPr>
            <w:tcW w:w="0" w:type="auto"/>
            <w:shd w:val="clear" w:color="auto" w:fill="auto"/>
            <w:hideMark/>
          </w:tcPr>
          <w:p w14:paraId="271BE69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94559" w14:paraId="25330979" w14:textId="77777777">
              <w:tc>
                <w:tcPr>
                  <w:tcW w:w="0" w:type="auto"/>
                  <w:shd w:val="clear" w:color="auto" w:fill="auto"/>
                  <w:hideMark/>
                </w:tcPr>
                <w:p w14:paraId="23E4DA7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1D9CD8B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without prejudice to point (a) of Article 14(3) and point (a) of paragraph</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 xml:space="preserve">3 below, a power-generating module shall be capable of staying connected to the network and operating within the ranges of the network voltage at the connection point, </w:t>
                  </w:r>
                  <w:r w:rsidRPr="00394559">
                    <w:rPr>
                      <w:rFonts w:ascii="inherit" w:eastAsia="Times New Roman" w:hAnsi="inherit" w:cs="Times New Roman"/>
                      <w:sz w:val="24"/>
                      <w:szCs w:val="24"/>
                      <w:lang w:eastAsia="en-GB"/>
                    </w:rPr>
                    <w:lastRenderedPageBreak/>
                    <w:t>expressed by the voltage at the connection point related to the reference 1 pu voltage, and for the time periods specified in Tables 6.1 and 6.2;</w:t>
                  </w:r>
                </w:p>
              </w:tc>
            </w:tr>
          </w:tbl>
          <w:p w14:paraId="31FF3FC0"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94559" w14:paraId="04C07CC0" w14:textId="77777777">
              <w:tc>
                <w:tcPr>
                  <w:tcW w:w="0" w:type="auto"/>
                  <w:shd w:val="clear" w:color="auto" w:fill="auto"/>
                  <w:hideMark/>
                </w:tcPr>
                <w:p w14:paraId="283D659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566F3E9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TSO may specify shorter periods of time during which power-generating modules shall be capable of remaining connected to the network in the event of simultaneous overvoltage and underfrequency or simultaneous undervoltage and overfrequency;</w:t>
                  </w:r>
                </w:p>
              </w:tc>
            </w:tr>
          </w:tbl>
          <w:p w14:paraId="677E8214"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94559" w14:paraId="3003FD4B" w14:textId="77777777">
              <w:tc>
                <w:tcPr>
                  <w:tcW w:w="0" w:type="auto"/>
                  <w:shd w:val="clear" w:color="auto" w:fill="auto"/>
                  <w:hideMark/>
                </w:tcPr>
                <w:p w14:paraId="7B51192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notwithstanding the provisions of point (i), the relevant TSO in Spain may require power-generating modules to be capable of remaining connected to the network in the voltage range between 1,05 pu and 1,0875 pu for an unlimited period;</w:t>
                  </w:r>
                </w:p>
              </w:tc>
            </w:tr>
          </w:tbl>
          <w:p w14:paraId="2418F380"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94559" w14:paraId="02C8CA0B" w14:textId="77777777">
              <w:tc>
                <w:tcPr>
                  <w:tcW w:w="0" w:type="auto"/>
                  <w:shd w:val="clear" w:color="auto" w:fill="auto"/>
                  <w:hideMark/>
                </w:tcPr>
                <w:p w14:paraId="6C42336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for the 400 kV grid voltage level (or alternatively commonly referred to as 380 kV level), the reference 1 pu value is 400 kV; for other grid voltage levels, the reference 1 pu voltage may differ for each system operator in the same synchronous area;</w:t>
                  </w:r>
                </w:p>
              </w:tc>
            </w:tr>
          </w:tbl>
          <w:p w14:paraId="6BFBC489"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94559" w14:paraId="35340938" w14:textId="77777777">
              <w:tc>
                <w:tcPr>
                  <w:tcW w:w="0" w:type="auto"/>
                  <w:shd w:val="clear" w:color="auto" w:fill="auto"/>
                  <w:hideMark/>
                </w:tcPr>
                <w:p w14:paraId="34AFB2F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notwithstanding the provisions of point (i), the relevant TSOs in the Baltic synchronous area may require power-generating modules to remain connected to the 400</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kV network in the voltage range limits and for the time periods that apply in the Continental Europe synchronous area;</w:t>
                  </w:r>
                </w:p>
                <w:p w14:paraId="5FCDCDCB" w14:textId="77777777" w:rsidR="003B7AE9" w:rsidRPr="00394559" w:rsidRDefault="003B7AE9" w:rsidP="003B7AE9">
                  <w:pPr>
                    <w:spacing w:before="120" w:after="120" w:line="240" w:lineRule="auto"/>
                    <w:jc w:val="center"/>
                    <w:rPr>
                      <w:rFonts w:ascii="inherit" w:eastAsia="Times New Roman" w:hAnsi="inherit" w:cs="Times New Roman"/>
                      <w:sz w:val="24"/>
                      <w:szCs w:val="24"/>
                      <w:lang w:eastAsia="en-GB"/>
                    </w:rPr>
                  </w:pPr>
                  <w:r w:rsidRPr="0039455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9455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Time period for operation</w:t>
                        </w:r>
                      </w:p>
                    </w:tc>
                  </w:tr>
                  <w:tr w:rsidR="003B7AE9" w:rsidRPr="0039455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60 minutes</w:t>
                        </w:r>
                      </w:p>
                    </w:tc>
                  </w:tr>
                  <w:tr w:rsidR="003B7AE9" w:rsidRPr="0039455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9455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Unlimited</w:t>
                        </w:r>
                      </w:p>
                    </w:tc>
                  </w:tr>
                  <w:tr w:rsidR="003B7AE9" w:rsidRPr="0039455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9455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To be specified by each TSO, but not less than 20 minutes and not more than 60 minutes</w:t>
                        </w:r>
                      </w:p>
                    </w:tc>
                  </w:tr>
                  <w:tr w:rsidR="003B7AE9" w:rsidRPr="0039455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Unlimited</w:t>
                        </w:r>
                      </w:p>
                    </w:tc>
                  </w:tr>
                  <w:tr w:rsidR="003B7AE9" w:rsidRPr="0039455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9455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60 minutes</w:t>
                        </w:r>
                      </w:p>
                    </w:tc>
                  </w:tr>
                  <w:tr w:rsidR="003B7AE9" w:rsidRPr="0039455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lastRenderedPageBreak/>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0,90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Unlimited</w:t>
                        </w:r>
                      </w:p>
                    </w:tc>
                  </w:tr>
                  <w:tr w:rsidR="003B7AE9" w:rsidRPr="0039455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Unlimited</w:t>
                        </w:r>
                      </w:p>
                    </w:tc>
                  </w:tr>
                  <w:tr w:rsidR="003B7AE9" w:rsidRPr="0039455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30 minutes</w:t>
                        </w:r>
                      </w:p>
                    </w:tc>
                  </w:tr>
                  <w:tr w:rsidR="003B7AE9" w:rsidRPr="0039455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9455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Unlimited</w:t>
                        </w:r>
                      </w:p>
                    </w:tc>
                  </w:tr>
                  <w:tr w:rsidR="003B7AE9" w:rsidRPr="0039455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9455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20 minutes</w:t>
                        </w:r>
                      </w:p>
                    </w:tc>
                  </w:tr>
                </w:tbl>
                <w:p w14:paraId="30CA3BA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110 kV to 300 kV.</w:t>
                  </w:r>
                </w:p>
                <w:p w14:paraId="59601804" w14:textId="77777777" w:rsidR="003B7AE9" w:rsidRPr="00394559" w:rsidRDefault="003B7AE9" w:rsidP="003B7AE9">
                  <w:pPr>
                    <w:spacing w:before="120" w:after="120" w:line="240" w:lineRule="auto"/>
                    <w:jc w:val="center"/>
                    <w:rPr>
                      <w:rFonts w:ascii="inherit" w:eastAsia="Times New Roman" w:hAnsi="inherit" w:cs="Times New Roman"/>
                      <w:sz w:val="24"/>
                      <w:szCs w:val="24"/>
                      <w:lang w:eastAsia="en-GB"/>
                    </w:rPr>
                  </w:pPr>
                  <w:r w:rsidRPr="0039455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9455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Time period for operation</w:t>
                        </w:r>
                      </w:p>
                    </w:tc>
                  </w:tr>
                  <w:tr w:rsidR="003B7AE9" w:rsidRPr="0039455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60 minutes</w:t>
                        </w:r>
                      </w:p>
                    </w:tc>
                  </w:tr>
                  <w:tr w:rsidR="003B7AE9" w:rsidRPr="0039455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9455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Unlimited</w:t>
                        </w:r>
                      </w:p>
                    </w:tc>
                  </w:tr>
                  <w:tr w:rsidR="003B7AE9" w:rsidRPr="0039455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9455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To be specified by each TSO, but not less than 20 minutes and not more than 60 minutes</w:t>
                        </w:r>
                      </w:p>
                    </w:tc>
                  </w:tr>
                  <w:tr w:rsidR="003B7AE9" w:rsidRPr="0039455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Unlimited</w:t>
                        </w:r>
                      </w:p>
                    </w:tc>
                  </w:tr>
                  <w:tr w:rsidR="003B7AE9" w:rsidRPr="0039455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9455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 xml:space="preserve">To be specified by </w:t>
                        </w:r>
                        <w:r w:rsidRPr="00394559">
                          <w:rPr>
                            <w:rFonts w:ascii="inherit" w:eastAsia="Times New Roman" w:hAnsi="inherit" w:cs="Times New Roman"/>
                            <w:lang w:eastAsia="en-GB"/>
                          </w:rPr>
                          <w:lastRenderedPageBreak/>
                          <w:t>each TSO, but not more than 60 minutes</w:t>
                        </w:r>
                      </w:p>
                    </w:tc>
                  </w:tr>
                  <w:tr w:rsidR="003B7AE9" w:rsidRPr="0039455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lastRenderedPageBreak/>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Unlimited</w:t>
                        </w:r>
                      </w:p>
                    </w:tc>
                  </w:tr>
                  <w:tr w:rsidR="003B7AE9" w:rsidRPr="0039455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9455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15 minutes</w:t>
                        </w:r>
                      </w:p>
                    </w:tc>
                  </w:tr>
                  <w:tr w:rsidR="003B7AE9" w:rsidRPr="0039455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Unlimited</w:t>
                        </w:r>
                      </w:p>
                    </w:tc>
                  </w:tr>
                  <w:tr w:rsidR="003B7AE9" w:rsidRPr="0039455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0,88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20 minutes</w:t>
                        </w:r>
                      </w:p>
                    </w:tc>
                  </w:tr>
                  <w:tr w:rsidR="003B7AE9" w:rsidRPr="0039455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9455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0,90 pu-1,097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Unlimited</w:t>
                        </w:r>
                      </w:p>
                    </w:tc>
                  </w:tr>
                  <w:tr w:rsidR="003B7AE9" w:rsidRPr="0039455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9455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1,097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20 minutes</w:t>
                        </w:r>
                      </w:p>
                    </w:tc>
                  </w:tr>
                </w:tbl>
                <w:p w14:paraId="38E49BA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300 kV to 400 kV.</w:t>
                  </w:r>
                </w:p>
              </w:tc>
            </w:tr>
          </w:tbl>
          <w:p w14:paraId="285281FC"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5ECBA42E" w14:textId="77777777" w:rsidTr="003B7AE9">
        <w:tc>
          <w:tcPr>
            <w:tcW w:w="0" w:type="auto"/>
            <w:shd w:val="clear" w:color="auto" w:fill="auto"/>
            <w:hideMark/>
          </w:tcPr>
          <w:p w14:paraId="353E804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39CBE98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wider voltage ranges or longer minimum time periods for operation may be agreed between the relevant system operator and the power-generating facility owner in 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6886B10E" w14:textId="77777777" w:rsidTr="003B7AE9">
        <w:tc>
          <w:tcPr>
            <w:tcW w:w="0" w:type="auto"/>
            <w:shd w:val="clear" w:color="auto" w:fill="auto"/>
            <w:hideMark/>
          </w:tcPr>
          <w:p w14:paraId="05F1C96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without prejudice to point (a), the relevant system operator in coordination with the relevant TSO shall have the right to specify voltages at the connection point at which a power-generating module is capable of automatic disconnection. The terms and settings for automatic disconnection shall be agreed between the relevant system operator and the power-generating facility owner.</w:t>
            </w:r>
          </w:p>
        </w:tc>
      </w:tr>
    </w:tbl>
    <w:p w14:paraId="124343AD"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65D21831" w14:textId="77777777" w:rsidTr="003B7AE9">
        <w:tc>
          <w:tcPr>
            <w:tcW w:w="0" w:type="auto"/>
            <w:shd w:val="clear" w:color="auto" w:fill="auto"/>
            <w:hideMark/>
          </w:tcPr>
          <w:p w14:paraId="3987F24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94559" w14:paraId="56D2B23C" w14:textId="77777777">
              <w:tc>
                <w:tcPr>
                  <w:tcW w:w="0" w:type="auto"/>
                  <w:shd w:val="clear" w:color="auto" w:fill="auto"/>
                  <w:hideMark/>
                </w:tcPr>
                <w:p w14:paraId="2CAD4D5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0F7DEAA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kV level;</w:t>
                  </w:r>
                </w:p>
              </w:tc>
            </w:tr>
          </w:tbl>
          <w:p w14:paraId="6C0C9D0F"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94559" w14:paraId="57D43F81" w14:textId="77777777">
              <w:tc>
                <w:tcPr>
                  <w:tcW w:w="0" w:type="auto"/>
                  <w:shd w:val="clear" w:color="auto" w:fill="auto"/>
                  <w:hideMark/>
                </w:tcPr>
                <w:p w14:paraId="3AF22C8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394559" w:rsidRDefault="003B7AE9" w:rsidP="003B7AE9">
                  <w:pPr>
                    <w:spacing w:before="120" w:after="120" w:line="240" w:lineRule="auto"/>
                    <w:jc w:val="center"/>
                    <w:rPr>
                      <w:rFonts w:ascii="inherit" w:eastAsia="Times New Roman" w:hAnsi="inherit" w:cs="Times New Roman"/>
                      <w:sz w:val="24"/>
                      <w:szCs w:val="24"/>
                      <w:lang w:eastAsia="en-GB"/>
                    </w:rPr>
                  </w:pPr>
                  <w:r w:rsidRPr="00394559">
                    <w:rPr>
                      <w:rFonts w:ascii="inherit" w:eastAsia="Times New Roman" w:hAnsi="inherit" w:cs="Times New Roman"/>
                      <w:i/>
                      <w:iCs/>
                      <w:sz w:val="24"/>
                      <w:szCs w:val="24"/>
                      <w:lang w:eastAsia="en-GB"/>
                    </w:rPr>
                    <w:t>Table 7.1</w:t>
                  </w:r>
                </w:p>
                <w:p w14:paraId="2686A2FA" w14:textId="77777777" w:rsidR="003B7AE9" w:rsidRPr="00394559" w:rsidRDefault="003B7AE9" w:rsidP="003B7AE9">
                  <w:pPr>
                    <w:spacing w:before="120" w:after="120" w:line="240" w:lineRule="auto"/>
                    <w:jc w:val="center"/>
                    <w:rPr>
                      <w:rFonts w:ascii="inherit" w:eastAsia="Times New Roman" w:hAnsi="inherit" w:cs="Times New Roman"/>
                      <w:sz w:val="24"/>
                      <w:szCs w:val="24"/>
                      <w:lang w:eastAsia="en-GB"/>
                    </w:rPr>
                  </w:pPr>
                  <w:r w:rsidRPr="0039455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9455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Time parameters (seconds)</w:t>
                        </w:r>
                      </w:p>
                    </w:tc>
                  </w:tr>
                  <w:tr w:rsidR="003B7AE9" w:rsidRPr="0039455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w:t>
                        </w:r>
                        <w:r w:rsidRPr="00394559">
                          <w:rPr>
                            <w:rFonts w:ascii="inherit" w:eastAsia="Times New Roman" w:hAnsi="inherit" w:cs="Times New Roman"/>
                            <w:sz w:val="15"/>
                            <w:szCs w:val="15"/>
                            <w:vertAlign w:val="subscript"/>
                            <w:lang w:eastAsia="en-GB"/>
                          </w:rPr>
                          <w:t>ret</w:t>
                        </w:r>
                        <w:r w:rsidRPr="0039455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clear</w:t>
                        </w:r>
                        <w:r w:rsidRPr="0039455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0,14-0,15 (or 0,14-0,25 if system protection and secure operation so require)</w:t>
                        </w:r>
                      </w:p>
                    </w:tc>
                  </w:tr>
                  <w:tr w:rsidR="003B7AE9" w:rsidRPr="0039455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w:t>
                        </w:r>
                        <w:r w:rsidRPr="00394559">
                          <w:rPr>
                            <w:rFonts w:ascii="inherit" w:eastAsia="Times New Roman" w:hAnsi="inherit" w:cs="Times New Roman"/>
                            <w:sz w:val="15"/>
                            <w:szCs w:val="15"/>
                            <w:vertAlign w:val="subscript"/>
                            <w:lang w:eastAsia="en-GB"/>
                          </w:rPr>
                          <w:t>clear</w:t>
                        </w:r>
                        <w:r w:rsidRPr="0039455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rec1</w:t>
                        </w:r>
                        <w:r w:rsidRPr="0039455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clear</w:t>
                        </w:r>
                        <w:r w:rsidRPr="00394559">
                          <w:rPr>
                            <w:rFonts w:ascii="inherit" w:eastAsia="Times New Roman" w:hAnsi="inherit" w:cs="Times New Roman"/>
                            <w:lang w:eastAsia="en-GB"/>
                          </w:rPr>
                          <w:t>-0,45</w:t>
                        </w:r>
                      </w:p>
                    </w:tc>
                  </w:tr>
                  <w:tr w:rsidR="003B7AE9" w:rsidRPr="0039455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w:t>
                        </w:r>
                        <w:r w:rsidRPr="00394559">
                          <w:rPr>
                            <w:rFonts w:ascii="inherit" w:eastAsia="Times New Roman" w:hAnsi="inherit" w:cs="Times New Roman"/>
                            <w:sz w:val="15"/>
                            <w:szCs w:val="15"/>
                            <w:vertAlign w:val="subscript"/>
                            <w:lang w:eastAsia="en-GB"/>
                          </w:rPr>
                          <w:t>rec1</w:t>
                        </w:r>
                        <w:r w:rsidRPr="0039455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rec2</w:t>
                        </w:r>
                        <w:r w:rsidRPr="0039455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rec1</w:t>
                        </w:r>
                        <w:r w:rsidRPr="00394559">
                          <w:rPr>
                            <w:rFonts w:ascii="inherit" w:eastAsia="Times New Roman" w:hAnsi="inherit" w:cs="Times New Roman"/>
                            <w:lang w:eastAsia="en-GB"/>
                          </w:rPr>
                          <w:t>-0,7</w:t>
                        </w:r>
                      </w:p>
                    </w:tc>
                  </w:tr>
                  <w:tr w:rsidR="003B7AE9" w:rsidRPr="0039455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w:t>
                        </w:r>
                        <w:r w:rsidRPr="00394559">
                          <w:rPr>
                            <w:rFonts w:ascii="inherit" w:eastAsia="Times New Roman" w:hAnsi="inherit" w:cs="Times New Roman"/>
                            <w:sz w:val="15"/>
                            <w:szCs w:val="15"/>
                            <w:vertAlign w:val="subscript"/>
                            <w:lang w:eastAsia="en-GB"/>
                          </w:rPr>
                          <w:t>rec2</w:t>
                        </w:r>
                        <w:r w:rsidRPr="0039455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rec3</w:t>
                        </w:r>
                        <w:r w:rsidRPr="0039455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rec2</w:t>
                        </w:r>
                        <w:r w:rsidRPr="00394559">
                          <w:rPr>
                            <w:rFonts w:ascii="inherit" w:eastAsia="Times New Roman" w:hAnsi="inherit" w:cs="Times New Roman"/>
                            <w:lang w:eastAsia="en-GB"/>
                          </w:rPr>
                          <w:t>-1,5</w:t>
                        </w:r>
                      </w:p>
                    </w:tc>
                  </w:tr>
                </w:tbl>
                <w:p w14:paraId="26F7BD3A" w14:textId="77777777" w:rsidR="003B7AE9" w:rsidRPr="0039455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94559" w:rsidRDefault="003B7AE9" w:rsidP="003B7AE9">
                  <w:pPr>
                    <w:spacing w:before="120" w:after="120" w:line="240" w:lineRule="auto"/>
                    <w:jc w:val="center"/>
                    <w:rPr>
                      <w:rFonts w:ascii="inherit" w:eastAsia="Times New Roman" w:hAnsi="inherit" w:cs="Times New Roman"/>
                      <w:sz w:val="24"/>
                      <w:szCs w:val="24"/>
                      <w:lang w:eastAsia="en-GB"/>
                    </w:rPr>
                  </w:pPr>
                  <w:r w:rsidRPr="00394559">
                    <w:rPr>
                      <w:rFonts w:ascii="inherit" w:eastAsia="Times New Roman" w:hAnsi="inherit" w:cs="Times New Roman"/>
                      <w:i/>
                      <w:iCs/>
                      <w:sz w:val="24"/>
                      <w:szCs w:val="24"/>
                      <w:lang w:eastAsia="en-GB"/>
                    </w:rPr>
                    <w:t>Table 7.2</w:t>
                  </w:r>
                </w:p>
                <w:p w14:paraId="2163DEAE" w14:textId="77777777" w:rsidR="003B7AE9" w:rsidRPr="00394559" w:rsidRDefault="003B7AE9" w:rsidP="003B7AE9">
                  <w:pPr>
                    <w:spacing w:before="120" w:after="120" w:line="240" w:lineRule="auto"/>
                    <w:jc w:val="center"/>
                    <w:rPr>
                      <w:rFonts w:ascii="inherit" w:eastAsia="Times New Roman" w:hAnsi="inherit" w:cs="Times New Roman"/>
                      <w:sz w:val="24"/>
                      <w:szCs w:val="24"/>
                      <w:lang w:eastAsia="en-GB"/>
                    </w:rPr>
                  </w:pPr>
                  <w:r w:rsidRPr="0039455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9455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lastRenderedPageBreak/>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Time parameters (seconds)</w:t>
                        </w:r>
                      </w:p>
                    </w:tc>
                  </w:tr>
                  <w:tr w:rsidR="003B7AE9" w:rsidRPr="0039455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w:t>
                        </w:r>
                        <w:r w:rsidRPr="00394559">
                          <w:rPr>
                            <w:rFonts w:ascii="inherit" w:eastAsia="Times New Roman" w:hAnsi="inherit" w:cs="Times New Roman"/>
                            <w:sz w:val="15"/>
                            <w:szCs w:val="15"/>
                            <w:vertAlign w:val="subscript"/>
                            <w:lang w:eastAsia="en-GB"/>
                          </w:rPr>
                          <w:t>ret</w:t>
                        </w:r>
                        <w:r w:rsidRPr="0039455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clear</w:t>
                        </w:r>
                        <w:r w:rsidRPr="0039455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0,14-0,15 (or 0,14-0,25 if system protection and secure operation so require)</w:t>
                        </w:r>
                      </w:p>
                    </w:tc>
                  </w:tr>
                  <w:tr w:rsidR="003B7AE9" w:rsidRPr="0039455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w:t>
                        </w:r>
                        <w:r w:rsidRPr="00394559">
                          <w:rPr>
                            <w:rFonts w:ascii="inherit" w:eastAsia="Times New Roman" w:hAnsi="inherit" w:cs="Times New Roman"/>
                            <w:sz w:val="15"/>
                            <w:szCs w:val="15"/>
                            <w:vertAlign w:val="subscript"/>
                            <w:lang w:eastAsia="en-GB"/>
                          </w:rPr>
                          <w:t>clear</w:t>
                        </w:r>
                        <w:r w:rsidRPr="0039455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w:t>
                        </w:r>
                        <w:r w:rsidRPr="00394559">
                          <w:rPr>
                            <w:rFonts w:ascii="inherit" w:eastAsia="Times New Roman" w:hAnsi="inherit" w:cs="Times New Roman"/>
                            <w:sz w:val="15"/>
                            <w:szCs w:val="15"/>
                            <w:vertAlign w:val="subscript"/>
                            <w:lang w:eastAsia="en-GB"/>
                          </w:rPr>
                          <w:t>ret</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rec1</w:t>
                        </w:r>
                        <w:r w:rsidRPr="0039455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clear</w:t>
                        </w:r>
                      </w:p>
                    </w:tc>
                  </w:tr>
                  <w:tr w:rsidR="003B7AE9" w:rsidRPr="0039455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w:t>
                        </w:r>
                        <w:r w:rsidRPr="00394559">
                          <w:rPr>
                            <w:rFonts w:ascii="inherit" w:eastAsia="Times New Roman" w:hAnsi="inherit" w:cs="Times New Roman"/>
                            <w:sz w:val="15"/>
                            <w:szCs w:val="15"/>
                            <w:vertAlign w:val="subscript"/>
                            <w:lang w:eastAsia="en-GB"/>
                          </w:rPr>
                          <w:t>rec1</w:t>
                        </w:r>
                        <w:r w:rsidRPr="0039455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w:t>
                        </w:r>
                        <w:r w:rsidRPr="0039455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rec2</w:t>
                        </w:r>
                        <w:r w:rsidRPr="0039455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rec1</w:t>
                        </w:r>
                      </w:p>
                    </w:tc>
                  </w:tr>
                  <w:tr w:rsidR="003B7AE9" w:rsidRPr="0039455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w:t>
                        </w:r>
                        <w:r w:rsidRPr="00394559">
                          <w:rPr>
                            <w:rFonts w:ascii="inherit" w:eastAsia="Times New Roman" w:hAnsi="inherit" w:cs="Times New Roman"/>
                            <w:sz w:val="15"/>
                            <w:szCs w:val="15"/>
                            <w:vertAlign w:val="subscript"/>
                            <w:lang w:eastAsia="en-GB"/>
                          </w:rPr>
                          <w:t>rec2</w:t>
                        </w:r>
                        <w:r w:rsidRPr="0039455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t</w:t>
                        </w:r>
                        <w:r w:rsidRPr="00394559">
                          <w:rPr>
                            <w:rFonts w:ascii="inherit" w:eastAsia="Times New Roman" w:hAnsi="inherit" w:cs="Times New Roman"/>
                            <w:sz w:val="15"/>
                            <w:szCs w:val="15"/>
                            <w:vertAlign w:val="subscript"/>
                            <w:lang w:eastAsia="en-GB"/>
                          </w:rPr>
                          <w:t>rec3</w:t>
                        </w:r>
                        <w:r w:rsidRPr="0039455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1,5-3,0</w:t>
                        </w:r>
                      </w:p>
                    </w:tc>
                  </w:tr>
                </w:tbl>
                <w:p w14:paraId="1BB3B284"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2A630EAB" w14:textId="77777777" w:rsidTr="003B7AE9">
        <w:tc>
          <w:tcPr>
            <w:tcW w:w="0" w:type="auto"/>
            <w:shd w:val="clear" w:color="auto" w:fill="auto"/>
            <w:hideMark/>
          </w:tcPr>
          <w:p w14:paraId="66FAE3E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94559" w14:paraId="1D918040" w14:textId="77777777">
              <w:tc>
                <w:tcPr>
                  <w:tcW w:w="0" w:type="auto"/>
                  <w:shd w:val="clear" w:color="auto" w:fill="auto"/>
                  <w:hideMark/>
                </w:tcPr>
                <w:p w14:paraId="084F45B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643342A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94559" w14:paraId="1288CCEC" w14:textId="77777777">
              <w:tc>
                <w:tcPr>
                  <w:tcW w:w="0" w:type="auto"/>
                  <w:shd w:val="clear" w:color="auto" w:fill="auto"/>
                  <w:hideMark/>
                </w:tcPr>
                <w:p w14:paraId="674B0D1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94559" w14:paraId="3ECBBBE3" w14:textId="77777777">
              <w:tc>
                <w:tcPr>
                  <w:tcW w:w="0" w:type="auto"/>
                  <w:shd w:val="clear" w:color="auto" w:fill="auto"/>
                  <w:hideMark/>
                </w:tcPr>
                <w:p w14:paraId="60A4A4C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2753395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2E229470" w14:textId="77777777" w:rsidTr="003B7AE9">
        <w:tc>
          <w:tcPr>
            <w:tcW w:w="0" w:type="auto"/>
            <w:shd w:val="clear" w:color="auto" w:fill="auto"/>
            <w:hideMark/>
          </w:tcPr>
          <w:p w14:paraId="054F8F4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4F687B80" w14:textId="77777777" w:rsidTr="003B7AE9">
        <w:tc>
          <w:tcPr>
            <w:tcW w:w="0" w:type="auto"/>
            <w:shd w:val="clear" w:color="auto" w:fill="auto"/>
            <w:hideMark/>
          </w:tcPr>
          <w:p w14:paraId="05FC6A7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7A2CD6EF" w14:textId="77777777" w:rsidTr="003B7AE9">
        <w:tc>
          <w:tcPr>
            <w:tcW w:w="0" w:type="auto"/>
            <w:shd w:val="clear" w:color="auto" w:fill="auto"/>
            <w:hideMark/>
          </w:tcPr>
          <w:p w14:paraId="76CD216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180AA44F" w14:textId="77777777" w:rsidTr="003B7AE9">
        <w:tc>
          <w:tcPr>
            <w:tcW w:w="0" w:type="auto"/>
            <w:shd w:val="clear" w:color="auto" w:fill="auto"/>
            <w:hideMark/>
          </w:tcPr>
          <w:p w14:paraId="6A5584A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18B95051" w14:textId="77777777" w:rsidTr="003B7AE9">
        <w:tc>
          <w:tcPr>
            <w:tcW w:w="0" w:type="auto"/>
            <w:shd w:val="clear" w:color="auto" w:fill="auto"/>
            <w:hideMark/>
          </w:tcPr>
          <w:p w14:paraId="30D1200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(d)</w:t>
            </w:r>
          </w:p>
        </w:tc>
        <w:tc>
          <w:tcPr>
            <w:tcW w:w="0" w:type="auto"/>
            <w:shd w:val="clear" w:color="auto" w:fill="auto"/>
            <w:hideMark/>
          </w:tcPr>
          <w:p w14:paraId="61C6C89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94559" w14:paraId="16555EC3" w14:textId="77777777">
              <w:tc>
                <w:tcPr>
                  <w:tcW w:w="0" w:type="auto"/>
                  <w:shd w:val="clear" w:color="auto" w:fill="auto"/>
                  <w:hideMark/>
                </w:tcPr>
                <w:p w14:paraId="220B3CF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242E112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voltage;</w:t>
                  </w:r>
                </w:p>
              </w:tc>
            </w:tr>
          </w:tbl>
          <w:p w14:paraId="642124E5"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94559" w14:paraId="37D29178" w14:textId="77777777">
              <w:tc>
                <w:tcPr>
                  <w:tcW w:w="0" w:type="auto"/>
                  <w:shd w:val="clear" w:color="auto" w:fill="auto"/>
                  <w:hideMark/>
                </w:tcPr>
                <w:p w14:paraId="66915F0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frequency;</w:t>
                  </w:r>
                </w:p>
              </w:tc>
            </w:tr>
          </w:tbl>
          <w:p w14:paraId="24237D57"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94559" w14:paraId="1DFD31FC" w14:textId="77777777">
              <w:tc>
                <w:tcPr>
                  <w:tcW w:w="0" w:type="auto"/>
                  <w:shd w:val="clear" w:color="auto" w:fill="auto"/>
                  <w:hideMark/>
                </w:tcPr>
                <w:p w14:paraId="008C36C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1E1EC87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phase angle range;</w:t>
                  </w:r>
                </w:p>
              </w:tc>
            </w:tr>
          </w:tbl>
          <w:p w14:paraId="15734ABB"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94559" w14:paraId="0EB249DF" w14:textId="77777777">
              <w:tc>
                <w:tcPr>
                  <w:tcW w:w="0" w:type="auto"/>
                  <w:shd w:val="clear" w:color="auto" w:fill="auto"/>
                  <w:hideMark/>
                </w:tcPr>
                <w:p w14:paraId="0306B04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phase sequence;</w:t>
                  </w:r>
                </w:p>
              </w:tc>
            </w:tr>
          </w:tbl>
          <w:p w14:paraId="68C8A41F"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94559" w14:paraId="19E32EDA" w14:textId="77777777" w:rsidTr="001F220A">
              <w:tc>
                <w:tcPr>
                  <w:tcW w:w="0" w:type="auto"/>
                  <w:shd w:val="clear" w:color="auto" w:fill="auto"/>
                  <w:hideMark/>
                </w:tcPr>
                <w:p w14:paraId="744D32F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(v)</w:t>
                  </w:r>
                </w:p>
              </w:tc>
              <w:tc>
                <w:tcPr>
                  <w:tcW w:w="0" w:type="auto"/>
                  <w:shd w:val="clear" w:color="auto" w:fill="auto"/>
                  <w:hideMark/>
                </w:tcPr>
                <w:p w14:paraId="0D7F8713" w14:textId="77777777" w:rsidR="003B7AE9" w:rsidRPr="00394559" w:rsidRDefault="003B7AE9" w:rsidP="003B7AE9">
                  <w:pPr>
                    <w:spacing w:before="120" w:after="0" w:line="240" w:lineRule="auto"/>
                    <w:jc w:val="both"/>
                    <w:rPr>
                      <w:ins w:id="191" w:author="Autho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deviation of voltage and frequency.</w:t>
                  </w:r>
                </w:p>
                <w:p w14:paraId="50A9B720" w14:textId="0C1B7A95" w:rsidR="00793A97" w:rsidRPr="00394559" w:rsidRDefault="00793A97" w:rsidP="001F220A">
                  <w:pPr>
                    <w:spacing w:before="120" w:after="0" w:line="240" w:lineRule="auto"/>
                    <w:ind w:hanging="204"/>
                    <w:jc w:val="both"/>
                    <w:rPr>
                      <w:rFonts w:ascii="inherit" w:eastAsia="Times New Roman" w:hAnsi="inherit" w:cs="Times New Roman"/>
                      <w:sz w:val="24"/>
                      <w:szCs w:val="24"/>
                      <w:lang w:eastAsia="en-GB"/>
                    </w:rPr>
                  </w:pPr>
                  <w:ins w:id="192" w:author="Author">
                    <w:r w:rsidRPr="00394559">
                      <w:rPr>
                        <w:rFonts w:ascii="inherit" w:eastAsia="Times New Roman" w:hAnsi="inherit" w:cs="Times New Roman"/>
                        <w:sz w:val="24"/>
                        <w:szCs w:val="24"/>
                        <w:lang w:eastAsia="en-GB"/>
                      </w:rPr>
                      <w:t xml:space="preserve">5. 5. </w:t>
                    </w:r>
                    <w:r w:rsidR="00A670AB" w:rsidRPr="00A670AB">
                      <w:rPr>
                        <w:rFonts w:ascii="inherit" w:eastAsia="Times New Roman" w:hAnsi="inherit" w:cs="Times New Roman"/>
                        <w:sz w:val="24"/>
                        <w:szCs w:val="24"/>
                        <w:lang w:eastAsia="en-GB"/>
                      </w:rPr>
                      <w:t>A pool of assets (e.g. EVs) shall be treated as a flexibility and service provider for PGU/PGCM. Prequalification methods shall be established on EC-level. A common data model and data exchange shall be used.</w:t>
                    </w:r>
                  </w:ins>
                </w:p>
              </w:tc>
            </w:tr>
          </w:tbl>
          <w:p w14:paraId="3B892E13"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9455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CHAPTER 2</w:t>
      </w:r>
    </w:p>
    <w:p w14:paraId="0FD337B3" w14:textId="77777777" w:rsidR="003B7AE9" w:rsidRPr="0039455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17</w:t>
      </w:r>
    </w:p>
    <w:p w14:paraId="3EC50186"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B synchronous power-generating modules shall fulfil the requirements listed in Articles 13, except for Article 13(2)(b), and 14.</w:t>
      </w:r>
    </w:p>
    <w:p w14:paraId="5151F072"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099AE678" w14:textId="77777777" w:rsidTr="003B7AE9">
        <w:tc>
          <w:tcPr>
            <w:tcW w:w="0" w:type="auto"/>
            <w:shd w:val="clear" w:color="auto" w:fill="auto"/>
            <w:hideMark/>
          </w:tcPr>
          <w:p w14:paraId="4F82320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50C751D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reactive power capability, the relevant system operator shall have the right to specify the capability of a synchronous power-generating module to provide reactive power;</w:t>
            </w:r>
          </w:p>
        </w:tc>
      </w:tr>
    </w:tbl>
    <w:p w14:paraId="168842C4"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5F0A4C5C" w14:textId="77777777" w:rsidTr="003B7AE9">
        <w:tc>
          <w:tcPr>
            <w:tcW w:w="0" w:type="auto"/>
            <w:shd w:val="clear" w:color="auto" w:fill="auto"/>
            <w:hideMark/>
          </w:tcPr>
          <w:p w14:paraId="0476236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433839B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the voltage control system, a synchronous power-generating module shall be equipped with a permanent automatic excitation control system that can provide constant alternator terminal voltage at a selectable setpoint without instability over the entire operating range of the synchronous power-generating module.</w:t>
            </w:r>
          </w:p>
        </w:tc>
      </w:tr>
    </w:tbl>
    <w:p w14:paraId="29205870"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18</w:t>
      </w:r>
    </w:p>
    <w:p w14:paraId="2D42AABE"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C synchronous power-generating modules shall fulfil the requirements laid down in Articles 13, 14, 15 and</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17, except for Article 13(2)(b) and 13(6), Article 14(2) and Article 17(2)(a).</w:t>
      </w:r>
    </w:p>
    <w:p w14:paraId="32169561"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7C746AF4" w14:textId="77777777" w:rsidTr="003B7AE9">
        <w:tc>
          <w:tcPr>
            <w:tcW w:w="0" w:type="auto"/>
            <w:shd w:val="clear" w:color="auto" w:fill="auto"/>
            <w:hideMark/>
          </w:tcPr>
          <w:p w14:paraId="276D8AA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(a)</w:t>
            </w:r>
          </w:p>
        </w:tc>
        <w:tc>
          <w:tcPr>
            <w:tcW w:w="0" w:type="auto"/>
            <w:shd w:val="clear" w:color="auto" w:fill="auto"/>
            <w:hideMark/>
          </w:tcPr>
          <w:p w14:paraId="306DB98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94559" w14:paraId="770EDC51" w14:textId="77777777" w:rsidTr="003B7AE9">
        <w:tc>
          <w:tcPr>
            <w:tcW w:w="0" w:type="auto"/>
            <w:shd w:val="clear" w:color="auto" w:fill="auto"/>
            <w:hideMark/>
          </w:tcPr>
          <w:p w14:paraId="14AB378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077CEB4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94559" w14:paraId="583EB336" w14:textId="77777777">
              <w:tc>
                <w:tcPr>
                  <w:tcW w:w="0" w:type="auto"/>
                  <w:shd w:val="clear" w:color="auto" w:fill="auto"/>
                  <w:hideMark/>
                </w:tcPr>
                <w:p w14:paraId="5E5B3BC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6D11A04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For that purpose the relevant system operator shall specify a U-Q/P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94559" w14:paraId="7FDB1A38" w14:textId="77777777">
              <w:tc>
                <w:tcPr>
                  <w:tcW w:w="0" w:type="auto"/>
                  <w:shd w:val="clear" w:color="auto" w:fill="auto"/>
                  <w:hideMark/>
                </w:tcPr>
                <w:p w14:paraId="2E76EB7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U-Q/P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94559" w14:paraId="6D851CDC" w14:textId="77777777">
                    <w:tc>
                      <w:tcPr>
                        <w:tcW w:w="0" w:type="auto"/>
                        <w:shd w:val="clear" w:color="auto" w:fill="auto"/>
                        <w:hideMark/>
                      </w:tcPr>
                      <w:p w14:paraId="0A63882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276BCC3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U-Q/P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sz w:val="24"/>
                            <w:szCs w:val="24"/>
                            <w:lang w:eastAsia="en-GB"/>
                          </w:rPr>
                          <w:t>-profile shall not exceed the U-Q/P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94559" w14:paraId="26286A6A" w14:textId="77777777">
                    <w:tc>
                      <w:tcPr>
                        <w:tcW w:w="0" w:type="auto"/>
                        <w:shd w:val="clear" w:color="auto" w:fill="auto"/>
                        <w:hideMark/>
                      </w:tcPr>
                      <w:p w14:paraId="721D4FE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698ECBA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dimensions of the U-Q/P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sz w:val="24"/>
                            <w:szCs w:val="24"/>
                            <w:lang w:eastAsia="en-GB"/>
                          </w:rPr>
                          <w:t>-profile envelope (Q/P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range and voltage range) shall be within the range specified for each synchronous area in Table 8, and</w:t>
                        </w:r>
                      </w:p>
                    </w:tc>
                  </w:tr>
                </w:tbl>
                <w:p w14:paraId="778731AE"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94559" w14:paraId="3683E8F1" w14:textId="77777777">
                    <w:tc>
                      <w:tcPr>
                        <w:tcW w:w="0" w:type="auto"/>
                        <w:shd w:val="clear" w:color="auto" w:fill="auto"/>
                        <w:hideMark/>
                      </w:tcPr>
                      <w:p w14:paraId="1889E3D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7CF74E4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position of the U-Q/P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sz w:val="24"/>
                            <w:szCs w:val="24"/>
                            <w:lang w:eastAsia="en-GB"/>
                          </w:rPr>
                          <w:t>-profile envelope shall be within the limits of the fixed outer envelope in Figure</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7;</w:t>
                        </w:r>
                      </w:p>
                    </w:tc>
                  </w:tr>
                </w:tbl>
                <w:p w14:paraId="7D8C40E3" w14:textId="77777777" w:rsidR="003B7AE9" w:rsidRPr="00394559" w:rsidRDefault="003B7AE9" w:rsidP="003B7AE9">
                  <w:pPr>
                    <w:spacing w:before="240" w:after="120" w:line="240" w:lineRule="auto"/>
                    <w:jc w:val="both"/>
                    <w:rPr>
                      <w:rFonts w:ascii="inherit" w:eastAsia="Times New Roman" w:hAnsi="inherit" w:cs="Times New Roman"/>
                      <w:b/>
                      <w:bCs/>
                      <w:sz w:val="24"/>
                      <w:szCs w:val="24"/>
                      <w:lang w:eastAsia="en-GB"/>
                    </w:rPr>
                  </w:pPr>
                  <w:r w:rsidRPr="00394559">
                    <w:rPr>
                      <w:rFonts w:ascii="inherit" w:eastAsia="Times New Roman" w:hAnsi="inherit" w:cs="Times New Roman"/>
                      <w:b/>
                      <w:bCs/>
                      <w:i/>
                      <w:iCs/>
                      <w:sz w:val="24"/>
                      <w:szCs w:val="24"/>
                      <w:lang w:eastAsia="en-GB"/>
                    </w:rPr>
                    <w:t>Figure 7</w:t>
                  </w:r>
                </w:p>
                <w:p w14:paraId="08A22E6B" w14:textId="77777777" w:rsidR="003B7AE9" w:rsidRPr="00394559" w:rsidRDefault="003B7AE9" w:rsidP="003B7AE9">
                  <w:pPr>
                    <w:spacing w:before="240" w:after="120" w:line="240" w:lineRule="auto"/>
                    <w:jc w:val="both"/>
                    <w:rPr>
                      <w:rFonts w:ascii="inherit" w:eastAsia="Times New Roman" w:hAnsi="inherit" w:cs="Times New Roman"/>
                      <w:b/>
                      <w:bCs/>
                      <w:sz w:val="24"/>
                      <w:szCs w:val="24"/>
                      <w:lang w:eastAsia="en-GB"/>
                    </w:rPr>
                  </w:pPr>
                  <w:r w:rsidRPr="00394559">
                    <w:rPr>
                      <w:rFonts w:ascii="inherit" w:eastAsia="Times New Roman" w:hAnsi="inherit" w:cs="Times New Roman"/>
                      <w:b/>
                      <w:bCs/>
                      <w:sz w:val="24"/>
                      <w:szCs w:val="24"/>
                      <w:lang w:eastAsia="en-GB"/>
                    </w:rPr>
                    <w:t>U-Q/P</w:t>
                  </w:r>
                  <w:r w:rsidRPr="00394559">
                    <w:rPr>
                      <w:rFonts w:ascii="inherit" w:eastAsia="Times New Roman" w:hAnsi="inherit" w:cs="Times New Roman"/>
                      <w:b/>
                      <w:bCs/>
                      <w:sz w:val="17"/>
                      <w:szCs w:val="17"/>
                      <w:vertAlign w:val="subscript"/>
                      <w:lang w:eastAsia="en-GB"/>
                    </w:rPr>
                    <w:t>max</w:t>
                  </w:r>
                  <w:r w:rsidRPr="00394559">
                    <w:rPr>
                      <w:rFonts w:ascii="inherit" w:eastAsia="Times New Roman" w:hAnsi="inherit" w:cs="Times New Roman"/>
                      <w:b/>
                      <w:bCs/>
                      <w:sz w:val="24"/>
                      <w:szCs w:val="24"/>
                      <w:lang w:eastAsia="en-GB"/>
                    </w:rPr>
                    <w:t>-profile of a synchronous power-generating module</w:t>
                  </w:r>
                </w:p>
                <w:p w14:paraId="50DB6C5A" w14:textId="77777777" w:rsidR="003B7AE9" w:rsidRPr="00394559" w:rsidRDefault="003B7AE9" w:rsidP="003B7AE9">
                  <w:pPr>
                    <w:spacing w:after="0" w:line="240" w:lineRule="auto"/>
                    <w:rPr>
                      <w:rFonts w:ascii="inherit" w:eastAsia="Times New Roman" w:hAnsi="inherit" w:cs="Times New Roman"/>
                      <w:sz w:val="24"/>
                      <w:szCs w:val="24"/>
                      <w:lang w:eastAsia="en-GB"/>
                    </w:rPr>
                  </w:pPr>
                  <w:r w:rsidRPr="00493D05">
                    <w:rPr>
                      <w:rFonts w:ascii="inherit" w:eastAsia="Times New Roman" w:hAnsi="inherit" w:cs="Times New Roman"/>
                      <w:noProof/>
                      <w:sz w:val="24"/>
                      <w:szCs w:val="24"/>
                      <w:lang w:eastAsia="de-DE"/>
                    </w:rPr>
                    <w:lastRenderedPageBreak/>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0CD89C5A" w14:textId="77777777" w:rsidR="003B7AE9" w:rsidRPr="008739E9" w:rsidRDefault="003B7AE9" w:rsidP="003B7AE9">
                  <w:pPr>
                    <w:spacing w:before="120" w:after="0" w:line="240" w:lineRule="auto"/>
                    <w:jc w:val="both"/>
                    <w:rPr>
                      <w:rFonts w:ascii="inherit" w:eastAsia="Times New Roman" w:hAnsi="inherit" w:cs="Times New Roman"/>
                      <w:sz w:val="24"/>
                      <w:szCs w:val="24"/>
                      <w:lang w:eastAsia="en-GB"/>
                    </w:rPr>
                  </w:pPr>
                  <w:r w:rsidRPr="00295618">
                    <w:rPr>
                      <w:rFonts w:ascii="inherit" w:eastAsia="Times New Roman" w:hAnsi="inherit" w:cs="Times New Roman"/>
                      <w:sz w:val="24"/>
                      <w:szCs w:val="24"/>
                      <w:lang w:eastAsia="en-GB"/>
                    </w:rPr>
                    <w:t>The diagram represents boundaries of a U-Q/P</w:t>
                  </w:r>
                  <w:r w:rsidRPr="0085596D">
                    <w:rPr>
                      <w:rFonts w:ascii="inherit" w:eastAsia="Times New Roman" w:hAnsi="inherit" w:cs="Times New Roman"/>
                      <w:sz w:val="17"/>
                      <w:szCs w:val="17"/>
                      <w:vertAlign w:val="subscript"/>
                      <w:lang w:eastAsia="en-GB"/>
                    </w:rPr>
                    <w:t>max</w:t>
                  </w:r>
                  <w:r w:rsidRPr="00972048">
                    <w:rPr>
                      <w:rFonts w:ascii="inherit" w:eastAsia="Times New Roman" w:hAnsi="inherit" w:cs="Times New Roman"/>
                      <w:sz w:val="24"/>
                      <w:szCs w:val="24"/>
                      <w:lang w:eastAsia="en-GB"/>
                    </w:rPr>
                    <w:t>-profile by the voltage at the connection point, expressed by the ratio of its actual value and the reference 1 pu value, against the ratio of the reactive power (Q) and t</w:t>
                  </w:r>
                  <w:r w:rsidRPr="00493D05">
                    <w:rPr>
                      <w:rFonts w:ascii="inherit" w:eastAsia="Times New Roman" w:hAnsi="inherit" w:cs="Times New Roman"/>
                      <w:sz w:val="24"/>
                      <w:szCs w:val="24"/>
                      <w:lang w:eastAsia="en-GB"/>
                    </w:rPr>
                    <w:t>he maximum capacity (P</w:t>
                  </w:r>
                  <w:r w:rsidRPr="008739E9">
                    <w:rPr>
                      <w:rFonts w:ascii="inherit" w:eastAsia="Times New Roman" w:hAnsi="inherit" w:cs="Times New Roman"/>
                      <w:sz w:val="17"/>
                      <w:szCs w:val="17"/>
                      <w:vertAlign w:val="subscript"/>
                      <w:lang w:eastAsia="en-GB"/>
                    </w:rPr>
                    <w:t>max</w:t>
                  </w:r>
                  <w:r w:rsidRPr="008739E9">
                    <w:rPr>
                      <w:rFonts w:ascii="inherit" w:eastAsia="Times New Roman" w:hAnsi="inherit" w:cs="Times New Roman"/>
                      <w:sz w:val="24"/>
                      <w:szCs w:val="24"/>
                      <w:lang w:eastAsia="en-GB"/>
                    </w:rPr>
                    <w:t>). The position, size and shape of the inner envelope are indicative.</w:t>
                  </w:r>
                </w:p>
                <w:p w14:paraId="6CF2F27F" w14:textId="77777777" w:rsidR="003B7AE9" w:rsidRPr="008739E9" w:rsidRDefault="003B7AE9" w:rsidP="003B7AE9">
                  <w:pPr>
                    <w:spacing w:before="120" w:after="120" w:line="240" w:lineRule="auto"/>
                    <w:jc w:val="center"/>
                    <w:rPr>
                      <w:rFonts w:ascii="inherit" w:eastAsia="Times New Roman" w:hAnsi="inherit" w:cs="Times New Roman"/>
                      <w:sz w:val="24"/>
                      <w:szCs w:val="24"/>
                      <w:lang w:eastAsia="en-GB"/>
                    </w:rPr>
                  </w:pPr>
                  <w:r w:rsidRPr="008739E9">
                    <w:rPr>
                      <w:rFonts w:ascii="inherit" w:eastAsia="Times New Roman" w:hAnsi="inherit" w:cs="Times New Roman"/>
                      <w:i/>
                      <w:iCs/>
                      <w:sz w:val="24"/>
                      <w:szCs w:val="24"/>
                      <w:lang w:eastAsia="en-GB"/>
                    </w:rPr>
                    <w:t>Table 8</w:t>
                  </w:r>
                </w:p>
                <w:p w14:paraId="3F4DEF1E" w14:textId="77777777" w:rsidR="003B7AE9" w:rsidRPr="00394559" w:rsidRDefault="003B7AE9" w:rsidP="003B7AE9">
                  <w:pPr>
                    <w:spacing w:before="120" w:after="120" w:line="240" w:lineRule="auto"/>
                    <w:jc w:val="center"/>
                    <w:rPr>
                      <w:rFonts w:ascii="inherit" w:eastAsia="Times New Roman" w:hAnsi="inherit" w:cs="Times New Roman"/>
                      <w:sz w:val="24"/>
                      <w:szCs w:val="24"/>
                      <w:lang w:eastAsia="en-GB"/>
                    </w:rPr>
                  </w:pPr>
                  <w:r w:rsidRPr="0039455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9455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Maximum range of Q/P</w:t>
                        </w:r>
                        <w:r w:rsidRPr="0039455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Maximum range of steady-state voltage level in PU</w:t>
                        </w:r>
                      </w:p>
                    </w:tc>
                  </w:tr>
                  <w:tr w:rsidR="003B7AE9" w:rsidRPr="0039455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0,225</w:t>
                        </w:r>
                      </w:p>
                    </w:tc>
                  </w:tr>
                  <w:tr w:rsidR="003B7AE9" w:rsidRPr="0039455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0,150</w:t>
                        </w:r>
                      </w:p>
                    </w:tc>
                  </w:tr>
                  <w:tr w:rsidR="003B7AE9" w:rsidRPr="0039455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0,225</w:t>
                        </w:r>
                      </w:p>
                    </w:tc>
                  </w:tr>
                  <w:tr w:rsidR="003B7AE9" w:rsidRPr="0039455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0,218</w:t>
                        </w:r>
                      </w:p>
                    </w:tc>
                  </w:tr>
                  <w:tr w:rsidR="003B7AE9" w:rsidRPr="0039455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0,220</w:t>
                        </w:r>
                      </w:p>
                    </w:tc>
                  </w:tr>
                </w:tbl>
                <w:p w14:paraId="1857EAE5"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94559" w14:paraId="04F58A81" w14:textId="77777777">
              <w:tc>
                <w:tcPr>
                  <w:tcW w:w="0" w:type="auto"/>
                  <w:shd w:val="clear" w:color="auto" w:fill="auto"/>
                  <w:hideMark/>
                </w:tcPr>
                <w:p w14:paraId="2B17FDA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94559" w14:paraId="7CA8475A" w14:textId="77777777">
              <w:tc>
                <w:tcPr>
                  <w:tcW w:w="0" w:type="auto"/>
                  <w:shd w:val="clear" w:color="auto" w:fill="auto"/>
                  <w:hideMark/>
                </w:tcPr>
                <w:p w14:paraId="5B415EA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synchronous power-generating module shall be capable of moving to any operating point within its U-Q/P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profile in appropriate timescales to target values requested by the relevant system operator;</w:t>
                  </w:r>
                </w:p>
              </w:tc>
            </w:tr>
          </w:tbl>
          <w:p w14:paraId="5EC64340"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79EA101A" w14:textId="77777777" w:rsidTr="003B7AE9">
        <w:tc>
          <w:tcPr>
            <w:tcW w:w="0" w:type="auto"/>
            <w:shd w:val="clear" w:color="auto" w:fill="auto"/>
            <w:hideMark/>
          </w:tcPr>
          <w:p w14:paraId="4495506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19</w:t>
      </w:r>
    </w:p>
    <w:p w14:paraId="66ACEC31"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D synchronous power-generating modules shall fulfil the requirements laid down in Article 13, except for Article 13(2)(b), (6) and (7), Article 14 except for Article 14(2), Article 15, except for Article 15(3), Article 16, Article</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17, except for Article 17(2) and Article 18.</w:t>
      </w:r>
    </w:p>
    <w:p w14:paraId="5223604D"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1CA34757" w14:textId="77777777" w:rsidTr="003B7AE9">
        <w:tc>
          <w:tcPr>
            <w:tcW w:w="0" w:type="auto"/>
            <w:shd w:val="clear" w:color="auto" w:fill="auto"/>
            <w:hideMark/>
          </w:tcPr>
          <w:p w14:paraId="3232584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507110E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07048520" w14:textId="77777777" w:rsidTr="003B7AE9">
        <w:tc>
          <w:tcPr>
            <w:tcW w:w="0" w:type="auto"/>
            <w:shd w:val="clear" w:color="auto" w:fill="auto"/>
            <w:hideMark/>
          </w:tcPr>
          <w:p w14:paraId="482C073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agreement referred to in subparagraph (a) shall cover the specifications and performance of an automatic voltage regulator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AVR</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94559" w14:paraId="273FF90C" w14:textId="77777777">
              <w:tc>
                <w:tcPr>
                  <w:tcW w:w="0" w:type="auto"/>
                  <w:shd w:val="clear" w:color="auto" w:fill="auto"/>
                  <w:hideMark/>
                </w:tcPr>
                <w:p w14:paraId="260591B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3EB4557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94559" w14:paraId="3FAACF6E" w14:textId="77777777">
              <w:tc>
                <w:tcPr>
                  <w:tcW w:w="0" w:type="auto"/>
                  <w:shd w:val="clear" w:color="auto" w:fill="auto"/>
                  <w:hideMark/>
                </w:tcPr>
                <w:p w14:paraId="6AE175D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an underexcitation limiter to prevent the AVR from reducing the alternator excitation to a level which would endanger synchronous stability;</w:t>
                  </w:r>
                </w:p>
              </w:tc>
            </w:tr>
          </w:tbl>
          <w:p w14:paraId="16E49577"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94559" w14:paraId="5DDC01DF" w14:textId="77777777">
              <w:tc>
                <w:tcPr>
                  <w:tcW w:w="0" w:type="auto"/>
                  <w:shd w:val="clear" w:color="auto" w:fill="auto"/>
                  <w:hideMark/>
                </w:tcPr>
                <w:p w14:paraId="5A46BC4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94559" w14:paraId="09BFD13B" w14:textId="77777777">
              <w:tc>
                <w:tcPr>
                  <w:tcW w:w="0" w:type="auto"/>
                  <w:shd w:val="clear" w:color="auto" w:fill="auto"/>
                  <w:hideMark/>
                </w:tcPr>
                <w:p w14:paraId="373D51F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 stator current limiter; and</w:t>
                  </w:r>
                </w:p>
              </w:tc>
            </w:tr>
          </w:tbl>
          <w:p w14:paraId="1ECA792F"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94559" w14:paraId="16EBEE9A" w14:textId="77777777">
              <w:tc>
                <w:tcPr>
                  <w:tcW w:w="0" w:type="auto"/>
                  <w:shd w:val="clear" w:color="auto" w:fill="auto"/>
                  <w:hideMark/>
                </w:tcPr>
                <w:p w14:paraId="5897D51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(v)</w:t>
                  </w:r>
                </w:p>
              </w:tc>
              <w:tc>
                <w:tcPr>
                  <w:tcW w:w="0" w:type="auto"/>
                  <w:shd w:val="clear" w:color="auto" w:fill="auto"/>
                  <w:hideMark/>
                </w:tcPr>
                <w:p w14:paraId="53D7BFF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p>
              </w:tc>
            </w:tr>
          </w:tbl>
          <w:p w14:paraId="742D4031"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lastRenderedPageBreak/>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relevant TSO and the power-generating facility owner shall enter into an agreement regarding technical capabilities of the power-generating module to aid angular stability under fault conditions.</w:t>
      </w:r>
    </w:p>
    <w:p w14:paraId="1D1A4616" w14:textId="77777777" w:rsidR="003B7AE9" w:rsidRPr="0039455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CHAPTER 3</w:t>
      </w:r>
    </w:p>
    <w:p w14:paraId="13FF726B" w14:textId="77777777" w:rsidR="003B7AE9" w:rsidRPr="0039455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Requirements for power park modules</w:t>
      </w:r>
    </w:p>
    <w:p w14:paraId="49D51DBB"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20</w:t>
      </w:r>
    </w:p>
    <w:p w14:paraId="0FE264E1"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B power park modules shall fulfil the requirements laid down in Articles 13, except for Article 13(2)(b), and Article 14.</w:t>
      </w:r>
    </w:p>
    <w:p w14:paraId="195F7C06"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0CFD2F12" w14:textId="77777777" w:rsidTr="003B7AE9">
        <w:tc>
          <w:tcPr>
            <w:tcW w:w="0" w:type="auto"/>
            <w:shd w:val="clear" w:color="auto" w:fill="auto"/>
            <w:hideMark/>
          </w:tcPr>
          <w:p w14:paraId="7F25ACF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636AA307" w14:textId="34E54BDC"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ins w:id="193" w:author="Author">
              <w:r w:rsidR="001F220A" w:rsidRPr="00394559">
                <w:rPr>
                  <w:rFonts w:ascii="inherit" w:eastAsia="Times New Roman" w:hAnsi="inherit" w:cs="Times New Roman"/>
                  <w:sz w:val="24"/>
                  <w:szCs w:val="24"/>
                  <w:lang w:eastAsia="en-GB"/>
                </w:rPr>
                <w:t xml:space="preserve"> </w:t>
              </w:r>
              <w:r w:rsidR="00A670AB" w:rsidRPr="00A670AB">
                <w:rPr>
                  <w:rFonts w:ascii="inherit" w:eastAsia="Times New Roman" w:hAnsi="inherit" w:cs="Times New Roman"/>
                  <w:sz w:val="24"/>
                  <w:szCs w:val="24"/>
                  <w:lang w:eastAsia="en-GB"/>
                </w:rPr>
                <w:t>EV shall be used in a unified manner, distinct requirements are focused on the charging infrastructure at the connection point.</w:t>
              </w:r>
            </w:ins>
          </w:p>
        </w:tc>
      </w:tr>
    </w:tbl>
    <w:p w14:paraId="68036BC0"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41743B61" w14:textId="77777777" w:rsidTr="003B7AE9">
        <w:tc>
          <w:tcPr>
            <w:tcW w:w="0" w:type="auto"/>
            <w:shd w:val="clear" w:color="auto" w:fill="auto"/>
            <w:hideMark/>
          </w:tcPr>
          <w:p w14:paraId="6649970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system operator in coordination with the relevant TSO shall have the right to specify that a power park module be capable of providing fast fault current at 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94559" w14:paraId="431FE6B6" w14:textId="77777777">
              <w:tc>
                <w:tcPr>
                  <w:tcW w:w="0" w:type="auto"/>
                  <w:shd w:val="clear" w:color="auto" w:fill="auto"/>
                  <w:hideMark/>
                </w:tcPr>
                <w:p w14:paraId="3B5244C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5E25CEA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94559" w14:paraId="34BAC758" w14:textId="77777777">
                    <w:tc>
                      <w:tcPr>
                        <w:tcW w:w="0" w:type="auto"/>
                        <w:shd w:val="clear" w:color="auto" w:fill="auto"/>
                        <w:hideMark/>
                      </w:tcPr>
                      <w:p w14:paraId="6B75AB4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1C383E4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94559" w14:paraId="19FFC3A5" w14:textId="77777777">
                    <w:tc>
                      <w:tcPr>
                        <w:tcW w:w="0" w:type="auto"/>
                        <w:shd w:val="clear" w:color="auto" w:fill="auto"/>
                        <w:hideMark/>
                      </w:tcPr>
                      <w:p w14:paraId="16DE6B7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6DCE2F7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94559" w14:paraId="269CBD3E" w14:textId="77777777">
              <w:tc>
                <w:tcPr>
                  <w:tcW w:w="0" w:type="auto"/>
                  <w:shd w:val="clear" w:color="auto" w:fill="auto"/>
                  <w:hideMark/>
                </w:tcPr>
                <w:p w14:paraId="47A8A82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94559" w14:paraId="3983DB80" w14:textId="77777777">
                    <w:tc>
                      <w:tcPr>
                        <w:tcW w:w="0" w:type="auto"/>
                        <w:shd w:val="clear" w:color="auto" w:fill="auto"/>
                        <w:hideMark/>
                      </w:tcPr>
                      <w:p w14:paraId="47895F3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7C17D64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94559" w14:paraId="066FCD8A" w14:textId="77777777">
                    <w:tc>
                      <w:tcPr>
                        <w:tcW w:w="0" w:type="auto"/>
                        <w:shd w:val="clear" w:color="auto" w:fill="auto"/>
                        <w:hideMark/>
                      </w:tcPr>
                      <w:p w14:paraId="1BA7475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7B69019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94559" w14:paraId="6C4346C4" w14:textId="77777777">
                    <w:tc>
                      <w:tcPr>
                        <w:tcW w:w="0" w:type="auto"/>
                        <w:shd w:val="clear" w:color="auto" w:fill="auto"/>
                        <w:hideMark/>
                      </w:tcPr>
                      <w:p w14:paraId="745B74E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73A06B5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5F1D2D11" w14:textId="77777777" w:rsidTr="003B7AE9">
        <w:tc>
          <w:tcPr>
            <w:tcW w:w="0" w:type="auto"/>
            <w:shd w:val="clear" w:color="auto" w:fill="auto"/>
            <w:hideMark/>
          </w:tcPr>
          <w:p w14:paraId="3D07A0A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the supply of fast fault current in case of asymmetrical (1-phase or 2-phase) faults, the relevant system operator in coordination with the relevant TSO shall have the right to specify a requirement for asymmetrical current injection.</w:t>
            </w:r>
          </w:p>
        </w:tc>
      </w:tr>
    </w:tbl>
    <w:p w14:paraId="2DE2985E" w14:textId="2ED7EBE0" w:rsidR="00AE54E5" w:rsidRPr="00AE54E5" w:rsidRDefault="003B7AE9" w:rsidP="00AE54E5">
      <w:pPr>
        <w:shd w:val="clear" w:color="auto" w:fill="FFFFFF"/>
        <w:spacing w:before="120" w:after="0" w:line="240" w:lineRule="auto"/>
        <w:jc w:val="both"/>
        <w:rPr>
          <w:ins w:id="194" w:author="Autho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lastRenderedPageBreak/>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B power park modules shall fulfil the following additional requirements in relation to robustness</w:t>
      </w:r>
      <w:ins w:id="195" w:author="Author">
        <w:r w:rsidR="001F220A" w:rsidRPr="00394559">
          <w:rPr>
            <w:rFonts w:ascii="inherit" w:eastAsia="Times New Roman" w:hAnsi="inherit" w:cs="Times New Roman"/>
            <w:color w:val="000000"/>
            <w:sz w:val="24"/>
            <w:szCs w:val="24"/>
            <w:lang w:eastAsia="en-GB"/>
          </w:rPr>
          <w:t xml:space="preserve"> - </w:t>
        </w:r>
        <w:r w:rsidR="00AE54E5" w:rsidRPr="00AE54E5">
          <w:rPr>
            <w:rFonts w:ascii="inherit" w:eastAsia="Times New Roman" w:hAnsi="inherit" w:cs="Times New Roman"/>
            <w:color w:val="000000"/>
            <w:sz w:val="24"/>
            <w:szCs w:val="24"/>
            <w:lang w:eastAsia="en-GB"/>
          </w:rPr>
          <w:t xml:space="preserve">For pooled EVs, unified criteria on robustness of the pool and the EV at the connection point shall be established. </w:t>
        </w:r>
      </w:ins>
    </w:p>
    <w:p w14:paraId="68FC1E3F" w14:textId="77777777" w:rsidR="00AE54E5" w:rsidRPr="00AE54E5" w:rsidRDefault="00AE54E5" w:rsidP="00AE54E5">
      <w:pPr>
        <w:shd w:val="clear" w:color="auto" w:fill="FFFFFF"/>
        <w:spacing w:before="120" w:after="0" w:line="240" w:lineRule="auto"/>
        <w:jc w:val="both"/>
        <w:rPr>
          <w:ins w:id="196" w:author="Author"/>
          <w:rFonts w:ascii="inherit" w:eastAsia="Times New Roman" w:hAnsi="inherit" w:cs="Times New Roman"/>
          <w:color w:val="000000"/>
          <w:sz w:val="24"/>
          <w:szCs w:val="24"/>
          <w:lang w:eastAsia="en-GB"/>
        </w:rPr>
      </w:pPr>
      <w:ins w:id="197" w:author="Author">
        <w:r w:rsidRPr="00AE54E5">
          <w:rPr>
            <w:rFonts w:ascii="inherit" w:eastAsia="Times New Roman" w:hAnsi="inherit" w:cs="Times New Roman"/>
            <w:color w:val="000000"/>
            <w:sz w:val="24"/>
            <w:szCs w:val="24"/>
            <w:lang w:eastAsia="en-GB"/>
          </w:rPr>
          <w:t>Local settings shall be established via the charging / discharging infrastructure and not to the distinct EV.</w:t>
        </w:r>
      </w:ins>
    </w:p>
    <w:p w14:paraId="2B213765" w14:textId="77777777" w:rsidR="00AE54E5" w:rsidRPr="00AE54E5" w:rsidRDefault="00AE54E5" w:rsidP="00AE54E5">
      <w:pPr>
        <w:shd w:val="clear" w:color="auto" w:fill="FFFFFF"/>
        <w:spacing w:before="120" w:after="0" w:line="240" w:lineRule="auto"/>
        <w:jc w:val="both"/>
        <w:rPr>
          <w:ins w:id="198" w:author="Author"/>
          <w:rFonts w:ascii="inherit" w:eastAsia="Times New Roman" w:hAnsi="inherit" w:cs="Times New Roman"/>
          <w:color w:val="000000"/>
          <w:sz w:val="24"/>
          <w:szCs w:val="24"/>
          <w:lang w:eastAsia="en-GB"/>
        </w:rPr>
      </w:pPr>
      <w:ins w:id="199" w:author="Author">
        <w:r w:rsidRPr="00AE54E5">
          <w:rPr>
            <w:rFonts w:ascii="inherit" w:eastAsia="Times New Roman" w:hAnsi="inherit" w:cs="Times New Roman"/>
            <w:color w:val="000000"/>
            <w:sz w:val="24"/>
            <w:szCs w:val="24"/>
            <w:lang w:eastAsia="en-GB"/>
          </w:rPr>
          <w:t>The settings of parameters and the operation of different PGU/PGCM at the same time incorporates some risks and therefore needs to be coordinated at some levels.</w:t>
        </w:r>
      </w:ins>
    </w:p>
    <w:p w14:paraId="7D56D8C9" w14:textId="1B06DC28" w:rsidR="003B7AE9" w:rsidRPr="00394559" w:rsidRDefault="00AE54E5" w:rsidP="001F220A">
      <w:pPr>
        <w:shd w:val="clear" w:color="auto" w:fill="FFFFFF"/>
        <w:spacing w:before="120" w:after="0" w:line="240" w:lineRule="auto"/>
        <w:jc w:val="both"/>
        <w:rPr>
          <w:rFonts w:ascii="inherit" w:eastAsia="Times New Roman" w:hAnsi="inherit" w:cs="Times New Roman"/>
          <w:color w:val="000000"/>
          <w:sz w:val="24"/>
          <w:szCs w:val="24"/>
          <w:lang w:eastAsia="en-GB"/>
        </w:rPr>
      </w:pPr>
      <w:ins w:id="200" w:author="Author">
        <w:r w:rsidRPr="00AE54E5">
          <w:rPr>
            <w:rFonts w:ascii="inherit" w:eastAsia="Times New Roman" w:hAnsi="inherit" w:cs="Times New Roman"/>
            <w:color w:val="000000"/>
            <w:sz w:val="24"/>
            <w:szCs w:val="24"/>
            <w:lang w:eastAsia="en-GB"/>
          </w:rPr>
          <w:t>Protection schemes shall cover the overall frequency range to protect the PGU/PGCM from the grid and if PGU/PGCM are defect, to protect the grid in time and frequency domain.</w:t>
        </w:r>
      </w:ins>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4875CFFC" w14:textId="77777777" w:rsidTr="003B7AE9">
        <w:tc>
          <w:tcPr>
            <w:tcW w:w="0" w:type="auto"/>
            <w:shd w:val="clear" w:color="auto" w:fill="auto"/>
            <w:hideMark/>
          </w:tcPr>
          <w:p w14:paraId="07C7A1A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1090C58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94559" w14:paraId="43AC43EE" w14:textId="77777777">
              <w:tc>
                <w:tcPr>
                  <w:tcW w:w="0" w:type="auto"/>
                  <w:shd w:val="clear" w:color="auto" w:fill="auto"/>
                  <w:hideMark/>
                </w:tcPr>
                <w:p w14:paraId="1CF79C2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622F17A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94559" w14:paraId="048A1718" w14:textId="77777777">
              <w:tc>
                <w:tcPr>
                  <w:tcW w:w="0" w:type="auto"/>
                  <w:shd w:val="clear" w:color="auto" w:fill="auto"/>
                  <w:hideMark/>
                </w:tcPr>
                <w:p w14:paraId="7ADCF81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 maximum allowed time for active power recovery; and</w:t>
                  </w:r>
                </w:p>
              </w:tc>
            </w:tr>
          </w:tbl>
          <w:p w14:paraId="40A4B50E"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94559" w14:paraId="445F8517" w14:textId="77777777">
              <w:tc>
                <w:tcPr>
                  <w:tcW w:w="0" w:type="auto"/>
                  <w:shd w:val="clear" w:color="auto" w:fill="auto"/>
                  <w:hideMark/>
                </w:tcPr>
                <w:p w14:paraId="09C2C2E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 magnitude and accuracy for active power recovery;</w:t>
                  </w:r>
                </w:p>
              </w:tc>
            </w:tr>
          </w:tbl>
          <w:p w14:paraId="1F818FC9"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131012EE" w14:textId="77777777" w:rsidTr="003B7AE9">
        <w:tc>
          <w:tcPr>
            <w:tcW w:w="0" w:type="auto"/>
            <w:shd w:val="clear" w:color="auto" w:fill="auto"/>
            <w:hideMark/>
          </w:tcPr>
          <w:p w14:paraId="505E494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94559" w14:paraId="0E1E9746" w14:textId="77777777">
              <w:tc>
                <w:tcPr>
                  <w:tcW w:w="0" w:type="auto"/>
                  <w:shd w:val="clear" w:color="auto" w:fill="auto"/>
                  <w:hideMark/>
                </w:tcPr>
                <w:p w14:paraId="22466C0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02ABA67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94559" w14:paraId="1A568239" w14:textId="77777777">
              <w:tc>
                <w:tcPr>
                  <w:tcW w:w="0" w:type="auto"/>
                  <w:shd w:val="clear" w:color="auto" w:fill="auto"/>
                  <w:hideMark/>
                </w:tcPr>
                <w:p w14:paraId="3BB3E3F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94559" w14:paraId="3A61E818" w14:textId="77777777">
              <w:tc>
                <w:tcPr>
                  <w:tcW w:w="0" w:type="auto"/>
                  <w:shd w:val="clear" w:color="auto" w:fill="auto"/>
                  <w:hideMark/>
                </w:tcPr>
                <w:p w14:paraId="246C632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94559" w14:paraId="5FCA67CD" w14:textId="77777777">
              <w:tc>
                <w:tcPr>
                  <w:tcW w:w="0" w:type="auto"/>
                  <w:shd w:val="clear" w:color="auto" w:fill="auto"/>
                  <w:hideMark/>
                </w:tcPr>
                <w:p w14:paraId="190947C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94559" w14:paraId="1823B21C" w14:textId="77777777">
              <w:tc>
                <w:tcPr>
                  <w:tcW w:w="0" w:type="auto"/>
                  <w:shd w:val="clear" w:color="auto" w:fill="auto"/>
                  <w:hideMark/>
                </w:tcPr>
                <w:p w14:paraId="72548C4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adequate damping of active power oscillations.</w:t>
                  </w:r>
                </w:p>
              </w:tc>
            </w:tr>
          </w:tbl>
          <w:p w14:paraId="2C74ACA5"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21</w:t>
      </w:r>
    </w:p>
    <w:p w14:paraId="6EDCF84F"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224B2FFD" w14:textId="77777777" w:rsidTr="003B7AE9">
        <w:tc>
          <w:tcPr>
            <w:tcW w:w="0" w:type="auto"/>
            <w:shd w:val="clear" w:color="auto" w:fill="auto"/>
            <w:hideMark/>
          </w:tcPr>
          <w:p w14:paraId="318E2AF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6C85A46D" w14:textId="77777777" w:rsidTr="003B7AE9">
        <w:tc>
          <w:tcPr>
            <w:tcW w:w="0" w:type="auto"/>
            <w:shd w:val="clear" w:color="auto" w:fill="auto"/>
            <w:hideMark/>
          </w:tcPr>
          <w:p w14:paraId="04C8DB1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25C660B2" w14:textId="77777777" w:rsidR="00344E42" w:rsidRPr="00344E42" w:rsidRDefault="003B7AE9" w:rsidP="00344E42">
            <w:pPr>
              <w:spacing w:before="120" w:after="0" w:line="240" w:lineRule="auto"/>
              <w:jc w:val="both"/>
              <w:rPr>
                <w:ins w:id="201" w:author="Autho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ins w:id="202" w:author="Author">
              <w:r w:rsidR="00E50250" w:rsidRPr="00394559">
                <w:rPr>
                  <w:rFonts w:ascii="inherit" w:eastAsia="Times New Roman" w:hAnsi="inherit" w:cs="Times New Roman"/>
                  <w:sz w:val="24"/>
                  <w:szCs w:val="24"/>
                  <w:lang w:eastAsia="en-GB"/>
                </w:rPr>
                <w:t xml:space="preserve"> </w:t>
              </w:r>
              <w:r w:rsidR="00344E42" w:rsidRPr="00344E42">
                <w:rPr>
                  <w:rFonts w:ascii="inherit" w:eastAsia="Times New Roman" w:hAnsi="inherit" w:cs="Times New Roman"/>
                  <w:sz w:val="24"/>
                  <w:szCs w:val="24"/>
                  <w:lang w:eastAsia="en-GB"/>
                </w:rPr>
                <w:t>Synthetic inertia for pooled EVs depends on the size of the pool and the capability of each EV.</w:t>
              </w:r>
            </w:ins>
          </w:p>
          <w:p w14:paraId="79ACA438" w14:textId="4526BA70" w:rsidR="00344E42" w:rsidRPr="00121387" w:rsidRDefault="00344E42" w:rsidP="00344E42">
            <w:pPr>
              <w:spacing w:before="120" w:after="0" w:line="240" w:lineRule="auto"/>
              <w:jc w:val="both"/>
              <w:rPr>
                <w:rFonts w:ascii="inherit" w:eastAsia="Times New Roman" w:hAnsi="inherit" w:cs="Times New Roman"/>
                <w:sz w:val="24"/>
                <w:szCs w:val="24"/>
                <w:lang w:eastAsia="en-GB"/>
              </w:rPr>
            </w:pPr>
            <w:ins w:id="203" w:author="Author">
              <w:r w:rsidRPr="00344E42">
                <w:rPr>
                  <w:rFonts w:ascii="inherit" w:eastAsia="Times New Roman" w:hAnsi="inherit" w:cs="Times New Roman"/>
                  <w:sz w:val="24"/>
                  <w:szCs w:val="24"/>
                  <w:lang w:eastAsia="en-GB"/>
                </w:rPr>
                <w:t xml:space="preserve">A pool of distributed PGU/PGCM with a pool size according to Type C doesn't have to </w:t>
              </w:r>
              <w:r w:rsidR="00A07C93" w:rsidRPr="00344E42">
                <w:rPr>
                  <w:rFonts w:ascii="inherit" w:eastAsia="Times New Roman" w:hAnsi="inherit" w:cs="Times New Roman"/>
                  <w:sz w:val="24"/>
                  <w:szCs w:val="24"/>
                  <w:lang w:eastAsia="en-GB"/>
                </w:rPr>
                <w:t>fulfil</w:t>
              </w:r>
              <w:r w:rsidRPr="00344E42">
                <w:rPr>
                  <w:rFonts w:ascii="inherit" w:eastAsia="Times New Roman" w:hAnsi="inherit" w:cs="Times New Roman"/>
                  <w:sz w:val="24"/>
                  <w:szCs w:val="24"/>
                  <w:lang w:eastAsia="en-GB"/>
                </w:rPr>
                <w:t xml:space="preserve"> the requirements of 2b.</w:t>
              </w:r>
            </w:ins>
          </w:p>
          <w:p w14:paraId="288AB670" w14:textId="3A84EAFF" w:rsidR="003B7AE9" w:rsidRPr="00121387" w:rsidRDefault="003B7AE9" w:rsidP="00E50250">
            <w:pPr>
              <w:spacing w:before="120" w:after="0" w:line="240" w:lineRule="auto"/>
              <w:jc w:val="both"/>
              <w:rPr>
                <w:rFonts w:ascii="inherit" w:eastAsia="Times New Roman" w:hAnsi="inherit" w:cs="Times New Roman"/>
                <w:sz w:val="24"/>
                <w:szCs w:val="24"/>
                <w:lang w:eastAsia="en-GB"/>
              </w:rPr>
            </w:pPr>
          </w:p>
        </w:tc>
      </w:tr>
    </w:tbl>
    <w:p w14:paraId="5E01DD36"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lastRenderedPageBreak/>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3F07BC6E" w14:textId="77777777" w:rsidTr="003B7AE9">
        <w:tc>
          <w:tcPr>
            <w:tcW w:w="0" w:type="auto"/>
            <w:shd w:val="clear" w:color="auto" w:fill="auto"/>
            <w:hideMark/>
          </w:tcPr>
          <w:p w14:paraId="089044F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7830A34F" w14:textId="77777777" w:rsidTr="003B7AE9">
        <w:tc>
          <w:tcPr>
            <w:tcW w:w="0" w:type="auto"/>
            <w:shd w:val="clear" w:color="auto" w:fill="auto"/>
            <w:hideMark/>
          </w:tcPr>
          <w:p w14:paraId="46AEE2E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94559" w14:paraId="528CEBB4" w14:textId="77777777">
              <w:tc>
                <w:tcPr>
                  <w:tcW w:w="0" w:type="auto"/>
                  <w:shd w:val="clear" w:color="auto" w:fill="auto"/>
                  <w:hideMark/>
                </w:tcPr>
                <w:p w14:paraId="1B89E34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13E1A53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sz w:val="24"/>
                      <w:szCs w:val="24"/>
                      <w:lang w:eastAsia="en-GB"/>
                    </w:rPr>
                    <w:t>-profile that may take any shape within the boundaries of which the power park module shall be capable of providing reactive power at its maximum capacity;</w:t>
                  </w:r>
                </w:p>
              </w:tc>
            </w:tr>
          </w:tbl>
          <w:p w14:paraId="033B2A5E"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94559" w14:paraId="5F5E7F04" w14:textId="77777777">
              <w:tc>
                <w:tcPr>
                  <w:tcW w:w="0" w:type="auto"/>
                  <w:shd w:val="clear" w:color="auto" w:fill="auto"/>
                  <w:hideMark/>
                </w:tcPr>
                <w:p w14:paraId="0FD500B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U-Q/P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94559" w14:paraId="7FAC14B2" w14:textId="77777777">
                    <w:tc>
                      <w:tcPr>
                        <w:tcW w:w="0" w:type="auto"/>
                        <w:shd w:val="clear" w:color="auto" w:fill="auto"/>
                        <w:hideMark/>
                      </w:tcPr>
                      <w:p w14:paraId="75E7807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4D38309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U-Q/P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sz w:val="24"/>
                            <w:szCs w:val="24"/>
                            <w:lang w:eastAsia="en-GB"/>
                          </w:rPr>
                          <w:t>-profile shall not exceed the U-Q/P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94559" w14:paraId="3857A5F3" w14:textId="77777777">
                    <w:tc>
                      <w:tcPr>
                        <w:tcW w:w="0" w:type="auto"/>
                        <w:shd w:val="clear" w:color="auto" w:fill="auto"/>
                        <w:hideMark/>
                      </w:tcPr>
                      <w:p w14:paraId="111EE50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6945DDB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dimensions of the U-Q/P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sz w:val="24"/>
                            <w:szCs w:val="24"/>
                            <w:lang w:eastAsia="en-GB"/>
                          </w:rPr>
                          <w:t>-profile envelope (Q/P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range and voltage range) shall be within the values specified for each synchronous area in Table 9,</w:t>
                        </w:r>
                      </w:p>
                    </w:tc>
                  </w:tr>
                </w:tbl>
                <w:p w14:paraId="15862768"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94559" w14:paraId="6F786014" w14:textId="77777777">
                    <w:tc>
                      <w:tcPr>
                        <w:tcW w:w="0" w:type="auto"/>
                        <w:shd w:val="clear" w:color="auto" w:fill="auto"/>
                        <w:hideMark/>
                      </w:tcPr>
                      <w:p w14:paraId="56A2893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3477B57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position of the U-Q/P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94559" w14:paraId="3D250DCF" w14:textId="77777777">
                    <w:tc>
                      <w:tcPr>
                        <w:tcW w:w="0" w:type="auto"/>
                        <w:shd w:val="clear" w:color="auto" w:fill="auto"/>
                        <w:hideMark/>
                      </w:tcPr>
                      <w:p w14:paraId="50E755E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55D73BF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specified U-Q/P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94559" w:rsidRDefault="003B7AE9" w:rsidP="003B7AE9">
                  <w:pPr>
                    <w:spacing w:before="240" w:after="120" w:line="240" w:lineRule="auto"/>
                    <w:jc w:val="both"/>
                    <w:rPr>
                      <w:rFonts w:ascii="inherit" w:eastAsia="Times New Roman" w:hAnsi="inherit" w:cs="Times New Roman"/>
                      <w:b/>
                      <w:bCs/>
                      <w:sz w:val="24"/>
                      <w:szCs w:val="24"/>
                      <w:lang w:eastAsia="en-GB"/>
                    </w:rPr>
                  </w:pPr>
                  <w:r w:rsidRPr="00394559">
                    <w:rPr>
                      <w:rFonts w:ascii="inherit" w:eastAsia="Times New Roman" w:hAnsi="inherit" w:cs="Times New Roman"/>
                      <w:b/>
                      <w:bCs/>
                      <w:i/>
                      <w:iCs/>
                      <w:sz w:val="24"/>
                      <w:szCs w:val="24"/>
                      <w:lang w:eastAsia="en-GB"/>
                    </w:rPr>
                    <w:t>Figure 8</w:t>
                  </w:r>
                </w:p>
                <w:p w14:paraId="0E273988" w14:textId="77777777" w:rsidR="003B7AE9" w:rsidRPr="00394559" w:rsidRDefault="003B7AE9" w:rsidP="003B7AE9">
                  <w:pPr>
                    <w:spacing w:before="240" w:after="120" w:line="240" w:lineRule="auto"/>
                    <w:jc w:val="both"/>
                    <w:rPr>
                      <w:rFonts w:ascii="inherit" w:eastAsia="Times New Roman" w:hAnsi="inherit" w:cs="Times New Roman"/>
                      <w:b/>
                      <w:bCs/>
                      <w:sz w:val="24"/>
                      <w:szCs w:val="24"/>
                      <w:lang w:eastAsia="en-GB"/>
                    </w:rPr>
                  </w:pPr>
                  <w:r w:rsidRPr="00394559">
                    <w:rPr>
                      <w:rFonts w:ascii="inherit" w:eastAsia="Times New Roman" w:hAnsi="inherit" w:cs="Times New Roman"/>
                      <w:b/>
                      <w:bCs/>
                      <w:sz w:val="24"/>
                      <w:szCs w:val="24"/>
                      <w:lang w:eastAsia="en-GB"/>
                    </w:rPr>
                    <w:t>U-Q/P</w:t>
                  </w:r>
                  <w:r w:rsidRPr="00394559">
                    <w:rPr>
                      <w:rFonts w:ascii="inherit" w:eastAsia="Times New Roman" w:hAnsi="inherit" w:cs="Times New Roman"/>
                      <w:b/>
                      <w:bCs/>
                      <w:sz w:val="17"/>
                      <w:szCs w:val="17"/>
                      <w:vertAlign w:val="subscript"/>
                      <w:lang w:eastAsia="en-GB"/>
                    </w:rPr>
                    <w:t>max</w:t>
                  </w:r>
                  <w:r w:rsidRPr="00394559">
                    <w:rPr>
                      <w:rFonts w:ascii="inherit" w:eastAsia="Times New Roman" w:hAnsi="inherit" w:cs="Times New Roman"/>
                      <w:b/>
                      <w:bCs/>
                      <w:sz w:val="24"/>
                      <w:szCs w:val="24"/>
                      <w:lang w:eastAsia="en-GB"/>
                    </w:rPr>
                    <w:t>-profile of a power park module</w:t>
                  </w:r>
                </w:p>
                <w:p w14:paraId="11D6C564" w14:textId="77777777" w:rsidR="003B7AE9" w:rsidRPr="00394559" w:rsidRDefault="003B7AE9" w:rsidP="003B7AE9">
                  <w:pPr>
                    <w:spacing w:after="0" w:line="240" w:lineRule="auto"/>
                    <w:rPr>
                      <w:rFonts w:ascii="inherit" w:eastAsia="Times New Roman" w:hAnsi="inherit" w:cs="Times New Roman"/>
                      <w:sz w:val="24"/>
                      <w:szCs w:val="24"/>
                      <w:lang w:eastAsia="en-GB"/>
                    </w:rPr>
                  </w:pPr>
                  <w:r w:rsidRPr="00493D05">
                    <w:rPr>
                      <w:rFonts w:ascii="inherit" w:eastAsia="Times New Roman" w:hAnsi="inherit" w:cs="Times New Roman"/>
                      <w:noProof/>
                      <w:sz w:val="24"/>
                      <w:szCs w:val="24"/>
                      <w:lang w:eastAsia="de-DE"/>
                    </w:rPr>
                    <w:lastRenderedPageBreak/>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8739E9" w:rsidRDefault="003B7AE9" w:rsidP="003B7AE9">
                  <w:pPr>
                    <w:spacing w:before="120" w:after="0" w:line="240" w:lineRule="auto"/>
                    <w:jc w:val="both"/>
                    <w:rPr>
                      <w:rFonts w:ascii="inherit" w:eastAsia="Times New Roman" w:hAnsi="inherit" w:cs="Times New Roman"/>
                      <w:sz w:val="24"/>
                      <w:szCs w:val="24"/>
                      <w:lang w:eastAsia="en-GB"/>
                    </w:rPr>
                  </w:pPr>
                  <w:r w:rsidRPr="00295618">
                    <w:rPr>
                      <w:rFonts w:ascii="inherit" w:eastAsia="Times New Roman" w:hAnsi="inherit" w:cs="Times New Roman"/>
                      <w:sz w:val="24"/>
                      <w:szCs w:val="24"/>
                      <w:lang w:eastAsia="en-GB"/>
                    </w:rPr>
                    <w:t xml:space="preserve">The diagram represents </w:t>
                  </w:r>
                  <w:r w:rsidRPr="00972048">
                    <w:rPr>
                      <w:rFonts w:ascii="inherit" w:eastAsia="Times New Roman" w:hAnsi="inherit" w:cs="Times New Roman"/>
                      <w:sz w:val="24"/>
                      <w:szCs w:val="24"/>
                      <w:lang w:eastAsia="en-GB"/>
                    </w:rPr>
                    <w:t>boundaries of a U-Q/P</w:t>
                  </w:r>
                  <w:r w:rsidRPr="00657C7C">
                    <w:rPr>
                      <w:rFonts w:ascii="inherit" w:eastAsia="Times New Roman" w:hAnsi="inherit" w:cs="Times New Roman"/>
                      <w:sz w:val="17"/>
                      <w:szCs w:val="17"/>
                      <w:vertAlign w:val="subscript"/>
                      <w:lang w:eastAsia="en-GB"/>
                    </w:rPr>
                    <w:t>max</w:t>
                  </w:r>
                  <w:r w:rsidRPr="00657C7C">
                    <w:rPr>
                      <w:rFonts w:ascii="inherit" w:eastAsia="Times New Roman" w:hAnsi="inherit" w:cs="Times New Roman"/>
                      <w:sz w:val="24"/>
                      <w:szCs w:val="24"/>
                      <w:lang w:eastAsia="en-GB"/>
                    </w:rPr>
                    <w:t>-profile by the voltage at the connection point, expressed by the ratio of its actual value and its reference 1 pu value, against the ratio of the reactive power (Q) and the maximum capacity (P</w:t>
                  </w:r>
                  <w:r w:rsidRPr="00493D05">
                    <w:rPr>
                      <w:rFonts w:ascii="inherit" w:eastAsia="Times New Roman" w:hAnsi="inherit" w:cs="Times New Roman"/>
                      <w:sz w:val="17"/>
                      <w:szCs w:val="17"/>
                      <w:vertAlign w:val="subscript"/>
                      <w:lang w:eastAsia="en-GB"/>
                    </w:rPr>
                    <w:t>max</w:t>
                  </w:r>
                  <w:r w:rsidRPr="008739E9">
                    <w:rPr>
                      <w:rFonts w:ascii="inherit" w:eastAsia="Times New Roman" w:hAnsi="inherit" w:cs="Times New Roman"/>
                      <w:sz w:val="24"/>
                      <w:szCs w:val="24"/>
                      <w:lang w:eastAsia="en-GB"/>
                    </w:rPr>
                    <w:t>). The position, size and shape of the inner envelope are indicative.</w:t>
                  </w:r>
                </w:p>
                <w:p w14:paraId="1BA217E2" w14:textId="77777777" w:rsidR="003B7AE9" w:rsidRPr="008739E9" w:rsidRDefault="003B7AE9" w:rsidP="003B7AE9">
                  <w:pPr>
                    <w:spacing w:before="120" w:after="120" w:line="240" w:lineRule="auto"/>
                    <w:jc w:val="center"/>
                    <w:rPr>
                      <w:rFonts w:ascii="inherit" w:eastAsia="Times New Roman" w:hAnsi="inherit" w:cs="Times New Roman"/>
                      <w:sz w:val="24"/>
                      <w:szCs w:val="24"/>
                      <w:lang w:eastAsia="en-GB"/>
                    </w:rPr>
                  </w:pPr>
                  <w:r w:rsidRPr="008739E9">
                    <w:rPr>
                      <w:rFonts w:ascii="inherit" w:eastAsia="Times New Roman" w:hAnsi="inherit" w:cs="Times New Roman"/>
                      <w:i/>
                      <w:iCs/>
                      <w:sz w:val="24"/>
                      <w:szCs w:val="24"/>
                      <w:lang w:eastAsia="en-GB"/>
                    </w:rPr>
                    <w:t>Table 9</w:t>
                  </w:r>
                </w:p>
                <w:p w14:paraId="347AF0ED" w14:textId="77777777" w:rsidR="003B7AE9" w:rsidRPr="00394559" w:rsidRDefault="003B7AE9" w:rsidP="003B7AE9">
                  <w:pPr>
                    <w:spacing w:before="120" w:after="120" w:line="240" w:lineRule="auto"/>
                    <w:jc w:val="center"/>
                    <w:rPr>
                      <w:rFonts w:ascii="inherit" w:eastAsia="Times New Roman" w:hAnsi="inherit" w:cs="Times New Roman"/>
                      <w:sz w:val="24"/>
                      <w:szCs w:val="24"/>
                      <w:lang w:eastAsia="en-GB"/>
                    </w:rPr>
                  </w:pPr>
                  <w:r w:rsidRPr="0039455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9455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Maximum range of Q/P</w:t>
                        </w:r>
                        <w:r w:rsidRPr="0039455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Maximum range of steady-state voltage level in PU</w:t>
                        </w:r>
                      </w:p>
                    </w:tc>
                  </w:tr>
                  <w:tr w:rsidR="003B7AE9" w:rsidRPr="0039455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0,225</w:t>
                        </w:r>
                      </w:p>
                    </w:tc>
                  </w:tr>
                  <w:tr w:rsidR="003B7AE9" w:rsidRPr="0039455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0,150</w:t>
                        </w:r>
                      </w:p>
                    </w:tc>
                  </w:tr>
                  <w:tr w:rsidR="003B7AE9" w:rsidRPr="0039455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0,225</w:t>
                        </w:r>
                      </w:p>
                    </w:tc>
                  </w:tr>
                  <w:tr w:rsidR="003B7AE9" w:rsidRPr="0039455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0,218</w:t>
                        </w:r>
                      </w:p>
                    </w:tc>
                  </w:tr>
                  <w:tr w:rsidR="003B7AE9" w:rsidRPr="0039455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0,220</w:t>
                        </w:r>
                      </w:p>
                    </w:tc>
                  </w:tr>
                </w:tbl>
                <w:p w14:paraId="57E09FC7"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94559" w14:paraId="1D9611AF" w14:textId="77777777">
              <w:tc>
                <w:tcPr>
                  <w:tcW w:w="0" w:type="auto"/>
                  <w:shd w:val="clear" w:color="auto" w:fill="auto"/>
                  <w:hideMark/>
                </w:tcPr>
                <w:p w14:paraId="55B3996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94559" w14:paraId="43F8229B" w14:textId="77777777" w:rsidTr="003B7AE9">
        <w:tc>
          <w:tcPr>
            <w:tcW w:w="0" w:type="auto"/>
            <w:shd w:val="clear" w:color="auto" w:fill="auto"/>
            <w:hideMark/>
          </w:tcPr>
          <w:p w14:paraId="03F3A5F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94559" w14:paraId="29FD744D" w14:textId="77777777">
              <w:tc>
                <w:tcPr>
                  <w:tcW w:w="0" w:type="auto"/>
                  <w:shd w:val="clear" w:color="auto" w:fill="auto"/>
                  <w:hideMark/>
                </w:tcPr>
                <w:p w14:paraId="5E94BAF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0AD50A6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94559" w14:paraId="5A66772F" w14:textId="77777777">
              <w:tc>
                <w:tcPr>
                  <w:tcW w:w="0" w:type="auto"/>
                  <w:shd w:val="clear" w:color="auto" w:fill="auto"/>
                  <w:hideMark/>
                </w:tcPr>
                <w:p w14:paraId="346987B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94559" w14:paraId="77CF1C98" w14:textId="77777777">
                    <w:tc>
                      <w:tcPr>
                        <w:tcW w:w="0" w:type="auto"/>
                        <w:shd w:val="clear" w:color="auto" w:fill="auto"/>
                        <w:hideMark/>
                      </w:tcPr>
                      <w:p w14:paraId="3EE0633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414B10C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sz w:val="24"/>
                            <w:szCs w:val="24"/>
                            <w:lang w:eastAsia="en-GB"/>
                          </w:rPr>
                          <w:t>-profile shall not exceed the P-Q/P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94559" w14:paraId="1C201AE1" w14:textId="77777777">
                    <w:tc>
                      <w:tcPr>
                        <w:tcW w:w="0" w:type="auto"/>
                        <w:shd w:val="clear" w:color="auto" w:fill="auto"/>
                        <w:hideMark/>
                      </w:tcPr>
                      <w:p w14:paraId="250EBB0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412AA59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range of the P-Q/P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94559" w14:paraId="427EC5BB" w14:textId="77777777">
                    <w:tc>
                      <w:tcPr>
                        <w:tcW w:w="0" w:type="auto"/>
                        <w:shd w:val="clear" w:color="auto" w:fill="auto"/>
                        <w:hideMark/>
                      </w:tcPr>
                      <w:p w14:paraId="0FE39A0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2997E02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active power range of the P-Q/P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sz w:val="24"/>
                            <w:szCs w:val="24"/>
                            <w:lang w:eastAsia="en-GB"/>
                          </w:rPr>
                          <w:t>-profile envelope at zero reactive power shall be 1 pu,</w:t>
                        </w:r>
                      </w:p>
                    </w:tc>
                  </w:tr>
                </w:tbl>
                <w:p w14:paraId="14746C0E"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94559" w14:paraId="1FF862B2" w14:textId="77777777">
                    <w:tc>
                      <w:tcPr>
                        <w:tcW w:w="0" w:type="auto"/>
                        <w:shd w:val="clear" w:color="auto" w:fill="auto"/>
                        <w:hideMark/>
                      </w:tcPr>
                      <w:p w14:paraId="516215C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3AE9373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94559" w14:paraId="166EF9A5" w14:textId="77777777">
                    <w:tc>
                      <w:tcPr>
                        <w:tcW w:w="0" w:type="auto"/>
                        <w:shd w:val="clear" w:color="auto" w:fill="auto"/>
                        <w:hideMark/>
                      </w:tcPr>
                      <w:p w14:paraId="6B634D3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5B95A1D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position of the P-Q/P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94559" w14:paraId="6CFABAD6" w14:textId="77777777">
              <w:tc>
                <w:tcPr>
                  <w:tcW w:w="0" w:type="auto"/>
                  <w:shd w:val="clear" w:color="auto" w:fill="auto"/>
                  <w:hideMark/>
                </w:tcPr>
                <w:p w14:paraId="52085DB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when operating at an active power output below maximum capacity (P&lt;P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sz w:val="24"/>
                      <w:szCs w:val="24"/>
                      <w:lang w:eastAsia="en-GB"/>
                    </w:rPr>
                    <w:t>), the power park module shall be capable of providing reactive power at any operating point inside its P-Q/P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94559" w:rsidRDefault="003B7AE9" w:rsidP="003B7AE9">
                  <w:pPr>
                    <w:spacing w:before="240" w:after="120" w:line="240" w:lineRule="auto"/>
                    <w:jc w:val="both"/>
                    <w:rPr>
                      <w:rFonts w:ascii="inherit" w:eastAsia="Times New Roman" w:hAnsi="inherit" w:cs="Times New Roman"/>
                      <w:b/>
                      <w:bCs/>
                      <w:sz w:val="24"/>
                      <w:szCs w:val="24"/>
                      <w:lang w:eastAsia="en-GB"/>
                    </w:rPr>
                  </w:pPr>
                  <w:r w:rsidRPr="00394559">
                    <w:rPr>
                      <w:rFonts w:ascii="inherit" w:eastAsia="Times New Roman" w:hAnsi="inherit" w:cs="Times New Roman"/>
                      <w:b/>
                      <w:bCs/>
                      <w:i/>
                      <w:iCs/>
                      <w:sz w:val="24"/>
                      <w:szCs w:val="24"/>
                      <w:lang w:eastAsia="en-GB"/>
                    </w:rPr>
                    <w:t>Figure 9</w:t>
                  </w:r>
                </w:p>
                <w:p w14:paraId="115077C2" w14:textId="77777777" w:rsidR="003B7AE9" w:rsidRPr="00394559" w:rsidRDefault="003B7AE9" w:rsidP="003B7AE9">
                  <w:pPr>
                    <w:spacing w:before="240" w:after="120" w:line="240" w:lineRule="auto"/>
                    <w:jc w:val="both"/>
                    <w:rPr>
                      <w:rFonts w:ascii="inherit" w:eastAsia="Times New Roman" w:hAnsi="inherit" w:cs="Times New Roman"/>
                      <w:b/>
                      <w:bCs/>
                      <w:sz w:val="24"/>
                      <w:szCs w:val="24"/>
                      <w:lang w:eastAsia="en-GB"/>
                    </w:rPr>
                  </w:pPr>
                  <w:r w:rsidRPr="00394559">
                    <w:rPr>
                      <w:rFonts w:ascii="inherit" w:eastAsia="Times New Roman" w:hAnsi="inherit" w:cs="Times New Roman"/>
                      <w:b/>
                      <w:bCs/>
                      <w:sz w:val="24"/>
                      <w:szCs w:val="24"/>
                      <w:lang w:eastAsia="en-GB"/>
                    </w:rPr>
                    <w:t>P-Q/P</w:t>
                  </w:r>
                  <w:r w:rsidRPr="00394559">
                    <w:rPr>
                      <w:rFonts w:ascii="inherit" w:eastAsia="Times New Roman" w:hAnsi="inherit" w:cs="Times New Roman"/>
                      <w:b/>
                      <w:bCs/>
                      <w:sz w:val="17"/>
                      <w:szCs w:val="17"/>
                      <w:vertAlign w:val="subscript"/>
                      <w:lang w:eastAsia="en-GB"/>
                    </w:rPr>
                    <w:t>max</w:t>
                  </w:r>
                  <w:r w:rsidRPr="00394559">
                    <w:rPr>
                      <w:rFonts w:ascii="inherit" w:eastAsia="Times New Roman" w:hAnsi="inherit" w:cs="Times New Roman"/>
                      <w:b/>
                      <w:bCs/>
                      <w:sz w:val="24"/>
                      <w:szCs w:val="24"/>
                      <w:lang w:eastAsia="en-GB"/>
                    </w:rPr>
                    <w:t>-profile of a power park module</w:t>
                  </w:r>
                </w:p>
                <w:p w14:paraId="570F1ABA" w14:textId="77777777" w:rsidR="003B7AE9" w:rsidRPr="00394559" w:rsidRDefault="003B7AE9" w:rsidP="003B7AE9">
                  <w:pPr>
                    <w:spacing w:after="0" w:line="240" w:lineRule="auto"/>
                    <w:rPr>
                      <w:rFonts w:ascii="inherit" w:eastAsia="Times New Roman" w:hAnsi="inherit" w:cs="Times New Roman"/>
                      <w:sz w:val="24"/>
                      <w:szCs w:val="24"/>
                      <w:lang w:eastAsia="en-GB"/>
                    </w:rPr>
                  </w:pPr>
                  <w:r w:rsidRPr="00493D05">
                    <w:rPr>
                      <w:rFonts w:ascii="inherit" w:eastAsia="Times New Roman" w:hAnsi="inherit" w:cs="Times New Roman"/>
                      <w:noProof/>
                      <w:sz w:val="24"/>
                      <w:szCs w:val="24"/>
                      <w:lang w:eastAsia="de-DE"/>
                    </w:rPr>
                    <w:lastRenderedPageBreak/>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8739E9" w:rsidRDefault="003B7AE9" w:rsidP="003B7AE9">
                  <w:pPr>
                    <w:spacing w:before="120" w:after="0" w:line="240" w:lineRule="auto"/>
                    <w:jc w:val="both"/>
                    <w:rPr>
                      <w:rFonts w:ascii="inherit" w:eastAsia="Times New Roman" w:hAnsi="inherit" w:cs="Times New Roman"/>
                      <w:sz w:val="24"/>
                      <w:szCs w:val="24"/>
                      <w:lang w:eastAsia="en-GB"/>
                    </w:rPr>
                  </w:pPr>
                  <w:r w:rsidRPr="00295618">
                    <w:rPr>
                      <w:rFonts w:ascii="inherit" w:eastAsia="Times New Roman" w:hAnsi="inherit" w:cs="Times New Roman"/>
                      <w:sz w:val="24"/>
                      <w:szCs w:val="24"/>
                      <w:lang w:eastAsia="en-GB"/>
                    </w:rPr>
                    <w:t>The diagram represents boundaries of a P-Q/P</w:t>
                  </w:r>
                  <w:r w:rsidRPr="00972048">
                    <w:rPr>
                      <w:rFonts w:ascii="inherit" w:eastAsia="Times New Roman" w:hAnsi="inherit" w:cs="Times New Roman"/>
                      <w:sz w:val="17"/>
                      <w:szCs w:val="17"/>
                      <w:vertAlign w:val="subscript"/>
                      <w:lang w:eastAsia="en-GB"/>
                    </w:rPr>
                    <w:t>max</w:t>
                  </w:r>
                  <w:r w:rsidRPr="00657C7C">
                    <w:rPr>
                      <w:rFonts w:ascii="inherit" w:eastAsia="Times New Roman" w:hAnsi="inherit" w:cs="Times New Roman"/>
                      <w:sz w:val="24"/>
                      <w:szCs w:val="24"/>
                      <w:lang w:eastAsia="en-GB"/>
                    </w:rPr>
                    <w:t>-profile at the connection point by the active power, expressed by the ratio of its actual value and the maximum capacity pu, against</w:t>
                  </w:r>
                  <w:r w:rsidRPr="00493D05">
                    <w:rPr>
                      <w:rFonts w:ascii="inherit" w:eastAsia="Times New Roman" w:hAnsi="inherit" w:cs="Times New Roman"/>
                      <w:sz w:val="24"/>
                      <w:szCs w:val="24"/>
                      <w:lang w:eastAsia="en-GB"/>
                    </w:rPr>
                    <w:t xml:space="preserve"> the ratio of the reactive power (Q) and the maximum capacity (P</w:t>
                  </w:r>
                  <w:r w:rsidRPr="008739E9">
                    <w:rPr>
                      <w:rFonts w:ascii="inherit" w:eastAsia="Times New Roman" w:hAnsi="inherit" w:cs="Times New Roman"/>
                      <w:sz w:val="17"/>
                      <w:szCs w:val="17"/>
                      <w:vertAlign w:val="subscript"/>
                      <w:lang w:eastAsia="en-GB"/>
                    </w:rPr>
                    <w:t>max</w:t>
                  </w:r>
                  <w:r w:rsidRPr="008739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94559" w14:paraId="21494F4D" w14:textId="77777777">
              <w:tc>
                <w:tcPr>
                  <w:tcW w:w="0" w:type="auto"/>
                  <w:shd w:val="clear" w:color="auto" w:fill="auto"/>
                  <w:hideMark/>
                </w:tcPr>
                <w:p w14:paraId="1D9A88C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 park module shall be capable of moving to any operating point within its P-Q/P</w:t>
                  </w:r>
                  <w:r w:rsidRPr="00394559">
                    <w:rPr>
                      <w:rFonts w:ascii="inherit" w:eastAsia="Times New Roman" w:hAnsi="inherit" w:cs="Times New Roman"/>
                      <w:sz w:val="17"/>
                      <w:szCs w:val="17"/>
                      <w:vertAlign w:val="subscript"/>
                      <w:lang w:eastAsia="en-GB"/>
                    </w:rPr>
                    <w:t>max</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profile in appropriate timescales to target values requested by the relevant system operator;</w:t>
                  </w:r>
                </w:p>
              </w:tc>
            </w:tr>
          </w:tbl>
          <w:p w14:paraId="1474128B"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7907756C" w14:textId="77777777" w:rsidTr="003B7AE9">
        <w:tc>
          <w:tcPr>
            <w:tcW w:w="0" w:type="auto"/>
            <w:shd w:val="clear" w:color="auto" w:fill="auto"/>
            <w:hideMark/>
          </w:tcPr>
          <w:p w14:paraId="3FB6521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94559" w14:paraId="5C02BBDA" w14:textId="77777777">
              <w:tc>
                <w:tcPr>
                  <w:tcW w:w="0" w:type="auto"/>
                  <w:shd w:val="clear" w:color="auto" w:fill="auto"/>
                  <w:hideMark/>
                </w:tcPr>
                <w:p w14:paraId="4030EDE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302379C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94559" w14:paraId="5FD41433" w14:textId="77777777">
              <w:tc>
                <w:tcPr>
                  <w:tcW w:w="0" w:type="auto"/>
                  <w:shd w:val="clear" w:color="auto" w:fill="auto"/>
                  <w:hideMark/>
                </w:tcPr>
                <w:p w14:paraId="0358712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for the purposes of voltage control mode, the power park module shall be capable of contributing to voltage control at the connection point by provision of reactive power exchange with the network with a setpoint voltage covering 0,95 to 1,05 pu in steps no greater than 0,01 pu, with a slope having a range of at least 2 to</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7 % in steps no greater than 0,5 %. The reactive power output shall be zero when the grid voltage value at the connection point equals the voltage setpoint;</w:t>
                  </w:r>
                </w:p>
              </w:tc>
            </w:tr>
          </w:tbl>
          <w:p w14:paraId="6617C5A9"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94559" w14:paraId="1115405C" w14:textId="77777777">
              <w:tc>
                <w:tcPr>
                  <w:tcW w:w="0" w:type="auto"/>
                  <w:shd w:val="clear" w:color="auto" w:fill="auto"/>
                  <w:hideMark/>
                </w:tcPr>
                <w:p w14:paraId="3906DC2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 xml:space="preserve">the setpoint may be operated with or without a deadband selectable in a range from zero to </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5 % of reference 1 pu network voltage in steps no greater than 0,5 %;</w:t>
                  </w:r>
                </w:p>
              </w:tc>
            </w:tr>
          </w:tbl>
          <w:p w14:paraId="7752D3AC"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94559" w14:paraId="3295997A" w14:textId="77777777">
              <w:tc>
                <w:tcPr>
                  <w:tcW w:w="0" w:type="auto"/>
                  <w:shd w:val="clear" w:color="auto" w:fill="auto"/>
                  <w:hideMark/>
                </w:tcPr>
                <w:p w14:paraId="3F8F6DE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(iv)</w:t>
                  </w:r>
                </w:p>
              </w:tc>
              <w:tc>
                <w:tcPr>
                  <w:tcW w:w="0" w:type="auto"/>
                  <w:shd w:val="clear" w:color="auto" w:fill="auto"/>
                  <w:hideMark/>
                </w:tcPr>
                <w:p w14:paraId="7C786A5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94559">
                    <w:rPr>
                      <w:rFonts w:ascii="inherit" w:eastAsia="Times New Roman" w:hAnsi="inherit" w:cs="Times New Roman"/>
                      <w:sz w:val="17"/>
                      <w:szCs w:val="17"/>
                      <w:vertAlign w:val="subscript"/>
                      <w:lang w:eastAsia="en-GB"/>
                    </w:rPr>
                    <w:t>1</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 xml:space="preserve">to be </w:t>
                  </w:r>
                  <w:r w:rsidRPr="00394559">
                    <w:rPr>
                      <w:rFonts w:ascii="inherit" w:eastAsia="Times New Roman" w:hAnsi="inherit" w:cs="Times New Roman"/>
                      <w:sz w:val="24"/>
                      <w:szCs w:val="24"/>
                      <w:lang w:eastAsia="en-GB"/>
                    </w:rPr>
                    <w:lastRenderedPageBreak/>
                    <w:t>specified by the relevant system operator in the range of 1 to</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5</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seconds, and must settle at the value specified by the slope within a time t</w:t>
                  </w:r>
                  <w:r w:rsidRPr="00394559">
                    <w:rPr>
                      <w:rFonts w:ascii="inherit" w:eastAsia="Times New Roman" w:hAnsi="inherit" w:cs="Times New Roman"/>
                      <w:sz w:val="17"/>
                      <w:szCs w:val="17"/>
                      <w:vertAlign w:val="subscript"/>
                      <w:lang w:eastAsia="en-GB"/>
                    </w:rPr>
                    <w:t>2</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94559" w14:paraId="2F07251E" w14:textId="77777777">
              <w:tc>
                <w:tcPr>
                  <w:tcW w:w="0" w:type="auto"/>
                  <w:shd w:val="clear" w:color="auto" w:fill="auto"/>
                  <w:hideMark/>
                </w:tcPr>
                <w:p w14:paraId="620F91A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94559" w14:paraId="578655D7" w14:textId="77777777">
              <w:tc>
                <w:tcPr>
                  <w:tcW w:w="0" w:type="auto"/>
                  <w:shd w:val="clear" w:color="auto" w:fill="auto"/>
                  <w:hideMark/>
                </w:tcPr>
                <w:p w14:paraId="4DFDD12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period of time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94559" w14:paraId="391900AB" w14:textId="77777777">
              <w:tc>
                <w:tcPr>
                  <w:tcW w:w="0" w:type="auto"/>
                  <w:shd w:val="clear" w:color="auto" w:fill="auto"/>
                  <w:hideMark/>
                </w:tcPr>
                <w:p w14:paraId="7AC605C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51E0E1F5" w14:textId="77777777" w:rsidTr="003B7AE9">
        <w:tc>
          <w:tcPr>
            <w:tcW w:w="0" w:type="auto"/>
            <w:shd w:val="clear" w:color="auto" w:fill="auto"/>
            <w:hideMark/>
          </w:tcPr>
          <w:p w14:paraId="1C10347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ms from the fault inception;</w:t>
            </w:r>
          </w:p>
        </w:tc>
      </w:tr>
    </w:tbl>
    <w:p w14:paraId="3B494321"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94559" w14:paraId="34D3B3D3" w14:textId="77777777" w:rsidTr="003B7AE9">
        <w:tc>
          <w:tcPr>
            <w:tcW w:w="0" w:type="auto"/>
            <w:shd w:val="clear" w:color="auto" w:fill="auto"/>
            <w:hideMark/>
          </w:tcPr>
          <w:p w14:paraId="04A11BA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w:t>
            </w:r>
          </w:p>
        </w:tc>
        <w:tc>
          <w:tcPr>
            <w:tcW w:w="0" w:type="auto"/>
            <w:shd w:val="clear" w:color="auto" w:fill="auto"/>
            <w:hideMark/>
          </w:tcPr>
          <w:p w14:paraId="33ADFD1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with regard to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tc>
      </w:tr>
    </w:tbl>
    <w:p w14:paraId="38A67647"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22</w:t>
      </w:r>
    </w:p>
    <w:p w14:paraId="6514465A"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Requirements for type D power park modules</w:t>
      </w:r>
    </w:p>
    <w:p w14:paraId="55DBCC40"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9455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CHAPTER 4</w:t>
      </w:r>
    </w:p>
    <w:p w14:paraId="2D069C2E" w14:textId="77777777" w:rsidR="003B7AE9" w:rsidRPr="0039455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lastRenderedPageBreak/>
        <w:t xml:space="preserve">Requirements for offshore power park </w:t>
      </w:r>
      <w:commentRangeStart w:id="204"/>
      <w:r w:rsidRPr="00394559">
        <w:rPr>
          <w:rFonts w:ascii="inherit" w:eastAsia="Times New Roman" w:hAnsi="inherit" w:cs="Times New Roman"/>
          <w:b/>
          <w:bCs/>
          <w:i/>
          <w:iCs/>
          <w:color w:val="000000"/>
          <w:sz w:val="24"/>
          <w:szCs w:val="24"/>
          <w:lang w:eastAsia="en-GB"/>
        </w:rPr>
        <w:t>modules</w:t>
      </w:r>
      <w:commentRangeEnd w:id="204"/>
      <w:r w:rsidR="004D5BE5" w:rsidRPr="00394559">
        <w:rPr>
          <w:rStyle w:val="CommentReference"/>
        </w:rPr>
        <w:commentReference w:id="204"/>
      </w:r>
    </w:p>
    <w:p w14:paraId="71A25F28" w14:textId="77777777" w:rsidR="003B7AE9" w:rsidRPr="00657C7C"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295618">
        <w:rPr>
          <w:rFonts w:ascii="inherit" w:eastAsia="Times New Roman" w:hAnsi="inherit" w:cs="Times New Roman"/>
          <w:i/>
          <w:iCs/>
          <w:color w:val="000000"/>
          <w:sz w:val="24"/>
          <w:szCs w:val="24"/>
          <w:lang w:eastAsia="en-GB"/>
        </w:rPr>
        <w:t>Article 23</w:t>
      </w:r>
    </w:p>
    <w:p w14:paraId="7D29888C" w14:textId="77777777" w:rsidR="003B7AE9" w:rsidRPr="008739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493D05">
        <w:rPr>
          <w:rFonts w:ascii="inherit" w:eastAsia="Times New Roman" w:hAnsi="inherit" w:cs="Times New Roman"/>
          <w:b/>
          <w:bCs/>
          <w:color w:val="000000"/>
          <w:sz w:val="24"/>
          <w:szCs w:val="24"/>
          <w:lang w:eastAsia="en-GB"/>
        </w:rPr>
        <w:t>General provisions</w:t>
      </w:r>
    </w:p>
    <w:p w14:paraId="3D686F5A" w14:textId="77777777" w:rsidR="003B7AE9" w:rsidRPr="008739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8739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offshore connection point of an AC-connected offshore power park module shall be specified by the relevant system operator.</w:t>
      </w:r>
    </w:p>
    <w:p w14:paraId="7BFBDA5F"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2CC5FEB7" w14:textId="77777777" w:rsidTr="003B7AE9">
        <w:tc>
          <w:tcPr>
            <w:tcW w:w="0" w:type="auto"/>
            <w:shd w:val="clear" w:color="auto" w:fill="auto"/>
            <w:hideMark/>
          </w:tcPr>
          <w:p w14:paraId="07F5761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1C2A5A2A" w14:textId="77777777" w:rsidTr="003B7AE9">
        <w:tc>
          <w:tcPr>
            <w:tcW w:w="0" w:type="auto"/>
            <w:shd w:val="clear" w:color="auto" w:fill="auto"/>
            <w:hideMark/>
          </w:tcPr>
          <w:p w14:paraId="467E157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configuration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24</w:t>
      </w:r>
    </w:p>
    <w:p w14:paraId="4A0E72A0"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25</w:t>
      </w:r>
    </w:p>
    <w:p w14:paraId="1F82F2E7"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pu voltage, and for the time periods specified in Table 10.</w:t>
      </w:r>
    </w:p>
    <w:p w14:paraId="79A7050B"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Notwithstanding the provisions of paragraph 1, the relevant TSO in Spain may require AC-connected offshore power park modules to remain connected to the network in the voltage range between 1,05 pu and 1,0875 pu for an unlimited period.</w:t>
      </w:r>
    </w:p>
    <w:p w14:paraId="17795FAC"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 xml:space="preserve">Notwithstanding the provisions of paragraph 1, the relevant TSOs in the Baltic synchronous area may require AC-connected offshore power park modules to remain </w:t>
      </w:r>
      <w:r w:rsidRPr="00394559">
        <w:rPr>
          <w:rFonts w:ascii="inherit" w:eastAsia="Times New Roman" w:hAnsi="inherit" w:cs="Times New Roman"/>
          <w:color w:val="000000"/>
          <w:sz w:val="24"/>
          <w:szCs w:val="24"/>
          <w:lang w:eastAsia="en-GB"/>
        </w:rPr>
        <w:lastRenderedPageBreak/>
        <w:t>connected to the 400 kV network in the voltage range and for the time periods that apply to the Continental Europe synchronous area.</w:t>
      </w:r>
    </w:p>
    <w:p w14:paraId="265819E2" w14:textId="77777777" w:rsidR="003B7AE9" w:rsidRPr="0039455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94559">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9455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Time period for operation</w:t>
            </w:r>
          </w:p>
        </w:tc>
      </w:tr>
      <w:tr w:rsidR="003B7AE9" w:rsidRPr="0039455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0,85 pu-0,90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60 minutes</w:t>
            </w:r>
          </w:p>
        </w:tc>
      </w:tr>
      <w:tr w:rsidR="003B7AE9" w:rsidRPr="0039455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9455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0,9 pu-1,118 pu</w:t>
            </w:r>
            <w:hyperlink r:id="rId26" w:anchor="ntr*-L_2016112EN.01000101-E0007" w:history="1">
              <w:r w:rsidRPr="00295618">
                <w:rPr>
                  <w:rFonts w:ascii="inherit" w:eastAsia="Times New Roman" w:hAnsi="inherit" w:cs="Times New Roman"/>
                  <w:color w:val="337AB7"/>
                  <w:lang w:eastAsia="en-GB"/>
                </w:rPr>
                <w:t> (</w:t>
              </w:r>
              <w:r w:rsidRPr="00657C7C">
                <w:rPr>
                  <w:rFonts w:ascii="inherit" w:eastAsia="Times New Roman" w:hAnsi="inherit" w:cs="Times New Roman"/>
                  <w:color w:val="337AB7"/>
                  <w:sz w:val="15"/>
                  <w:szCs w:val="15"/>
                  <w:vertAlign w:val="superscript"/>
                  <w:lang w:eastAsia="en-GB"/>
                </w:rPr>
                <w:t>*</w:t>
              </w:r>
              <w:r w:rsidRPr="00657C7C">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657C7C" w:rsidRDefault="003B7AE9" w:rsidP="003B7AE9">
            <w:pPr>
              <w:spacing w:before="60" w:after="60" w:line="240" w:lineRule="auto"/>
              <w:rPr>
                <w:rFonts w:ascii="inherit" w:eastAsia="Times New Roman" w:hAnsi="inherit" w:cs="Times New Roman"/>
                <w:lang w:eastAsia="en-GB"/>
              </w:rPr>
            </w:pPr>
            <w:r w:rsidRPr="00295618">
              <w:rPr>
                <w:rFonts w:ascii="inherit" w:eastAsia="Times New Roman" w:hAnsi="inherit" w:cs="Times New Roman"/>
                <w:lang w:eastAsia="en-GB"/>
              </w:rPr>
              <w:t>Unlimited</w:t>
            </w:r>
          </w:p>
        </w:tc>
      </w:tr>
      <w:tr w:rsidR="003B7AE9" w:rsidRPr="0039455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9455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1,118 pu-1,15 pu</w:t>
            </w:r>
            <w:hyperlink r:id="rId27" w:anchor="ntr*-L_2016112EN.01000101-E0007" w:history="1">
              <w:r w:rsidRPr="00295618">
                <w:rPr>
                  <w:rFonts w:ascii="inherit" w:eastAsia="Times New Roman" w:hAnsi="inherit" w:cs="Times New Roman"/>
                  <w:color w:val="337AB7"/>
                  <w:lang w:eastAsia="en-GB"/>
                </w:rPr>
                <w:t> (</w:t>
              </w:r>
              <w:r w:rsidRPr="00657C7C">
                <w:rPr>
                  <w:rFonts w:ascii="inherit" w:eastAsia="Times New Roman" w:hAnsi="inherit" w:cs="Times New Roman"/>
                  <w:color w:val="337AB7"/>
                  <w:sz w:val="15"/>
                  <w:szCs w:val="15"/>
                  <w:vertAlign w:val="superscript"/>
                  <w:lang w:eastAsia="en-GB"/>
                </w:rPr>
                <w:t>*</w:t>
              </w:r>
              <w:r w:rsidRPr="00657C7C">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493D05" w:rsidRDefault="003B7AE9" w:rsidP="003B7AE9">
            <w:pPr>
              <w:spacing w:before="60" w:after="60" w:line="240" w:lineRule="auto"/>
              <w:rPr>
                <w:rFonts w:ascii="inherit" w:eastAsia="Times New Roman" w:hAnsi="inherit" w:cs="Times New Roman"/>
                <w:lang w:eastAsia="en-GB"/>
              </w:rPr>
            </w:pPr>
            <w:r w:rsidRPr="00295618">
              <w:rPr>
                <w:rFonts w:ascii="inherit" w:eastAsia="Times New Roman" w:hAnsi="inherit" w:cs="Times New Roman"/>
                <w:lang w:eastAsia="en-GB"/>
              </w:rPr>
              <w:t>To be specified by each TSO, but not less than 20 minutes and not more than 60 minutes</w:t>
            </w:r>
          </w:p>
        </w:tc>
      </w:tr>
      <w:tr w:rsidR="003B7AE9" w:rsidRPr="0039455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9455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0,90 pu-1,05 pu</w:t>
            </w:r>
            <w:hyperlink r:id="rId28" w:anchor="ntr**-L_2016112EN.01000101-E0008" w:history="1">
              <w:r w:rsidRPr="00295618">
                <w:rPr>
                  <w:rFonts w:ascii="inherit" w:eastAsia="Times New Roman" w:hAnsi="inherit" w:cs="Times New Roman"/>
                  <w:color w:val="337AB7"/>
                  <w:lang w:eastAsia="en-GB"/>
                </w:rPr>
                <w:t> (</w:t>
              </w:r>
              <w:r w:rsidRPr="00657C7C">
                <w:rPr>
                  <w:rFonts w:ascii="inherit" w:eastAsia="Times New Roman" w:hAnsi="inherit" w:cs="Times New Roman"/>
                  <w:color w:val="337AB7"/>
                  <w:sz w:val="15"/>
                  <w:szCs w:val="15"/>
                  <w:vertAlign w:val="superscript"/>
                  <w:lang w:eastAsia="en-GB"/>
                </w:rPr>
                <w:t>**</w:t>
              </w:r>
              <w:r w:rsidRPr="00657C7C">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657C7C" w:rsidRDefault="003B7AE9" w:rsidP="003B7AE9">
            <w:pPr>
              <w:spacing w:before="60" w:after="60" w:line="240" w:lineRule="auto"/>
              <w:rPr>
                <w:rFonts w:ascii="inherit" w:eastAsia="Times New Roman" w:hAnsi="inherit" w:cs="Times New Roman"/>
                <w:lang w:eastAsia="en-GB"/>
              </w:rPr>
            </w:pPr>
            <w:r w:rsidRPr="00295618">
              <w:rPr>
                <w:rFonts w:ascii="inherit" w:eastAsia="Times New Roman" w:hAnsi="inherit" w:cs="Times New Roman"/>
                <w:lang w:eastAsia="en-GB"/>
              </w:rPr>
              <w:t>Unlimited</w:t>
            </w:r>
          </w:p>
        </w:tc>
      </w:tr>
      <w:tr w:rsidR="003B7AE9" w:rsidRPr="0039455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9455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1,05 pu-1,10 pu</w:t>
            </w:r>
            <w:hyperlink r:id="rId29" w:anchor="ntr**-L_2016112EN.01000101-E0008" w:history="1">
              <w:r w:rsidRPr="00295618">
                <w:rPr>
                  <w:rFonts w:ascii="inherit" w:eastAsia="Times New Roman" w:hAnsi="inherit" w:cs="Times New Roman"/>
                  <w:color w:val="337AB7"/>
                  <w:lang w:eastAsia="en-GB"/>
                </w:rPr>
                <w:t> (</w:t>
              </w:r>
              <w:r w:rsidRPr="00657C7C">
                <w:rPr>
                  <w:rFonts w:ascii="inherit" w:eastAsia="Times New Roman" w:hAnsi="inherit" w:cs="Times New Roman"/>
                  <w:color w:val="337AB7"/>
                  <w:sz w:val="15"/>
                  <w:szCs w:val="15"/>
                  <w:vertAlign w:val="superscript"/>
                  <w:lang w:eastAsia="en-GB"/>
                </w:rPr>
                <w:t>**</w:t>
              </w:r>
              <w:r w:rsidRPr="00657C7C">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493D05" w:rsidRDefault="003B7AE9" w:rsidP="003B7AE9">
            <w:pPr>
              <w:spacing w:before="60" w:after="60" w:line="240" w:lineRule="auto"/>
              <w:rPr>
                <w:rFonts w:ascii="inherit" w:eastAsia="Times New Roman" w:hAnsi="inherit" w:cs="Times New Roman"/>
                <w:lang w:eastAsia="en-GB"/>
              </w:rPr>
            </w:pPr>
            <w:r w:rsidRPr="00295618">
              <w:rPr>
                <w:rFonts w:ascii="inherit" w:eastAsia="Times New Roman" w:hAnsi="inherit" w:cs="Times New Roman"/>
                <w:lang w:eastAsia="en-GB"/>
              </w:rPr>
              <w:t>To be specified by each TSO, but not less than 20 minutes and not more than 60 minutes</w:t>
            </w:r>
          </w:p>
        </w:tc>
      </w:tr>
      <w:tr w:rsidR="003B7AE9" w:rsidRPr="0039455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0,90 pu-1,05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Unlimited</w:t>
            </w:r>
          </w:p>
        </w:tc>
      </w:tr>
      <w:tr w:rsidR="003B7AE9" w:rsidRPr="0039455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9455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1,05 pu-1,10 pu</w:t>
            </w:r>
            <w:hyperlink r:id="rId30" w:anchor="ntr*-L_2016112EN.01000101-E0007" w:history="1">
              <w:r w:rsidRPr="00295618">
                <w:rPr>
                  <w:rFonts w:ascii="inherit" w:eastAsia="Times New Roman" w:hAnsi="inherit" w:cs="Times New Roman"/>
                  <w:color w:val="337AB7"/>
                  <w:lang w:eastAsia="en-GB"/>
                </w:rPr>
                <w:t> (</w:t>
              </w:r>
              <w:r w:rsidRPr="00657C7C">
                <w:rPr>
                  <w:rFonts w:ascii="inherit" w:eastAsia="Times New Roman" w:hAnsi="inherit" w:cs="Times New Roman"/>
                  <w:color w:val="337AB7"/>
                  <w:sz w:val="15"/>
                  <w:szCs w:val="15"/>
                  <w:vertAlign w:val="superscript"/>
                  <w:lang w:eastAsia="en-GB"/>
                </w:rPr>
                <w:t>*</w:t>
              </w:r>
              <w:r w:rsidRPr="00657C7C">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657C7C" w:rsidRDefault="003B7AE9" w:rsidP="003B7AE9">
            <w:pPr>
              <w:spacing w:before="60" w:after="60" w:line="240" w:lineRule="auto"/>
              <w:rPr>
                <w:rFonts w:ascii="inherit" w:eastAsia="Times New Roman" w:hAnsi="inherit" w:cs="Times New Roman"/>
                <w:lang w:eastAsia="en-GB"/>
              </w:rPr>
            </w:pPr>
            <w:r w:rsidRPr="00295618">
              <w:rPr>
                <w:rFonts w:ascii="inherit" w:eastAsia="Times New Roman" w:hAnsi="inherit" w:cs="Times New Roman"/>
                <w:lang w:eastAsia="en-GB"/>
              </w:rPr>
              <w:t>60 minutes</w:t>
            </w:r>
          </w:p>
        </w:tc>
      </w:tr>
      <w:tr w:rsidR="003B7AE9" w:rsidRPr="0039455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9455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1,05 pu-1,10 pu</w:t>
            </w:r>
            <w:hyperlink r:id="rId31" w:anchor="ntr**-L_2016112EN.01000101-E0008" w:history="1">
              <w:r w:rsidRPr="00295618">
                <w:rPr>
                  <w:rFonts w:ascii="inherit" w:eastAsia="Times New Roman" w:hAnsi="inherit" w:cs="Times New Roman"/>
                  <w:color w:val="337AB7"/>
                  <w:lang w:eastAsia="en-GB"/>
                </w:rPr>
                <w:t> (</w:t>
              </w:r>
              <w:r w:rsidRPr="00657C7C">
                <w:rPr>
                  <w:rFonts w:ascii="inherit" w:eastAsia="Times New Roman" w:hAnsi="inherit" w:cs="Times New Roman"/>
                  <w:color w:val="337AB7"/>
                  <w:sz w:val="15"/>
                  <w:szCs w:val="15"/>
                  <w:vertAlign w:val="superscript"/>
                  <w:lang w:eastAsia="en-GB"/>
                </w:rPr>
                <w:t>**</w:t>
              </w:r>
              <w:r w:rsidRPr="00657C7C">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493D05" w:rsidRDefault="003B7AE9" w:rsidP="003B7AE9">
            <w:pPr>
              <w:spacing w:before="60" w:after="60" w:line="240" w:lineRule="auto"/>
              <w:rPr>
                <w:rFonts w:ascii="inherit" w:eastAsia="Times New Roman" w:hAnsi="inherit" w:cs="Times New Roman"/>
                <w:lang w:eastAsia="en-GB"/>
              </w:rPr>
            </w:pPr>
            <w:r w:rsidRPr="00295618">
              <w:rPr>
                <w:rFonts w:ascii="inherit" w:eastAsia="Times New Roman" w:hAnsi="inherit" w:cs="Times New Roman"/>
                <w:lang w:eastAsia="en-GB"/>
              </w:rPr>
              <w:t>To be specified by each TSO, but not more than 60 minutes</w:t>
            </w:r>
          </w:p>
        </w:tc>
      </w:tr>
      <w:tr w:rsidR="003B7AE9" w:rsidRPr="0039455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0,90 pu-1,10 pu</w:t>
            </w:r>
            <w:hyperlink r:id="rId32" w:anchor="ntr*-L_2016112EN.01000101-E0007" w:history="1">
              <w:r w:rsidRPr="00295618">
                <w:rPr>
                  <w:rFonts w:ascii="inherit" w:eastAsia="Times New Roman" w:hAnsi="inherit" w:cs="Times New Roman"/>
                  <w:color w:val="337AB7"/>
                  <w:lang w:eastAsia="en-GB"/>
                </w:rPr>
                <w:t> (</w:t>
              </w:r>
              <w:r w:rsidRPr="00657C7C">
                <w:rPr>
                  <w:rFonts w:ascii="inherit" w:eastAsia="Times New Roman" w:hAnsi="inherit" w:cs="Times New Roman"/>
                  <w:color w:val="337AB7"/>
                  <w:sz w:val="15"/>
                  <w:szCs w:val="15"/>
                  <w:vertAlign w:val="superscript"/>
                  <w:lang w:eastAsia="en-GB"/>
                </w:rPr>
                <w:t>*</w:t>
              </w:r>
              <w:r w:rsidRPr="00657C7C">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657C7C" w:rsidRDefault="003B7AE9" w:rsidP="003B7AE9">
            <w:pPr>
              <w:spacing w:before="60" w:after="60" w:line="240" w:lineRule="auto"/>
              <w:rPr>
                <w:rFonts w:ascii="inherit" w:eastAsia="Times New Roman" w:hAnsi="inherit" w:cs="Times New Roman"/>
                <w:lang w:eastAsia="en-GB"/>
              </w:rPr>
            </w:pPr>
            <w:r w:rsidRPr="00295618">
              <w:rPr>
                <w:rFonts w:ascii="inherit" w:eastAsia="Times New Roman" w:hAnsi="inherit" w:cs="Times New Roman"/>
                <w:lang w:eastAsia="en-GB"/>
              </w:rPr>
              <w:t>Unlimited</w:t>
            </w:r>
          </w:p>
        </w:tc>
      </w:tr>
      <w:tr w:rsidR="003B7AE9" w:rsidRPr="0039455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9455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0,90 pu-1,05 pu</w:t>
            </w:r>
            <w:hyperlink r:id="rId33" w:anchor="ntr**-L_2016112EN.01000101-E0008" w:history="1">
              <w:r w:rsidRPr="00295618">
                <w:rPr>
                  <w:rFonts w:ascii="inherit" w:eastAsia="Times New Roman" w:hAnsi="inherit" w:cs="Times New Roman"/>
                  <w:color w:val="337AB7"/>
                  <w:lang w:eastAsia="en-GB"/>
                </w:rPr>
                <w:t> (</w:t>
              </w:r>
              <w:r w:rsidRPr="00657C7C">
                <w:rPr>
                  <w:rFonts w:ascii="inherit" w:eastAsia="Times New Roman" w:hAnsi="inherit" w:cs="Times New Roman"/>
                  <w:color w:val="337AB7"/>
                  <w:sz w:val="15"/>
                  <w:szCs w:val="15"/>
                  <w:vertAlign w:val="superscript"/>
                  <w:lang w:eastAsia="en-GB"/>
                </w:rPr>
                <w:t>**</w:t>
              </w:r>
              <w:r w:rsidRPr="00657C7C">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657C7C" w:rsidRDefault="003B7AE9" w:rsidP="003B7AE9">
            <w:pPr>
              <w:spacing w:before="60" w:after="60" w:line="240" w:lineRule="auto"/>
              <w:rPr>
                <w:rFonts w:ascii="inherit" w:eastAsia="Times New Roman" w:hAnsi="inherit" w:cs="Times New Roman"/>
                <w:lang w:eastAsia="en-GB"/>
              </w:rPr>
            </w:pPr>
            <w:r w:rsidRPr="00295618">
              <w:rPr>
                <w:rFonts w:ascii="inherit" w:eastAsia="Times New Roman" w:hAnsi="inherit" w:cs="Times New Roman"/>
                <w:lang w:eastAsia="en-GB"/>
              </w:rPr>
              <w:t>Unlimited</w:t>
            </w:r>
          </w:p>
        </w:tc>
      </w:tr>
      <w:tr w:rsidR="003B7AE9" w:rsidRPr="0039455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9455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1,05 pu-1,10 pu</w:t>
            </w:r>
            <w:hyperlink r:id="rId34" w:anchor="ntr**-L_2016112EN.01000101-E0008" w:history="1">
              <w:r w:rsidRPr="00295618">
                <w:rPr>
                  <w:rFonts w:ascii="inherit" w:eastAsia="Times New Roman" w:hAnsi="inherit" w:cs="Times New Roman"/>
                  <w:color w:val="337AB7"/>
                  <w:lang w:eastAsia="en-GB"/>
                </w:rPr>
                <w:t> (</w:t>
              </w:r>
              <w:r w:rsidRPr="00657C7C">
                <w:rPr>
                  <w:rFonts w:ascii="inherit" w:eastAsia="Times New Roman" w:hAnsi="inherit" w:cs="Times New Roman"/>
                  <w:color w:val="337AB7"/>
                  <w:sz w:val="15"/>
                  <w:szCs w:val="15"/>
                  <w:vertAlign w:val="superscript"/>
                  <w:lang w:eastAsia="en-GB"/>
                </w:rPr>
                <w:t>**</w:t>
              </w:r>
              <w:r w:rsidRPr="00657C7C">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657C7C" w:rsidRDefault="003B7AE9" w:rsidP="003B7AE9">
            <w:pPr>
              <w:spacing w:before="60" w:after="60" w:line="240" w:lineRule="auto"/>
              <w:rPr>
                <w:rFonts w:ascii="inherit" w:eastAsia="Times New Roman" w:hAnsi="inherit" w:cs="Times New Roman"/>
                <w:lang w:eastAsia="en-GB"/>
              </w:rPr>
            </w:pPr>
            <w:r w:rsidRPr="00295618">
              <w:rPr>
                <w:rFonts w:ascii="inherit" w:eastAsia="Times New Roman" w:hAnsi="inherit" w:cs="Times New Roman"/>
                <w:lang w:eastAsia="en-GB"/>
              </w:rPr>
              <w:t>15 minutes</w:t>
            </w:r>
          </w:p>
        </w:tc>
      </w:tr>
      <w:tr w:rsidR="003B7AE9" w:rsidRPr="0039455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0,90 pu-1,10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Unlimited</w:t>
            </w:r>
          </w:p>
        </w:tc>
      </w:tr>
      <w:tr w:rsidR="003B7AE9" w:rsidRPr="0039455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0,85 pu-0,90 pu</w:t>
            </w:r>
            <w:hyperlink r:id="rId35" w:anchor="ntr*-L_2016112EN.01000101-E0007" w:history="1">
              <w:r w:rsidRPr="00295618">
                <w:rPr>
                  <w:rFonts w:ascii="inherit" w:eastAsia="Times New Roman" w:hAnsi="inherit" w:cs="Times New Roman"/>
                  <w:color w:val="337AB7"/>
                  <w:lang w:eastAsia="en-GB"/>
                </w:rPr>
                <w:t> (</w:t>
              </w:r>
              <w:r w:rsidRPr="00657C7C">
                <w:rPr>
                  <w:rFonts w:ascii="inherit" w:eastAsia="Times New Roman" w:hAnsi="inherit" w:cs="Times New Roman"/>
                  <w:color w:val="337AB7"/>
                  <w:sz w:val="15"/>
                  <w:szCs w:val="15"/>
                  <w:vertAlign w:val="superscript"/>
                  <w:lang w:eastAsia="en-GB"/>
                </w:rPr>
                <w:t>*</w:t>
              </w:r>
              <w:r w:rsidRPr="00657C7C">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657C7C" w:rsidRDefault="003B7AE9" w:rsidP="003B7AE9">
            <w:pPr>
              <w:spacing w:before="60" w:after="60" w:line="240" w:lineRule="auto"/>
              <w:rPr>
                <w:rFonts w:ascii="inherit" w:eastAsia="Times New Roman" w:hAnsi="inherit" w:cs="Times New Roman"/>
                <w:lang w:eastAsia="en-GB"/>
              </w:rPr>
            </w:pPr>
            <w:r w:rsidRPr="00295618">
              <w:rPr>
                <w:rFonts w:ascii="inherit" w:eastAsia="Times New Roman" w:hAnsi="inherit" w:cs="Times New Roman"/>
                <w:lang w:eastAsia="en-GB"/>
              </w:rPr>
              <w:t>30 minutes</w:t>
            </w:r>
          </w:p>
        </w:tc>
      </w:tr>
      <w:tr w:rsidR="003B7AE9" w:rsidRPr="0039455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9455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0,90 pu-1,118 pu</w:t>
            </w:r>
            <w:hyperlink r:id="rId36" w:anchor="ntr*-L_2016112EN.01000101-E0007" w:history="1">
              <w:r w:rsidRPr="00295618">
                <w:rPr>
                  <w:rFonts w:ascii="inherit" w:eastAsia="Times New Roman" w:hAnsi="inherit" w:cs="Times New Roman"/>
                  <w:color w:val="337AB7"/>
                  <w:lang w:eastAsia="en-GB"/>
                </w:rPr>
                <w:t> (</w:t>
              </w:r>
              <w:r w:rsidRPr="00657C7C">
                <w:rPr>
                  <w:rFonts w:ascii="inherit" w:eastAsia="Times New Roman" w:hAnsi="inherit" w:cs="Times New Roman"/>
                  <w:color w:val="337AB7"/>
                  <w:sz w:val="15"/>
                  <w:szCs w:val="15"/>
                  <w:vertAlign w:val="superscript"/>
                  <w:lang w:eastAsia="en-GB"/>
                </w:rPr>
                <w:t>*</w:t>
              </w:r>
              <w:r w:rsidRPr="00657C7C">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657C7C" w:rsidRDefault="003B7AE9" w:rsidP="003B7AE9">
            <w:pPr>
              <w:spacing w:before="60" w:after="60" w:line="240" w:lineRule="auto"/>
              <w:rPr>
                <w:rFonts w:ascii="inherit" w:eastAsia="Times New Roman" w:hAnsi="inherit" w:cs="Times New Roman"/>
                <w:lang w:eastAsia="en-GB"/>
              </w:rPr>
            </w:pPr>
            <w:r w:rsidRPr="00295618">
              <w:rPr>
                <w:rFonts w:ascii="inherit" w:eastAsia="Times New Roman" w:hAnsi="inherit" w:cs="Times New Roman"/>
                <w:lang w:eastAsia="en-GB"/>
              </w:rPr>
              <w:t>Unlimited</w:t>
            </w:r>
          </w:p>
        </w:tc>
      </w:tr>
      <w:tr w:rsidR="003B7AE9" w:rsidRPr="0039455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9455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1,118 pu-1,15 pu</w:t>
            </w:r>
            <w:hyperlink r:id="rId37" w:anchor="ntr*-L_2016112EN.01000101-E0007" w:history="1">
              <w:r w:rsidRPr="00295618">
                <w:rPr>
                  <w:rFonts w:ascii="inherit" w:eastAsia="Times New Roman" w:hAnsi="inherit" w:cs="Times New Roman"/>
                  <w:color w:val="337AB7"/>
                  <w:lang w:eastAsia="en-GB"/>
                </w:rPr>
                <w:t> (</w:t>
              </w:r>
              <w:r w:rsidRPr="00657C7C">
                <w:rPr>
                  <w:rFonts w:ascii="inherit" w:eastAsia="Times New Roman" w:hAnsi="inherit" w:cs="Times New Roman"/>
                  <w:color w:val="337AB7"/>
                  <w:sz w:val="15"/>
                  <w:szCs w:val="15"/>
                  <w:vertAlign w:val="superscript"/>
                  <w:lang w:eastAsia="en-GB"/>
                </w:rPr>
                <w:t>*</w:t>
              </w:r>
              <w:r w:rsidRPr="00657C7C">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657C7C" w:rsidRDefault="003B7AE9" w:rsidP="003B7AE9">
            <w:pPr>
              <w:spacing w:before="60" w:after="60" w:line="240" w:lineRule="auto"/>
              <w:rPr>
                <w:rFonts w:ascii="inherit" w:eastAsia="Times New Roman" w:hAnsi="inherit" w:cs="Times New Roman"/>
                <w:lang w:eastAsia="en-GB"/>
              </w:rPr>
            </w:pPr>
            <w:r w:rsidRPr="00295618">
              <w:rPr>
                <w:rFonts w:ascii="inherit" w:eastAsia="Times New Roman" w:hAnsi="inherit" w:cs="Times New Roman"/>
                <w:lang w:eastAsia="en-GB"/>
              </w:rPr>
              <w:t>20 minutes</w:t>
            </w:r>
          </w:p>
        </w:tc>
      </w:tr>
      <w:tr w:rsidR="003B7AE9" w:rsidRPr="0039455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9455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0,88 pu-0,90 pu</w:t>
            </w:r>
            <w:hyperlink r:id="rId38" w:anchor="ntr**-L_2016112EN.01000101-E0008" w:history="1">
              <w:r w:rsidRPr="00295618">
                <w:rPr>
                  <w:rFonts w:ascii="inherit" w:eastAsia="Times New Roman" w:hAnsi="inherit" w:cs="Times New Roman"/>
                  <w:color w:val="337AB7"/>
                  <w:lang w:eastAsia="en-GB"/>
                </w:rPr>
                <w:t> (</w:t>
              </w:r>
              <w:r w:rsidRPr="00657C7C">
                <w:rPr>
                  <w:rFonts w:ascii="inherit" w:eastAsia="Times New Roman" w:hAnsi="inherit" w:cs="Times New Roman"/>
                  <w:color w:val="337AB7"/>
                  <w:sz w:val="15"/>
                  <w:szCs w:val="15"/>
                  <w:vertAlign w:val="superscript"/>
                  <w:lang w:eastAsia="en-GB"/>
                </w:rPr>
                <w:t>**</w:t>
              </w:r>
              <w:r w:rsidRPr="00657C7C">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657C7C" w:rsidRDefault="003B7AE9" w:rsidP="003B7AE9">
            <w:pPr>
              <w:spacing w:before="60" w:after="60" w:line="240" w:lineRule="auto"/>
              <w:rPr>
                <w:rFonts w:ascii="inherit" w:eastAsia="Times New Roman" w:hAnsi="inherit" w:cs="Times New Roman"/>
                <w:lang w:eastAsia="en-GB"/>
              </w:rPr>
            </w:pPr>
            <w:r w:rsidRPr="00295618">
              <w:rPr>
                <w:rFonts w:ascii="inherit" w:eastAsia="Times New Roman" w:hAnsi="inherit" w:cs="Times New Roman"/>
                <w:lang w:eastAsia="en-GB"/>
              </w:rPr>
              <w:t>20 minutes</w:t>
            </w:r>
          </w:p>
        </w:tc>
      </w:tr>
      <w:tr w:rsidR="003B7AE9" w:rsidRPr="0039455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9455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0,90 pu-1,097 pu</w:t>
            </w:r>
            <w:hyperlink r:id="rId39" w:anchor="ntr**-L_2016112EN.01000101-E0008" w:history="1">
              <w:r w:rsidRPr="00295618">
                <w:rPr>
                  <w:rFonts w:ascii="inherit" w:eastAsia="Times New Roman" w:hAnsi="inherit" w:cs="Times New Roman"/>
                  <w:color w:val="337AB7"/>
                  <w:lang w:eastAsia="en-GB"/>
                </w:rPr>
                <w:t> (</w:t>
              </w:r>
              <w:r w:rsidRPr="00657C7C">
                <w:rPr>
                  <w:rFonts w:ascii="inherit" w:eastAsia="Times New Roman" w:hAnsi="inherit" w:cs="Times New Roman"/>
                  <w:color w:val="337AB7"/>
                  <w:sz w:val="15"/>
                  <w:szCs w:val="15"/>
                  <w:vertAlign w:val="superscript"/>
                  <w:lang w:eastAsia="en-GB"/>
                </w:rPr>
                <w:t>**</w:t>
              </w:r>
              <w:r w:rsidRPr="00657C7C">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657C7C" w:rsidRDefault="003B7AE9" w:rsidP="003B7AE9">
            <w:pPr>
              <w:spacing w:before="60" w:after="60" w:line="240" w:lineRule="auto"/>
              <w:rPr>
                <w:rFonts w:ascii="inherit" w:eastAsia="Times New Roman" w:hAnsi="inherit" w:cs="Times New Roman"/>
                <w:lang w:eastAsia="en-GB"/>
              </w:rPr>
            </w:pPr>
            <w:r w:rsidRPr="00295618">
              <w:rPr>
                <w:rFonts w:ascii="inherit" w:eastAsia="Times New Roman" w:hAnsi="inherit" w:cs="Times New Roman"/>
                <w:lang w:eastAsia="en-GB"/>
              </w:rPr>
              <w:t>Unlimited</w:t>
            </w:r>
          </w:p>
        </w:tc>
      </w:tr>
      <w:tr w:rsidR="003B7AE9" w:rsidRPr="0039455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9455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1,097 pu-1,15 pu</w:t>
            </w:r>
            <w:hyperlink r:id="rId40" w:anchor="ntr**-L_2016112EN.01000101-E0008" w:history="1">
              <w:r w:rsidRPr="00295618">
                <w:rPr>
                  <w:rFonts w:ascii="inherit" w:eastAsia="Times New Roman" w:hAnsi="inherit" w:cs="Times New Roman"/>
                  <w:color w:val="337AB7"/>
                  <w:lang w:eastAsia="en-GB"/>
                </w:rPr>
                <w:t> (</w:t>
              </w:r>
              <w:r w:rsidRPr="00657C7C">
                <w:rPr>
                  <w:rFonts w:ascii="inherit" w:eastAsia="Times New Roman" w:hAnsi="inherit" w:cs="Times New Roman"/>
                  <w:color w:val="337AB7"/>
                  <w:sz w:val="15"/>
                  <w:szCs w:val="15"/>
                  <w:vertAlign w:val="superscript"/>
                  <w:lang w:eastAsia="en-GB"/>
                </w:rPr>
                <w:t>**</w:t>
              </w:r>
              <w:r w:rsidRPr="00657C7C">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657C7C" w:rsidRDefault="003B7AE9" w:rsidP="003B7AE9">
            <w:pPr>
              <w:spacing w:before="60" w:after="60" w:line="240" w:lineRule="auto"/>
              <w:rPr>
                <w:rFonts w:ascii="inherit" w:eastAsia="Times New Roman" w:hAnsi="inherit" w:cs="Times New Roman"/>
                <w:lang w:eastAsia="en-GB"/>
              </w:rPr>
            </w:pPr>
            <w:r w:rsidRPr="00295618">
              <w:rPr>
                <w:rFonts w:ascii="inherit" w:eastAsia="Times New Roman" w:hAnsi="inherit" w:cs="Times New Roman"/>
                <w:lang w:eastAsia="en-GB"/>
              </w:rPr>
              <w:t>20 minutes</w:t>
            </w:r>
          </w:p>
        </w:tc>
      </w:tr>
    </w:tbl>
    <w:p w14:paraId="17D4AF63"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The table shows the minimum period during which an AC-connected offshore power park module must be capable of operating over different voltage ranges deviating from the reference 1 pu value without disconnecting.</w:t>
      </w:r>
    </w:p>
    <w:p w14:paraId="55591F49"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voltage stability requirements specified respectively in points (b) and (c) of Article 20(2) as well as in Article 21(3) shall apply to any AC-connected offshore power park module.</w:t>
      </w:r>
    </w:p>
    <w:p w14:paraId="571227CF"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5.</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9455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94559">
        <w:rPr>
          <w:rFonts w:ascii="inherit" w:eastAsia="Times New Roman" w:hAnsi="inherit" w:cs="Times New Roman"/>
          <w:i/>
          <w:iCs/>
          <w:color w:val="000000"/>
          <w:sz w:val="24"/>
          <w:szCs w:val="24"/>
          <w:lang w:eastAsia="en-GB"/>
        </w:rPr>
        <w:t>Table 11</w:t>
      </w:r>
    </w:p>
    <w:p w14:paraId="5999F983" w14:textId="77777777" w:rsidR="003B7AE9" w:rsidRPr="0039455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9455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9455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Maximum range of Q/P</w:t>
            </w:r>
            <w:r w:rsidRPr="0039455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94559" w:rsidRDefault="003B7AE9" w:rsidP="003B7AE9">
            <w:pPr>
              <w:spacing w:before="60" w:after="60" w:line="240" w:lineRule="auto"/>
              <w:ind w:right="195"/>
              <w:jc w:val="center"/>
              <w:rPr>
                <w:rFonts w:ascii="inherit" w:eastAsia="Times New Roman" w:hAnsi="inherit" w:cs="Times New Roman"/>
                <w:b/>
                <w:bCs/>
                <w:lang w:eastAsia="en-GB"/>
              </w:rPr>
            </w:pPr>
            <w:r w:rsidRPr="00394559">
              <w:rPr>
                <w:rFonts w:ascii="inherit" w:eastAsia="Times New Roman" w:hAnsi="inherit" w:cs="Times New Roman"/>
                <w:b/>
                <w:bCs/>
                <w:lang w:eastAsia="en-GB"/>
              </w:rPr>
              <w:t>Maximum range of steady-state voltage level in PU</w:t>
            </w:r>
          </w:p>
        </w:tc>
      </w:tr>
      <w:tr w:rsidR="003B7AE9" w:rsidRPr="0039455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0,225</w:t>
            </w:r>
          </w:p>
        </w:tc>
      </w:tr>
      <w:tr w:rsidR="003B7AE9" w:rsidRPr="0039455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0,150</w:t>
            </w:r>
          </w:p>
        </w:tc>
      </w:tr>
      <w:tr w:rsidR="003B7AE9" w:rsidRPr="0039455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w:t>
            </w:r>
            <w:hyperlink r:id="rId41" w:anchor="ntr***-L_2016112EN.01000101-E0009" w:history="1">
              <w:r w:rsidRPr="00295618">
                <w:rPr>
                  <w:rFonts w:ascii="inherit" w:eastAsia="Times New Roman" w:hAnsi="inherit" w:cs="Times New Roman"/>
                  <w:color w:val="337AB7"/>
                  <w:lang w:eastAsia="en-GB"/>
                </w:rPr>
                <w:t> (</w:t>
              </w:r>
              <w:r w:rsidRPr="00657C7C">
                <w:rPr>
                  <w:rFonts w:ascii="inherit" w:eastAsia="Times New Roman" w:hAnsi="inherit" w:cs="Times New Roman"/>
                  <w:color w:val="337AB7"/>
                  <w:sz w:val="15"/>
                  <w:szCs w:val="15"/>
                  <w:vertAlign w:val="superscript"/>
                  <w:lang w:eastAsia="en-GB"/>
                </w:rPr>
                <w:t>***</w:t>
              </w:r>
              <w:r w:rsidRPr="00657C7C">
                <w:rPr>
                  <w:rFonts w:ascii="inherit" w:eastAsia="Times New Roman" w:hAnsi="inherit" w:cs="Times New Roman"/>
                  <w:color w:val="337AB7"/>
                  <w:lang w:eastAsia="en-GB"/>
                </w:rPr>
                <w:t>)</w:t>
              </w:r>
            </w:hyperlink>
          </w:p>
          <w:p w14:paraId="3EA8D414" w14:textId="77777777" w:rsidR="003B7AE9" w:rsidRPr="00394559" w:rsidRDefault="003B7AE9" w:rsidP="003B7AE9">
            <w:pPr>
              <w:spacing w:before="60" w:after="60" w:line="240" w:lineRule="auto"/>
              <w:rPr>
                <w:rFonts w:ascii="inherit" w:eastAsia="Times New Roman" w:hAnsi="inherit" w:cs="Times New Roman"/>
                <w:lang w:eastAsia="en-GB"/>
              </w:rPr>
            </w:pPr>
            <w:r w:rsidRPr="00295618">
              <w:rPr>
                <w:rFonts w:ascii="inherit" w:eastAsia="Times New Roman" w:hAnsi="inherit" w:cs="Times New Roman"/>
                <w:lang w:eastAsia="en-GB"/>
              </w:rPr>
              <w:t>0,33</w:t>
            </w:r>
            <w:hyperlink r:id="rId42" w:anchor="ntr****-L_2016112EN.01000101-E0010" w:history="1">
              <w:r w:rsidRPr="00295618">
                <w:rPr>
                  <w:rFonts w:ascii="inherit" w:eastAsia="Times New Roman" w:hAnsi="inherit" w:cs="Times New Roman"/>
                  <w:color w:val="337AB7"/>
                  <w:lang w:eastAsia="en-GB"/>
                </w:rPr>
                <w:t> (</w:t>
              </w:r>
              <w:r w:rsidRPr="00657C7C">
                <w:rPr>
                  <w:rFonts w:ascii="inherit" w:eastAsia="Times New Roman" w:hAnsi="inherit" w:cs="Times New Roman"/>
                  <w:color w:val="337AB7"/>
                  <w:sz w:val="15"/>
                  <w:szCs w:val="15"/>
                  <w:vertAlign w:val="superscript"/>
                  <w:lang w:eastAsia="en-GB"/>
                </w:rPr>
                <w:t>****</w:t>
              </w:r>
              <w:r w:rsidRPr="00657C7C">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657C7C" w:rsidRDefault="003B7AE9" w:rsidP="003B7AE9">
            <w:pPr>
              <w:spacing w:before="60" w:after="60" w:line="240" w:lineRule="auto"/>
              <w:rPr>
                <w:rFonts w:ascii="inherit" w:eastAsia="Times New Roman" w:hAnsi="inherit" w:cs="Times New Roman"/>
                <w:lang w:eastAsia="en-GB"/>
              </w:rPr>
            </w:pPr>
            <w:r w:rsidRPr="00295618">
              <w:rPr>
                <w:rFonts w:ascii="inherit" w:eastAsia="Times New Roman" w:hAnsi="inherit" w:cs="Times New Roman"/>
                <w:lang w:eastAsia="en-GB"/>
              </w:rPr>
              <w:t>0,225</w:t>
            </w:r>
          </w:p>
        </w:tc>
      </w:tr>
      <w:tr w:rsidR="003B7AE9" w:rsidRPr="0039455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0,218</w:t>
            </w:r>
          </w:p>
        </w:tc>
      </w:tr>
      <w:tr w:rsidR="003B7AE9" w:rsidRPr="0039455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94559" w:rsidRDefault="003B7AE9" w:rsidP="003B7AE9">
            <w:pPr>
              <w:spacing w:before="60" w:after="60" w:line="240" w:lineRule="auto"/>
              <w:rPr>
                <w:rFonts w:ascii="inherit" w:eastAsia="Times New Roman" w:hAnsi="inherit" w:cs="Times New Roman"/>
                <w:lang w:eastAsia="en-GB"/>
              </w:rPr>
            </w:pPr>
            <w:r w:rsidRPr="00394559">
              <w:rPr>
                <w:rFonts w:ascii="inherit" w:eastAsia="Times New Roman" w:hAnsi="inherit" w:cs="Times New Roman"/>
                <w:lang w:eastAsia="en-GB"/>
              </w:rPr>
              <w:t>0,22</w:t>
            </w:r>
          </w:p>
        </w:tc>
      </w:tr>
    </w:tbl>
    <w:p w14:paraId="38388937"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26</w:t>
      </w:r>
    </w:p>
    <w:p w14:paraId="6BF4C584"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lastRenderedPageBreak/>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robustness requirements of power-generating modules laid down in Article 15(4) and Article 20(3) shall apply to AC-connected offshore power park modules.</w:t>
      </w:r>
    </w:p>
    <w:p w14:paraId="434053D6"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fault-ride-through capability requirements laid down in point (a) of Article 14(3) and point (a) of Article 16(3) shall apply to AC-connected offshore power park modules.</w:t>
      </w:r>
    </w:p>
    <w:p w14:paraId="15DD0C84"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27</w:t>
      </w:r>
    </w:p>
    <w:p w14:paraId="5C35DA46"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28</w:t>
      </w:r>
    </w:p>
    <w:p w14:paraId="68864874"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9455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TITLE III</w:t>
      </w:r>
    </w:p>
    <w:p w14:paraId="4558F7DC" w14:textId="77777777" w:rsidR="003B7AE9" w:rsidRPr="0039455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9455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CHAPTER 1</w:t>
      </w:r>
    </w:p>
    <w:p w14:paraId="3226A538" w14:textId="77777777" w:rsidR="003B7AE9" w:rsidRPr="0039455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29</w:t>
      </w:r>
    </w:p>
    <w:p w14:paraId="1BA980F1"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General provisions</w:t>
      </w:r>
    </w:p>
    <w:p w14:paraId="50C454BC"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relevant system operator shall clarify and make publicly available the details of the operational notification procedure.</w:t>
      </w:r>
    </w:p>
    <w:p w14:paraId="19A0CFEC"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30</w:t>
      </w:r>
    </w:p>
    <w:p w14:paraId="49555AD7"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Operational notification of type A power-generating modules</w:t>
      </w:r>
    </w:p>
    <w:p w14:paraId="6A8AB63B"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the system operator. Separate installation documents shall be provided for each power-generating module within the power-generating facility.</w:t>
      </w:r>
    </w:p>
    <w:p w14:paraId="667DE440"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lastRenderedPageBreak/>
        <w:t>The relevant system operator shall ensure that the required information can be submitted by third parties on behalf of the power-generating facility owner.</w:t>
      </w:r>
    </w:p>
    <w:p w14:paraId="06AA5DE5"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94559" w14:paraId="471B402A" w14:textId="77777777" w:rsidTr="003B7AE9">
        <w:tc>
          <w:tcPr>
            <w:tcW w:w="0" w:type="auto"/>
            <w:shd w:val="clear" w:color="auto" w:fill="auto"/>
            <w:hideMark/>
          </w:tcPr>
          <w:p w14:paraId="50E0CA3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location at which the connection is made;</w:t>
            </w:r>
          </w:p>
        </w:tc>
      </w:tr>
    </w:tbl>
    <w:p w14:paraId="7B796E9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94559" w14:paraId="390166C9" w14:textId="77777777" w:rsidTr="003B7AE9">
        <w:tc>
          <w:tcPr>
            <w:tcW w:w="0" w:type="auto"/>
            <w:shd w:val="clear" w:color="auto" w:fill="auto"/>
            <w:hideMark/>
          </w:tcPr>
          <w:p w14:paraId="7C95515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date of the connection;</w:t>
            </w:r>
          </w:p>
        </w:tc>
      </w:tr>
    </w:tbl>
    <w:p w14:paraId="05D108B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94559" w14:paraId="0A6612F8" w14:textId="77777777" w:rsidTr="003B7AE9">
        <w:tc>
          <w:tcPr>
            <w:tcW w:w="0" w:type="auto"/>
            <w:shd w:val="clear" w:color="auto" w:fill="auto"/>
            <w:hideMark/>
          </w:tcPr>
          <w:p w14:paraId="3F48D45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maximum capacity of the installation in kW;</w:t>
            </w:r>
          </w:p>
        </w:tc>
      </w:tr>
    </w:tbl>
    <w:p w14:paraId="08F27489"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94559" w14:paraId="53BB8488" w14:textId="77777777" w:rsidTr="003B7AE9">
        <w:tc>
          <w:tcPr>
            <w:tcW w:w="0" w:type="auto"/>
            <w:shd w:val="clear" w:color="auto" w:fill="auto"/>
            <w:hideMark/>
          </w:tcPr>
          <w:p w14:paraId="586D675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type of primary energy source;</w:t>
            </w:r>
          </w:p>
        </w:tc>
      </w:tr>
    </w:tbl>
    <w:p w14:paraId="5BD825CE"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4BACE648" w14:textId="77777777" w:rsidTr="003B7AE9">
        <w:tc>
          <w:tcPr>
            <w:tcW w:w="0" w:type="auto"/>
            <w:shd w:val="clear" w:color="auto" w:fill="auto"/>
            <w:hideMark/>
          </w:tcPr>
          <w:p w14:paraId="0E2F25D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w:t>
            </w:r>
          </w:p>
        </w:tc>
        <w:tc>
          <w:tcPr>
            <w:tcW w:w="0" w:type="auto"/>
            <w:shd w:val="clear" w:color="auto" w:fill="auto"/>
            <w:hideMark/>
          </w:tcPr>
          <w:p w14:paraId="41CC0A1E" w14:textId="6B4BA42B" w:rsidR="003B7AE9" w:rsidRPr="00295F08"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classification of the power-generating module as an emerging technology according to Title VI of this Regulation</w:t>
            </w:r>
            <w:ins w:id="205" w:author="Author">
              <w:r w:rsidR="00F43064" w:rsidRPr="00394559">
                <w:rPr>
                  <w:rFonts w:ascii="inherit" w:eastAsia="Times New Roman" w:hAnsi="inherit" w:cs="Times New Roman"/>
                  <w:sz w:val="24"/>
                  <w:szCs w:val="24"/>
                  <w:lang w:eastAsia="en-GB"/>
                </w:rPr>
                <w:t xml:space="preserve">. </w:t>
              </w:r>
              <w:r w:rsidR="006C3CE2" w:rsidRPr="006C3CE2">
                <w:rPr>
                  <w:rFonts w:ascii="inherit" w:eastAsia="Times New Roman" w:hAnsi="inherit" w:cs="Times New Roman"/>
                  <w:sz w:val="24"/>
                  <w:szCs w:val="24"/>
                  <w:lang w:eastAsia="en-GB"/>
                </w:rPr>
                <w:t>In the ramp-up process of bidirectional charging / discharging EVs, this upcoming class of EVs shall be treated as emerging technology to accompany the transition process.</w:t>
              </w:r>
            </w:ins>
          </w:p>
        </w:tc>
      </w:tr>
    </w:tbl>
    <w:p w14:paraId="430B39A3"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94559" w14:paraId="5E096243" w14:textId="77777777" w:rsidTr="003B7AE9">
        <w:tc>
          <w:tcPr>
            <w:tcW w:w="0" w:type="auto"/>
            <w:shd w:val="clear" w:color="auto" w:fill="auto"/>
            <w:hideMark/>
          </w:tcPr>
          <w:p w14:paraId="20AF081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94559" w14:paraId="13A07EE4" w14:textId="77777777" w:rsidTr="003B7AE9">
        <w:tc>
          <w:tcPr>
            <w:tcW w:w="0" w:type="auto"/>
            <w:shd w:val="clear" w:color="auto" w:fill="auto"/>
            <w:hideMark/>
          </w:tcPr>
          <w:p w14:paraId="3A86EA4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94559" w14:paraId="45644A6A" w14:textId="77777777" w:rsidTr="003B7AE9">
        <w:tc>
          <w:tcPr>
            <w:tcW w:w="0" w:type="auto"/>
            <w:shd w:val="clear" w:color="auto" w:fill="auto"/>
            <w:hideMark/>
          </w:tcPr>
          <w:p w14:paraId="56DA247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(h)</w:t>
            </w:r>
          </w:p>
        </w:tc>
        <w:tc>
          <w:tcPr>
            <w:tcW w:w="0" w:type="auto"/>
            <w:shd w:val="clear" w:color="auto" w:fill="auto"/>
            <w:hideMark/>
          </w:tcPr>
          <w:p w14:paraId="09B6D05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contact details of the power-generating facility owner and the installer and their signatures.</w:t>
            </w:r>
          </w:p>
        </w:tc>
      </w:tr>
    </w:tbl>
    <w:p w14:paraId="33879B0D"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power-generating facility owner shall ensure that the relevant system operator or the competent authority of the Member State is notified about the permanent decommissioning of a power-generating module in accordance with national legislation.</w:t>
      </w:r>
    </w:p>
    <w:p w14:paraId="745413B1" w14:textId="595C74A4" w:rsidR="003B7AE9" w:rsidRPr="00394559" w:rsidRDefault="003B7AE9" w:rsidP="003B7AE9">
      <w:pPr>
        <w:shd w:val="clear" w:color="auto" w:fill="FFFFFF"/>
        <w:spacing w:before="120" w:after="0" w:line="240" w:lineRule="auto"/>
        <w:jc w:val="both"/>
        <w:rPr>
          <w:ins w:id="206" w:author="Autho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The relevant system operator shall ensure that such notification can be made by third parties, including aggregators.</w:t>
      </w:r>
    </w:p>
    <w:p w14:paraId="5F6FA689" w14:textId="77777777" w:rsidR="006C3CE2" w:rsidRPr="006C3CE2" w:rsidRDefault="001D1037" w:rsidP="006C3CE2">
      <w:pPr>
        <w:shd w:val="clear" w:color="auto" w:fill="FFFFFF"/>
        <w:spacing w:before="120" w:after="0" w:line="240" w:lineRule="auto"/>
        <w:jc w:val="both"/>
        <w:rPr>
          <w:ins w:id="207" w:author="Author"/>
          <w:rFonts w:ascii="inherit" w:eastAsia="Times New Roman" w:hAnsi="inherit" w:cs="Times New Roman"/>
          <w:color w:val="000000"/>
          <w:sz w:val="24"/>
          <w:szCs w:val="24"/>
          <w:lang w:eastAsia="en-GB"/>
        </w:rPr>
      </w:pPr>
      <w:ins w:id="208" w:author="Author">
        <w:r w:rsidRPr="00394559">
          <w:rPr>
            <w:rFonts w:ascii="inherit" w:eastAsia="Times New Roman" w:hAnsi="inherit" w:cs="Times New Roman"/>
            <w:color w:val="000000"/>
            <w:sz w:val="24"/>
            <w:szCs w:val="24"/>
            <w:lang w:eastAsia="en-GB"/>
          </w:rPr>
          <w:t xml:space="preserve">4. </w:t>
        </w:r>
        <w:r w:rsidR="006C3CE2" w:rsidRPr="006C3CE2">
          <w:rPr>
            <w:rFonts w:ascii="inherit" w:eastAsia="Times New Roman" w:hAnsi="inherit" w:cs="Times New Roman"/>
            <w:color w:val="000000"/>
            <w:sz w:val="24"/>
            <w:szCs w:val="24"/>
            <w:lang w:eastAsia="en-GB"/>
          </w:rPr>
          <w:t xml:space="preserve">EVs are nonstationary PGU/PGCM. They shall be treated by general unit certificates. </w:t>
        </w:r>
      </w:ins>
    </w:p>
    <w:p w14:paraId="4AF3A845" w14:textId="40E32F57" w:rsidR="001D1037" w:rsidRPr="00394559" w:rsidDel="005B5384" w:rsidRDefault="006C3CE2" w:rsidP="006C3CE2">
      <w:pPr>
        <w:shd w:val="clear" w:color="auto" w:fill="FFFFFF"/>
        <w:spacing w:before="120" w:after="0" w:line="240" w:lineRule="auto"/>
        <w:jc w:val="both"/>
        <w:rPr>
          <w:del w:id="209" w:author="Author"/>
          <w:rFonts w:ascii="inherit" w:eastAsia="Times New Roman" w:hAnsi="inherit" w:cs="Times New Roman"/>
          <w:color w:val="000000"/>
          <w:sz w:val="24"/>
          <w:szCs w:val="24"/>
          <w:lang w:eastAsia="en-GB"/>
        </w:rPr>
      </w:pPr>
      <w:ins w:id="210" w:author="Author">
        <w:r w:rsidRPr="006C3CE2">
          <w:rPr>
            <w:rFonts w:ascii="inherit" w:eastAsia="Times New Roman" w:hAnsi="inherit" w:cs="Times New Roman"/>
            <w:color w:val="000000"/>
            <w:sz w:val="24"/>
            <w:szCs w:val="24"/>
            <w:lang w:eastAsia="en-GB"/>
          </w:rPr>
          <w:t>The charging / discharging infrastructure is part of the Type A / EV operational notification process.</w:t>
        </w:r>
      </w:ins>
      <w:r w:rsidR="00D16FB5">
        <w:rPr>
          <w:rFonts w:ascii="inherit" w:eastAsia="Times New Roman" w:hAnsi="inherit" w:cs="Times New Roman"/>
          <w:color w:val="000000"/>
          <w:sz w:val="24"/>
          <w:szCs w:val="24"/>
          <w:lang w:eastAsia="en-GB"/>
        </w:rPr>
        <w:t xml:space="preserve"> </w:t>
      </w:r>
    </w:p>
    <w:p w14:paraId="58846290"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31</w:t>
      </w:r>
    </w:p>
    <w:p w14:paraId="69C6127D"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Operational notification of type B, C and D power-generating modules</w:t>
      </w:r>
    </w:p>
    <w:p w14:paraId="6EC03FFE" w14:textId="726B1985" w:rsidR="003B7AE9" w:rsidRPr="00394559" w:rsidRDefault="003B7AE9" w:rsidP="003B7AE9">
      <w:pPr>
        <w:shd w:val="clear" w:color="auto" w:fill="FFFFFF"/>
        <w:spacing w:before="120" w:after="0" w:line="240" w:lineRule="auto"/>
        <w:jc w:val="both"/>
        <w:rPr>
          <w:ins w:id="211" w:author="Autho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11BF01F3" w14:textId="78ADDC23" w:rsidR="00C84666" w:rsidRPr="00394559" w:rsidDel="00D16FB5" w:rsidRDefault="00D16FB5" w:rsidP="003B7AE9">
      <w:pPr>
        <w:shd w:val="clear" w:color="auto" w:fill="FFFFFF"/>
        <w:spacing w:before="120" w:after="0" w:line="240" w:lineRule="auto"/>
        <w:jc w:val="both"/>
        <w:rPr>
          <w:del w:id="212" w:author="Author"/>
          <w:rFonts w:ascii="inherit" w:eastAsia="Times New Roman" w:hAnsi="inherit" w:cs="Times New Roman"/>
          <w:color w:val="000000"/>
          <w:sz w:val="24"/>
          <w:szCs w:val="24"/>
          <w:lang w:eastAsia="en-GB"/>
        </w:rPr>
      </w:pPr>
      <w:ins w:id="213" w:author="Author">
        <w:r w:rsidRPr="00D16FB5">
          <w:rPr>
            <w:rFonts w:ascii="inherit" w:eastAsia="Times New Roman" w:hAnsi="inherit" w:cs="Times New Roman"/>
            <w:color w:val="000000"/>
            <w:sz w:val="24"/>
            <w:szCs w:val="24"/>
            <w:lang w:eastAsia="en-GB"/>
          </w:rPr>
          <w:t>In the case of pooling aggregators for EVs or other similar PGU/PGCM, EU-wide certificates shall be used.</w:t>
        </w:r>
      </w:ins>
      <w:r>
        <w:rPr>
          <w:rFonts w:ascii="inherit" w:eastAsia="Times New Roman" w:hAnsi="inherit" w:cs="Times New Roman"/>
          <w:color w:val="000000"/>
          <w:sz w:val="24"/>
          <w:szCs w:val="24"/>
          <w:lang w:eastAsia="en-GB"/>
        </w:rPr>
        <w:t xml:space="preserve"> </w:t>
      </w:r>
    </w:p>
    <w:p w14:paraId="6063D368"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32</w:t>
      </w:r>
    </w:p>
    <w:p w14:paraId="70B2186A"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For the purpose of operational notification for connection of each new type B and C power-generating module, a power-generating module document (</w:t>
      </w:r>
      <w:r w:rsidRPr="00394559">
        <w:rPr>
          <w:rFonts w:ascii="inherit" w:eastAsia="Times New Roman" w:hAnsi="inherit" w:cs="Times New Roman" w:hint="eastAsia"/>
          <w:color w:val="000000"/>
          <w:sz w:val="24"/>
          <w:szCs w:val="24"/>
          <w:lang w:eastAsia="en-GB"/>
        </w:rPr>
        <w:t>‘</w:t>
      </w:r>
      <w:r w:rsidRPr="00394559">
        <w:rPr>
          <w:rFonts w:ascii="inherit" w:eastAsia="Times New Roman" w:hAnsi="inherit" w:cs="Times New Roman"/>
          <w:color w:val="000000"/>
          <w:sz w:val="24"/>
          <w:szCs w:val="24"/>
          <w:lang w:eastAsia="en-GB"/>
        </w:rPr>
        <w:t>PGMD</w:t>
      </w:r>
      <w:r w:rsidRPr="00394559">
        <w:rPr>
          <w:rFonts w:ascii="inherit" w:eastAsia="Times New Roman" w:hAnsi="inherit" w:cs="Times New Roman" w:hint="eastAsia"/>
          <w:color w:val="000000"/>
          <w:sz w:val="24"/>
          <w:szCs w:val="24"/>
          <w:lang w:eastAsia="en-GB"/>
        </w:rPr>
        <w:t>’</w:t>
      </w:r>
      <w:r w:rsidRPr="00394559">
        <w:rPr>
          <w:rFonts w:ascii="inherit" w:eastAsia="Times New Roman" w:hAnsi="inherit" w:cs="Times New Roman"/>
          <w:color w:val="000000"/>
          <w:sz w:val="24"/>
          <w:szCs w:val="24"/>
          <w:lang w:eastAsia="en-GB"/>
        </w:rPr>
        <w:t>) shall be provided by the power-generating facility owner to the relevant system operator and shall include a statement of compliance.</w:t>
      </w:r>
    </w:p>
    <w:p w14:paraId="1E96A03E"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lastRenderedPageBreak/>
        <w:t>For each power-generating module within the power-generating facility, separate independent PGMDs shall be provided.</w:t>
      </w:r>
    </w:p>
    <w:p w14:paraId="138E2964"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format of the PGMD and the information to be given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6EB3706B" w14:textId="77777777" w:rsidTr="003B7AE9">
        <w:tc>
          <w:tcPr>
            <w:tcW w:w="0" w:type="auto"/>
            <w:shd w:val="clear" w:color="auto" w:fill="auto"/>
            <w:hideMark/>
          </w:tcPr>
          <w:p w14:paraId="4FD6A40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785EFA4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94559" w14:paraId="4F72997A" w14:textId="77777777" w:rsidTr="003B7AE9">
        <w:tc>
          <w:tcPr>
            <w:tcW w:w="0" w:type="auto"/>
            <w:shd w:val="clear" w:color="auto" w:fill="auto"/>
            <w:hideMark/>
          </w:tcPr>
          <w:p w14:paraId="36AD74D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itemised statement of compliance;</w:t>
            </w:r>
          </w:p>
        </w:tc>
      </w:tr>
    </w:tbl>
    <w:p w14:paraId="7A76CDC9"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406874A3" w14:textId="77777777" w:rsidTr="003B7AE9">
        <w:tc>
          <w:tcPr>
            <w:tcW w:w="0" w:type="auto"/>
            <w:shd w:val="clear" w:color="auto" w:fill="auto"/>
            <w:hideMark/>
          </w:tcPr>
          <w:p w14:paraId="3AC18A8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3A30F08D" w14:textId="77777777" w:rsidTr="003B7AE9">
        <w:tc>
          <w:tcPr>
            <w:tcW w:w="0" w:type="auto"/>
            <w:shd w:val="clear" w:color="auto" w:fill="auto"/>
            <w:hideMark/>
          </w:tcPr>
          <w:p w14:paraId="3B468FB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478E9260" w14:textId="77777777" w:rsidTr="003B7AE9">
        <w:tc>
          <w:tcPr>
            <w:tcW w:w="0" w:type="auto"/>
            <w:shd w:val="clear" w:color="auto" w:fill="auto"/>
            <w:hideMark/>
          </w:tcPr>
          <w:p w14:paraId="61154FB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w:t>
            </w:r>
          </w:p>
        </w:tc>
        <w:tc>
          <w:tcPr>
            <w:tcW w:w="0" w:type="auto"/>
            <w:shd w:val="clear" w:color="auto" w:fill="auto"/>
            <w:hideMark/>
          </w:tcPr>
          <w:p w14:paraId="099F83C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94559" w14:paraId="416C33FF" w14:textId="77777777" w:rsidTr="003B7AE9">
        <w:tc>
          <w:tcPr>
            <w:tcW w:w="0" w:type="auto"/>
            <w:shd w:val="clear" w:color="auto" w:fill="auto"/>
            <w:hideMark/>
          </w:tcPr>
          <w:p w14:paraId="5F64987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94559" w14:paraId="4496DF78" w14:textId="77777777" w:rsidTr="003B7AE9">
        <w:tc>
          <w:tcPr>
            <w:tcW w:w="0" w:type="auto"/>
            <w:shd w:val="clear" w:color="auto" w:fill="auto"/>
            <w:hideMark/>
          </w:tcPr>
          <w:p w14:paraId="5BCF8A3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relevant system operator, on acceptance of a complete and adequate PGMD, shall issue a final operational notification to the power-generating facility owner.</w:t>
      </w:r>
    </w:p>
    <w:p w14:paraId="29BE8CB3"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power-generating facility owner shall notify the relevant system operator or the competent authority of the Member State about the permanent decommissioning of a power-generating module in accordance with national legislation.</w:t>
      </w:r>
    </w:p>
    <w:p w14:paraId="0E288892"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5.</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Where applicable, the relevant system operator shall ensure that the commissioning and decommissioning of Type</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B and Type</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C power-generating modules can be notified electronically.</w:t>
      </w:r>
    </w:p>
    <w:p w14:paraId="440BFED6" w14:textId="5AE61D82" w:rsidR="003B7AE9" w:rsidRPr="00394559" w:rsidRDefault="003B7AE9" w:rsidP="003B7AE9">
      <w:pPr>
        <w:shd w:val="clear" w:color="auto" w:fill="FFFFFF"/>
        <w:spacing w:before="120" w:after="0" w:line="240" w:lineRule="auto"/>
        <w:jc w:val="both"/>
        <w:rPr>
          <w:ins w:id="214" w:author="Autho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6.</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Member States may provide that the PGMD shall be issued by an authorised certifier.</w:t>
      </w:r>
    </w:p>
    <w:p w14:paraId="4906EDE0" w14:textId="0E40BD12" w:rsidR="00C84666" w:rsidRPr="003C0260" w:rsidRDefault="00C84666"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215" w:author="Author">
        <w:r w:rsidRPr="00394559">
          <w:rPr>
            <w:rFonts w:ascii="inherit" w:eastAsia="Times New Roman" w:hAnsi="inherit" w:cs="Times New Roman"/>
            <w:color w:val="000000"/>
            <w:sz w:val="24"/>
            <w:szCs w:val="24"/>
            <w:lang w:eastAsia="en-GB"/>
          </w:rPr>
          <w:t xml:space="preserve">7. </w:t>
        </w:r>
        <w:r w:rsidR="009856BB" w:rsidRPr="009856BB">
          <w:rPr>
            <w:rFonts w:ascii="inherit" w:eastAsia="Times New Roman" w:hAnsi="inherit" w:cs="Times New Roman"/>
            <w:color w:val="000000"/>
            <w:sz w:val="24"/>
            <w:szCs w:val="24"/>
            <w:lang w:eastAsia="en-GB"/>
          </w:rPr>
          <w:t>For EVs or other PGU/PGCM used in pools unified models shall be used.</w:t>
        </w:r>
      </w:ins>
    </w:p>
    <w:p w14:paraId="1B3C419E"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33</w:t>
      </w:r>
    </w:p>
    <w:p w14:paraId="71AE171F"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94559" w14:paraId="44879FD1" w14:textId="77777777" w:rsidTr="003B7AE9">
        <w:tc>
          <w:tcPr>
            <w:tcW w:w="0" w:type="auto"/>
            <w:shd w:val="clear" w:color="auto" w:fill="auto"/>
            <w:hideMark/>
          </w:tcPr>
          <w:p w14:paraId="00B0A6F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energisation operational notification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EON</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w:t>
            </w:r>
          </w:p>
        </w:tc>
      </w:tr>
    </w:tbl>
    <w:p w14:paraId="220AEC8E"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94559" w14:paraId="2E0A9281" w14:textId="77777777" w:rsidTr="003B7AE9">
        <w:tc>
          <w:tcPr>
            <w:tcW w:w="0" w:type="auto"/>
            <w:shd w:val="clear" w:color="auto" w:fill="auto"/>
            <w:hideMark/>
          </w:tcPr>
          <w:p w14:paraId="1821DAA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interim operational notification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ION</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and</w:t>
            </w:r>
          </w:p>
        </w:tc>
      </w:tr>
    </w:tbl>
    <w:p w14:paraId="66A31F3A"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94559" w14:paraId="26AB722D" w14:textId="77777777" w:rsidTr="003B7AE9">
        <w:tc>
          <w:tcPr>
            <w:tcW w:w="0" w:type="auto"/>
            <w:shd w:val="clear" w:color="auto" w:fill="auto"/>
            <w:hideMark/>
          </w:tcPr>
          <w:p w14:paraId="1AF1CF0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final operational notification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FON</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w:t>
            </w:r>
          </w:p>
        </w:tc>
      </w:tr>
    </w:tbl>
    <w:p w14:paraId="1A47FC32"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lastRenderedPageBreak/>
        <w:t>Article 34</w:t>
      </w:r>
    </w:p>
    <w:p w14:paraId="56A2C774"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35</w:t>
      </w:r>
    </w:p>
    <w:p w14:paraId="204C52EE"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An ION shall entitle the power-generating facility owner to operate the power-generating module and generate power by using the grid connection for a limited period of time.</w:t>
      </w:r>
    </w:p>
    <w:p w14:paraId="0D9F2180"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An ION shall be issued by the relevant system operator, subject to completion of the data and study review process as required by this Article.</w:t>
      </w:r>
    </w:p>
    <w:p w14:paraId="2CD4D4C9"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94559" w14:paraId="440C4AFB" w14:textId="77777777" w:rsidTr="003B7AE9">
        <w:tc>
          <w:tcPr>
            <w:tcW w:w="0" w:type="auto"/>
            <w:shd w:val="clear" w:color="auto" w:fill="auto"/>
            <w:hideMark/>
          </w:tcPr>
          <w:p w14:paraId="7BF4001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itemised statement of compliance;</w:t>
            </w:r>
          </w:p>
        </w:tc>
      </w:tr>
    </w:tbl>
    <w:p w14:paraId="26A5647D"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658297BD" w14:textId="77777777" w:rsidTr="003B7AE9">
        <w:tc>
          <w:tcPr>
            <w:tcW w:w="0" w:type="auto"/>
            <w:shd w:val="clear" w:color="auto" w:fill="auto"/>
            <w:hideMark/>
          </w:tcPr>
          <w:p w14:paraId="320CD91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6157AE22" w14:textId="77777777" w:rsidTr="003B7AE9">
        <w:tc>
          <w:tcPr>
            <w:tcW w:w="0" w:type="auto"/>
            <w:shd w:val="clear" w:color="auto" w:fill="auto"/>
            <w:hideMark/>
          </w:tcPr>
          <w:p w14:paraId="5F01C43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50067CA1" w14:textId="77777777" w:rsidTr="003B7AE9">
        <w:tc>
          <w:tcPr>
            <w:tcW w:w="0" w:type="auto"/>
            <w:shd w:val="clear" w:color="auto" w:fill="auto"/>
            <w:hideMark/>
          </w:tcPr>
          <w:p w14:paraId="15D5915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52108841" w14:textId="77777777" w:rsidTr="003B7AE9">
        <w:tc>
          <w:tcPr>
            <w:tcW w:w="0" w:type="auto"/>
            <w:shd w:val="clear" w:color="auto" w:fill="auto"/>
            <w:hideMark/>
          </w:tcPr>
          <w:p w14:paraId="19C5B97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studies demonstrating the expected steady-state and dynamic performance as required by Chapter 5, 6 or 7 of Title</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IV; and</w:t>
            </w:r>
          </w:p>
        </w:tc>
      </w:tr>
    </w:tbl>
    <w:p w14:paraId="5F480931"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94559" w14:paraId="1B84933A" w14:textId="77777777" w:rsidTr="003B7AE9">
        <w:tc>
          <w:tcPr>
            <w:tcW w:w="0" w:type="auto"/>
            <w:shd w:val="clear" w:color="auto" w:fill="auto"/>
            <w:hideMark/>
          </w:tcPr>
          <w:p w14:paraId="699585F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maximum period during which the power-generating facility owner may maintain ION status shall be 24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months. The relevant system operator is entitled to specify a shorter ION validity period. An extension of the ION shall be granted only if the power-generating facility owner has made substantial progress towards full compliance. Outstanding issues shall be clearly identified at the time of requesting extension.</w:t>
      </w:r>
    </w:p>
    <w:p w14:paraId="4B629D3B"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5.</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36</w:t>
      </w:r>
    </w:p>
    <w:p w14:paraId="4EA2BDED"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lastRenderedPageBreak/>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A FON shall entitle the power-generating facility owner to operate a power-generating module by using the grid connection.</w:t>
      </w:r>
    </w:p>
    <w:p w14:paraId="0E8CC620"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94559" w14:paraId="1090CA3C" w14:textId="77777777" w:rsidTr="003B7AE9">
        <w:tc>
          <w:tcPr>
            <w:tcW w:w="0" w:type="auto"/>
            <w:shd w:val="clear" w:color="auto" w:fill="auto"/>
            <w:hideMark/>
          </w:tcPr>
          <w:p w14:paraId="1C0CE65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an itemised statement of compliance; and</w:t>
            </w:r>
          </w:p>
        </w:tc>
      </w:tr>
    </w:tbl>
    <w:p w14:paraId="1DAB237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04A8F7C5" w14:textId="77777777" w:rsidTr="003B7AE9">
        <w:tc>
          <w:tcPr>
            <w:tcW w:w="0" w:type="auto"/>
            <w:shd w:val="clear" w:color="auto" w:fill="auto"/>
            <w:hideMark/>
          </w:tcPr>
          <w:p w14:paraId="497C1A2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37</w:t>
      </w:r>
    </w:p>
    <w:p w14:paraId="2A9FB7A7"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07D2068B" w14:textId="77777777" w:rsidTr="003B7AE9">
        <w:tc>
          <w:tcPr>
            <w:tcW w:w="0" w:type="auto"/>
            <w:shd w:val="clear" w:color="auto" w:fill="auto"/>
            <w:hideMark/>
          </w:tcPr>
          <w:p w14:paraId="7D490E1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94559" w14:paraId="4D58DE7A" w14:textId="77777777" w:rsidTr="003B7AE9">
        <w:tc>
          <w:tcPr>
            <w:tcW w:w="0" w:type="auto"/>
            <w:shd w:val="clear" w:color="auto" w:fill="auto"/>
            <w:hideMark/>
          </w:tcPr>
          <w:p w14:paraId="1F3D066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94559" w14:paraId="119CC364" w14:textId="77777777" w:rsidTr="003B7AE9">
        <w:tc>
          <w:tcPr>
            <w:tcW w:w="0" w:type="auto"/>
            <w:shd w:val="clear" w:color="auto" w:fill="auto"/>
            <w:hideMark/>
          </w:tcPr>
          <w:p w14:paraId="5476382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94559" w14:paraId="0DE04F53" w14:textId="77777777" w:rsidTr="003B7AE9">
        <w:tc>
          <w:tcPr>
            <w:tcW w:w="0" w:type="auto"/>
            <w:shd w:val="clear" w:color="auto" w:fill="auto"/>
            <w:hideMark/>
          </w:tcPr>
          <w:p w14:paraId="20E3B49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26716922" w14:textId="77777777" w:rsidTr="003B7AE9">
        <w:tc>
          <w:tcPr>
            <w:tcW w:w="0" w:type="auto"/>
            <w:shd w:val="clear" w:color="auto" w:fill="auto"/>
            <w:hideMark/>
          </w:tcPr>
          <w:p w14:paraId="1E48B76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 xml:space="preserve">a maximum period of validity which shall not exceed 12 months. The initial period granted may be shorter with the possibility of an extension if evidence is submitted to </w:t>
            </w:r>
            <w:r w:rsidRPr="00394559">
              <w:rPr>
                <w:rFonts w:ascii="inherit" w:eastAsia="Times New Roman" w:hAnsi="inherit" w:cs="Times New Roman"/>
                <w:sz w:val="24"/>
                <w:szCs w:val="24"/>
                <w:lang w:eastAsia="en-GB"/>
              </w:rPr>
              <w:lastRenderedPageBreak/>
              <w:t>the satisfaction of the relevant system operator demonstrating that substantial progress has been made towards achieving full compliance.</w:t>
            </w:r>
          </w:p>
        </w:tc>
      </w:tr>
    </w:tbl>
    <w:p w14:paraId="67DB0641"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lastRenderedPageBreak/>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FON shall be suspended during the period of validity of the LON with regard to the items for which the LON has been issued.</w:t>
      </w:r>
    </w:p>
    <w:p w14:paraId="588BE1B3"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5.</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6.</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relevant system operator shall have the right to refuse to allow the operation of the power-generating module, once the LON is no longer valid. In such cases, the FON shall automatically become invalid.</w:t>
      </w:r>
    </w:p>
    <w:p w14:paraId="079729BC"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7.</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39455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CHAPTER 2</w:t>
      </w:r>
    </w:p>
    <w:p w14:paraId="323F5883" w14:textId="77777777" w:rsidR="003B7AE9" w:rsidRPr="0039455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Cost-benefit analysis</w:t>
      </w:r>
    </w:p>
    <w:p w14:paraId="43337920"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38</w:t>
      </w:r>
    </w:p>
    <w:p w14:paraId="28BA8ACE"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Following a preparatory stage undertaken in accordance with paragraph 1, the relevant TSO shall carry out a quantitative cost-benefit analysis of any requirement under consideration for application to existing power-generating modules that have demonstrated potential benefits as a result of the preparatory stage according to paragraph 1.</w:t>
      </w:r>
    </w:p>
    <w:p w14:paraId="1D46BD8C"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94559" w14:paraId="5B6EED95" w14:textId="77777777" w:rsidTr="003B7AE9">
        <w:tc>
          <w:tcPr>
            <w:tcW w:w="0" w:type="auto"/>
            <w:shd w:val="clear" w:color="auto" w:fill="auto"/>
            <w:hideMark/>
          </w:tcPr>
          <w:p w14:paraId="3DE276B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7887F05C" w14:textId="77777777" w:rsidTr="003B7AE9">
        <w:tc>
          <w:tcPr>
            <w:tcW w:w="0" w:type="auto"/>
            <w:shd w:val="clear" w:color="auto" w:fill="auto"/>
            <w:hideMark/>
          </w:tcPr>
          <w:p w14:paraId="3641B58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94559" w14:paraId="03C0D6BA" w14:textId="77777777" w:rsidTr="003B7AE9">
        <w:tc>
          <w:tcPr>
            <w:tcW w:w="0" w:type="auto"/>
            <w:shd w:val="clear" w:color="auto" w:fill="auto"/>
            <w:hideMark/>
          </w:tcPr>
          <w:p w14:paraId="7A065ED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(c)</w:t>
            </w:r>
          </w:p>
        </w:tc>
        <w:tc>
          <w:tcPr>
            <w:tcW w:w="0" w:type="auto"/>
            <w:shd w:val="clear" w:color="auto" w:fill="auto"/>
            <w:hideMark/>
          </w:tcPr>
          <w:p w14:paraId="617294B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No later than six months after the end of the public consultation, the relevant TSO shall prepare a report explaining the outcome of the consultation and making a proposal on the applicability of the requirement under consideration to existing power-generating 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5.</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352EB3C4" w14:textId="77777777" w:rsidTr="003B7AE9">
        <w:tc>
          <w:tcPr>
            <w:tcW w:w="0" w:type="auto"/>
            <w:shd w:val="clear" w:color="auto" w:fill="auto"/>
            <w:hideMark/>
          </w:tcPr>
          <w:p w14:paraId="6FCA285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1EE5D702" w14:textId="77777777" w:rsidTr="003B7AE9">
        <w:tc>
          <w:tcPr>
            <w:tcW w:w="0" w:type="auto"/>
            <w:shd w:val="clear" w:color="auto" w:fill="auto"/>
            <w:hideMark/>
          </w:tcPr>
          <w:p w14:paraId="0431744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0057AAF5" w14:textId="77777777" w:rsidR="003B7AE9" w:rsidRPr="00394559" w:rsidRDefault="003B7AE9" w:rsidP="003B7AE9">
            <w:pPr>
              <w:spacing w:before="120" w:after="0" w:line="240" w:lineRule="auto"/>
              <w:jc w:val="both"/>
              <w:rPr>
                <w:ins w:id="216" w:author="Autho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p w14:paraId="78458AAC" w14:textId="7D558EAC" w:rsidR="00C84666" w:rsidRPr="00493D05" w:rsidRDefault="00C84666" w:rsidP="003B7AE9">
            <w:pPr>
              <w:spacing w:before="120" w:after="0" w:line="240" w:lineRule="auto"/>
              <w:jc w:val="both"/>
              <w:rPr>
                <w:rFonts w:ascii="inherit" w:eastAsia="Times New Roman" w:hAnsi="inherit" w:cs="Times New Roman"/>
                <w:sz w:val="24"/>
                <w:szCs w:val="24"/>
                <w:lang w:eastAsia="en-GB"/>
              </w:rPr>
            </w:pPr>
            <w:ins w:id="217" w:author="Author">
              <w:r w:rsidRPr="00394559">
                <w:rPr>
                  <w:rFonts w:ascii="inherit" w:eastAsia="Times New Roman" w:hAnsi="inherit" w:cs="Times New Roman"/>
                  <w:sz w:val="24"/>
                  <w:szCs w:val="24"/>
                  <w:lang w:eastAsia="en-GB"/>
                </w:rPr>
                <w:t xml:space="preserve">5. </w:t>
              </w:r>
              <w:r w:rsidR="009856BB" w:rsidRPr="009856BB">
                <w:rPr>
                  <w:rFonts w:ascii="inherit" w:eastAsia="Times New Roman" w:hAnsi="inherit" w:cs="Times New Roman"/>
                  <w:sz w:val="24"/>
                  <w:szCs w:val="24"/>
                  <w:lang w:eastAsia="en-GB"/>
                </w:rPr>
                <w:t>Pooled EVs or other PGU/PGSM as market participants with a huge amount of distributed power capabilities in low and medium voltage level can support services or ancillary services on TSO- and DSO-level. The cost-benefit analysis shall respect this.</w:t>
              </w:r>
            </w:ins>
          </w:p>
        </w:tc>
      </w:tr>
    </w:tbl>
    <w:p w14:paraId="72761834"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39</w:t>
      </w:r>
    </w:p>
    <w:p w14:paraId="378B70BD"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Principles of cost-benefit analysis</w:t>
      </w:r>
    </w:p>
    <w:p w14:paraId="7B70C139"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0C6A0814" w14:textId="77777777" w:rsidTr="003B7AE9">
        <w:tc>
          <w:tcPr>
            <w:tcW w:w="0" w:type="auto"/>
            <w:shd w:val="clear" w:color="auto" w:fill="auto"/>
            <w:hideMark/>
          </w:tcPr>
          <w:p w14:paraId="4B9D9D5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94559" w14:paraId="0743E723" w14:textId="77777777">
              <w:tc>
                <w:tcPr>
                  <w:tcW w:w="0" w:type="auto"/>
                  <w:shd w:val="clear" w:color="auto" w:fill="auto"/>
                  <w:hideMark/>
                </w:tcPr>
                <w:p w14:paraId="100A6CA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7AF7960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net present value;</w:t>
                  </w:r>
                </w:p>
              </w:tc>
            </w:tr>
          </w:tbl>
          <w:p w14:paraId="5306D399"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94559" w14:paraId="4758BB9A" w14:textId="77777777">
              <w:tc>
                <w:tcPr>
                  <w:tcW w:w="0" w:type="auto"/>
                  <w:shd w:val="clear" w:color="auto" w:fill="auto"/>
                  <w:hideMark/>
                </w:tcPr>
                <w:p w14:paraId="47F0830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return on investment;</w:t>
                  </w:r>
                </w:p>
              </w:tc>
            </w:tr>
          </w:tbl>
          <w:p w14:paraId="3221EB79"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94559" w14:paraId="316BFB45" w14:textId="77777777">
              <w:tc>
                <w:tcPr>
                  <w:tcW w:w="0" w:type="auto"/>
                  <w:shd w:val="clear" w:color="auto" w:fill="auto"/>
                  <w:hideMark/>
                </w:tcPr>
                <w:p w14:paraId="5A53435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rate of return;</w:t>
                  </w:r>
                </w:p>
              </w:tc>
            </w:tr>
          </w:tbl>
          <w:p w14:paraId="1693521F"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94559" w14:paraId="7759B5D2" w14:textId="77777777">
              <w:tc>
                <w:tcPr>
                  <w:tcW w:w="0" w:type="auto"/>
                  <w:shd w:val="clear" w:color="auto" w:fill="auto"/>
                  <w:hideMark/>
                </w:tcPr>
                <w:p w14:paraId="2CC230C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time needed to break even;</w:t>
                  </w:r>
                </w:p>
              </w:tc>
            </w:tr>
          </w:tbl>
          <w:p w14:paraId="47A12735"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56522C7E" w14:textId="77777777" w:rsidTr="003B7AE9">
        <w:tc>
          <w:tcPr>
            <w:tcW w:w="0" w:type="auto"/>
            <w:shd w:val="clear" w:color="auto" w:fill="auto"/>
            <w:hideMark/>
          </w:tcPr>
          <w:p w14:paraId="45A1C37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(b)</w:t>
            </w:r>
          </w:p>
        </w:tc>
        <w:tc>
          <w:tcPr>
            <w:tcW w:w="0" w:type="auto"/>
            <w:shd w:val="clear" w:color="auto" w:fill="auto"/>
            <w:hideMark/>
          </w:tcPr>
          <w:p w14:paraId="69D4FAB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94559" w14:paraId="580BB5A8" w14:textId="77777777">
              <w:tc>
                <w:tcPr>
                  <w:tcW w:w="0" w:type="auto"/>
                  <w:shd w:val="clear" w:color="auto" w:fill="auto"/>
                  <w:hideMark/>
                </w:tcPr>
                <w:p w14:paraId="2AA3C8D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685D22C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94559" w14:paraId="0F15744F" w14:textId="77777777">
              <w:tc>
                <w:tcPr>
                  <w:tcW w:w="0" w:type="auto"/>
                  <w:shd w:val="clear" w:color="auto" w:fill="auto"/>
                  <w:hideMark/>
                </w:tcPr>
                <w:p w14:paraId="71C238F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94559" w14:paraId="0A1EEBAE" w14:textId="77777777">
              <w:tc>
                <w:tcPr>
                  <w:tcW w:w="0" w:type="auto"/>
                  <w:shd w:val="clear" w:color="auto" w:fill="auto"/>
                  <w:hideMark/>
                </w:tcPr>
                <w:p w14:paraId="5123EF7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societal cost per hour of such loss of supply;</w:t>
                  </w:r>
                </w:p>
              </w:tc>
            </w:tr>
          </w:tbl>
          <w:p w14:paraId="5F44327F"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1F9C72C3" w14:textId="77777777" w:rsidTr="003B7AE9">
        <w:tc>
          <w:tcPr>
            <w:tcW w:w="0" w:type="auto"/>
            <w:shd w:val="clear" w:color="auto" w:fill="auto"/>
            <w:hideMark/>
          </w:tcPr>
          <w:p w14:paraId="73FD0AB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94559" w14:paraId="3A2DEA7A" w14:textId="77777777">
              <w:tc>
                <w:tcPr>
                  <w:tcW w:w="0" w:type="auto"/>
                  <w:shd w:val="clear" w:color="auto" w:fill="auto"/>
                  <w:hideMark/>
                </w:tcPr>
                <w:p w14:paraId="450ECA1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636BD09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active power frequency response;</w:t>
                  </w:r>
                </w:p>
              </w:tc>
            </w:tr>
          </w:tbl>
          <w:p w14:paraId="0E8917F3"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94559" w14:paraId="634EE759" w14:textId="77777777">
              <w:tc>
                <w:tcPr>
                  <w:tcW w:w="0" w:type="auto"/>
                  <w:shd w:val="clear" w:color="auto" w:fill="auto"/>
                  <w:hideMark/>
                </w:tcPr>
                <w:p w14:paraId="3C687FA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balancing reserves;</w:t>
                  </w:r>
                </w:p>
              </w:tc>
            </w:tr>
          </w:tbl>
          <w:p w14:paraId="650E3206"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94559" w14:paraId="37DDB174" w14:textId="77777777">
              <w:tc>
                <w:tcPr>
                  <w:tcW w:w="0" w:type="auto"/>
                  <w:shd w:val="clear" w:color="auto" w:fill="auto"/>
                  <w:hideMark/>
                </w:tcPr>
                <w:p w14:paraId="6CA1F13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reactive power provision;</w:t>
                  </w:r>
                </w:p>
              </w:tc>
            </w:tr>
          </w:tbl>
          <w:p w14:paraId="4EED88E7"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94559" w14:paraId="1B69B04D" w14:textId="77777777">
              <w:tc>
                <w:tcPr>
                  <w:tcW w:w="0" w:type="auto"/>
                  <w:shd w:val="clear" w:color="auto" w:fill="auto"/>
                  <w:hideMark/>
                </w:tcPr>
                <w:p w14:paraId="09A9F6F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congestion management;</w:t>
                  </w:r>
                </w:p>
              </w:tc>
            </w:tr>
          </w:tbl>
          <w:p w14:paraId="409D493F"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94559" w14:paraId="06223214" w14:textId="77777777">
              <w:tc>
                <w:tcPr>
                  <w:tcW w:w="0" w:type="auto"/>
                  <w:shd w:val="clear" w:color="auto" w:fill="auto"/>
                  <w:hideMark/>
                </w:tcPr>
                <w:p w14:paraId="6D0FD67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defence measures;</w:t>
                  </w:r>
                </w:p>
              </w:tc>
            </w:tr>
          </w:tbl>
          <w:p w14:paraId="68E7CC7B"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70D5B1E0" w14:textId="77777777" w:rsidTr="003B7AE9">
        <w:tc>
          <w:tcPr>
            <w:tcW w:w="0" w:type="auto"/>
            <w:shd w:val="clear" w:color="auto" w:fill="auto"/>
            <w:hideMark/>
          </w:tcPr>
          <w:p w14:paraId="1412FF5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94559" w14:paraId="2ECA56AE" w14:textId="77777777">
              <w:tc>
                <w:tcPr>
                  <w:tcW w:w="0" w:type="auto"/>
                  <w:shd w:val="clear" w:color="auto" w:fill="auto"/>
                  <w:hideMark/>
                </w:tcPr>
                <w:p w14:paraId="2A94223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0FF1154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94559" w14:paraId="58DFC6F7" w14:textId="77777777">
              <w:tc>
                <w:tcPr>
                  <w:tcW w:w="0" w:type="auto"/>
                  <w:shd w:val="clear" w:color="auto" w:fill="auto"/>
                  <w:hideMark/>
                </w:tcPr>
                <w:p w14:paraId="05BF9A4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94559" w14:paraId="58C22915" w14:textId="77777777">
              <w:tc>
                <w:tcPr>
                  <w:tcW w:w="0" w:type="auto"/>
                  <w:shd w:val="clear" w:color="auto" w:fill="auto"/>
                  <w:hideMark/>
                </w:tcPr>
                <w:p w14:paraId="193F199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0EA412EC" w14:textId="77777777" w:rsidR="003B7AE9" w:rsidRPr="00394559" w:rsidRDefault="003B7AE9" w:rsidP="003B7AE9">
                  <w:pPr>
                    <w:spacing w:before="120" w:after="0" w:line="240" w:lineRule="auto"/>
                    <w:jc w:val="both"/>
                    <w:rPr>
                      <w:ins w:id="218" w:author="Autho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costs associated with resulting changes in maintenance and operation.</w:t>
                  </w:r>
                </w:p>
                <w:p w14:paraId="24C5F12E" w14:textId="162500DB" w:rsidR="00C64444" w:rsidRPr="00493D05" w:rsidRDefault="00C64444" w:rsidP="00C64444">
                  <w:pPr>
                    <w:spacing w:before="120" w:after="0" w:line="240" w:lineRule="auto"/>
                    <w:jc w:val="both"/>
                    <w:rPr>
                      <w:rFonts w:ascii="inherit" w:eastAsia="Times New Roman" w:hAnsi="inherit" w:cs="Times New Roman"/>
                      <w:sz w:val="24"/>
                      <w:szCs w:val="24"/>
                      <w:lang w:eastAsia="en-GB"/>
                    </w:rPr>
                  </w:pPr>
                  <w:ins w:id="219" w:author="Author">
                    <w:r w:rsidRPr="00394559">
                      <w:rPr>
                        <w:rFonts w:ascii="inherit" w:eastAsia="Times New Roman" w:hAnsi="inherit" w:cs="Times New Roman"/>
                        <w:sz w:val="24"/>
                        <w:szCs w:val="24"/>
                        <w:lang w:eastAsia="en-GB"/>
                      </w:rPr>
                      <w:t xml:space="preserve">3. </w:t>
                    </w:r>
                    <w:r w:rsidR="009856BB" w:rsidRPr="009856BB">
                      <w:rPr>
                        <w:rFonts w:ascii="inherit" w:eastAsia="Times New Roman" w:hAnsi="inherit" w:cs="Times New Roman"/>
                        <w:sz w:val="24"/>
                        <w:szCs w:val="24"/>
                        <w:lang w:eastAsia="en-GB"/>
                      </w:rPr>
                      <w:t>The relevant TSO uses the huge amount of EVs or PGU/PGCM distributed on DSO level to incorporate them into this cost-benefit analysis.</w:t>
                    </w:r>
                  </w:ins>
                </w:p>
              </w:tc>
            </w:tr>
          </w:tbl>
          <w:p w14:paraId="2BAEED63"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9455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TITLE IV</w:t>
      </w:r>
    </w:p>
    <w:p w14:paraId="4A76BA13" w14:textId="77777777" w:rsidR="003B7AE9" w:rsidRPr="0039455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COMPLIANCE</w:t>
      </w:r>
    </w:p>
    <w:p w14:paraId="47CD3994" w14:textId="77777777" w:rsidR="003B7AE9" w:rsidRPr="0039455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CHAPTER 1</w:t>
      </w:r>
    </w:p>
    <w:p w14:paraId="2726B1F7" w14:textId="77777777" w:rsidR="003B7AE9" w:rsidRPr="0039455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Compliance monitoring</w:t>
      </w:r>
    </w:p>
    <w:p w14:paraId="12862A59"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40</w:t>
      </w:r>
    </w:p>
    <w:p w14:paraId="40135519"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Responsibility of the power-generating facility owner</w:t>
      </w:r>
    </w:p>
    <w:p w14:paraId="40B485D6"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power-generating facility owner shall ensure that each power-generating module complies with the requirements applicable under this Regulation throughout the lifetime of the facility. For type A power-generating modules, the power-generating facility owner may rely upon equipment certificates, issued as per Regulation (EC) No 765/2008.</w:t>
      </w:r>
    </w:p>
    <w:p w14:paraId="687F2FD7"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p>
    <w:p w14:paraId="725B47C9"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lastRenderedPageBreak/>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2072D464" w:rsidR="003B7AE9" w:rsidRPr="00394559" w:rsidRDefault="003B7AE9" w:rsidP="003B7AE9">
      <w:pPr>
        <w:shd w:val="clear" w:color="auto" w:fill="FFFFFF"/>
        <w:spacing w:before="120" w:after="0" w:line="240" w:lineRule="auto"/>
        <w:jc w:val="both"/>
        <w:rPr>
          <w:ins w:id="220" w:author="Autho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5.</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relevant system operator may participate in such tests and record the performance of the power-generating modules.</w:t>
      </w:r>
    </w:p>
    <w:p w14:paraId="704AB779" w14:textId="58FA61CA" w:rsidR="005E00D2" w:rsidRPr="00FD3020" w:rsidRDefault="005E00D2"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221" w:author="Author">
        <w:r w:rsidRPr="00394559">
          <w:rPr>
            <w:rFonts w:ascii="inherit" w:eastAsia="Times New Roman" w:hAnsi="inherit" w:cs="Times New Roman"/>
            <w:color w:val="000000"/>
            <w:sz w:val="24"/>
            <w:szCs w:val="24"/>
            <w:lang w:eastAsia="en-GB"/>
          </w:rPr>
          <w:t xml:space="preserve">6. </w:t>
        </w:r>
        <w:r w:rsidR="009856BB" w:rsidRPr="009856BB">
          <w:rPr>
            <w:rFonts w:ascii="inherit" w:eastAsia="Times New Roman" w:hAnsi="inherit" w:cs="Times New Roman"/>
            <w:color w:val="000000"/>
            <w:sz w:val="24"/>
            <w:szCs w:val="24"/>
            <w:lang w:eastAsia="en-GB"/>
          </w:rPr>
          <w:t>The pooling aggregator is responsible for the proper operation of the pool, it regularly exchanges information with the relevant network operator (located EVs) on further development of the pool and the network.</w:t>
        </w:r>
      </w:ins>
    </w:p>
    <w:p w14:paraId="0FE8927D"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41</w:t>
      </w:r>
    </w:p>
    <w:p w14:paraId="684872BE"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Tasks of the relevant system operator</w:t>
      </w:r>
    </w:p>
    <w:p w14:paraId="3E66CFBF"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16EE2667" w14:textId="77777777" w:rsidR="0061256B" w:rsidRPr="0061256B" w:rsidRDefault="003B7AE9" w:rsidP="0061256B">
      <w:pPr>
        <w:shd w:val="clear" w:color="auto" w:fill="FFFFFF"/>
        <w:spacing w:before="120" w:after="0" w:line="240" w:lineRule="auto"/>
        <w:jc w:val="both"/>
        <w:rPr>
          <w:ins w:id="222" w:author="Autho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documents and requirements</w:t>
      </w:r>
      <w:ins w:id="223" w:author="Author">
        <w:r w:rsidR="00CF3308" w:rsidRPr="00394559">
          <w:rPr>
            <w:rFonts w:ascii="inherit" w:eastAsia="Times New Roman" w:hAnsi="inherit" w:cs="Times New Roman"/>
            <w:color w:val="000000"/>
            <w:sz w:val="24"/>
            <w:szCs w:val="24"/>
            <w:lang w:eastAsia="en-GB"/>
          </w:rPr>
          <w:t>.</w:t>
        </w:r>
      </w:ins>
      <w:r w:rsidR="00FD3020">
        <w:rPr>
          <w:rFonts w:ascii="inherit" w:eastAsia="Times New Roman" w:hAnsi="inherit" w:cs="Times New Roman"/>
          <w:color w:val="000000"/>
          <w:sz w:val="24"/>
          <w:szCs w:val="24"/>
          <w:lang w:eastAsia="en-GB"/>
        </w:rPr>
        <w:t xml:space="preserve"> </w:t>
      </w:r>
      <w:ins w:id="224" w:author="Author">
        <w:r w:rsidR="0061256B" w:rsidRPr="0061256B">
          <w:rPr>
            <w:rFonts w:ascii="inherit" w:eastAsia="Times New Roman" w:hAnsi="inherit" w:cs="Times New Roman"/>
            <w:color w:val="000000"/>
            <w:sz w:val="24"/>
            <w:szCs w:val="24"/>
            <w:lang w:eastAsia="en-GB"/>
          </w:rPr>
          <w:t>For Type EV PGU/PGCM unified models shall be used. All the necessary requirements shall be established on EU level.</w:t>
        </w:r>
      </w:ins>
    </w:p>
    <w:p w14:paraId="30A56B1D" w14:textId="4ABC0991" w:rsidR="003B7AE9" w:rsidRPr="007A3EB5" w:rsidRDefault="0061256B" w:rsidP="0061256B">
      <w:pPr>
        <w:shd w:val="clear" w:color="auto" w:fill="FFFFFF"/>
        <w:spacing w:before="120" w:after="0" w:line="240" w:lineRule="auto"/>
        <w:jc w:val="both"/>
        <w:rPr>
          <w:rFonts w:ascii="inherit" w:eastAsia="Times New Roman" w:hAnsi="inherit" w:cs="Times New Roman"/>
          <w:color w:val="000000"/>
          <w:sz w:val="24"/>
          <w:szCs w:val="24"/>
          <w:lang w:eastAsia="en-GB"/>
        </w:rPr>
      </w:pPr>
      <w:ins w:id="225" w:author="Author">
        <w:r w:rsidRPr="0061256B">
          <w:rPr>
            <w:rFonts w:ascii="inherit" w:eastAsia="Times New Roman" w:hAnsi="inherit" w:cs="Times New Roman"/>
            <w:color w:val="000000"/>
            <w:sz w:val="24"/>
            <w:szCs w:val="24"/>
            <w:lang w:eastAsia="en-GB"/>
          </w:rPr>
          <w:t>A model catalogue shall be established with different models, so that in a unified manner the models can be used for necessary analyses.</w:t>
        </w:r>
      </w:ins>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63941728" w14:textId="77777777" w:rsidTr="003B7AE9">
        <w:tc>
          <w:tcPr>
            <w:tcW w:w="0" w:type="auto"/>
            <w:shd w:val="clear" w:color="auto" w:fill="auto"/>
            <w:hideMark/>
          </w:tcPr>
          <w:p w14:paraId="550AF606" w14:textId="77777777" w:rsidR="003B7AE9" w:rsidRPr="008739E9" w:rsidRDefault="003B7AE9" w:rsidP="003B7AE9">
            <w:pPr>
              <w:spacing w:before="120" w:after="0" w:line="240" w:lineRule="auto"/>
              <w:jc w:val="both"/>
              <w:rPr>
                <w:rFonts w:ascii="inherit" w:eastAsia="Times New Roman" w:hAnsi="inherit" w:cs="Times New Roman"/>
                <w:sz w:val="24"/>
                <w:szCs w:val="24"/>
                <w:lang w:eastAsia="en-GB"/>
              </w:rPr>
            </w:pPr>
            <w:r w:rsidRPr="00493D05">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8739E9" w:rsidRDefault="003B7AE9" w:rsidP="003B7AE9">
            <w:pPr>
              <w:spacing w:before="120" w:after="0" w:line="240" w:lineRule="auto"/>
              <w:jc w:val="both"/>
              <w:rPr>
                <w:rFonts w:ascii="inherit" w:eastAsia="Times New Roman" w:hAnsi="inherit" w:cs="Times New Roman"/>
                <w:sz w:val="24"/>
                <w:szCs w:val="24"/>
                <w:lang w:eastAsia="en-GB"/>
              </w:rPr>
            </w:pPr>
            <w:r w:rsidRPr="008739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024FC253" w14:textId="77777777" w:rsidTr="003B7AE9">
        <w:tc>
          <w:tcPr>
            <w:tcW w:w="0" w:type="auto"/>
            <w:shd w:val="clear" w:color="auto" w:fill="auto"/>
            <w:hideMark/>
          </w:tcPr>
          <w:p w14:paraId="6B080C6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94559" w14:paraId="5688F3A2" w14:textId="77777777" w:rsidTr="003B7AE9">
        <w:tc>
          <w:tcPr>
            <w:tcW w:w="0" w:type="auto"/>
            <w:shd w:val="clear" w:color="auto" w:fill="auto"/>
            <w:hideMark/>
          </w:tcPr>
          <w:p w14:paraId="1CDC777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(c)</w:t>
            </w:r>
          </w:p>
        </w:tc>
        <w:tc>
          <w:tcPr>
            <w:tcW w:w="0" w:type="auto"/>
            <w:shd w:val="clear" w:color="auto" w:fill="auto"/>
            <w:hideMark/>
          </w:tcPr>
          <w:p w14:paraId="50E0AE3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94559" w14:paraId="3C9118BB" w14:textId="77777777" w:rsidTr="003B7AE9">
        <w:tc>
          <w:tcPr>
            <w:tcW w:w="0" w:type="auto"/>
            <w:shd w:val="clear" w:color="auto" w:fill="auto"/>
            <w:hideMark/>
          </w:tcPr>
          <w:p w14:paraId="58AD10C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30EE6086" w14:textId="77777777" w:rsidTr="003B7AE9">
        <w:tc>
          <w:tcPr>
            <w:tcW w:w="0" w:type="auto"/>
            <w:shd w:val="clear" w:color="auto" w:fill="auto"/>
            <w:hideMark/>
          </w:tcPr>
          <w:p w14:paraId="1ED86E9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94559" w14:paraId="1B84E1A8" w14:textId="77777777" w:rsidTr="003B7AE9">
        <w:tc>
          <w:tcPr>
            <w:tcW w:w="0" w:type="auto"/>
            <w:shd w:val="clear" w:color="auto" w:fill="auto"/>
            <w:hideMark/>
          </w:tcPr>
          <w:p w14:paraId="60DF1CB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94559" w14:paraId="547A0950" w14:textId="77777777" w:rsidTr="003B7AE9">
        <w:tc>
          <w:tcPr>
            <w:tcW w:w="0" w:type="auto"/>
            <w:shd w:val="clear" w:color="auto" w:fill="auto"/>
            <w:hideMark/>
          </w:tcPr>
          <w:p w14:paraId="2DEA3B0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relevant system operator shall make public the allocation of responsibilities between the power-generating facility owner and the system operator for compliance testing, simulation and monitoring.</w:t>
      </w:r>
    </w:p>
    <w:p w14:paraId="49889AE5"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5.</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4B5C235F" w:rsidR="003B7AE9" w:rsidRPr="00394559" w:rsidRDefault="003B7AE9" w:rsidP="003B7AE9">
      <w:pPr>
        <w:shd w:val="clear" w:color="auto" w:fill="FFFFFF"/>
        <w:spacing w:before="120" w:after="0" w:line="240" w:lineRule="auto"/>
        <w:jc w:val="both"/>
        <w:rPr>
          <w:ins w:id="226" w:author="Autho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6.</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If compliance tests or simulations cannot be carried out as agreed between the relevant system operator and the power-generating facility owner due to reasons attributable to the relevant system operator, then the relevant system operator shall not unreasonably withhold the operational notification referred to in Title III.</w:t>
      </w:r>
    </w:p>
    <w:p w14:paraId="28C5DCA3" w14:textId="0C3FC9ED" w:rsidR="005E00D2" w:rsidRPr="00FC1CDE" w:rsidRDefault="005E00D2"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227" w:author="Author">
        <w:r w:rsidRPr="00394559">
          <w:rPr>
            <w:rFonts w:ascii="inherit" w:eastAsia="Times New Roman" w:hAnsi="inherit" w:cs="Times New Roman"/>
            <w:color w:val="000000"/>
            <w:sz w:val="24"/>
            <w:szCs w:val="24"/>
            <w:lang w:eastAsia="en-GB"/>
          </w:rPr>
          <w:t xml:space="preserve">7. </w:t>
        </w:r>
        <w:r w:rsidR="0061256B" w:rsidRPr="0061256B">
          <w:rPr>
            <w:rFonts w:ascii="inherit" w:eastAsia="Times New Roman" w:hAnsi="inherit" w:cs="Times New Roman"/>
            <w:color w:val="000000"/>
            <w:sz w:val="24"/>
            <w:szCs w:val="24"/>
            <w:lang w:eastAsia="en-GB"/>
          </w:rPr>
          <w:t>The pooling aggregator is a special role, since it combines the rating of the asset (usage profiles, capabilities, …) and the knowledge of the technical capabilities of the connection point. The network operator and the pooling aggregator shall exchange information about network capabilities, possible bottlenecks, to ensure non-discriminatory operation of EVs or other PGU/PGCM with the pool.</w:t>
        </w:r>
      </w:ins>
    </w:p>
    <w:p w14:paraId="7979B712"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42</w:t>
      </w:r>
    </w:p>
    <w:p w14:paraId="4D713921"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Common provisions for compliance testing</w:t>
      </w:r>
    </w:p>
    <w:p w14:paraId="0BA9901E"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Testing of the performance of individual power-generating modules within a power-generating facility shall aim at demonstrating that the requirements of this Regulation have been complied with.</w:t>
      </w:r>
    </w:p>
    <w:p w14:paraId="030A7C4F"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05377E0F" w14:textId="77777777" w:rsidTr="003B7AE9">
        <w:tc>
          <w:tcPr>
            <w:tcW w:w="0" w:type="auto"/>
            <w:shd w:val="clear" w:color="auto" w:fill="auto"/>
            <w:hideMark/>
          </w:tcPr>
          <w:p w14:paraId="444F990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1AF50ECB" w14:textId="77777777" w:rsidTr="003B7AE9">
        <w:tc>
          <w:tcPr>
            <w:tcW w:w="0" w:type="auto"/>
            <w:shd w:val="clear" w:color="auto" w:fill="auto"/>
            <w:hideMark/>
          </w:tcPr>
          <w:p w14:paraId="392AF8E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4B936489" w14:textId="77777777" w:rsidTr="003B7AE9">
        <w:tc>
          <w:tcPr>
            <w:tcW w:w="0" w:type="auto"/>
            <w:shd w:val="clear" w:color="auto" w:fill="auto"/>
            <w:hideMark/>
          </w:tcPr>
          <w:p w14:paraId="6B1FBA7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(c)</w:t>
            </w:r>
          </w:p>
        </w:tc>
        <w:tc>
          <w:tcPr>
            <w:tcW w:w="0" w:type="auto"/>
            <w:shd w:val="clear" w:color="auto" w:fill="auto"/>
            <w:hideMark/>
          </w:tcPr>
          <w:p w14:paraId="3B411A1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require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tc>
      </w:tr>
    </w:tbl>
    <w:p w14:paraId="7084B6BB"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072E179E" w:rsidR="003B7AE9" w:rsidRPr="00394559" w:rsidRDefault="003B7AE9" w:rsidP="003B7AE9">
      <w:pPr>
        <w:shd w:val="clear" w:color="auto" w:fill="FFFFFF"/>
        <w:spacing w:before="120" w:after="0" w:line="240" w:lineRule="auto"/>
        <w:jc w:val="both"/>
        <w:rPr>
          <w:ins w:id="228" w:author="Autho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E4CC279" w14:textId="38BA6D14" w:rsidR="0022741B" w:rsidRDefault="0022741B"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229" w:author="Author">
        <w:r w:rsidRPr="00394559">
          <w:rPr>
            <w:rFonts w:ascii="inherit" w:eastAsia="Times New Roman" w:hAnsi="inherit" w:cs="Times New Roman"/>
            <w:color w:val="000000"/>
            <w:sz w:val="24"/>
            <w:szCs w:val="24"/>
            <w:lang w:eastAsia="en-GB"/>
          </w:rPr>
          <w:t xml:space="preserve">5. </w:t>
        </w:r>
        <w:r w:rsidR="0061256B" w:rsidRPr="0061256B">
          <w:rPr>
            <w:rFonts w:ascii="inherit" w:eastAsia="Times New Roman" w:hAnsi="inherit" w:cs="Times New Roman"/>
            <w:color w:val="000000"/>
            <w:sz w:val="24"/>
            <w:szCs w:val="24"/>
            <w:lang w:eastAsia="en-GB"/>
          </w:rPr>
          <w:t>In the case of pooling mechanisms, the relevant network operator has to accept the certification of the pooling mechanisms. The pooled physical assets belong to Type A, B or EV.</w:t>
        </w:r>
      </w:ins>
    </w:p>
    <w:p w14:paraId="553962CC" w14:textId="77777777" w:rsidR="00FC1CDE" w:rsidRPr="00FC1CDE" w:rsidRDefault="00FC1CDE"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299F84CB" w14:textId="77777777" w:rsidR="003B7AE9" w:rsidRPr="00493D05"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493D05">
        <w:rPr>
          <w:rFonts w:ascii="inherit" w:eastAsia="Times New Roman" w:hAnsi="inherit" w:cs="Times New Roman"/>
          <w:i/>
          <w:iCs/>
          <w:color w:val="000000"/>
          <w:sz w:val="24"/>
          <w:szCs w:val="24"/>
          <w:lang w:eastAsia="en-GB"/>
        </w:rPr>
        <w:t>Article 43</w:t>
      </w:r>
    </w:p>
    <w:p w14:paraId="67B63A8F" w14:textId="77777777" w:rsidR="003B7AE9" w:rsidRPr="00493D0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493D05">
        <w:rPr>
          <w:rFonts w:ascii="inherit" w:eastAsia="Times New Roman" w:hAnsi="inherit" w:cs="Times New Roman"/>
          <w:b/>
          <w:bCs/>
          <w:color w:val="000000"/>
          <w:sz w:val="24"/>
          <w:szCs w:val="24"/>
          <w:lang w:eastAsia="en-GB"/>
        </w:rPr>
        <w:t>Common provisions on compliance simulation</w:t>
      </w:r>
    </w:p>
    <w:p w14:paraId="54F15F7B" w14:textId="77777777" w:rsidR="003B7AE9" w:rsidRPr="00493D0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 xml:space="preserve">1.   Simulation of the performance of individual power-generating modules within a </w:t>
      </w:r>
      <w:r w:rsidRPr="00295618">
        <w:rPr>
          <w:rFonts w:ascii="inherit" w:eastAsia="Times New Roman" w:hAnsi="inherit" w:cs="Times New Roman"/>
          <w:color w:val="000000"/>
          <w:sz w:val="24"/>
          <w:szCs w:val="24"/>
          <w:lang w:eastAsia="en-GB"/>
        </w:rPr>
        <w:t>power-generating facility shall aim at demonstrating that the requirements of this Regulation have been fulfilled.</w:t>
      </w:r>
    </w:p>
    <w:p w14:paraId="4AE8E23A" w14:textId="77777777" w:rsidR="003B7AE9" w:rsidRPr="008739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8739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1A7ED2A8" w14:textId="77777777" w:rsidTr="003B7AE9">
        <w:tc>
          <w:tcPr>
            <w:tcW w:w="0" w:type="auto"/>
            <w:shd w:val="clear" w:color="auto" w:fill="auto"/>
            <w:hideMark/>
          </w:tcPr>
          <w:p w14:paraId="633B9E2A" w14:textId="77777777" w:rsidR="003B7AE9" w:rsidRPr="008739E9" w:rsidRDefault="003B7AE9" w:rsidP="003B7AE9">
            <w:pPr>
              <w:spacing w:before="120" w:after="0" w:line="240" w:lineRule="auto"/>
              <w:jc w:val="both"/>
              <w:rPr>
                <w:rFonts w:ascii="inherit" w:eastAsia="Times New Roman" w:hAnsi="inherit" w:cs="Times New Roman"/>
                <w:sz w:val="24"/>
                <w:szCs w:val="24"/>
                <w:lang w:eastAsia="en-GB"/>
              </w:rPr>
            </w:pPr>
            <w:r w:rsidRPr="008739E9">
              <w:rPr>
                <w:rFonts w:ascii="inherit" w:eastAsia="Times New Roman" w:hAnsi="inherit" w:cs="Times New Roman"/>
                <w:sz w:val="24"/>
                <w:szCs w:val="24"/>
                <w:lang w:eastAsia="en-GB"/>
              </w:rPr>
              <w:t>(a)</w:t>
            </w:r>
          </w:p>
        </w:tc>
        <w:tc>
          <w:tcPr>
            <w:tcW w:w="0" w:type="auto"/>
            <w:shd w:val="clear" w:color="auto" w:fill="auto"/>
            <w:hideMark/>
          </w:tcPr>
          <w:p w14:paraId="012F9BF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8739E9">
              <w:rPr>
                <w:rFonts w:ascii="inherit" w:eastAsia="Times New Roman" w:hAnsi="inherit" w:cs="Times New Roman"/>
                <w:sz w:val="24"/>
                <w:szCs w:val="24"/>
                <w:lang w:eastAsia="en-GB"/>
              </w:rPr>
              <w:t>all</w:t>
            </w:r>
            <w:r w:rsidRPr="00295F08">
              <w:rPr>
                <w:rFonts w:ascii="inherit" w:eastAsia="Times New Roman" w:hAnsi="inherit" w:cs="Times New Roman"/>
                <w:sz w:val="24"/>
                <w:szCs w:val="24"/>
                <w:lang w:eastAsia="en-GB"/>
              </w:rPr>
              <w:t>ow the power-generating facility owner to carry out an alternative set of simulations, provided that those simulations are efficient and suffice to demonstrate that a power-generating module complies with the requirements of this Regulation or with nationa</w:t>
            </w:r>
            <w:r w:rsidRPr="00394559">
              <w:rPr>
                <w:rFonts w:ascii="inherit" w:eastAsia="Times New Roman" w:hAnsi="inherit" w:cs="Times New Roman"/>
                <w:sz w:val="24"/>
                <w:szCs w:val="24"/>
                <w:lang w:eastAsia="en-GB"/>
              </w:rPr>
              <w:t>l legislation; and</w:t>
            </w:r>
          </w:p>
        </w:tc>
      </w:tr>
    </w:tbl>
    <w:p w14:paraId="0E6449E8"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059D6348" w14:textId="77777777" w:rsidTr="003B7AE9">
        <w:tc>
          <w:tcPr>
            <w:tcW w:w="0" w:type="auto"/>
            <w:shd w:val="clear" w:color="auto" w:fill="auto"/>
            <w:hideMark/>
          </w:tcPr>
          <w:p w14:paraId="3874043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lastRenderedPageBreak/>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31F08ABC" w:rsidR="003B7AE9" w:rsidRPr="00394559" w:rsidRDefault="003B7AE9" w:rsidP="003B7AE9">
      <w:pPr>
        <w:shd w:val="clear" w:color="auto" w:fill="FFFFFF"/>
        <w:spacing w:before="120" w:after="0" w:line="240" w:lineRule="auto"/>
        <w:jc w:val="both"/>
        <w:rPr>
          <w:ins w:id="230" w:author="Autho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5.</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relevant system operator shall provide the power-generating facility owner with technical data and a simulation model of the network, to the extent necessary to carry out the requested simulations in accordance with Chapter 5, 6 or 7 of Title IV.</w:t>
      </w:r>
    </w:p>
    <w:p w14:paraId="0DAF9A42" w14:textId="751C61FB" w:rsidR="0061256B" w:rsidRPr="0061256B" w:rsidRDefault="0022741B" w:rsidP="0061256B">
      <w:pPr>
        <w:shd w:val="clear" w:color="auto" w:fill="FFFFFF"/>
        <w:spacing w:before="120" w:after="0" w:line="240" w:lineRule="auto"/>
        <w:jc w:val="both"/>
        <w:rPr>
          <w:ins w:id="231" w:author="Author"/>
          <w:rFonts w:ascii="inherit" w:eastAsia="Times New Roman" w:hAnsi="inherit" w:cs="Times New Roman"/>
          <w:color w:val="000000"/>
          <w:sz w:val="24"/>
          <w:szCs w:val="24"/>
          <w:lang w:eastAsia="en-GB"/>
        </w:rPr>
      </w:pPr>
      <w:ins w:id="232" w:author="Author">
        <w:r w:rsidRPr="00394559">
          <w:rPr>
            <w:rFonts w:ascii="inherit" w:eastAsia="Times New Roman" w:hAnsi="inherit" w:cs="Times New Roman"/>
            <w:color w:val="000000"/>
            <w:sz w:val="24"/>
            <w:szCs w:val="24"/>
            <w:lang w:eastAsia="en-GB"/>
          </w:rPr>
          <w:t xml:space="preserve">6. </w:t>
        </w:r>
        <w:r w:rsidR="0061256B" w:rsidRPr="0061256B">
          <w:rPr>
            <w:rFonts w:ascii="inherit" w:eastAsia="Times New Roman" w:hAnsi="inherit" w:cs="Times New Roman"/>
            <w:color w:val="000000"/>
            <w:sz w:val="24"/>
            <w:szCs w:val="24"/>
            <w:lang w:eastAsia="en-GB"/>
          </w:rPr>
          <w:t>For EVs in pools, the pooling mechanisms shall be proofed, so that the overall pooling behaviour can be used for compliance simulations.</w:t>
        </w:r>
      </w:ins>
    </w:p>
    <w:p w14:paraId="24BD9F7C" w14:textId="77777777" w:rsidR="0061256B" w:rsidRPr="0061256B" w:rsidRDefault="0061256B" w:rsidP="0061256B">
      <w:pPr>
        <w:shd w:val="clear" w:color="auto" w:fill="FFFFFF"/>
        <w:spacing w:before="120" w:after="0" w:line="240" w:lineRule="auto"/>
        <w:jc w:val="both"/>
        <w:rPr>
          <w:ins w:id="233" w:author="Author"/>
          <w:rFonts w:ascii="inherit" w:eastAsia="Times New Roman" w:hAnsi="inherit" w:cs="Times New Roman"/>
          <w:color w:val="000000"/>
          <w:sz w:val="24"/>
          <w:szCs w:val="24"/>
          <w:lang w:eastAsia="en-GB"/>
        </w:rPr>
      </w:pPr>
      <w:ins w:id="234" w:author="Author">
        <w:r w:rsidRPr="0061256B">
          <w:rPr>
            <w:rFonts w:ascii="inherit" w:eastAsia="Times New Roman" w:hAnsi="inherit" w:cs="Times New Roman"/>
            <w:color w:val="000000"/>
            <w:sz w:val="24"/>
            <w:szCs w:val="24"/>
            <w:lang w:eastAsia="en-GB"/>
          </w:rPr>
          <w:t>The pooling mechanisms shall be certified on EU-level to be used in all member states and shall be accepted by the relevant network operator.</w:t>
        </w:r>
      </w:ins>
    </w:p>
    <w:p w14:paraId="199C12CB" w14:textId="77777777" w:rsidR="0061256B" w:rsidRPr="0061256B" w:rsidRDefault="0061256B" w:rsidP="0061256B">
      <w:pPr>
        <w:shd w:val="clear" w:color="auto" w:fill="FFFFFF"/>
        <w:spacing w:before="120" w:after="0" w:line="240" w:lineRule="auto"/>
        <w:jc w:val="both"/>
        <w:rPr>
          <w:ins w:id="235" w:author="Author"/>
          <w:rFonts w:ascii="inherit" w:eastAsia="Times New Roman" w:hAnsi="inherit" w:cs="Times New Roman"/>
          <w:color w:val="000000"/>
          <w:sz w:val="24"/>
          <w:szCs w:val="24"/>
          <w:lang w:eastAsia="en-GB"/>
        </w:rPr>
      </w:pPr>
      <w:ins w:id="236" w:author="Author">
        <w:r w:rsidRPr="0061256B">
          <w:rPr>
            <w:rFonts w:ascii="inherit" w:eastAsia="Times New Roman" w:hAnsi="inherit" w:cs="Times New Roman"/>
            <w:color w:val="000000"/>
            <w:sz w:val="24"/>
            <w:szCs w:val="24"/>
            <w:lang w:eastAsia="en-GB"/>
          </w:rPr>
          <w:t>The PGU/PGCM as a member of the pool belongs to Type EV, A or B.</w:t>
        </w:r>
      </w:ins>
    </w:p>
    <w:p w14:paraId="1389B8CF" w14:textId="77777777" w:rsidR="0061256B" w:rsidRPr="0061256B" w:rsidRDefault="0061256B" w:rsidP="0061256B">
      <w:pPr>
        <w:shd w:val="clear" w:color="auto" w:fill="FFFFFF"/>
        <w:spacing w:before="120" w:after="0" w:line="240" w:lineRule="auto"/>
        <w:jc w:val="both"/>
        <w:rPr>
          <w:ins w:id="237" w:author="Author"/>
          <w:rFonts w:ascii="inherit" w:eastAsia="Times New Roman" w:hAnsi="inherit" w:cs="Times New Roman"/>
          <w:color w:val="000000"/>
          <w:sz w:val="24"/>
          <w:szCs w:val="24"/>
          <w:lang w:eastAsia="en-GB"/>
        </w:rPr>
      </w:pPr>
      <w:ins w:id="238" w:author="Author">
        <w:r w:rsidRPr="0061256B">
          <w:rPr>
            <w:rFonts w:ascii="inherit" w:eastAsia="Times New Roman" w:hAnsi="inherit" w:cs="Times New Roman"/>
            <w:color w:val="000000"/>
            <w:sz w:val="24"/>
            <w:szCs w:val="24"/>
            <w:lang w:eastAsia="en-GB"/>
          </w:rPr>
          <w:t>In the case of AC charging / discharging, the EV is in combination with the charging / discharging infrastructure responsible for compliance requirements.</w:t>
        </w:r>
      </w:ins>
    </w:p>
    <w:p w14:paraId="74070C8F" w14:textId="5CE7D750" w:rsidR="0022741B" w:rsidRPr="00394559" w:rsidDel="00C40E19" w:rsidRDefault="0061256B" w:rsidP="0061256B">
      <w:pPr>
        <w:shd w:val="clear" w:color="auto" w:fill="FFFFFF"/>
        <w:spacing w:before="120" w:after="0" w:line="240" w:lineRule="auto"/>
        <w:jc w:val="both"/>
        <w:rPr>
          <w:del w:id="239" w:author="Author"/>
          <w:rFonts w:ascii="inherit" w:eastAsia="Times New Roman" w:hAnsi="inherit" w:cs="Times New Roman"/>
          <w:color w:val="000000"/>
          <w:sz w:val="24"/>
          <w:szCs w:val="24"/>
          <w:lang w:eastAsia="en-GB"/>
        </w:rPr>
      </w:pPr>
      <w:ins w:id="240" w:author="Author">
        <w:r w:rsidRPr="0061256B">
          <w:rPr>
            <w:rFonts w:ascii="inherit" w:eastAsia="Times New Roman" w:hAnsi="inherit" w:cs="Times New Roman"/>
            <w:color w:val="000000"/>
            <w:sz w:val="24"/>
            <w:szCs w:val="24"/>
            <w:lang w:eastAsia="en-GB"/>
          </w:rPr>
          <w:t>In the case of DC charging / discharging, the charging / discharging infrastructure is responsible for compliance requirements.</w:t>
        </w:r>
      </w:ins>
      <w:r>
        <w:rPr>
          <w:rFonts w:ascii="inherit" w:eastAsia="Times New Roman" w:hAnsi="inherit" w:cs="Times New Roman"/>
          <w:color w:val="000000"/>
          <w:sz w:val="24"/>
          <w:szCs w:val="24"/>
          <w:lang w:eastAsia="en-GB"/>
        </w:rPr>
        <w:t xml:space="preserve"> </w:t>
      </w:r>
    </w:p>
    <w:p w14:paraId="288EB1E1" w14:textId="77777777" w:rsidR="003B7AE9" w:rsidRPr="0039455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CHAPTER 2</w:t>
      </w:r>
    </w:p>
    <w:p w14:paraId="054AD404" w14:textId="77777777" w:rsidR="003B7AE9" w:rsidRPr="0039455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44</w:t>
      </w:r>
    </w:p>
    <w:p w14:paraId="7B94407D"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Compliance tests for type B synchronous power-generating modules</w:t>
      </w:r>
    </w:p>
    <w:p w14:paraId="017B07E8"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Power-generating facility owners shall undertake LFSM-O response compliance tests in relation to type B synchronous power-generating modules.</w:t>
      </w:r>
    </w:p>
    <w:p w14:paraId="67EAF292"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Instead of carrying out the relevant test, power-generating facility owners may rely upon equipment certificates issued by an authorised certifier to demonstrate compliance with the relevant requirement. In such a case, the equipment certificates shall be provided to the relevant system operator.</w:t>
      </w:r>
    </w:p>
    <w:p w14:paraId="3B68BA16"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3EED2EA6" w14:textId="77777777" w:rsidTr="003B7AE9">
        <w:tc>
          <w:tcPr>
            <w:tcW w:w="0" w:type="auto"/>
            <w:shd w:val="clear" w:color="auto" w:fill="auto"/>
            <w:hideMark/>
          </w:tcPr>
          <w:p w14:paraId="3BB7A44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module's technical capability to continuously modulate active power to contribute to frequency control in case of any large increase of frequency in the system shall be demonstrated. The steady-state parameters of regulations, such as droop and deadband, and dynamic parameters, including frequency step change response shall be verified;</w:t>
            </w:r>
          </w:p>
        </w:tc>
      </w:tr>
    </w:tbl>
    <w:p w14:paraId="2C2375D7"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07A223BD" w14:textId="77777777" w:rsidTr="003B7AE9">
        <w:tc>
          <w:tcPr>
            <w:tcW w:w="0" w:type="auto"/>
            <w:shd w:val="clear" w:color="auto" w:fill="auto"/>
            <w:hideMark/>
          </w:tcPr>
          <w:p w14:paraId="676C834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If required, simulated frequency deviation signals shall be injected simultaneously at both the speed governor and load controller of the control systems, taking into account the scheme of those control systems;</w:t>
            </w:r>
          </w:p>
        </w:tc>
      </w:tr>
    </w:tbl>
    <w:p w14:paraId="7241AFF2"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2BEC4386" w14:textId="77777777" w:rsidTr="003B7AE9">
        <w:tc>
          <w:tcPr>
            <w:tcW w:w="0" w:type="auto"/>
            <w:shd w:val="clear" w:color="auto" w:fill="auto"/>
            <w:hideMark/>
          </w:tcPr>
          <w:p w14:paraId="5D07D02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94559" w14:paraId="1C326348" w14:textId="77777777">
              <w:tc>
                <w:tcPr>
                  <w:tcW w:w="0" w:type="auto"/>
                  <w:shd w:val="clear" w:color="auto" w:fill="auto"/>
                  <w:hideMark/>
                </w:tcPr>
                <w:p w14:paraId="30A0E15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26F1901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94559" w14:paraId="35483CF1" w14:textId="77777777">
              <w:tc>
                <w:tcPr>
                  <w:tcW w:w="0" w:type="auto"/>
                  <w:shd w:val="clear" w:color="auto" w:fill="auto"/>
                  <w:hideMark/>
                </w:tcPr>
                <w:p w14:paraId="253821A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(ii)</w:t>
                  </w:r>
                </w:p>
              </w:tc>
              <w:tc>
                <w:tcPr>
                  <w:tcW w:w="0" w:type="auto"/>
                  <w:shd w:val="clear" w:color="auto" w:fill="auto"/>
                  <w:hideMark/>
                </w:tcPr>
                <w:p w14:paraId="756EC35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lastRenderedPageBreak/>
        <w:t>Article 45</w:t>
      </w:r>
    </w:p>
    <w:p w14:paraId="3C973CB3"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7C982E06" w14:textId="77777777" w:rsidTr="003B7AE9">
        <w:tc>
          <w:tcPr>
            <w:tcW w:w="0" w:type="auto"/>
            <w:shd w:val="clear" w:color="auto" w:fill="auto"/>
            <w:hideMark/>
          </w:tcPr>
          <w:p w14:paraId="05E0389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40383D0A" w14:textId="77777777" w:rsidTr="003B7AE9">
        <w:tc>
          <w:tcPr>
            <w:tcW w:w="0" w:type="auto"/>
            <w:shd w:val="clear" w:color="auto" w:fill="auto"/>
            <w:hideMark/>
          </w:tcPr>
          <w:p w14:paraId="7EBB4D8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shall be carried out by simulating appropriate active power load points, with low frequency steps and ramps big enough to trigger active power change of at least 10 % of maximum capacity, taking into account the droop settings and the deadband. If required, simulated frequency deviation signals shall be injected simultaneously into both the speed governor and the load controller references;</w:t>
            </w:r>
          </w:p>
        </w:tc>
      </w:tr>
    </w:tbl>
    <w:p w14:paraId="488A7B94"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249DA0CF" w14:textId="77777777" w:rsidTr="003B7AE9">
        <w:tc>
          <w:tcPr>
            <w:tcW w:w="0" w:type="auto"/>
            <w:shd w:val="clear" w:color="auto" w:fill="auto"/>
            <w:hideMark/>
          </w:tcPr>
          <w:p w14:paraId="03B3B98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94559" w14:paraId="1FE58FB5" w14:textId="77777777">
              <w:tc>
                <w:tcPr>
                  <w:tcW w:w="0" w:type="auto"/>
                  <w:shd w:val="clear" w:color="auto" w:fill="auto"/>
                  <w:hideMark/>
                </w:tcPr>
                <w:p w14:paraId="7D1E7D4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15BA1C8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94559" w14:paraId="61CE3D63" w14:textId="77777777">
              <w:tc>
                <w:tcPr>
                  <w:tcW w:w="0" w:type="auto"/>
                  <w:shd w:val="clear" w:color="auto" w:fill="auto"/>
                  <w:hideMark/>
                </w:tcPr>
                <w:p w14:paraId="1DB47D4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39733025" w14:textId="77777777" w:rsidTr="003B7AE9">
        <w:tc>
          <w:tcPr>
            <w:tcW w:w="0" w:type="auto"/>
            <w:shd w:val="clear" w:color="auto" w:fill="auto"/>
            <w:hideMark/>
          </w:tcPr>
          <w:p w14:paraId="764995D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deadband and dynamic parameters, including robustness through frequency step change response and large, fast frequency deviations shall be verified;</w:t>
            </w:r>
          </w:p>
        </w:tc>
      </w:tr>
    </w:tbl>
    <w:p w14:paraId="130AC387"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2EC4AE0E" w14:textId="77777777" w:rsidTr="003B7AE9">
        <w:tc>
          <w:tcPr>
            <w:tcW w:w="0" w:type="auto"/>
            <w:shd w:val="clear" w:color="auto" w:fill="auto"/>
            <w:hideMark/>
          </w:tcPr>
          <w:p w14:paraId="1EFBC91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settings of droop and deadband, as well as the capability to actually increase or decrease active power output from the respective operating point. If required, simulated frequency deviation signals shall be injected simultaneously into the references of both the speed governor and the load controller of the unit or plant control system;</w:t>
            </w:r>
          </w:p>
        </w:tc>
      </w:tr>
    </w:tbl>
    <w:p w14:paraId="4A5608EE"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0DABF055" w14:textId="77777777" w:rsidTr="003B7AE9">
        <w:tc>
          <w:tcPr>
            <w:tcW w:w="0" w:type="auto"/>
            <w:shd w:val="clear" w:color="auto" w:fill="auto"/>
            <w:hideMark/>
          </w:tcPr>
          <w:p w14:paraId="61A174F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94559" w14:paraId="30B24B5E" w14:textId="77777777">
              <w:tc>
                <w:tcPr>
                  <w:tcW w:w="0" w:type="auto"/>
                  <w:shd w:val="clear" w:color="auto" w:fill="auto"/>
                  <w:hideMark/>
                </w:tcPr>
                <w:p w14:paraId="70E269A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38FBD8A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94559" w14:paraId="0BCDF967" w14:textId="77777777">
              <w:tc>
                <w:tcPr>
                  <w:tcW w:w="0" w:type="auto"/>
                  <w:shd w:val="clear" w:color="auto" w:fill="auto"/>
                  <w:hideMark/>
                </w:tcPr>
                <w:p w14:paraId="41FD3DA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(ii)</w:t>
                  </w:r>
                </w:p>
              </w:tc>
              <w:tc>
                <w:tcPr>
                  <w:tcW w:w="0" w:type="auto"/>
                  <w:shd w:val="clear" w:color="auto" w:fill="auto"/>
                  <w:hideMark/>
                </w:tcPr>
                <w:p w14:paraId="2B342DC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94559" w14:paraId="0D3FA441" w14:textId="77777777">
              <w:tc>
                <w:tcPr>
                  <w:tcW w:w="0" w:type="auto"/>
                  <w:shd w:val="clear" w:color="auto" w:fill="auto"/>
                  <w:hideMark/>
                </w:tcPr>
                <w:p w14:paraId="3DA2222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94559" w14:paraId="448646A3" w14:textId="77777777">
              <w:tc>
                <w:tcPr>
                  <w:tcW w:w="0" w:type="auto"/>
                  <w:shd w:val="clear" w:color="auto" w:fill="auto"/>
                  <w:hideMark/>
                </w:tcPr>
                <w:p w14:paraId="0939704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droop settings are available within the range specified in point (d) of Article 15(2) and the deadband (threshold) is not higher than the value specified in that Article; and</w:t>
                  </w:r>
                </w:p>
              </w:tc>
            </w:tr>
          </w:tbl>
          <w:p w14:paraId="6E50A444"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94559" w14:paraId="0AFD4733" w14:textId="77777777">
              <w:tc>
                <w:tcPr>
                  <w:tcW w:w="0" w:type="auto"/>
                  <w:shd w:val="clear" w:color="auto" w:fill="auto"/>
                  <w:hideMark/>
                </w:tcPr>
                <w:p w14:paraId="26BAC8B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lastRenderedPageBreak/>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5CED7BF1" w14:textId="77777777" w:rsidTr="003B7AE9">
        <w:tc>
          <w:tcPr>
            <w:tcW w:w="0" w:type="auto"/>
            <w:shd w:val="clear" w:color="auto" w:fill="auto"/>
            <w:hideMark/>
          </w:tcPr>
          <w:p w14:paraId="7683909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316ADEC8" w14:textId="77777777" w:rsidTr="003B7AE9">
        <w:tc>
          <w:tcPr>
            <w:tcW w:w="0" w:type="auto"/>
            <w:shd w:val="clear" w:color="auto" w:fill="auto"/>
            <w:hideMark/>
          </w:tcPr>
          <w:p w14:paraId="4F1F042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5.</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05DF71A9" w14:textId="77777777" w:rsidTr="003B7AE9">
        <w:tc>
          <w:tcPr>
            <w:tcW w:w="0" w:type="auto"/>
            <w:shd w:val="clear" w:color="auto" w:fill="auto"/>
            <w:hideMark/>
          </w:tcPr>
          <w:p w14:paraId="264FD85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6F2EF5D0" w14:textId="77777777" w:rsidTr="003B7AE9">
        <w:tc>
          <w:tcPr>
            <w:tcW w:w="0" w:type="auto"/>
            <w:shd w:val="clear" w:color="auto" w:fill="auto"/>
            <w:hideMark/>
          </w:tcPr>
          <w:p w14:paraId="7EADE47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6.</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tripping to houseload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2E64037F" w14:textId="77777777" w:rsidTr="003B7AE9">
        <w:tc>
          <w:tcPr>
            <w:tcW w:w="0" w:type="auto"/>
            <w:shd w:val="clear" w:color="auto" w:fill="auto"/>
            <w:hideMark/>
          </w:tcPr>
          <w:p w14:paraId="46B3D6D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7C46422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7E8E1DDD" w14:textId="77777777" w:rsidTr="003B7AE9">
        <w:tc>
          <w:tcPr>
            <w:tcW w:w="0" w:type="auto"/>
            <w:shd w:val="clear" w:color="auto" w:fill="auto"/>
            <w:hideMark/>
          </w:tcPr>
          <w:p w14:paraId="2CC8901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1375961B" w14:textId="77777777" w:rsidTr="003B7AE9">
        <w:tc>
          <w:tcPr>
            <w:tcW w:w="0" w:type="auto"/>
            <w:shd w:val="clear" w:color="auto" w:fill="auto"/>
            <w:hideMark/>
          </w:tcPr>
          <w:p w14:paraId="3BF3DEF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15BD1FB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2D2F9909" w14:textId="77777777" w:rsidTr="003B7AE9">
        <w:tc>
          <w:tcPr>
            <w:tcW w:w="0" w:type="auto"/>
            <w:shd w:val="clear" w:color="auto" w:fill="auto"/>
            <w:hideMark/>
          </w:tcPr>
          <w:p w14:paraId="6EA33F2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w:t>
            </w:r>
          </w:p>
        </w:tc>
        <w:tc>
          <w:tcPr>
            <w:tcW w:w="0" w:type="auto"/>
            <w:shd w:val="clear" w:color="auto" w:fill="auto"/>
            <w:hideMark/>
          </w:tcPr>
          <w:p w14:paraId="07BB080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shall be deemed successful if tripping to house load is successful, stable houseload operation has been demonstrated in the time period set out in point (c) of Article 15(5) and re-synchronisation to the network has been performed successfully.</w:t>
            </w:r>
          </w:p>
        </w:tc>
      </w:tr>
    </w:tbl>
    <w:p w14:paraId="160EB35B"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7.</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7E4E3BFA" w14:textId="77777777" w:rsidTr="003B7AE9">
        <w:tc>
          <w:tcPr>
            <w:tcW w:w="0" w:type="auto"/>
            <w:shd w:val="clear" w:color="auto" w:fill="auto"/>
            <w:hideMark/>
          </w:tcPr>
          <w:p w14:paraId="4D036FA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28CFDA30" w14:textId="77777777" w:rsidTr="003B7AE9">
        <w:tc>
          <w:tcPr>
            <w:tcW w:w="0" w:type="auto"/>
            <w:shd w:val="clear" w:color="auto" w:fill="auto"/>
            <w:hideMark/>
          </w:tcPr>
          <w:p w14:paraId="6C6161F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94559" w14:paraId="4F44B414" w14:textId="77777777">
              <w:tc>
                <w:tcPr>
                  <w:tcW w:w="0" w:type="auto"/>
                  <w:shd w:val="clear" w:color="auto" w:fill="auto"/>
                  <w:hideMark/>
                </w:tcPr>
                <w:p w14:paraId="677DF3E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6603F84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94559" w14:paraId="326755C4" w14:textId="77777777">
                    <w:tc>
                      <w:tcPr>
                        <w:tcW w:w="0" w:type="auto"/>
                        <w:shd w:val="clear" w:color="auto" w:fill="auto"/>
                        <w:hideMark/>
                      </w:tcPr>
                      <w:p w14:paraId="4157CD0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606233B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minimum stable operating level,</w:t>
                        </w:r>
                      </w:p>
                    </w:tc>
                  </w:tr>
                </w:tbl>
                <w:p w14:paraId="415208F5"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94559" w14:paraId="4C39E796" w14:textId="77777777">
                    <w:tc>
                      <w:tcPr>
                        <w:tcW w:w="0" w:type="auto"/>
                        <w:shd w:val="clear" w:color="auto" w:fill="auto"/>
                        <w:hideMark/>
                      </w:tcPr>
                      <w:p w14:paraId="032E872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t>—</w:t>
                        </w:r>
                      </w:p>
                    </w:tc>
                    <w:tc>
                      <w:tcPr>
                        <w:tcW w:w="0" w:type="auto"/>
                        <w:shd w:val="clear" w:color="auto" w:fill="auto"/>
                        <w:hideMark/>
                      </w:tcPr>
                      <w:p w14:paraId="2B03CF7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maximum capacity, and</w:t>
                        </w:r>
                      </w:p>
                    </w:tc>
                  </w:tr>
                </w:tbl>
                <w:p w14:paraId="6476458C"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94559" w14:paraId="6EC3E116" w14:textId="77777777">
                    <w:tc>
                      <w:tcPr>
                        <w:tcW w:w="0" w:type="auto"/>
                        <w:shd w:val="clear" w:color="auto" w:fill="auto"/>
                        <w:hideMark/>
                      </w:tcPr>
                      <w:p w14:paraId="285706D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hint="eastAsia"/>
                            <w:sz w:val="24"/>
                            <w:szCs w:val="24"/>
                            <w:lang w:eastAsia="en-GB"/>
                          </w:rPr>
                          <w:lastRenderedPageBreak/>
                          <w:t>—</w:t>
                        </w:r>
                      </w:p>
                    </w:tc>
                    <w:tc>
                      <w:tcPr>
                        <w:tcW w:w="0" w:type="auto"/>
                        <w:shd w:val="clear" w:color="auto" w:fill="auto"/>
                        <w:hideMark/>
                      </w:tcPr>
                      <w:p w14:paraId="2DAD5C8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94559" w14:paraId="47AE0394" w14:textId="77777777">
              <w:tc>
                <w:tcPr>
                  <w:tcW w:w="0" w:type="auto"/>
                  <w:shd w:val="clear" w:color="auto" w:fill="auto"/>
                  <w:hideMark/>
                </w:tcPr>
                <w:p w14:paraId="0F535EA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lastRenderedPageBreak/>
        <w:t>Article 46</w:t>
      </w:r>
    </w:p>
    <w:p w14:paraId="0BB351AE"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D synchronous power-generating modules are subject to the compliance tests for type B and C synchronous power-generating modules described in Articles 44 and 45.</w:t>
      </w:r>
    </w:p>
    <w:p w14:paraId="3E40D5B1"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39455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CHAPTER 3</w:t>
      </w:r>
    </w:p>
    <w:p w14:paraId="79B154C8" w14:textId="77777777" w:rsidR="003B7AE9" w:rsidRPr="0039455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47</w:t>
      </w:r>
    </w:p>
    <w:p w14:paraId="7CF89FC1"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Power-generating facility owners shall undertake LFSM-O response compliance tests in relation to type B power park modules.</w:t>
      </w:r>
    </w:p>
    <w:p w14:paraId="7D5B85F8"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type B power park modules, the LFSM-O response tests shall reflect the choice of control scheme selected by the relevant system operator.</w:t>
      </w:r>
    </w:p>
    <w:p w14:paraId="2677917F"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255733E2" w14:textId="77777777" w:rsidTr="003B7AE9">
        <w:tc>
          <w:tcPr>
            <w:tcW w:w="0" w:type="auto"/>
            <w:shd w:val="clear" w:color="auto" w:fill="auto"/>
            <w:hideMark/>
          </w:tcPr>
          <w:p w14:paraId="5415705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 park module's technical capability to continuously modulate active power to contribute to frequency control in case of increase of frequency in the system shall be demonstrated. The steady-state parameters of regulations, such as droop and deadband, and dynamic parameters shall be verified;</w:t>
            </w:r>
          </w:p>
        </w:tc>
      </w:tr>
    </w:tbl>
    <w:p w14:paraId="1D6E338E"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41D41F7D" w14:textId="77777777" w:rsidTr="003B7AE9">
        <w:tc>
          <w:tcPr>
            <w:tcW w:w="0" w:type="auto"/>
            <w:shd w:val="clear" w:color="auto" w:fill="auto"/>
            <w:hideMark/>
          </w:tcPr>
          <w:p w14:paraId="27BC88E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To perform this test simulated frequency deviation signals shall be injected simultaneously into the control system references;</w:t>
            </w:r>
          </w:p>
        </w:tc>
      </w:tr>
    </w:tbl>
    <w:p w14:paraId="01C8C85E"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499920DE" w14:textId="77777777" w:rsidTr="003B7AE9">
        <w:tc>
          <w:tcPr>
            <w:tcW w:w="0" w:type="auto"/>
            <w:shd w:val="clear" w:color="auto" w:fill="auto"/>
            <w:hideMark/>
          </w:tcPr>
          <w:p w14:paraId="0EBB7C5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shall be deemed successful in the event that the test results, for both dynamic and static parameters, comply with the requirements set out in Article 13(2).</w:t>
            </w:r>
          </w:p>
        </w:tc>
      </w:tr>
    </w:tbl>
    <w:p w14:paraId="128EB905"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48</w:t>
      </w:r>
    </w:p>
    <w:p w14:paraId="085CBC87"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lastRenderedPageBreak/>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708F672D" w14:textId="77777777" w:rsidTr="003B7AE9">
        <w:tc>
          <w:tcPr>
            <w:tcW w:w="0" w:type="auto"/>
            <w:shd w:val="clear" w:color="auto" w:fill="auto"/>
            <w:hideMark/>
          </w:tcPr>
          <w:p w14:paraId="17C4B3D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1651FA62" w14:textId="77777777" w:rsidTr="003B7AE9">
        <w:tc>
          <w:tcPr>
            <w:tcW w:w="0" w:type="auto"/>
            <w:shd w:val="clear" w:color="auto" w:fill="auto"/>
            <w:hideMark/>
          </w:tcPr>
          <w:p w14:paraId="748181D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94559" w14:paraId="05DAF602" w14:textId="77777777">
              <w:tc>
                <w:tcPr>
                  <w:tcW w:w="0" w:type="auto"/>
                  <w:shd w:val="clear" w:color="auto" w:fill="auto"/>
                  <w:hideMark/>
                </w:tcPr>
                <w:p w14:paraId="2DDA1BB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2365723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94559" w14:paraId="3CA2F299" w14:textId="77777777">
              <w:tc>
                <w:tcPr>
                  <w:tcW w:w="0" w:type="auto"/>
                  <w:shd w:val="clear" w:color="auto" w:fill="auto"/>
                  <w:hideMark/>
                </w:tcPr>
                <w:p w14:paraId="2673ACC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94559" w14:paraId="4D7F96BF" w14:textId="77777777">
              <w:tc>
                <w:tcPr>
                  <w:tcW w:w="0" w:type="auto"/>
                  <w:shd w:val="clear" w:color="auto" w:fill="auto"/>
                  <w:hideMark/>
                </w:tcPr>
                <w:p w14:paraId="3C96B58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1AEC3945" w14:textId="77777777" w:rsidTr="003B7AE9">
        <w:tc>
          <w:tcPr>
            <w:tcW w:w="0" w:type="auto"/>
            <w:shd w:val="clear" w:color="auto" w:fill="auto"/>
            <w:hideMark/>
          </w:tcPr>
          <w:p w14:paraId="17C3850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3566002D" w14:textId="77777777" w:rsidTr="003B7AE9">
        <w:tc>
          <w:tcPr>
            <w:tcW w:w="0" w:type="auto"/>
            <w:shd w:val="clear" w:color="auto" w:fill="auto"/>
            <w:hideMark/>
          </w:tcPr>
          <w:p w14:paraId="7124EB2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shall be carried out by simulating the frequency steps and ramps big enough to trigger at least 10 % of maximum capacity active power change with a starting point of no more than 80 % of maximum capacity, taking into account the droop settings and the deadband;</w:t>
            </w:r>
          </w:p>
        </w:tc>
      </w:tr>
    </w:tbl>
    <w:p w14:paraId="25217D70"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7D9268F1" w14:textId="77777777" w:rsidTr="003B7AE9">
        <w:tc>
          <w:tcPr>
            <w:tcW w:w="0" w:type="auto"/>
            <w:shd w:val="clear" w:color="auto" w:fill="auto"/>
            <w:hideMark/>
          </w:tcPr>
          <w:p w14:paraId="10D6094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94559" w14:paraId="1340ABB7" w14:textId="77777777">
              <w:tc>
                <w:tcPr>
                  <w:tcW w:w="0" w:type="auto"/>
                  <w:shd w:val="clear" w:color="auto" w:fill="auto"/>
                  <w:hideMark/>
                </w:tcPr>
                <w:p w14:paraId="64DEDC2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54B0873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94559" w14:paraId="66D4414C" w14:textId="77777777">
              <w:tc>
                <w:tcPr>
                  <w:tcW w:w="0" w:type="auto"/>
                  <w:shd w:val="clear" w:color="auto" w:fill="auto"/>
                  <w:hideMark/>
                </w:tcPr>
                <w:p w14:paraId="6218A3F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1F6C68F4" w14:textId="77777777" w:rsidTr="003B7AE9">
        <w:tc>
          <w:tcPr>
            <w:tcW w:w="0" w:type="auto"/>
            <w:shd w:val="clear" w:color="auto" w:fill="auto"/>
            <w:hideMark/>
          </w:tcPr>
          <w:p w14:paraId="0EBFDB3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71492DB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deadband and range of regulation, as well as dynamic parameters, including frequency step change response shall be verified;</w:t>
            </w:r>
          </w:p>
        </w:tc>
      </w:tr>
    </w:tbl>
    <w:p w14:paraId="1D032299"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0ADBE505" w14:textId="77777777" w:rsidTr="003B7AE9">
        <w:tc>
          <w:tcPr>
            <w:tcW w:w="0" w:type="auto"/>
            <w:shd w:val="clear" w:color="auto" w:fill="auto"/>
            <w:hideMark/>
          </w:tcPr>
          <w:p w14:paraId="1C5305C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droop settings and the deadband. Simulated frequency deviation signals shall be injected to perform the test;</w:t>
            </w:r>
          </w:p>
        </w:tc>
      </w:tr>
    </w:tbl>
    <w:p w14:paraId="30EDA7E4"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2602F8C3" w14:textId="77777777" w:rsidTr="003B7AE9">
        <w:tc>
          <w:tcPr>
            <w:tcW w:w="0" w:type="auto"/>
            <w:shd w:val="clear" w:color="auto" w:fill="auto"/>
            <w:hideMark/>
          </w:tcPr>
          <w:p w14:paraId="284E9CB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6ADEC58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94559" w14:paraId="772AAE05" w14:textId="77777777">
              <w:tc>
                <w:tcPr>
                  <w:tcW w:w="0" w:type="auto"/>
                  <w:shd w:val="clear" w:color="auto" w:fill="auto"/>
                  <w:hideMark/>
                </w:tcPr>
                <w:p w14:paraId="7F4C12C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(i)</w:t>
                  </w:r>
                </w:p>
              </w:tc>
              <w:tc>
                <w:tcPr>
                  <w:tcW w:w="0" w:type="auto"/>
                  <w:shd w:val="clear" w:color="auto" w:fill="auto"/>
                  <w:hideMark/>
                </w:tcPr>
                <w:p w14:paraId="2479FEA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94559" w14:paraId="42911744" w14:textId="77777777">
              <w:tc>
                <w:tcPr>
                  <w:tcW w:w="0" w:type="auto"/>
                  <w:shd w:val="clear" w:color="auto" w:fill="auto"/>
                  <w:hideMark/>
                </w:tcPr>
                <w:p w14:paraId="5CD8A2E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94559" w14:paraId="5BD011DC" w14:textId="77777777">
              <w:tc>
                <w:tcPr>
                  <w:tcW w:w="0" w:type="auto"/>
                  <w:shd w:val="clear" w:color="auto" w:fill="auto"/>
                  <w:hideMark/>
                </w:tcPr>
                <w:p w14:paraId="6ACB012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94559" w14:paraId="5E46131A" w14:textId="77777777">
              <w:tc>
                <w:tcPr>
                  <w:tcW w:w="0" w:type="auto"/>
                  <w:shd w:val="clear" w:color="auto" w:fill="auto"/>
                  <w:hideMark/>
                </w:tcPr>
                <w:p w14:paraId="2AF2E2A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droop settings are available within the ranges specified in point (d) of Article 15(2) and the deadband (threshold) is not higher than the value chosen by the relevant TSO; and</w:t>
                  </w:r>
                </w:p>
              </w:tc>
            </w:tr>
          </w:tbl>
          <w:p w14:paraId="4157C561"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94559" w14:paraId="69AD872C" w14:textId="77777777">
              <w:tc>
                <w:tcPr>
                  <w:tcW w:w="0" w:type="auto"/>
                  <w:shd w:val="clear" w:color="auto" w:fill="auto"/>
                  <w:hideMark/>
                </w:tcPr>
                <w:p w14:paraId="5F3BFA8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lastRenderedPageBreak/>
        <w:t>5.</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5ED9579D" w14:textId="77777777" w:rsidTr="003B7AE9">
        <w:tc>
          <w:tcPr>
            <w:tcW w:w="0" w:type="auto"/>
            <w:shd w:val="clear" w:color="auto" w:fill="auto"/>
            <w:hideMark/>
          </w:tcPr>
          <w:p w14:paraId="465AAB7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6BF13670" w14:textId="77777777" w:rsidTr="003B7AE9">
        <w:tc>
          <w:tcPr>
            <w:tcW w:w="0" w:type="auto"/>
            <w:shd w:val="clear" w:color="auto" w:fill="auto"/>
            <w:hideMark/>
          </w:tcPr>
          <w:p w14:paraId="3809499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6.</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2B1363DD" w14:textId="77777777" w:rsidTr="003B7AE9">
        <w:tc>
          <w:tcPr>
            <w:tcW w:w="0" w:type="auto"/>
            <w:shd w:val="clear" w:color="auto" w:fill="auto"/>
            <w:hideMark/>
          </w:tcPr>
          <w:p w14:paraId="7F5F711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384515D0" w14:textId="77777777" w:rsidTr="003B7AE9">
        <w:tc>
          <w:tcPr>
            <w:tcW w:w="0" w:type="auto"/>
            <w:shd w:val="clear" w:color="auto" w:fill="auto"/>
            <w:hideMark/>
          </w:tcPr>
          <w:p w14:paraId="4B0A25A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94559" w14:paraId="494DB612" w14:textId="77777777">
              <w:tc>
                <w:tcPr>
                  <w:tcW w:w="0" w:type="auto"/>
                  <w:shd w:val="clear" w:color="auto" w:fill="auto"/>
                  <w:hideMark/>
                </w:tcPr>
                <w:p w14:paraId="01C535C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05AC97F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94559" w14:paraId="58458972" w14:textId="77777777">
              <w:tc>
                <w:tcPr>
                  <w:tcW w:w="0" w:type="auto"/>
                  <w:shd w:val="clear" w:color="auto" w:fill="auto"/>
                  <w:hideMark/>
                </w:tcPr>
                <w:p w14:paraId="7458530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94559" w14:paraId="1F48EF07" w14:textId="77777777">
              <w:tc>
                <w:tcPr>
                  <w:tcW w:w="0" w:type="auto"/>
                  <w:shd w:val="clear" w:color="auto" w:fill="auto"/>
                  <w:hideMark/>
                </w:tcPr>
                <w:p w14:paraId="4610868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46883D74" w14:textId="77777777" w:rsidTr="003B7AE9">
        <w:tc>
          <w:tcPr>
            <w:tcW w:w="0" w:type="auto"/>
            <w:shd w:val="clear" w:color="auto" w:fill="auto"/>
            <w:hideMark/>
          </w:tcPr>
          <w:p w14:paraId="5BADB99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94559" w14:paraId="4C8A7AF0" w14:textId="77777777">
              <w:tc>
                <w:tcPr>
                  <w:tcW w:w="0" w:type="auto"/>
                  <w:shd w:val="clear" w:color="auto" w:fill="auto"/>
                  <w:hideMark/>
                </w:tcPr>
                <w:p w14:paraId="5ADA933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0E4D74E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94559" w14:paraId="143AEA56" w14:textId="77777777">
              <w:tc>
                <w:tcPr>
                  <w:tcW w:w="0" w:type="auto"/>
                  <w:shd w:val="clear" w:color="auto" w:fill="auto"/>
                  <w:hideMark/>
                </w:tcPr>
                <w:p w14:paraId="16EBE61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94559" w14:paraId="4922214B" w14:textId="77777777">
              <w:tc>
                <w:tcPr>
                  <w:tcW w:w="0" w:type="auto"/>
                  <w:shd w:val="clear" w:color="auto" w:fill="auto"/>
                  <w:hideMark/>
                </w:tcPr>
                <w:p w14:paraId="35852A7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7.</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1E8FE32D" w14:textId="77777777" w:rsidTr="003B7AE9">
        <w:tc>
          <w:tcPr>
            <w:tcW w:w="0" w:type="auto"/>
            <w:shd w:val="clear" w:color="auto" w:fill="auto"/>
            <w:hideMark/>
          </w:tcPr>
          <w:p w14:paraId="6A6C88C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 park module's capability to operate in voltage control mode referred to in the conditions set out in points</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(ii) to (iv) of Article 21(3)(d) shall be demonstrated;</w:t>
            </w:r>
          </w:p>
        </w:tc>
      </w:tr>
    </w:tbl>
    <w:p w14:paraId="110B09A5"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94559" w14:paraId="4F31BF88" w14:textId="77777777" w:rsidTr="003B7AE9">
        <w:tc>
          <w:tcPr>
            <w:tcW w:w="0" w:type="auto"/>
            <w:shd w:val="clear" w:color="auto" w:fill="auto"/>
            <w:hideMark/>
          </w:tcPr>
          <w:p w14:paraId="6F7DBFA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94559" w14:paraId="47175742" w14:textId="77777777">
              <w:tc>
                <w:tcPr>
                  <w:tcW w:w="0" w:type="auto"/>
                  <w:shd w:val="clear" w:color="auto" w:fill="auto"/>
                  <w:hideMark/>
                </w:tcPr>
                <w:p w14:paraId="1FC2D89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10FCA37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implemented slope and deadband according to Article 21(3)(d)(iii);</w:t>
                  </w:r>
                </w:p>
              </w:tc>
            </w:tr>
          </w:tbl>
          <w:p w14:paraId="657B48B4"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94559" w14:paraId="6A24E416" w14:textId="77777777">
              <w:tc>
                <w:tcPr>
                  <w:tcW w:w="0" w:type="auto"/>
                  <w:shd w:val="clear" w:color="auto" w:fill="auto"/>
                  <w:hideMark/>
                </w:tcPr>
                <w:p w14:paraId="45A1176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(ii)</w:t>
                  </w:r>
                </w:p>
              </w:tc>
              <w:tc>
                <w:tcPr>
                  <w:tcW w:w="0" w:type="auto"/>
                  <w:shd w:val="clear" w:color="auto" w:fill="auto"/>
                  <w:hideMark/>
                </w:tcPr>
                <w:p w14:paraId="500BA77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accuracy of the regulation;</w:t>
                  </w:r>
                </w:p>
              </w:tc>
            </w:tr>
          </w:tbl>
          <w:p w14:paraId="244F07FF"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94559" w14:paraId="14CCBB16" w14:textId="77777777">
              <w:tc>
                <w:tcPr>
                  <w:tcW w:w="0" w:type="auto"/>
                  <w:shd w:val="clear" w:color="auto" w:fill="auto"/>
                  <w:hideMark/>
                </w:tcPr>
                <w:p w14:paraId="06F2799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insensitivity of the regulation; and</w:t>
                  </w:r>
                </w:p>
              </w:tc>
            </w:tr>
          </w:tbl>
          <w:p w14:paraId="0D31F956"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94559" w14:paraId="25961159" w14:textId="77777777">
              <w:tc>
                <w:tcPr>
                  <w:tcW w:w="0" w:type="auto"/>
                  <w:shd w:val="clear" w:color="auto" w:fill="auto"/>
                  <w:hideMark/>
                </w:tcPr>
                <w:p w14:paraId="5137108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time of reactive power activation;</w:t>
                  </w:r>
                </w:p>
              </w:tc>
            </w:tr>
          </w:tbl>
          <w:p w14:paraId="0924432D"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48171B67" w14:textId="77777777" w:rsidTr="003B7AE9">
        <w:tc>
          <w:tcPr>
            <w:tcW w:w="0" w:type="auto"/>
            <w:shd w:val="clear" w:color="auto" w:fill="auto"/>
            <w:hideMark/>
          </w:tcPr>
          <w:p w14:paraId="4F80B71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94559" w14:paraId="366D01B3" w14:textId="77777777">
              <w:tc>
                <w:tcPr>
                  <w:tcW w:w="0" w:type="auto"/>
                  <w:shd w:val="clear" w:color="auto" w:fill="auto"/>
                  <w:hideMark/>
                </w:tcPr>
                <w:p w14:paraId="65BDD63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3ECF6BF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range of regulation and adjustable droop and deadband complies with the agreed or decided characteristic parameters set out in point (d) of Article 21(3);</w:t>
                  </w:r>
                </w:p>
              </w:tc>
            </w:tr>
          </w:tbl>
          <w:p w14:paraId="0EE70141"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94559" w14:paraId="2F17D59F" w14:textId="77777777">
              <w:tc>
                <w:tcPr>
                  <w:tcW w:w="0" w:type="auto"/>
                  <w:shd w:val="clear" w:color="auto" w:fill="auto"/>
                  <w:hideMark/>
                </w:tcPr>
                <w:p w14:paraId="4F27CA3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insensitivity of voltage control is not higher than 0,01 pu, in accordance with point (d) of Article 21(3); and</w:t>
                  </w:r>
                </w:p>
              </w:tc>
            </w:tr>
          </w:tbl>
          <w:p w14:paraId="406AEF81"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94559" w14:paraId="23E4D076" w14:textId="77777777">
              <w:tc>
                <w:tcPr>
                  <w:tcW w:w="0" w:type="auto"/>
                  <w:shd w:val="clear" w:color="auto" w:fill="auto"/>
                  <w:hideMark/>
                </w:tcPr>
                <w:p w14:paraId="6173114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8.</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6FDD6C93" w14:textId="77777777" w:rsidTr="003B7AE9">
        <w:tc>
          <w:tcPr>
            <w:tcW w:w="0" w:type="auto"/>
            <w:shd w:val="clear" w:color="auto" w:fill="auto"/>
            <w:hideMark/>
          </w:tcPr>
          <w:p w14:paraId="74D092F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0A068A23" w14:textId="77777777" w:rsidTr="003B7AE9">
        <w:tc>
          <w:tcPr>
            <w:tcW w:w="0" w:type="auto"/>
            <w:shd w:val="clear" w:color="auto" w:fill="auto"/>
            <w:hideMark/>
          </w:tcPr>
          <w:p w14:paraId="0805367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94559" w14:paraId="6FE423EE" w14:textId="77777777" w:rsidTr="003B7AE9">
        <w:tc>
          <w:tcPr>
            <w:tcW w:w="0" w:type="auto"/>
            <w:shd w:val="clear" w:color="auto" w:fill="auto"/>
            <w:hideMark/>
          </w:tcPr>
          <w:p w14:paraId="466C2C3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94559" w14:paraId="548FCD52" w14:textId="77777777">
              <w:tc>
                <w:tcPr>
                  <w:tcW w:w="0" w:type="auto"/>
                  <w:shd w:val="clear" w:color="auto" w:fill="auto"/>
                  <w:hideMark/>
                </w:tcPr>
                <w:p w14:paraId="2D996CA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71EAB78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reactive power setpoint range and increment;</w:t>
                  </w:r>
                </w:p>
              </w:tc>
            </w:tr>
          </w:tbl>
          <w:p w14:paraId="2BC4B8CD"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94559" w14:paraId="482ADEFC" w14:textId="77777777">
              <w:tc>
                <w:tcPr>
                  <w:tcW w:w="0" w:type="auto"/>
                  <w:shd w:val="clear" w:color="auto" w:fill="auto"/>
                  <w:hideMark/>
                </w:tcPr>
                <w:p w14:paraId="34F26D8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accuracy of the regulation; and</w:t>
                  </w:r>
                </w:p>
              </w:tc>
            </w:tr>
          </w:tbl>
          <w:p w14:paraId="2FB947E2"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94559" w14:paraId="75ECB0C6" w14:textId="77777777">
              <w:tc>
                <w:tcPr>
                  <w:tcW w:w="0" w:type="auto"/>
                  <w:shd w:val="clear" w:color="auto" w:fill="auto"/>
                  <w:hideMark/>
                </w:tcPr>
                <w:p w14:paraId="720776E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time of reactive power activation.</w:t>
                  </w:r>
                </w:p>
              </w:tc>
            </w:tr>
          </w:tbl>
          <w:p w14:paraId="14468189"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79CAB41F" w14:textId="77777777" w:rsidTr="003B7AE9">
        <w:tc>
          <w:tcPr>
            <w:tcW w:w="0" w:type="auto"/>
            <w:shd w:val="clear" w:color="auto" w:fill="auto"/>
            <w:hideMark/>
          </w:tcPr>
          <w:p w14:paraId="1ABBA06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94559" w14:paraId="476E5D3B" w14:textId="77777777">
              <w:tc>
                <w:tcPr>
                  <w:tcW w:w="0" w:type="auto"/>
                  <w:shd w:val="clear" w:color="auto" w:fill="auto"/>
                  <w:hideMark/>
                </w:tcPr>
                <w:p w14:paraId="353D847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1410112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94559" w14:paraId="46A3F21A" w14:textId="77777777">
              <w:tc>
                <w:tcPr>
                  <w:tcW w:w="0" w:type="auto"/>
                  <w:shd w:val="clear" w:color="auto" w:fill="auto"/>
                  <w:hideMark/>
                </w:tcPr>
                <w:p w14:paraId="1E9FB4D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9.</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3FEE70B4" w14:textId="77777777" w:rsidTr="003B7AE9">
        <w:tc>
          <w:tcPr>
            <w:tcW w:w="0" w:type="auto"/>
            <w:shd w:val="clear" w:color="auto" w:fill="auto"/>
            <w:hideMark/>
          </w:tcPr>
          <w:p w14:paraId="20843DD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94559" w14:paraId="13EECC3E" w14:textId="77777777" w:rsidTr="003B7AE9">
        <w:tc>
          <w:tcPr>
            <w:tcW w:w="0" w:type="auto"/>
            <w:shd w:val="clear" w:color="auto" w:fill="auto"/>
            <w:hideMark/>
          </w:tcPr>
          <w:p w14:paraId="2DF032A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94559" w14:paraId="6047F4E5" w14:textId="77777777">
              <w:tc>
                <w:tcPr>
                  <w:tcW w:w="0" w:type="auto"/>
                  <w:shd w:val="clear" w:color="auto" w:fill="auto"/>
                  <w:hideMark/>
                </w:tcPr>
                <w:p w14:paraId="505578D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7A09AD3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 factor setpoint range;</w:t>
                  </w:r>
                </w:p>
              </w:tc>
            </w:tr>
          </w:tbl>
          <w:p w14:paraId="438AD939"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94559" w14:paraId="5DC42255" w14:textId="77777777">
              <w:tc>
                <w:tcPr>
                  <w:tcW w:w="0" w:type="auto"/>
                  <w:shd w:val="clear" w:color="auto" w:fill="auto"/>
                  <w:hideMark/>
                </w:tcPr>
                <w:p w14:paraId="40BC25F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accuracy of the regulation; and</w:t>
                  </w:r>
                </w:p>
              </w:tc>
            </w:tr>
          </w:tbl>
          <w:p w14:paraId="4865F66A"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94559" w14:paraId="668A7E9A" w14:textId="77777777">
              <w:tc>
                <w:tcPr>
                  <w:tcW w:w="0" w:type="auto"/>
                  <w:shd w:val="clear" w:color="auto" w:fill="auto"/>
                  <w:hideMark/>
                </w:tcPr>
                <w:p w14:paraId="0AAB0AB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35FDE615" w14:textId="77777777" w:rsidTr="003B7AE9">
        <w:tc>
          <w:tcPr>
            <w:tcW w:w="0" w:type="auto"/>
            <w:shd w:val="clear" w:color="auto" w:fill="auto"/>
            <w:hideMark/>
          </w:tcPr>
          <w:p w14:paraId="5C3D0AA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94559" w14:paraId="69BFEA0E" w14:textId="77777777">
              <w:tc>
                <w:tcPr>
                  <w:tcW w:w="0" w:type="auto"/>
                  <w:shd w:val="clear" w:color="auto" w:fill="auto"/>
                  <w:hideMark/>
                </w:tcPr>
                <w:p w14:paraId="0DFAD2A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6A701AC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94559" w14:paraId="48E3FC02" w14:textId="77777777">
              <w:tc>
                <w:tcPr>
                  <w:tcW w:w="0" w:type="auto"/>
                  <w:shd w:val="clear" w:color="auto" w:fill="auto"/>
                  <w:hideMark/>
                </w:tcPr>
                <w:p w14:paraId="781FD58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(ii)</w:t>
                  </w:r>
                </w:p>
              </w:tc>
              <w:tc>
                <w:tcPr>
                  <w:tcW w:w="0" w:type="auto"/>
                  <w:shd w:val="clear" w:color="auto" w:fill="auto"/>
                  <w:hideMark/>
                </w:tcPr>
                <w:p w14:paraId="7850A55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94559" w14:paraId="731CE09D" w14:textId="77777777">
              <w:tc>
                <w:tcPr>
                  <w:tcW w:w="0" w:type="auto"/>
                  <w:shd w:val="clear" w:color="auto" w:fill="auto"/>
                  <w:hideMark/>
                </w:tcPr>
                <w:p w14:paraId="70D9CA8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68707903" w14:textId="287814E6" w:rsidR="003B7AE9" w:rsidRPr="00394559" w:rsidRDefault="003B7AE9" w:rsidP="003B7AE9">
      <w:pPr>
        <w:shd w:val="clear" w:color="auto" w:fill="FFFFFF"/>
        <w:spacing w:before="120" w:after="0" w:line="240" w:lineRule="auto"/>
        <w:jc w:val="both"/>
        <w:rPr>
          <w:ins w:id="241" w:author="Autho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lastRenderedPageBreak/>
        <w:t>10.</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tests referred to in paragraphs 7, 8 and 9, the relevant system operator may select only one of the three control options for testing.</w:t>
      </w:r>
    </w:p>
    <w:p w14:paraId="5B4C5834" w14:textId="3D8C58CC" w:rsidR="00D97946" w:rsidRPr="00D97946" w:rsidRDefault="00041AFE" w:rsidP="00D97946">
      <w:pPr>
        <w:shd w:val="clear" w:color="auto" w:fill="FFFFFF"/>
        <w:spacing w:before="120" w:after="0" w:line="240" w:lineRule="auto"/>
        <w:jc w:val="both"/>
        <w:rPr>
          <w:ins w:id="242" w:author="Author"/>
          <w:rFonts w:ascii="inherit" w:eastAsia="Times New Roman" w:hAnsi="inherit" w:cs="Times New Roman"/>
          <w:color w:val="000000"/>
          <w:sz w:val="24"/>
          <w:szCs w:val="24"/>
          <w:lang w:eastAsia="en-GB"/>
        </w:rPr>
      </w:pPr>
      <w:ins w:id="243" w:author="Author">
        <w:r w:rsidRPr="00394559">
          <w:rPr>
            <w:rFonts w:ascii="inherit" w:eastAsia="Times New Roman" w:hAnsi="inherit" w:cs="Times New Roman"/>
            <w:color w:val="000000"/>
            <w:sz w:val="24"/>
            <w:szCs w:val="24"/>
            <w:lang w:eastAsia="en-GB"/>
          </w:rPr>
          <w:t xml:space="preserve">11. </w:t>
        </w:r>
        <w:r w:rsidR="00D97946" w:rsidRPr="00D97946">
          <w:rPr>
            <w:rFonts w:ascii="inherit" w:eastAsia="Times New Roman" w:hAnsi="inherit" w:cs="Times New Roman"/>
            <w:color w:val="000000"/>
            <w:sz w:val="24"/>
            <w:szCs w:val="24"/>
            <w:lang w:eastAsia="en-GB"/>
          </w:rPr>
          <w:t>For EVs in pools, the pooling mechanisms shall be proofed, so that the overall pooling behaviour can be used for compliance simulations.</w:t>
        </w:r>
      </w:ins>
    </w:p>
    <w:p w14:paraId="21C69519" w14:textId="4C3771F6" w:rsidR="00041AFE" w:rsidRPr="00394559" w:rsidDel="00315BE8" w:rsidRDefault="00D97946" w:rsidP="00D97946">
      <w:pPr>
        <w:shd w:val="clear" w:color="auto" w:fill="FFFFFF"/>
        <w:spacing w:before="120" w:after="0" w:line="240" w:lineRule="auto"/>
        <w:jc w:val="both"/>
        <w:rPr>
          <w:del w:id="244" w:author="Author"/>
          <w:rFonts w:ascii="inherit" w:eastAsia="Times New Roman" w:hAnsi="inherit" w:cs="Times New Roman"/>
          <w:color w:val="000000"/>
          <w:sz w:val="24"/>
          <w:szCs w:val="24"/>
          <w:lang w:eastAsia="en-GB"/>
        </w:rPr>
      </w:pPr>
      <w:ins w:id="245" w:author="Author">
        <w:r w:rsidRPr="00D97946">
          <w:rPr>
            <w:rFonts w:ascii="inherit" w:eastAsia="Times New Roman" w:hAnsi="inherit" w:cs="Times New Roman"/>
            <w:color w:val="000000"/>
            <w:sz w:val="24"/>
            <w:szCs w:val="24"/>
            <w:lang w:eastAsia="en-GB"/>
          </w:rPr>
          <w:t>The pooling mechanisms shall be certified on EC-level to be used in all member states and shall be accepted by the relevant network operator.</w:t>
        </w:r>
      </w:ins>
      <w:r>
        <w:rPr>
          <w:rFonts w:ascii="inherit" w:eastAsia="Times New Roman" w:hAnsi="inherit" w:cs="Times New Roman"/>
          <w:color w:val="000000"/>
          <w:sz w:val="24"/>
          <w:szCs w:val="24"/>
          <w:lang w:eastAsia="en-GB"/>
        </w:rPr>
        <w:t xml:space="preserve"> </w:t>
      </w:r>
    </w:p>
    <w:p w14:paraId="3DDF4992"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49</w:t>
      </w:r>
    </w:p>
    <w:p w14:paraId="3A164BF1"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D power park modules are subject to the compliance tests for type B and C power park modules in accordance with the conditions set out in Articles 47 and 48.</w:t>
      </w:r>
    </w:p>
    <w:p w14:paraId="469D69EE" w14:textId="23E7006E" w:rsidR="003B7AE9" w:rsidRPr="00394559" w:rsidRDefault="003B7AE9" w:rsidP="003B7AE9">
      <w:pPr>
        <w:shd w:val="clear" w:color="auto" w:fill="FFFFFF"/>
        <w:spacing w:before="120" w:after="0" w:line="240" w:lineRule="auto"/>
        <w:jc w:val="both"/>
        <w:rPr>
          <w:ins w:id="246" w:author="Autho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4010DA24" w14:textId="3C229EDD" w:rsidR="002F3320" w:rsidRPr="002F3320" w:rsidRDefault="00F147EA" w:rsidP="002F3320">
      <w:pPr>
        <w:shd w:val="clear" w:color="auto" w:fill="FFFFFF"/>
        <w:spacing w:before="120" w:after="0" w:line="240" w:lineRule="auto"/>
        <w:jc w:val="both"/>
        <w:rPr>
          <w:ins w:id="247" w:author="Author"/>
          <w:rFonts w:ascii="inherit" w:eastAsia="Times New Roman" w:hAnsi="inherit" w:cs="Times New Roman"/>
          <w:color w:val="000000"/>
          <w:sz w:val="24"/>
          <w:szCs w:val="24"/>
          <w:lang w:eastAsia="en-GB"/>
        </w:rPr>
      </w:pPr>
      <w:ins w:id="248" w:author="Author">
        <w:r w:rsidRPr="00394559">
          <w:rPr>
            <w:rFonts w:ascii="inherit" w:eastAsia="Times New Roman" w:hAnsi="inherit" w:cs="Times New Roman"/>
            <w:color w:val="000000"/>
            <w:sz w:val="24"/>
            <w:szCs w:val="24"/>
            <w:lang w:eastAsia="en-GB"/>
          </w:rPr>
          <w:t xml:space="preserve">3. </w:t>
        </w:r>
        <w:r w:rsidR="002F3320" w:rsidRPr="002F3320">
          <w:rPr>
            <w:rFonts w:ascii="inherit" w:eastAsia="Times New Roman" w:hAnsi="inherit" w:cs="Times New Roman"/>
            <w:color w:val="000000"/>
            <w:sz w:val="24"/>
            <w:szCs w:val="24"/>
            <w:lang w:eastAsia="en-GB"/>
          </w:rPr>
          <w:t>For EVs in pools, the pooling mechanisms shall be proofed, so that the overall pooling behaviour can be used for compliance simulations.</w:t>
        </w:r>
      </w:ins>
    </w:p>
    <w:p w14:paraId="70084F0E" w14:textId="17355895" w:rsidR="00F147EA" w:rsidRPr="00394559" w:rsidDel="00315BE8" w:rsidRDefault="002F3320" w:rsidP="002F3320">
      <w:pPr>
        <w:shd w:val="clear" w:color="auto" w:fill="FFFFFF"/>
        <w:spacing w:before="120" w:after="0" w:line="240" w:lineRule="auto"/>
        <w:jc w:val="both"/>
        <w:rPr>
          <w:del w:id="249" w:author="Author"/>
          <w:rFonts w:ascii="inherit" w:eastAsia="Times New Roman" w:hAnsi="inherit" w:cs="Times New Roman"/>
          <w:color w:val="000000"/>
          <w:sz w:val="24"/>
          <w:szCs w:val="24"/>
          <w:lang w:eastAsia="en-GB"/>
        </w:rPr>
      </w:pPr>
      <w:ins w:id="250" w:author="Author">
        <w:r w:rsidRPr="002F3320">
          <w:rPr>
            <w:rFonts w:ascii="inherit" w:eastAsia="Times New Roman" w:hAnsi="inherit" w:cs="Times New Roman"/>
            <w:color w:val="000000"/>
            <w:sz w:val="24"/>
            <w:szCs w:val="24"/>
            <w:lang w:eastAsia="en-GB"/>
          </w:rPr>
          <w:t>The pooling mechanisms shall be certified on EC-level to be used in all member states and shall be accepted by the relevant network operator.</w:t>
        </w:r>
      </w:ins>
      <w:r>
        <w:rPr>
          <w:rFonts w:ascii="inherit" w:eastAsia="Times New Roman" w:hAnsi="inherit" w:cs="Times New Roman"/>
          <w:color w:val="000000"/>
          <w:sz w:val="24"/>
          <w:szCs w:val="24"/>
          <w:lang w:eastAsia="en-GB"/>
        </w:rPr>
        <w:t xml:space="preserve"> </w:t>
      </w:r>
    </w:p>
    <w:p w14:paraId="1FF5B3A4" w14:textId="77777777" w:rsidR="003B7AE9" w:rsidRPr="0039455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CHAPTER 4</w:t>
      </w:r>
    </w:p>
    <w:p w14:paraId="2FF96ECD" w14:textId="77777777" w:rsidR="003B7AE9" w:rsidRPr="0039455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50</w:t>
      </w:r>
    </w:p>
    <w:p w14:paraId="4FD7EE16"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The compliance tests established in Article 44(2), as well as in paragraphs 2, 3, 4, 5, 7, 8 and</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9 of Article 48 shall apply to offshore power park modules.</w:t>
      </w:r>
    </w:p>
    <w:p w14:paraId="02944E62" w14:textId="77777777" w:rsidR="003B7AE9" w:rsidRPr="0039455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CHAPTER 5</w:t>
      </w:r>
    </w:p>
    <w:p w14:paraId="0E8FB615" w14:textId="77777777" w:rsidR="003B7AE9" w:rsidRPr="0039455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Compliance simulations for synchronous power-generating modules</w:t>
      </w:r>
    </w:p>
    <w:p w14:paraId="3A490B1D"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51</w:t>
      </w:r>
    </w:p>
    <w:p w14:paraId="1F3C2CF5"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 xml:space="preserve">Power-generating facility owners shall undertake LFSM-O response simulations in relation to type B synchronous power-generating modules. Instead of the relevant simulations, the power-generating facility owner may use equipment certificates issued </w:t>
      </w:r>
      <w:r w:rsidRPr="00394559">
        <w:rPr>
          <w:rFonts w:ascii="inherit" w:eastAsia="Times New Roman" w:hAnsi="inherit" w:cs="Times New Roman"/>
          <w:color w:val="000000"/>
          <w:sz w:val="24"/>
          <w:szCs w:val="24"/>
          <w:lang w:eastAsia="en-GB"/>
        </w:rPr>
        <w:lastRenderedPageBreak/>
        <w:t>by an authorised certifier to demonstrate compliance with the relevant requirement. In that case, the equipment certificates shall be provided to the relevant system operator.</w:t>
      </w:r>
    </w:p>
    <w:p w14:paraId="18F0C9B4"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3C06BF66" w14:textId="77777777" w:rsidTr="003B7AE9">
        <w:tc>
          <w:tcPr>
            <w:tcW w:w="0" w:type="auto"/>
            <w:shd w:val="clear" w:color="auto" w:fill="auto"/>
            <w:hideMark/>
          </w:tcPr>
          <w:p w14:paraId="6876B68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6F4B5080" w14:textId="77777777" w:rsidTr="003B7AE9">
        <w:tc>
          <w:tcPr>
            <w:tcW w:w="0" w:type="auto"/>
            <w:shd w:val="clear" w:color="auto" w:fill="auto"/>
            <w:hideMark/>
          </w:tcPr>
          <w:p w14:paraId="407FFFD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0985DBB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75C27DA"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20AE8E8E" w14:textId="77777777" w:rsidTr="003B7AE9">
        <w:tc>
          <w:tcPr>
            <w:tcW w:w="0" w:type="auto"/>
            <w:shd w:val="clear" w:color="auto" w:fill="auto"/>
            <w:hideMark/>
          </w:tcPr>
          <w:p w14:paraId="657198A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94559" w14:paraId="799229EA" w14:textId="77777777">
              <w:tc>
                <w:tcPr>
                  <w:tcW w:w="0" w:type="auto"/>
                  <w:shd w:val="clear" w:color="auto" w:fill="auto"/>
                  <w:hideMark/>
                </w:tcPr>
                <w:p w14:paraId="08F45B0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2155F48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94559" w14:paraId="1C8AB4D1" w14:textId="77777777">
              <w:tc>
                <w:tcPr>
                  <w:tcW w:w="0" w:type="auto"/>
                  <w:shd w:val="clear" w:color="auto" w:fill="auto"/>
                  <w:hideMark/>
                </w:tcPr>
                <w:p w14:paraId="1257591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2495BE69" w14:textId="77777777" w:rsidTr="003B7AE9">
        <w:tc>
          <w:tcPr>
            <w:tcW w:w="0" w:type="auto"/>
            <w:shd w:val="clear" w:color="auto" w:fill="auto"/>
            <w:hideMark/>
          </w:tcPr>
          <w:p w14:paraId="7E10C78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102329DE" w14:textId="77777777" w:rsidTr="003B7AE9">
        <w:tc>
          <w:tcPr>
            <w:tcW w:w="0" w:type="auto"/>
            <w:shd w:val="clear" w:color="auto" w:fill="auto"/>
            <w:hideMark/>
          </w:tcPr>
          <w:p w14:paraId="373DF5C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5B9A0787" w14:textId="77777777" w:rsidTr="003B7AE9">
        <w:tc>
          <w:tcPr>
            <w:tcW w:w="0" w:type="auto"/>
            <w:shd w:val="clear" w:color="auto" w:fill="auto"/>
            <w:hideMark/>
          </w:tcPr>
          <w:p w14:paraId="0441542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266EEA43" w14:textId="77777777" w:rsidTr="003B7AE9">
        <w:tc>
          <w:tcPr>
            <w:tcW w:w="0" w:type="auto"/>
            <w:shd w:val="clear" w:color="auto" w:fill="auto"/>
            <w:hideMark/>
          </w:tcPr>
          <w:p w14:paraId="3DE334A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52</w:t>
      </w:r>
    </w:p>
    <w:p w14:paraId="79BBD66E"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Compliance simulations for type C synchronous power-generating modules</w:t>
      </w:r>
    </w:p>
    <w:p w14:paraId="361E294E"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issued by an authorised certifier, which must be provided to the relevant system operator.</w:t>
      </w:r>
    </w:p>
    <w:p w14:paraId="3E236C2E"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75E40771" w14:textId="77777777" w:rsidTr="003B7AE9">
        <w:tc>
          <w:tcPr>
            <w:tcW w:w="0" w:type="auto"/>
            <w:shd w:val="clear" w:color="auto" w:fill="auto"/>
            <w:hideMark/>
          </w:tcPr>
          <w:p w14:paraId="6FF9E83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614D849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p>
        </w:tc>
      </w:tr>
    </w:tbl>
    <w:p w14:paraId="47FE668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79D5018A" w14:textId="77777777" w:rsidTr="003B7AE9">
        <w:tc>
          <w:tcPr>
            <w:tcW w:w="0" w:type="auto"/>
            <w:shd w:val="clear" w:color="auto" w:fill="auto"/>
            <w:hideMark/>
          </w:tcPr>
          <w:p w14:paraId="05B0E34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shall be carried out by means of low frequency steps and ramps reaching maximum capacity, taking into account the droop settings and the deadband;</w:t>
            </w:r>
          </w:p>
        </w:tc>
      </w:tr>
    </w:tbl>
    <w:p w14:paraId="7BA902CA"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5E825222" w14:textId="77777777" w:rsidTr="003B7AE9">
        <w:tc>
          <w:tcPr>
            <w:tcW w:w="0" w:type="auto"/>
            <w:shd w:val="clear" w:color="auto" w:fill="auto"/>
            <w:hideMark/>
          </w:tcPr>
          <w:p w14:paraId="1DDD02B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(c)</w:t>
            </w:r>
          </w:p>
        </w:tc>
        <w:tc>
          <w:tcPr>
            <w:tcW w:w="0" w:type="auto"/>
            <w:shd w:val="clear" w:color="auto" w:fill="auto"/>
            <w:hideMark/>
          </w:tcPr>
          <w:p w14:paraId="42BEA9C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94559" w14:paraId="5405F7DC" w14:textId="77777777">
              <w:tc>
                <w:tcPr>
                  <w:tcW w:w="0" w:type="auto"/>
                  <w:shd w:val="clear" w:color="auto" w:fill="auto"/>
                  <w:hideMark/>
                </w:tcPr>
                <w:p w14:paraId="278536E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3C98FBF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94559" w14:paraId="7D217243" w14:textId="77777777">
              <w:tc>
                <w:tcPr>
                  <w:tcW w:w="0" w:type="auto"/>
                  <w:shd w:val="clear" w:color="auto" w:fill="auto"/>
                  <w:hideMark/>
                </w:tcPr>
                <w:p w14:paraId="70CDA74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61C17BEE" w14:textId="77777777" w:rsidTr="003B7AE9">
        <w:tc>
          <w:tcPr>
            <w:tcW w:w="0" w:type="auto"/>
            <w:shd w:val="clear" w:color="auto" w:fill="auto"/>
            <w:hideMark/>
          </w:tcPr>
          <w:p w14:paraId="34E5840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6406539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p>
        </w:tc>
      </w:tr>
    </w:tbl>
    <w:p w14:paraId="56BC3C84"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0A0FED0C" w14:textId="77777777" w:rsidTr="003B7AE9">
        <w:tc>
          <w:tcPr>
            <w:tcW w:w="0" w:type="auto"/>
            <w:shd w:val="clear" w:color="auto" w:fill="auto"/>
            <w:hideMark/>
          </w:tcPr>
          <w:p w14:paraId="0E6A72B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2005A5F3"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38A8D2D2" w14:textId="77777777" w:rsidTr="003B7AE9">
        <w:tc>
          <w:tcPr>
            <w:tcW w:w="0" w:type="auto"/>
            <w:shd w:val="clear" w:color="auto" w:fill="auto"/>
            <w:hideMark/>
          </w:tcPr>
          <w:p w14:paraId="13BC24C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94559" w14:paraId="542357BF" w14:textId="77777777">
              <w:tc>
                <w:tcPr>
                  <w:tcW w:w="0" w:type="auto"/>
                  <w:shd w:val="clear" w:color="auto" w:fill="auto"/>
                  <w:hideMark/>
                </w:tcPr>
                <w:p w14:paraId="173D3B4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231768F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94559" w14:paraId="7E8EAC3B" w14:textId="77777777">
              <w:tc>
                <w:tcPr>
                  <w:tcW w:w="0" w:type="auto"/>
                  <w:shd w:val="clear" w:color="auto" w:fill="auto"/>
                  <w:hideMark/>
                </w:tcPr>
                <w:p w14:paraId="3546F68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74289C6D" w14:textId="77777777" w:rsidTr="003B7AE9">
        <w:tc>
          <w:tcPr>
            <w:tcW w:w="0" w:type="auto"/>
            <w:shd w:val="clear" w:color="auto" w:fill="auto"/>
            <w:hideMark/>
          </w:tcPr>
          <w:p w14:paraId="5D7DFDA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4579FE9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p>
        </w:tc>
      </w:tr>
    </w:tbl>
    <w:p w14:paraId="5505FCEE"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4ED6E334" w14:textId="77777777" w:rsidTr="003B7AE9">
        <w:tc>
          <w:tcPr>
            <w:tcW w:w="0" w:type="auto"/>
            <w:shd w:val="clear" w:color="auto" w:fill="auto"/>
            <w:hideMark/>
          </w:tcPr>
          <w:p w14:paraId="61C50FB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5.</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50AB2EAE" w14:textId="77777777" w:rsidTr="003B7AE9">
        <w:tc>
          <w:tcPr>
            <w:tcW w:w="0" w:type="auto"/>
            <w:shd w:val="clear" w:color="auto" w:fill="auto"/>
            <w:hideMark/>
          </w:tcPr>
          <w:p w14:paraId="6EDEDD9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76E8810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p>
        </w:tc>
      </w:tr>
    </w:tbl>
    <w:p w14:paraId="522A9F27"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0F9606BC" w14:textId="77777777" w:rsidTr="003B7AE9">
        <w:tc>
          <w:tcPr>
            <w:tcW w:w="0" w:type="auto"/>
            <w:shd w:val="clear" w:color="auto" w:fill="auto"/>
            <w:hideMark/>
          </w:tcPr>
          <w:p w14:paraId="4828821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94559" w14:paraId="29A2DCE8" w14:textId="77777777">
              <w:tc>
                <w:tcPr>
                  <w:tcW w:w="0" w:type="auto"/>
                  <w:shd w:val="clear" w:color="auto" w:fill="auto"/>
                  <w:hideMark/>
                </w:tcPr>
                <w:p w14:paraId="149B485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2431E82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model of the power-generating module is validated against the compliance tests for reactive power capability described in Article 45(7); and</w:t>
                  </w:r>
                </w:p>
              </w:tc>
            </w:tr>
          </w:tbl>
          <w:p w14:paraId="68017C7B"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94559" w14:paraId="0569214E" w14:textId="77777777">
              <w:tc>
                <w:tcPr>
                  <w:tcW w:w="0" w:type="auto"/>
                  <w:shd w:val="clear" w:color="auto" w:fill="auto"/>
                  <w:hideMark/>
                </w:tcPr>
                <w:p w14:paraId="1C11707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53</w:t>
      </w:r>
    </w:p>
    <w:p w14:paraId="050B22F3"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Compliance simulations for type D synchronous power-generating modules</w:t>
      </w:r>
    </w:p>
    <w:p w14:paraId="17486AB8"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 xml:space="preserve">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w:t>
      </w:r>
      <w:r w:rsidRPr="00394559">
        <w:rPr>
          <w:rFonts w:ascii="inherit" w:eastAsia="Times New Roman" w:hAnsi="inherit" w:cs="Times New Roman"/>
          <w:color w:val="000000"/>
          <w:sz w:val="24"/>
          <w:szCs w:val="24"/>
          <w:lang w:eastAsia="en-GB"/>
        </w:rPr>
        <w:lastRenderedPageBreak/>
        <w:t>simulations, the power-generating facility owner may use equipment certificates issued by an authorised certifier, which must be provided to the relevant system operator.</w:t>
      </w:r>
    </w:p>
    <w:p w14:paraId="5032CF4A"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39FA580F" w14:textId="77777777" w:rsidTr="003B7AE9">
        <w:tc>
          <w:tcPr>
            <w:tcW w:w="0" w:type="auto"/>
            <w:shd w:val="clear" w:color="auto" w:fill="auto"/>
            <w:hideMark/>
          </w:tcPr>
          <w:p w14:paraId="4847176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6A5AD71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it shall be demonstrated that the power-generating module's performance in terms of its control system (</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PSS function</w:t>
            </w:r>
            <w:r w:rsidRPr="00394559">
              <w:rPr>
                <w:rFonts w:ascii="inherit" w:eastAsia="Times New Roman" w:hAnsi="inherit" w:cs="Times New Roman" w:hint="eastAsia"/>
                <w:sz w:val="24"/>
                <w:szCs w:val="24"/>
                <w:lang w:eastAsia="en-GB"/>
              </w:rPr>
              <w:t>’</w:t>
            </w:r>
            <w:r w:rsidRPr="00394559">
              <w:rPr>
                <w:rFonts w:ascii="inherit" w:eastAsia="Times New Roman" w:hAnsi="inherit" w:cs="Times New Roman"/>
                <w:sz w:val="24"/>
                <w:szCs w:val="24"/>
                <w:lang w:eastAsia="en-GB"/>
              </w:rPr>
              <w:t>) is capable of damping active power oscillations in accordance with the conditions set out in paragraph 2 of Article</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19;</w:t>
            </w:r>
          </w:p>
        </w:tc>
      </w:tr>
    </w:tbl>
    <w:p w14:paraId="541114F5"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299DBBFC" w14:textId="77777777" w:rsidTr="003B7AE9">
        <w:tc>
          <w:tcPr>
            <w:tcW w:w="0" w:type="auto"/>
            <w:shd w:val="clear" w:color="auto" w:fill="auto"/>
            <w:hideMark/>
          </w:tcPr>
          <w:p w14:paraId="2E5DEF3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3804CF1C" w14:textId="77777777" w:rsidTr="003B7AE9">
        <w:tc>
          <w:tcPr>
            <w:tcW w:w="0" w:type="auto"/>
            <w:shd w:val="clear" w:color="auto" w:fill="auto"/>
            <w:hideMark/>
          </w:tcPr>
          <w:p w14:paraId="1FBA1CE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94559" w14:paraId="6977D91A" w14:textId="77777777">
              <w:tc>
                <w:tcPr>
                  <w:tcW w:w="0" w:type="auto"/>
                  <w:shd w:val="clear" w:color="auto" w:fill="auto"/>
                  <w:hideMark/>
                </w:tcPr>
                <w:p w14:paraId="60AC87B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55DF100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94559" w14:paraId="20A0D269" w14:textId="77777777">
              <w:tc>
                <w:tcPr>
                  <w:tcW w:w="0" w:type="auto"/>
                  <w:shd w:val="clear" w:color="auto" w:fill="auto"/>
                  <w:hideMark/>
                </w:tcPr>
                <w:p w14:paraId="2103019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 sudden load reduction of the power-generating module from 1 pu to 0,6</w:t>
                  </w:r>
                  <w:r w:rsidRPr="00394559">
                    <w:rPr>
                      <w:rFonts w:ascii="inherit" w:eastAsia="Times New Roman" w:hAnsi="inherit" w:cs="Times New Roman" w:hint="eastAsia"/>
                      <w:sz w:val="24"/>
                      <w:szCs w:val="24"/>
                      <w:lang w:eastAsia="en-GB"/>
                    </w:rPr>
                    <w:t> </w:t>
                  </w:r>
                  <w:r w:rsidRPr="00394559">
                    <w:rPr>
                      <w:rFonts w:ascii="inherit" w:eastAsia="Times New Roman" w:hAnsi="inherit" w:cs="Times New Roman"/>
                      <w:sz w:val="24"/>
                      <w:szCs w:val="24"/>
                      <w:lang w:eastAsia="en-GB"/>
                    </w:rPr>
                    <w:t>pu of the maximum capacity does not lead to undamped oscillations in active or reactive power of the power-generating module.</w:t>
                  </w:r>
                </w:p>
              </w:tc>
            </w:tr>
          </w:tbl>
          <w:p w14:paraId="54B4D2B8"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47E01F03" w14:textId="77777777" w:rsidTr="003B7AE9">
        <w:tc>
          <w:tcPr>
            <w:tcW w:w="0" w:type="auto"/>
            <w:shd w:val="clear" w:color="auto" w:fill="auto"/>
            <w:hideMark/>
          </w:tcPr>
          <w:p w14:paraId="71A307A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1668A71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6A8D8142" w14:textId="77777777" w:rsidTr="003B7AE9">
        <w:tc>
          <w:tcPr>
            <w:tcW w:w="0" w:type="auto"/>
            <w:shd w:val="clear" w:color="auto" w:fill="auto"/>
            <w:hideMark/>
          </w:tcPr>
          <w:p w14:paraId="6E9B957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39455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CHAPTER 6</w:t>
      </w:r>
    </w:p>
    <w:p w14:paraId="3401E805" w14:textId="77777777" w:rsidR="003B7AE9" w:rsidRPr="0039455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54</w:t>
      </w:r>
    </w:p>
    <w:p w14:paraId="47E76EF9"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48F3BAA3" w14:textId="77777777" w:rsidTr="003B7AE9">
        <w:tc>
          <w:tcPr>
            <w:tcW w:w="0" w:type="auto"/>
            <w:shd w:val="clear" w:color="auto" w:fill="auto"/>
            <w:hideMark/>
          </w:tcPr>
          <w:p w14:paraId="58C7C6D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03254C7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795E7F42" w14:textId="77777777" w:rsidTr="003B7AE9">
        <w:tc>
          <w:tcPr>
            <w:tcW w:w="0" w:type="auto"/>
            <w:shd w:val="clear" w:color="auto" w:fill="auto"/>
            <w:hideMark/>
          </w:tcPr>
          <w:p w14:paraId="7F42C63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945029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25AF779A" w14:textId="77777777" w:rsidTr="003B7AE9">
        <w:tc>
          <w:tcPr>
            <w:tcW w:w="0" w:type="auto"/>
            <w:shd w:val="clear" w:color="auto" w:fill="auto"/>
            <w:hideMark/>
          </w:tcPr>
          <w:p w14:paraId="2781E96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(c)</w:t>
            </w:r>
          </w:p>
        </w:tc>
        <w:tc>
          <w:tcPr>
            <w:tcW w:w="0" w:type="auto"/>
            <w:shd w:val="clear" w:color="auto" w:fill="auto"/>
            <w:hideMark/>
          </w:tcPr>
          <w:p w14:paraId="3DE4AA6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94559" w14:paraId="6FB12008" w14:textId="77777777">
              <w:tc>
                <w:tcPr>
                  <w:tcW w:w="0" w:type="auto"/>
                  <w:shd w:val="clear" w:color="auto" w:fill="auto"/>
                  <w:hideMark/>
                </w:tcPr>
                <w:p w14:paraId="086A06E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6697FC2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94559" w14:paraId="1279EC63" w14:textId="77777777">
              <w:tc>
                <w:tcPr>
                  <w:tcW w:w="0" w:type="auto"/>
                  <w:shd w:val="clear" w:color="auto" w:fill="auto"/>
                  <w:hideMark/>
                </w:tcPr>
                <w:p w14:paraId="623E425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0983705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64F005B8" w14:textId="77777777" w:rsidTr="003B7AE9">
        <w:tc>
          <w:tcPr>
            <w:tcW w:w="0" w:type="auto"/>
            <w:shd w:val="clear" w:color="auto" w:fill="auto"/>
            <w:hideMark/>
          </w:tcPr>
          <w:p w14:paraId="32EF27C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243BACE3" w14:textId="77777777" w:rsidTr="003B7AE9">
        <w:tc>
          <w:tcPr>
            <w:tcW w:w="0" w:type="auto"/>
            <w:shd w:val="clear" w:color="auto" w:fill="auto"/>
            <w:hideMark/>
          </w:tcPr>
          <w:p w14:paraId="2848312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74921BA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31EE73EB" w14:textId="77777777" w:rsidTr="003B7AE9">
        <w:tc>
          <w:tcPr>
            <w:tcW w:w="0" w:type="auto"/>
            <w:shd w:val="clear" w:color="auto" w:fill="auto"/>
            <w:hideMark/>
          </w:tcPr>
          <w:p w14:paraId="41A1D9C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01286A43" w14:textId="77777777" w:rsidTr="003B7AE9">
        <w:tc>
          <w:tcPr>
            <w:tcW w:w="0" w:type="auto"/>
            <w:shd w:val="clear" w:color="auto" w:fill="auto"/>
            <w:hideMark/>
          </w:tcPr>
          <w:p w14:paraId="26F4868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5.</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4E461820" w14:textId="77777777" w:rsidTr="003B7AE9">
        <w:tc>
          <w:tcPr>
            <w:tcW w:w="0" w:type="auto"/>
            <w:shd w:val="clear" w:color="auto" w:fill="auto"/>
            <w:hideMark/>
          </w:tcPr>
          <w:p w14:paraId="27E181F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6FA0004D" w14:textId="77777777" w:rsidTr="003B7AE9">
        <w:tc>
          <w:tcPr>
            <w:tcW w:w="0" w:type="auto"/>
            <w:shd w:val="clear" w:color="auto" w:fill="auto"/>
            <w:hideMark/>
          </w:tcPr>
          <w:p w14:paraId="2AB10C6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2445466A" w14:textId="77777777" w:rsidR="003B7AE9" w:rsidRPr="00394559" w:rsidRDefault="003B7AE9" w:rsidP="003B7AE9">
            <w:pPr>
              <w:spacing w:before="120" w:after="0" w:line="240" w:lineRule="auto"/>
              <w:jc w:val="both"/>
              <w:rPr>
                <w:ins w:id="251" w:author="Autho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shall be deemed successful if compliance with the requirement laid down in Article 20(3) is demonstrated.</w:t>
            </w:r>
          </w:p>
          <w:p w14:paraId="078C8184" w14:textId="77777777" w:rsidR="002F3320" w:rsidRPr="002F3320" w:rsidRDefault="00DD6680" w:rsidP="002F3320">
            <w:pPr>
              <w:spacing w:before="120" w:after="0" w:line="240" w:lineRule="auto"/>
              <w:jc w:val="both"/>
              <w:rPr>
                <w:ins w:id="252" w:author="Author"/>
                <w:rFonts w:ascii="inherit" w:eastAsia="Times New Roman" w:hAnsi="inherit" w:cs="Times New Roman"/>
                <w:sz w:val="24"/>
                <w:szCs w:val="24"/>
                <w:lang w:eastAsia="en-GB"/>
              </w:rPr>
            </w:pPr>
            <w:ins w:id="253" w:author="Author">
              <w:r w:rsidRPr="00394559">
                <w:rPr>
                  <w:rFonts w:ascii="inherit" w:eastAsia="Times New Roman" w:hAnsi="inherit" w:cs="Times New Roman"/>
                  <w:sz w:val="24"/>
                  <w:szCs w:val="24"/>
                  <w:lang w:eastAsia="en-GB"/>
                </w:rPr>
                <w:t xml:space="preserve">6. </w:t>
              </w:r>
              <w:r w:rsidR="002F3320" w:rsidRPr="002F3320">
                <w:rPr>
                  <w:rFonts w:ascii="inherit" w:eastAsia="Times New Roman" w:hAnsi="inherit" w:cs="Times New Roman"/>
                  <w:sz w:val="24"/>
                  <w:szCs w:val="24"/>
                  <w:lang w:eastAsia="en-GB"/>
                </w:rPr>
                <w:t>For EVs the compliance simulation should be classified like Type A with the requirements of Type EV devices.</w:t>
              </w:r>
            </w:ins>
          </w:p>
          <w:p w14:paraId="34516C23" w14:textId="5E99F219" w:rsidR="002F3320" w:rsidRPr="002F3320" w:rsidRDefault="002F3320" w:rsidP="002F3320">
            <w:pPr>
              <w:spacing w:before="120" w:after="0" w:line="240" w:lineRule="auto"/>
              <w:jc w:val="both"/>
              <w:rPr>
                <w:ins w:id="254" w:author="Author"/>
                <w:rFonts w:ascii="inherit" w:eastAsia="Times New Roman" w:hAnsi="inherit" w:cs="Times New Roman"/>
                <w:sz w:val="24"/>
                <w:szCs w:val="24"/>
                <w:lang w:eastAsia="en-GB"/>
              </w:rPr>
            </w:pPr>
            <w:ins w:id="255" w:author="Author">
              <w:r w:rsidRPr="002F3320">
                <w:rPr>
                  <w:rFonts w:ascii="inherit" w:eastAsia="Times New Roman" w:hAnsi="inherit" w:cs="Times New Roman"/>
                  <w:sz w:val="24"/>
                  <w:szCs w:val="24"/>
                  <w:lang w:eastAsia="en-GB"/>
                </w:rPr>
                <w:t xml:space="preserve">Compliance simulations to prove the functionality of the different pooling mechanisms - similar to type B </w:t>
              </w:r>
              <w:r w:rsidR="00956B3E" w:rsidRPr="002F3320">
                <w:rPr>
                  <w:rFonts w:ascii="inherit" w:eastAsia="Times New Roman" w:hAnsi="inherit" w:cs="Times New Roman"/>
                  <w:sz w:val="24"/>
                  <w:szCs w:val="24"/>
                  <w:lang w:eastAsia="en-GB"/>
                </w:rPr>
                <w:t>behaviour</w:t>
              </w:r>
              <w:r w:rsidRPr="002F3320">
                <w:rPr>
                  <w:rFonts w:ascii="inherit" w:eastAsia="Times New Roman" w:hAnsi="inherit" w:cs="Times New Roman"/>
                  <w:sz w:val="24"/>
                  <w:szCs w:val="24"/>
                  <w:lang w:eastAsia="en-GB"/>
                </w:rPr>
                <w:t xml:space="preserve"> - must be performed only fundamentally for the approval of the used pooling mechanisms and algorithms.</w:t>
              </w:r>
            </w:ins>
          </w:p>
          <w:p w14:paraId="32AE439F" w14:textId="77777777" w:rsidR="002F3320" w:rsidRPr="002F3320" w:rsidRDefault="002F3320" w:rsidP="002F3320">
            <w:pPr>
              <w:spacing w:before="120" w:after="0" w:line="240" w:lineRule="auto"/>
              <w:jc w:val="both"/>
              <w:rPr>
                <w:ins w:id="256" w:author="Author"/>
                <w:rFonts w:ascii="inherit" w:eastAsia="Times New Roman" w:hAnsi="inherit" w:cs="Times New Roman"/>
                <w:sz w:val="24"/>
                <w:szCs w:val="24"/>
                <w:lang w:eastAsia="en-GB"/>
              </w:rPr>
            </w:pPr>
            <w:ins w:id="257" w:author="Author">
              <w:r w:rsidRPr="002F3320">
                <w:rPr>
                  <w:rFonts w:ascii="inherit" w:eastAsia="Times New Roman" w:hAnsi="inherit" w:cs="Times New Roman"/>
                  <w:sz w:val="24"/>
                  <w:szCs w:val="24"/>
                  <w:lang w:eastAsia="en-GB"/>
                </w:rPr>
                <w:t>Charging / Discharging infrastructure which extends the limits for Type A shall be proofed after Type B.</w:t>
              </w:r>
            </w:ins>
          </w:p>
          <w:p w14:paraId="6264FA7C" w14:textId="77777777" w:rsidR="002F3320" w:rsidRPr="002F3320" w:rsidRDefault="002F3320" w:rsidP="002F3320">
            <w:pPr>
              <w:spacing w:before="120" w:after="0" w:line="240" w:lineRule="auto"/>
              <w:jc w:val="both"/>
              <w:rPr>
                <w:ins w:id="258" w:author="Author"/>
                <w:rFonts w:ascii="inherit" w:eastAsia="Times New Roman" w:hAnsi="inherit" w:cs="Times New Roman"/>
                <w:sz w:val="24"/>
                <w:szCs w:val="24"/>
                <w:lang w:eastAsia="en-GB"/>
              </w:rPr>
            </w:pPr>
            <w:ins w:id="259" w:author="Author">
              <w:r w:rsidRPr="002F3320">
                <w:rPr>
                  <w:rFonts w:ascii="inherit" w:eastAsia="Times New Roman" w:hAnsi="inherit" w:cs="Times New Roman"/>
                  <w:sz w:val="24"/>
                  <w:szCs w:val="24"/>
                  <w:lang w:eastAsia="en-GB"/>
                </w:rPr>
                <w:t>In general, pooling mechanisms use two different data sources</w:t>
              </w:r>
            </w:ins>
          </w:p>
          <w:p w14:paraId="56EA4B13" w14:textId="77777777" w:rsidR="002F3320" w:rsidRPr="002F3320" w:rsidRDefault="002F3320" w:rsidP="002F3320">
            <w:pPr>
              <w:spacing w:before="120" w:after="0" w:line="240" w:lineRule="auto"/>
              <w:jc w:val="both"/>
              <w:rPr>
                <w:ins w:id="260" w:author="Author"/>
                <w:rFonts w:ascii="inherit" w:eastAsia="Times New Roman" w:hAnsi="inherit" w:cs="Times New Roman"/>
                <w:sz w:val="24"/>
                <w:szCs w:val="24"/>
                <w:lang w:eastAsia="en-GB"/>
              </w:rPr>
            </w:pPr>
            <w:ins w:id="261" w:author="Author">
              <w:r w:rsidRPr="002F3320">
                <w:rPr>
                  <w:rFonts w:ascii="inherit" w:eastAsia="Times New Roman" w:hAnsi="inherit" w:cs="Times New Roman"/>
                  <w:sz w:val="24"/>
                  <w:szCs w:val="24"/>
                  <w:lang w:eastAsia="en-GB"/>
                </w:rPr>
                <w:t>- usage and availability data of the vehicle</w:t>
              </w:r>
            </w:ins>
          </w:p>
          <w:p w14:paraId="754F048C" w14:textId="77777777" w:rsidR="002F3320" w:rsidRPr="002F3320" w:rsidRDefault="002F3320" w:rsidP="002F3320">
            <w:pPr>
              <w:spacing w:before="120" w:after="0" w:line="240" w:lineRule="auto"/>
              <w:jc w:val="both"/>
              <w:rPr>
                <w:ins w:id="262" w:author="Author"/>
                <w:rFonts w:ascii="inherit" w:eastAsia="Times New Roman" w:hAnsi="inherit" w:cs="Times New Roman"/>
                <w:sz w:val="24"/>
                <w:szCs w:val="24"/>
                <w:lang w:eastAsia="en-GB"/>
              </w:rPr>
            </w:pPr>
            <w:ins w:id="263" w:author="Author">
              <w:r w:rsidRPr="002F3320">
                <w:rPr>
                  <w:rFonts w:ascii="inherit" w:eastAsia="Times New Roman" w:hAnsi="inherit" w:cs="Times New Roman"/>
                  <w:sz w:val="24"/>
                  <w:szCs w:val="24"/>
                  <w:lang w:eastAsia="en-GB"/>
                </w:rPr>
                <w:t>- grid state date at the distinct connection point</w:t>
              </w:r>
            </w:ins>
          </w:p>
          <w:p w14:paraId="736E573B" w14:textId="77777777" w:rsidR="002F3320" w:rsidRPr="002F3320" w:rsidRDefault="002F3320" w:rsidP="002F3320">
            <w:pPr>
              <w:spacing w:before="120" w:after="0" w:line="240" w:lineRule="auto"/>
              <w:jc w:val="both"/>
              <w:rPr>
                <w:ins w:id="264" w:author="Author"/>
                <w:rFonts w:ascii="inherit" w:eastAsia="Times New Roman" w:hAnsi="inherit" w:cs="Times New Roman"/>
                <w:sz w:val="24"/>
                <w:szCs w:val="24"/>
                <w:lang w:eastAsia="en-GB"/>
              </w:rPr>
            </w:pPr>
            <w:ins w:id="265" w:author="Author">
              <w:r w:rsidRPr="002F3320">
                <w:rPr>
                  <w:rFonts w:ascii="inherit" w:eastAsia="Times New Roman" w:hAnsi="inherit" w:cs="Times New Roman"/>
                  <w:sz w:val="24"/>
                  <w:szCs w:val="24"/>
                  <w:lang w:eastAsia="en-GB"/>
                </w:rPr>
                <w:t>Measured and rated status information at the connection point must cover static and dynamic parameters or indicators to ensure the usage of the abilities of the connection point but not to violate them, static and dynamic.</w:t>
              </w:r>
            </w:ins>
          </w:p>
          <w:p w14:paraId="62151E96" w14:textId="6B1573AF" w:rsidR="00DB6767" w:rsidRPr="00394559" w:rsidDel="002F3320" w:rsidRDefault="002F3320" w:rsidP="002F3320">
            <w:pPr>
              <w:spacing w:before="120" w:after="0" w:line="240" w:lineRule="auto"/>
              <w:jc w:val="both"/>
              <w:rPr>
                <w:del w:id="266" w:author="Author"/>
                <w:rFonts w:ascii="inherit" w:eastAsia="Times New Roman" w:hAnsi="inherit" w:cs="Times New Roman"/>
                <w:sz w:val="24"/>
                <w:szCs w:val="24"/>
                <w:lang w:eastAsia="en-GB"/>
              </w:rPr>
            </w:pPr>
            <w:ins w:id="267" w:author="Author">
              <w:r w:rsidRPr="002F3320">
                <w:rPr>
                  <w:rFonts w:ascii="inherit" w:eastAsia="Times New Roman" w:hAnsi="inherit" w:cs="Times New Roman"/>
                  <w:sz w:val="24"/>
                  <w:szCs w:val="24"/>
                  <w:lang w:eastAsia="en-GB"/>
                </w:rPr>
                <w:t>Compliance simulation observes the particularly protected and sensitive data on user profiles, in particular the relevant regulations on data security and integrity.</w:t>
              </w:r>
            </w:ins>
          </w:p>
          <w:p w14:paraId="65364FCB" w14:textId="27913001" w:rsidR="00DD6680" w:rsidRPr="00DB6767" w:rsidRDefault="00DD6680" w:rsidP="00DD6680">
            <w:pPr>
              <w:spacing w:before="120" w:after="0" w:line="240" w:lineRule="auto"/>
              <w:jc w:val="both"/>
              <w:rPr>
                <w:rFonts w:ascii="inherit" w:eastAsia="Times New Roman" w:hAnsi="inherit" w:cs="Times New Roman"/>
                <w:sz w:val="24"/>
                <w:szCs w:val="24"/>
                <w:lang w:eastAsia="en-GB"/>
              </w:rPr>
            </w:pPr>
          </w:p>
        </w:tc>
      </w:tr>
    </w:tbl>
    <w:p w14:paraId="683876D7"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55</w:t>
      </w:r>
    </w:p>
    <w:p w14:paraId="59341376"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lastRenderedPageBreak/>
        <w:t>Compliance simulations for type C power park modules</w:t>
      </w:r>
    </w:p>
    <w:p w14:paraId="3DDB6B49"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must be provided to the relevant system operator.</w:t>
      </w:r>
    </w:p>
    <w:p w14:paraId="25AFAC0F"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2C7AB1B3" w14:textId="77777777" w:rsidTr="003B7AE9">
        <w:tc>
          <w:tcPr>
            <w:tcW w:w="0" w:type="auto"/>
            <w:shd w:val="clear" w:color="auto" w:fill="auto"/>
            <w:hideMark/>
          </w:tcPr>
          <w:p w14:paraId="5F687B7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4654562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1ED686EE" w14:textId="77777777" w:rsidTr="003B7AE9">
        <w:tc>
          <w:tcPr>
            <w:tcW w:w="0" w:type="auto"/>
            <w:shd w:val="clear" w:color="auto" w:fill="auto"/>
            <w:hideMark/>
          </w:tcPr>
          <w:p w14:paraId="6844B7C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shall be carried out by simulating low frequency steps and ramps reaching maximum capacity, taking into account the droop settings and the deadband;</w:t>
            </w:r>
          </w:p>
        </w:tc>
      </w:tr>
    </w:tbl>
    <w:p w14:paraId="27030BCA"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7553943F" w14:textId="77777777" w:rsidTr="003B7AE9">
        <w:tc>
          <w:tcPr>
            <w:tcW w:w="0" w:type="auto"/>
            <w:shd w:val="clear" w:color="auto" w:fill="auto"/>
            <w:hideMark/>
          </w:tcPr>
          <w:p w14:paraId="3AE8081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94559" w14:paraId="344B7C1F" w14:textId="77777777">
              <w:tc>
                <w:tcPr>
                  <w:tcW w:w="0" w:type="auto"/>
                  <w:shd w:val="clear" w:color="auto" w:fill="auto"/>
                  <w:hideMark/>
                </w:tcPr>
                <w:p w14:paraId="0AC756E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1C5CEF0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94559" w14:paraId="3A1695BA" w14:textId="77777777">
              <w:tc>
                <w:tcPr>
                  <w:tcW w:w="0" w:type="auto"/>
                  <w:shd w:val="clear" w:color="auto" w:fill="auto"/>
                  <w:hideMark/>
                </w:tcPr>
                <w:p w14:paraId="56587EA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460462E2" w14:textId="77777777" w:rsidTr="003B7AE9">
        <w:tc>
          <w:tcPr>
            <w:tcW w:w="0" w:type="auto"/>
            <w:shd w:val="clear" w:color="auto" w:fill="auto"/>
            <w:hideMark/>
          </w:tcPr>
          <w:p w14:paraId="05A707B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73DED0F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1DC52F31" w14:textId="77777777" w:rsidTr="003B7AE9">
        <w:tc>
          <w:tcPr>
            <w:tcW w:w="0" w:type="auto"/>
            <w:shd w:val="clear" w:color="auto" w:fill="auto"/>
            <w:hideMark/>
          </w:tcPr>
          <w:p w14:paraId="40E17C6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30B0203A"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361573E0" w14:textId="77777777" w:rsidTr="003B7AE9">
        <w:tc>
          <w:tcPr>
            <w:tcW w:w="0" w:type="auto"/>
            <w:shd w:val="clear" w:color="auto" w:fill="auto"/>
            <w:hideMark/>
          </w:tcPr>
          <w:p w14:paraId="6FD1181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94559" w14:paraId="2A8F5658" w14:textId="77777777">
              <w:tc>
                <w:tcPr>
                  <w:tcW w:w="0" w:type="auto"/>
                  <w:shd w:val="clear" w:color="auto" w:fill="auto"/>
                  <w:hideMark/>
                </w:tcPr>
                <w:p w14:paraId="7F8A705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7D04572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94559" w14:paraId="0759C8CE" w14:textId="77777777">
              <w:tc>
                <w:tcPr>
                  <w:tcW w:w="0" w:type="auto"/>
                  <w:shd w:val="clear" w:color="auto" w:fill="auto"/>
                  <w:hideMark/>
                </w:tcPr>
                <w:p w14:paraId="3702AD4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7DAB02FC" w14:textId="77777777" w:rsidTr="003B7AE9">
        <w:tc>
          <w:tcPr>
            <w:tcW w:w="0" w:type="auto"/>
            <w:shd w:val="clear" w:color="auto" w:fill="auto"/>
            <w:hideMark/>
          </w:tcPr>
          <w:p w14:paraId="77EB812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4B7AC2AD" w14:textId="77777777" w:rsidTr="003B7AE9">
        <w:tc>
          <w:tcPr>
            <w:tcW w:w="0" w:type="auto"/>
            <w:shd w:val="clear" w:color="auto" w:fill="auto"/>
            <w:hideMark/>
          </w:tcPr>
          <w:p w14:paraId="7017176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
        </w:tc>
      </w:tr>
    </w:tbl>
    <w:p w14:paraId="3F8B53CB"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5.</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3882E2BE" w14:textId="77777777" w:rsidTr="003B7AE9">
        <w:tc>
          <w:tcPr>
            <w:tcW w:w="0" w:type="auto"/>
            <w:shd w:val="clear" w:color="auto" w:fill="auto"/>
            <w:hideMark/>
          </w:tcPr>
          <w:p w14:paraId="5F1A70A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55F00B3C" w14:textId="77777777" w:rsidTr="003B7AE9">
        <w:tc>
          <w:tcPr>
            <w:tcW w:w="0" w:type="auto"/>
            <w:shd w:val="clear" w:color="auto" w:fill="auto"/>
            <w:hideMark/>
          </w:tcPr>
          <w:p w14:paraId="3A44BD1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(b)</w:t>
            </w:r>
          </w:p>
        </w:tc>
        <w:tc>
          <w:tcPr>
            <w:tcW w:w="0" w:type="auto"/>
            <w:shd w:val="clear" w:color="auto" w:fill="auto"/>
            <w:hideMark/>
          </w:tcPr>
          <w:p w14:paraId="7A16C0D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6.</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6EC30CA2" w14:textId="77777777" w:rsidTr="003B7AE9">
        <w:tc>
          <w:tcPr>
            <w:tcW w:w="0" w:type="auto"/>
            <w:shd w:val="clear" w:color="auto" w:fill="auto"/>
            <w:hideMark/>
          </w:tcPr>
          <w:p w14:paraId="1708F7B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34534A63" w14:textId="77777777" w:rsidTr="003B7AE9">
        <w:tc>
          <w:tcPr>
            <w:tcW w:w="0" w:type="auto"/>
            <w:shd w:val="clear" w:color="auto" w:fill="auto"/>
            <w:hideMark/>
          </w:tcPr>
          <w:p w14:paraId="69AE72A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94559" w14:paraId="02100E80" w14:textId="77777777">
              <w:tc>
                <w:tcPr>
                  <w:tcW w:w="0" w:type="auto"/>
                  <w:shd w:val="clear" w:color="auto" w:fill="auto"/>
                  <w:hideMark/>
                </w:tcPr>
                <w:p w14:paraId="5E8B0A67"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w:t>
                  </w:r>
                </w:p>
              </w:tc>
              <w:tc>
                <w:tcPr>
                  <w:tcW w:w="0" w:type="auto"/>
                  <w:shd w:val="clear" w:color="auto" w:fill="auto"/>
                  <w:hideMark/>
                </w:tcPr>
                <w:p w14:paraId="171B015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9455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94559" w14:paraId="2031CACE" w14:textId="77777777">
              <w:tc>
                <w:tcPr>
                  <w:tcW w:w="0" w:type="auto"/>
                  <w:shd w:val="clear" w:color="auto" w:fill="auto"/>
                  <w:hideMark/>
                </w:tcPr>
                <w:p w14:paraId="1DD5CFB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9455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7.</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0E236DE1" w14:textId="77777777" w:rsidTr="003B7AE9">
        <w:tc>
          <w:tcPr>
            <w:tcW w:w="0" w:type="auto"/>
            <w:shd w:val="clear" w:color="auto" w:fill="auto"/>
            <w:hideMark/>
          </w:tcPr>
          <w:p w14:paraId="5633406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073B6F2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41BF6287" w14:textId="77777777" w:rsidTr="003B7AE9">
        <w:tc>
          <w:tcPr>
            <w:tcW w:w="0" w:type="auto"/>
            <w:shd w:val="clear" w:color="auto" w:fill="auto"/>
            <w:hideMark/>
          </w:tcPr>
          <w:p w14:paraId="7584A7F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42BB4564" w14:textId="77777777" w:rsidR="003B7AE9" w:rsidRPr="00394559" w:rsidRDefault="003B7AE9" w:rsidP="003B7AE9">
            <w:pPr>
              <w:spacing w:before="120" w:after="0" w:line="240" w:lineRule="auto"/>
              <w:jc w:val="both"/>
              <w:rPr>
                <w:ins w:id="268" w:author="Autho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simulation shall be deemed successful in the event that the model demonstrates compliance with the conditions described in point (f) of Article 21(3).</w:t>
            </w:r>
          </w:p>
          <w:p w14:paraId="7D2CFBA8" w14:textId="2687324D" w:rsidR="00996DD5" w:rsidRPr="00DB6767" w:rsidRDefault="00996DD5" w:rsidP="003B7AE9">
            <w:pPr>
              <w:spacing w:before="120" w:after="0" w:line="240" w:lineRule="auto"/>
              <w:jc w:val="both"/>
              <w:rPr>
                <w:rFonts w:ascii="inherit" w:eastAsia="Times New Roman" w:hAnsi="inherit" w:cs="Times New Roman"/>
                <w:sz w:val="24"/>
                <w:szCs w:val="24"/>
                <w:lang w:eastAsia="en-GB"/>
              </w:rPr>
            </w:pPr>
            <w:ins w:id="269" w:author="Author">
              <w:r w:rsidRPr="00394559">
                <w:rPr>
                  <w:rFonts w:ascii="inherit" w:eastAsia="Times New Roman" w:hAnsi="inherit" w:cs="Times New Roman"/>
                  <w:sz w:val="24"/>
                  <w:szCs w:val="24"/>
                  <w:lang w:eastAsia="en-GB"/>
                </w:rPr>
                <w:t xml:space="preserve">8. </w:t>
              </w:r>
              <w:r w:rsidR="00340DB5" w:rsidRPr="00340DB5">
                <w:rPr>
                  <w:rFonts w:ascii="inherit" w:eastAsia="Times New Roman" w:hAnsi="inherit" w:cs="Times New Roman"/>
                  <w:sz w:val="24"/>
                  <w:szCs w:val="24"/>
                  <w:lang w:eastAsia="en-GB"/>
                </w:rPr>
                <w:t>For EVs in pools, the pooling mechanisms shall be proofed, so that the overall pooling behaviour can be used for compliance simulations.</w:t>
              </w:r>
            </w:ins>
          </w:p>
        </w:tc>
      </w:tr>
    </w:tbl>
    <w:p w14:paraId="6633B0AE"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56</w:t>
      </w:r>
    </w:p>
    <w:p w14:paraId="680DE2AB"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model of the power park module shall demonstrate that it is suitable for simulating the fault-ride-through capability in accordance with point (a) of Article 16(3).</w:t>
      </w:r>
    </w:p>
    <w:p w14:paraId="78D519FC" w14:textId="6F3FF1FA" w:rsidR="003B7AE9" w:rsidRPr="00394559" w:rsidRDefault="003B7AE9" w:rsidP="003B7AE9">
      <w:pPr>
        <w:shd w:val="clear" w:color="auto" w:fill="FFFFFF"/>
        <w:spacing w:before="120" w:after="0" w:line="240" w:lineRule="auto"/>
        <w:jc w:val="both"/>
        <w:rPr>
          <w:ins w:id="270" w:author="Autho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simulation shall be deemed successful if the model demonstrates compliance with the conditions set out in point (a) of Article 16(3).</w:t>
      </w:r>
    </w:p>
    <w:p w14:paraId="033306F3" w14:textId="23933D24" w:rsidR="00996DD5" w:rsidRPr="00A42EB6" w:rsidRDefault="00996DD5"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271" w:author="Author">
        <w:r w:rsidRPr="00394559">
          <w:rPr>
            <w:rFonts w:ascii="inherit" w:eastAsia="Times New Roman" w:hAnsi="inherit" w:cs="Times New Roman"/>
            <w:color w:val="000000"/>
            <w:sz w:val="24"/>
            <w:szCs w:val="24"/>
            <w:lang w:eastAsia="en-GB"/>
          </w:rPr>
          <w:t xml:space="preserve">5. </w:t>
        </w:r>
        <w:r w:rsidR="00340DB5" w:rsidRPr="00340DB5">
          <w:rPr>
            <w:rFonts w:ascii="inherit" w:eastAsia="Times New Roman" w:hAnsi="inherit" w:cs="Times New Roman"/>
            <w:color w:val="000000"/>
            <w:sz w:val="24"/>
            <w:szCs w:val="24"/>
            <w:lang w:eastAsia="en-GB"/>
          </w:rPr>
          <w:t>For EVs in pools, the pooling mechanisms shall be proofed, so that the overall pooling behaviour can be used for compliance simulations.</w:t>
        </w:r>
      </w:ins>
    </w:p>
    <w:p w14:paraId="2252C02D" w14:textId="77777777" w:rsidR="003B7AE9" w:rsidRPr="0039455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CHAPTER 7</w:t>
      </w:r>
    </w:p>
    <w:p w14:paraId="5BA339EA" w14:textId="77777777" w:rsidR="003B7AE9" w:rsidRPr="0039455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 xml:space="preserve">Compliance simulations for offshore power park </w:t>
      </w:r>
      <w:commentRangeStart w:id="272"/>
      <w:r w:rsidRPr="00394559">
        <w:rPr>
          <w:rFonts w:ascii="inherit" w:eastAsia="Times New Roman" w:hAnsi="inherit" w:cs="Times New Roman"/>
          <w:b/>
          <w:bCs/>
          <w:i/>
          <w:iCs/>
          <w:color w:val="000000"/>
          <w:sz w:val="24"/>
          <w:szCs w:val="24"/>
          <w:lang w:eastAsia="en-GB"/>
        </w:rPr>
        <w:t>modules</w:t>
      </w:r>
      <w:commentRangeEnd w:id="272"/>
      <w:r w:rsidR="00996DD5" w:rsidRPr="00394559">
        <w:rPr>
          <w:rStyle w:val="CommentReference"/>
        </w:rPr>
        <w:commentReference w:id="272"/>
      </w:r>
    </w:p>
    <w:p w14:paraId="1FF1AF5C" w14:textId="77777777" w:rsidR="003B7AE9" w:rsidRPr="007A3EB5"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295618">
        <w:rPr>
          <w:rFonts w:ascii="inherit" w:eastAsia="Times New Roman" w:hAnsi="inherit" w:cs="Times New Roman"/>
          <w:i/>
          <w:iCs/>
          <w:color w:val="000000"/>
          <w:sz w:val="24"/>
          <w:szCs w:val="24"/>
          <w:lang w:eastAsia="en-GB"/>
        </w:rPr>
        <w:t>Article 57</w:t>
      </w:r>
    </w:p>
    <w:p w14:paraId="15E11EBC" w14:textId="77777777" w:rsidR="003B7AE9" w:rsidRPr="008739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493D05">
        <w:rPr>
          <w:rFonts w:ascii="inherit" w:eastAsia="Times New Roman" w:hAnsi="inherit" w:cs="Times New Roman"/>
          <w:b/>
          <w:bCs/>
          <w:color w:val="000000"/>
          <w:sz w:val="24"/>
          <w:szCs w:val="24"/>
          <w:lang w:eastAsia="en-GB"/>
        </w:rPr>
        <w:lastRenderedPageBreak/>
        <w:t>Compliance simulations applicable to offshore power park modules</w:t>
      </w:r>
    </w:p>
    <w:p w14:paraId="7864E29E" w14:textId="77777777" w:rsidR="003B7AE9" w:rsidRPr="008739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8739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8739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739E9">
        <w:rPr>
          <w:rFonts w:ascii="inherit" w:eastAsia="Times New Roman" w:hAnsi="inherit" w:cs="Times New Roman"/>
          <w:b/>
          <w:bCs/>
          <w:i/>
          <w:iCs/>
          <w:color w:val="000000"/>
          <w:sz w:val="24"/>
          <w:szCs w:val="24"/>
          <w:lang w:eastAsia="en-GB"/>
        </w:rPr>
        <w:t>CHAPTER 8</w:t>
      </w:r>
    </w:p>
    <w:p w14:paraId="07964352" w14:textId="77777777" w:rsidR="003B7AE9" w:rsidRPr="0039455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493D05"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493D05">
        <w:rPr>
          <w:rFonts w:ascii="inherit" w:eastAsia="Times New Roman" w:hAnsi="inherit" w:cs="Times New Roman"/>
          <w:i/>
          <w:iCs/>
          <w:color w:val="000000"/>
          <w:sz w:val="24"/>
          <w:szCs w:val="24"/>
          <w:lang w:eastAsia="en-GB"/>
        </w:rPr>
        <w:t>Article 58</w:t>
      </w:r>
    </w:p>
    <w:p w14:paraId="0816BE4E" w14:textId="77777777" w:rsidR="003B7AE9" w:rsidRPr="00493D0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493D05">
        <w:rPr>
          <w:rFonts w:ascii="inherit" w:eastAsia="Times New Roman" w:hAnsi="inherit" w:cs="Times New Roman"/>
          <w:b/>
          <w:bCs/>
          <w:color w:val="000000"/>
          <w:sz w:val="24"/>
          <w:szCs w:val="24"/>
          <w:lang w:eastAsia="en-GB"/>
        </w:rPr>
        <w:t>Non-binding guidance on implementation</w:t>
      </w:r>
    </w:p>
    <w:p w14:paraId="6B8F647D" w14:textId="77777777" w:rsidR="003B7AE9" w:rsidRPr="00493D0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 xml:space="preserve">1.   No later than six months after the entry into force of this Regulation, the ENTSO for Electricity shall prepare and thereafter every two years provide non-binding written guidance to its </w:t>
      </w:r>
      <w:r w:rsidRPr="00295618">
        <w:rPr>
          <w:rFonts w:ascii="inherit" w:eastAsia="Times New Roman" w:hAnsi="inherit" w:cs="Times New Roman"/>
          <w:color w:val="000000"/>
          <w:sz w:val="24"/>
          <w:szCs w:val="24"/>
          <w:lang w:eastAsia="en-GB"/>
        </w:rPr>
        <w:t>members and other system operators concerning the elements of this Regulation requiring national decisions. The ENTSO for Electricity shall publish this guidance on its website.</w:t>
      </w:r>
    </w:p>
    <w:p w14:paraId="770F0B6A" w14:textId="77777777" w:rsidR="003B7AE9" w:rsidRPr="008739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8739E9">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8739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8739E9">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59</w:t>
      </w:r>
    </w:p>
    <w:p w14:paraId="5DA9F012"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Monitoring</w:t>
      </w:r>
    </w:p>
    <w:p w14:paraId="5B6BD64D"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94559" w14:paraId="0F8B17A8" w14:textId="77777777" w:rsidTr="003B7AE9">
        <w:tc>
          <w:tcPr>
            <w:tcW w:w="0" w:type="auto"/>
            <w:shd w:val="clear" w:color="auto" w:fill="auto"/>
            <w:hideMark/>
          </w:tcPr>
          <w:p w14:paraId="53093A2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459847C2" w14:textId="77777777" w:rsidTr="003B7AE9">
        <w:tc>
          <w:tcPr>
            <w:tcW w:w="0" w:type="auto"/>
            <w:shd w:val="clear" w:color="auto" w:fill="auto"/>
            <w:hideMark/>
          </w:tcPr>
          <w:p w14:paraId="2395047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26D7F32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tc>
      </w:tr>
    </w:tbl>
    <w:p w14:paraId="7E05AB79"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Relevant TSOs shall submit to ENTSO for Electricity the information required to perform the tasks referred to in paragraphs 1 and 2.</w:t>
      </w:r>
    </w:p>
    <w:p w14:paraId="4BA1EDBF"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1E2A9826" w14:textId="62A6A6CD" w:rsidR="003B7AE9" w:rsidRPr="00394559" w:rsidRDefault="003B7AE9" w:rsidP="003B7AE9">
      <w:pPr>
        <w:shd w:val="clear" w:color="auto" w:fill="FFFFFF"/>
        <w:spacing w:before="120" w:after="0" w:line="240" w:lineRule="auto"/>
        <w:jc w:val="both"/>
        <w:rPr>
          <w:ins w:id="273" w:author="Autho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 xml:space="preserve">Where ENTSO for Electricity or the Agency establish areas subject to this Regulation where, based on market developments or experience gathered in the application of this </w:t>
      </w:r>
      <w:r w:rsidRPr="00394559">
        <w:rPr>
          <w:rFonts w:ascii="inherit" w:eastAsia="Times New Roman" w:hAnsi="inherit" w:cs="Times New Roman"/>
          <w:color w:val="000000"/>
          <w:sz w:val="24"/>
          <w:szCs w:val="24"/>
          <w:lang w:eastAsia="en-GB"/>
        </w:rPr>
        <w:lastRenderedPageBreak/>
        <w:t>Regulation, further harmonisation of the requirements under this Regulation is advisable to promote market integration, they shall propose draft amendments to this Regulation pursuant to Article 7(1) of Regulation (EC) No 714/2009.</w:t>
      </w:r>
    </w:p>
    <w:p w14:paraId="2E5A0255" w14:textId="7A310216" w:rsidR="001A0794" w:rsidRPr="00A42EB6" w:rsidRDefault="001A0794"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274" w:author="Author">
        <w:r w:rsidRPr="00394559">
          <w:rPr>
            <w:rFonts w:ascii="inherit" w:eastAsia="Times New Roman" w:hAnsi="inherit" w:cs="Times New Roman"/>
            <w:color w:val="000000"/>
            <w:sz w:val="24"/>
            <w:szCs w:val="24"/>
            <w:lang w:eastAsia="en-GB"/>
          </w:rPr>
          <w:t xml:space="preserve">5. </w:t>
        </w:r>
        <w:r w:rsidR="00340DB5" w:rsidRPr="00340DB5">
          <w:rPr>
            <w:rFonts w:ascii="inherit" w:eastAsia="Times New Roman" w:hAnsi="inherit" w:cs="Times New Roman"/>
            <w:color w:val="000000"/>
            <w:sz w:val="24"/>
            <w:szCs w:val="24"/>
            <w:lang w:eastAsia="en-GB"/>
          </w:rPr>
          <w:t>ACER ensures that no divergent EV regulations be adopted in each member state, relevant TSO, and relevant DSO that modify or adjust the EV type class.</w:t>
        </w:r>
      </w:ins>
    </w:p>
    <w:p w14:paraId="631BA286" w14:textId="77777777" w:rsidR="003B7AE9" w:rsidRPr="0039455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TITLE V</w:t>
      </w:r>
    </w:p>
    <w:p w14:paraId="3636DBC7" w14:textId="77777777" w:rsidR="003B7AE9" w:rsidRPr="0039455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DEROGATIONS</w:t>
      </w:r>
    </w:p>
    <w:p w14:paraId="719A26C0"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60</w:t>
      </w:r>
    </w:p>
    <w:p w14:paraId="41CD7C33"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Power to grant derogations</w:t>
      </w:r>
    </w:p>
    <w:p w14:paraId="03229276"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Regulatory authorities may, at the request of a power-generating facility owner or prospective owner, relevant system operator or relevant TSO, grant power-generating 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Where applicable in a Member State, derogations may be granted and revoked in accordance with Articles 61 to</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63 by other authorities than the regulatory authority.</w:t>
      </w:r>
    </w:p>
    <w:p w14:paraId="63F142DF"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61</w:t>
      </w:r>
    </w:p>
    <w:p w14:paraId="399F4C57"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General provisions</w:t>
      </w:r>
    </w:p>
    <w:p w14:paraId="2F406B97"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regulatory authority may decide that power-generating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62</w:t>
      </w:r>
    </w:p>
    <w:p w14:paraId="220447FD"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lastRenderedPageBreak/>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Power-generating facility owners, or prospective owners, may request a derogation to one or several requirements of this Regulation for power-generating modules within their facilities.</w:t>
      </w:r>
    </w:p>
    <w:p w14:paraId="566B3172"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5F27955B" w14:textId="77777777" w:rsidTr="003B7AE9">
        <w:tc>
          <w:tcPr>
            <w:tcW w:w="0" w:type="auto"/>
            <w:shd w:val="clear" w:color="auto" w:fill="auto"/>
            <w:hideMark/>
          </w:tcPr>
          <w:p w14:paraId="6954CF2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138CB1CC" w14:textId="77777777" w:rsidTr="003B7AE9">
        <w:tc>
          <w:tcPr>
            <w:tcW w:w="0" w:type="auto"/>
            <w:shd w:val="clear" w:color="auto" w:fill="auto"/>
            <w:hideMark/>
          </w:tcPr>
          <w:p w14:paraId="7D37079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24EA5657" w14:textId="77777777" w:rsidTr="003B7AE9">
        <w:tc>
          <w:tcPr>
            <w:tcW w:w="0" w:type="auto"/>
            <w:shd w:val="clear" w:color="auto" w:fill="auto"/>
            <w:hideMark/>
          </w:tcPr>
          <w:p w14:paraId="2EE3E32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94559" w14:paraId="671619AF" w14:textId="77777777" w:rsidTr="003B7AE9">
        <w:tc>
          <w:tcPr>
            <w:tcW w:w="0" w:type="auto"/>
            <w:shd w:val="clear" w:color="auto" w:fill="auto"/>
            <w:hideMark/>
          </w:tcPr>
          <w:p w14:paraId="6DC21CF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64DFBAF6" w14:textId="77777777" w:rsidTr="003B7AE9">
        <w:tc>
          <w:tcPr>
            <w:tcW w:w="0" w:type="auto"/>
            <w:shd w:val="clear" w:color="auto" w:fill="auto"/>
            <w:hideMark/>
          </w:tcPr>
          <w:p w14:paraId="2E1D0E9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5.</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If a request for a derogation concerns a type C or D power-generating module connected to a distribution system, including a closed distribution system, the 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6.</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7.</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 xml:space="preserve">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w:t>
      </w:r>
      <w:r w:rsidRPr="00394559">
        <w:rPr>
          <w:rFonts w:ascii="inherit" w:eastAsia="Times New Roman" w:hAnsi="inherit" w:cs="Times New Roman"/>
          <w:color w:val="000000"/>
          <w:sz w:val="24"/>
          <w:szCs w:val="24"/>
          <w:lang w:eastAsia="en-GB"/>
        </w:rPr>
        <w:lastRenderedPageBreak/>
        <w:t>owner, or from any other interested parties. The additional period shall begin when the complete information has been received.</w:t>
      </w:r>
    </w:p>
    <w:p w14:paraId="7878A6D9"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8.</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94559" w14:paraId="51E49B8A" w14:textId="77777777" w:rsidTr="003B7AE9">
        <w:tc>
          <w:tcPr>
            <w:tcW w:w="0" w:type="auto"/>
            <w:shd w:val="clear" w:color="auto" w:fill="auto"/>
            <w:hideMark/>
          </w:tcPr>
          <w:p w14:paraId="47A5D1C3"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1A94B750" w14:textId="77777777" w:rsidTr="003B7AE9">
        <w:tc>
          <w:tcPr>
            <w:tcW w:w="0" w:type="auto"/>
            <w:shd w:val="clear" w:color="auto" w:fill="auto"/>
            <w:hideMark/>
          </w:tcPr>
          <w:p w14:paraId="2A288B2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9.</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regulatory authority shall issue a reasoned decision concerning a request for a derogation. Where the regulatory authority grants a derogation, it shall specify its duration.</w:t>
      </w:r>
    </w:p>
    <w:p w14:paraId="547EEC1C"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10.</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regulatory authority shall notify its decision to the relevant power-generating facility owner, or prospective owner, the relevant system operator and the relevant TSO.</w:t>
      </w:r>
    </w:p>
    <w:p w14:paraId="2434C35E"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63</w:t>
      </w:r>
    </w:p>
    <w:p w14:paraId="79750F16"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Relevant system operators or relevant TSOs may request derogations for classes of power-generating modules connected or to be connected to their network.</w:t>
      </w:r>
    </w:p>
    <w:p w14:paraId="51611FA8"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3ED6BF0C" w14:textId="77777777" w:rsidTr="003B7AE9">
        <w:tc>
          <w:tcPr>
            <w:tcW w:w="0" w:type="auto"/>
            <w:shd w:val="clear" w:color="auto" w:fill="auto"/>
            <w:hideMark/>
          </w:tcPr>
          <w:p w14:paraId="160856D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508849BF" w14:textId="77777777" w:rsidTr="003B7AE9">
        <w:tc>
          <w:tcPr>
            <w:tcW w:w="0" w:type="auto"/>
            <w:shd w:val="clear" w:color="auto" w:fill="auto"/>
            <w:hideMark/>
          </w:tcPr>
          <w:p w14:paraId="00E2E19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78A8B681" w14:textId="77777777" w:rsidTr="003B7AE9">
        <w:tc>
          <w:tcPr>
            <w:tcW w:w="0" w:type="auto"/>
            <w:shd w:val="clear" w:color="auto" w:fill="auto"/>
            <w:hideMark/>
          </w:tcPr>
          <w:p w14:paraId="6F9CE8E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94559" w14:paraId="40AF26A6" w14:textId="77777777" w:rsidTr="003B7AE9">
        <w:tc>
          <w:tcPr>
            <w:tcW w:w="0" w:type="auto"/>
            <w:shd w:val="clear" w:color="auto" w:fill="auto"/>
            <w:hideMark/>
          </w:tcPr>
          <w:p w14:paraId="58B1145E"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94559" w14:paraId="1C535606" w14:textId="77777777" w:rsidTr="003B7AE9">
        <w:tc>
          <w:tcPr>
            <w:tcW w:w="0" w:type="auto"/>
            <w:shd w:val="clear" w:color="auto" w:fill="auto"/>
            <w:hideMark/>
          </w:tcPr>
          <w:p w14:paraId="02B9935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94559" w14:paraId="17F8A427" w14:textId="77777777" w:rsidTr="003B7AE9">
        <w:tc>
          <w:tcPr>
            <w:tcW w:w="0" w:type="auto"/>
            <w:shd w:val="clear" w:color="auto" w:fill="auto"/>
            <w:hideMark/>
          </w:tcPr>
          <w:p w14:paraId="639EE3D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(f)</w:t>
            </w:r>
          </w:p>
        </w:tc>
        <w:tc>
          <w:tcPr>
            <w:tcW w:w="0" w:type="auto"/>
            <w:shd w:val="clear" w:color="auto" w:fill="auto"/>
            <w:hideMark/>
          </w:tcPr>
          <w:p w14:paraId="6197CF4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5.</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p>
    <w:p w14:paraId="14CADE58"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6.</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7.</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94559" w14:paraId="629C2ABF" w14:textId="77777777" w:rsidTr="003B7AE9">
        <w:tc>
          <w:tcPr>
            <w:tcW w:w="0" w:type="auto"/>
            <w:shd w:val="clear" w:color="auto" w:fill="auto"/>
            <w:hideMark/>
          </w:tcPr>
          <w:p w14:paraId="775D992F"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5CCA93F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94559" w14:paraId="2F067573" w14:textId="77777777" w:rsidTr="003B7AE9">
        <w:tc>
          <w:tcPr>
            <w:tcW w:w="0" w:type="auto"/>
            <w:shd w:val="clear" w:color="auto" w:fill="auto"/>
            <w:hideMark/>
          </w:tcPr>
          <w:p w14:paraId="3341DDA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8.</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regulatory authority shall issue a reasoned decision concerning a request for a derogation. Where the regulatory authority grants derogation, it shall specify its duration.</w:t>
      </w:r>
    </w:p>
    <w:p w14:paraId="658F407F"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9.</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regulatory authority shall notify its decision to the relevant system operator requesting the derogation, the relevant TSO and the Agency.</w:t>
      </w:r>
    </w:p>
    <w:p w14:paraId="43AA2B4E"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10.</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lastRenderedPageBreak/>
        <w:t>11.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64</w:t>
      </w:r>
    </w:p>
    <w:p w14:paraId="6F9301DB"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94559" w14:paraId="52DED263" w14:textId="77777777" w:rsidTr="003B7AE9">
        <w:tc>
          <w:tcPr>
            <w:tcW w:w="0" w:type="auto"/>
            <w:shd w:val="clear" w:color="auto" w:fill="auto"/>
            <w:hideMark/>
          </w:tcPr>
          <w:p w14:paraId="0AE7657B"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94559" w14:paraId="7A7B7A05" w14:textId="77777777" w:rsidTr="003B7AE9">
        <w:tc>
          <w:tcPr>
            <w:tcW w:w="0" w:type="auto"/>
            <w:shd w:val="clear" w:color="auto" w:fill="auto"/>
            <w:hideMark/>
          </w:tcPr>
          <w:p w14:paraId="51D1F2C1"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content of the derogation;</w:t>
            </w:r>
          </w:p>
        </w:tc>
      </w:tr>
    </w:tbl>
    <w:p w14:paraId="6E051E74"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94559" w14:paraId="1A3EC91F" w14:textId="77777777" w:rsidTr="003B7AE9">
        <w:tc>
          <w:tcPr>
            <w:tcW w:w="0" w:type="auto"/>
            <w:shd w:val="clear" w:color="auto" w:fill="auto"/>
            <w:hideMark/>
          </w:tcPr>
          <w:p w14:paraId="556E4618"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reasons for granting or refusing the derogation;</w:t>
            </w:r>
          </w:p>
        </w:tc>
      </w:tr>
    </w:tbl>
    <w:p w14:paraId="75B66920"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94559" w14:paraId="6E83337D" w14:textId="77777777" w:rsidTr="003B7AE9">
        <w:tc>
          <w:tcPr>
            <w:tcW w:w="0" w:type="auto"/>
            <w:shd w:val="clear" w:color="auto" w:fill="auto"/>
            <w:hideMark/>
          </w:tcPr>
          <w:p w14:paraId="71EBF0A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consequences resulting from granting the derogation.</w:t>
            </w:r>
          </w:p>
        </w:tc>
      </w:tr>
    </w:tbl>
    <w:p w14:paraId="3A5B3919"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65</w:t>
      </w:r>
    </w:p>
    <w:p w14:paraId="58AA4321"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Monitoring of derogations</w:t>
      </w:r>
    </w:p>
    <w:p w14:paraId="16DE3B08"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Commission may request the Agency to report on the application of paragraphs 1 and 2 and to provide reasons for requesting or not requesting derogations to be revoked.</w:t>
      </w:r>
    </w:p>
    <w:p w14:paraId="21BEBB3D" w14:textId="77777777" w:rsidR="003B7AE9" w:rsidRPr="0039455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TITLE VI</w:t>
      </w:r>
    </w:p>
    <w:p w14:paraId="2D21C5F7" w14:textId="77777777" w:rsidR="003B7AE9" w:rsidRPr="0039455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66</w:t>
      </w:r>
    </w:p>
    <w:p w14:paraId="372320D7"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Emerging technologies</w:t>
      </w:r>
    </w:p>
    <w:p w14:paraId="59AFA2F5"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 the exception of Article 30, the requirements of this Regulation shall not apply to power-generating modules classified as an emerging technology, in accordance with the procedures set out in this Title.</w:t>
      </w:r>
    </w:p>
    <w:p w14:paraId="420B7C74"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A power-generating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94559" w14:paraId="42F4B178" w14:textId="77777777" w:rsidTr="003B7AE9">
        <w:tc>
          <w:tcPr>
            <w:tcW w:w="0" w:type="auto"/>
            <w:shd w:val="clear" w:color="auto" w:fill="auto"/>
            <w:hideMark/>
          </w:tcPr>
          <w:p w14:paraId="4DB233C0"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it is of type A;</w:t>
            </w:r>
          </w:p>
        </w:tc>
      </w:tr>
    </w:tbl>
    <w:p w14:paraId="404924C1"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94559" w14:paraId="363C560E" w14:textId="77777777" w:rsidTr="003B7AE9">
        <w:tc>
          <w:tcPr>
            <w:tcW w:w="0" w:type="auto"/>
            <w:shd w:val="clear" w:color="auto" w:fill="auto"/>
            <w:hideMark/>
          </w:tcPr>
          <w:p w14:paraId="5113E9FC"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lastRenderedPageBreak/>
              <w:t>(b)</w:t>
            </w:r>
          </w:p>
        </w:tc>
        <w:tc>
          <w:tcPr>
            <w:tcW w:w="0" w:type="auto"/>
            <w:shd w:val="clear" w:color="auto" w:fill="auto"/>
            <w:hideMark/>
          </w:tcPr>
          <w:p w14:paraId="04045BA4"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39455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94559" w14:paraId="46F63221" w14:textId="77777777" w:rsidTr="003B7AE9">
        <w:tc>
          <w:tcPr>
            <w:tcW w:w="0" w:type="auto"/>
            <w:shd w:val="clear" w:color="auto" w:fill="auto"/>
            <w:hideMark/>
          </w:tcPr>
          <w:p w14:paraId="712E73DD" w14:textId="77777777" w:rsidR="003B7AE9" w:rsidRPr="00394559" w:rsidRDefault="003B7AE9" w:rsidP="003B7AE9">
            <w:pPr>
              <w:spacing w:before="120" w:after="0" w:line="240" w:lineRule="auto"/>
              <w:jc w:val="both"/>
              <w:rP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(c)</w:t>
            </w:r>
          </w:p>
        </w:tc>
        <w:tc>
          <w:tcPr>
            <w:tcW w:w="0" w:type="auto"/>
            <w:shd w:val="clear" w:color="auto" w:fill="auto"/>
            <w:hideMark/>
          </w:tcPr>
          <w:p w14:paraId="4DCF3736" w14:textId="77777777" w:rsidR="003B7AE9" w:rsidRPr="00394559" w:rsidRDefault="003B7AE9" w:rsidP="003B7AE9">
            <w:pPr>
              <w:spacing w:before="120" w:after="0" w:line="240" w:lineRule="auto"/>
              <w:jc w:val="both"/>
              <w:rPr>
                <w:ins w:id="275" w:author="Author"/>
                <w:rFonts w:ascii="inherit" w:eastAsia="Times New Roman" w:hAnsi="inherit" w:cs="Times New Roman"/>
                <w:sz w:val="24"/>
                <w:szCs w:val="24"/>
                <w:lang w:eastAsia="en-GB"/>
              </w:rPr>
            </w:pPr>
            <w:r w:rsidRPr="00394559">
              <w:rPr>
                <w:rFonts w:ascii="inherit" w:eastAsia="Times New Roman" w:hAnsi="inherit" w:cs="Times New Roman"/>
                <w:sz w:val="24"/>
                <w:szCs w:val="24"/>
                <w:lang w:eastAsia="en-GB"/>
              </w:rPr>
              <w:t>the accumulated sales of the power-generating module technology within a synchronous area at the time of application for classification as an emerging technology do not exceed 25 % of the maximum level of cumulative maximum capacity established pursuant to Article 67(1).</w:t>
            </w:r>
          </w:p>
          <w:p w14:paraId="67FE8F72" w14:textId="77777777" w:rsidR="00EE7AFC" w:rsidRPr="00EE7AFC" w:rsidRDefault="001A0794" w:rsidP="00EE7AFC">
            <w:pPr>
              <w:spacing w:before="120" w:after="0" w:line="240" w:lineRule="auto"/>
              <w:jc w:val="both"/>
              <w:rPr>
                <w:ins w:id="276" w:author="Author"/>
                <w:rFonts w:ascii="inherit" w:eastAsia="Times New Roman" w:hAnsi="inherit" w:cs="Times New Roman"/>
                <w:sz w:val="24"/>
                <w:szCs w:val="24"/>
                <w:lang w:eastAsia="en-GB"/>
              </w:rPr>
            </w:pPr>
            <w:ins w:id="277" w:author="Author">
              <w:r w:rsidRPr="00394559">
                <w:rPr>
                  <w:rFonts w:ascii="inherit" w:eastAsia="Times New Roman" w:hAnsi="inherit" w:cs="Times New Roman"/>
                  <w:sz w:val="24"/>
                  <w:szCs w:val="24"/>
                  <w:lang w:eastAsia="en-GB"/>
                </w:rPr>
                <w:t xml:space="preserve">3. </w:t>
              </w:r>
              <w:r w:rsidR="00EE7AFC" w:rsidRPr="00EE7AFC">
                <w:rPr>
                  <w:rFonts w:ascii="inherit" w:eastAsia="Times New Roman" w:hAnsi="inherit" w:cs="Times New Roman"/>
                  <w:sz w:val="24"/>
                  <w:szCs w:val="24"/>
                  <w:lang w:eastAsia="en-GB"/>
                </w:rPr>
                <w:t>Bidirectional charging / discharging vehicles with system supporting and/or grid forming technologies, if</w:t>
              </w:r>
            </w:ins>
          </w:p>
          <w:p w14:paraId="2BD1E507" w14:textId="77777777" w:rsidR="00EE7AFC" w:rsidRPr="00EE7AFC" w:rsidRDefault="00EE7AFC" w:rsidP="00EE7AFC">
            <w:pPr>
              <w:spacing w:before="120" w:after="0" w:line="240" w:lineRule="auto"/>
              <w:jc w:val="both"/>
              <w:rPr>
                <w:ins w:id="278" w:author="Author"/>
                <w:rFonts w:ascii="inherit" w:eastAsia="Times New Roman" w:hAnsi="inherit" w:cs="Times New Roman"/>
                <w:sz w:val="24"/>
                <w:szCs w:val="24"/>
                <w:lang w:eastAsia="en-GB"/>
              </w:rPr>
            </w:pPr>
            <w:ins w:id="279" w:author="Author">
              <w:r w:rsidRPr="00EE7AFC">
                <w:rPr>
                  <w:rFonts w:ascii="inherit" w:eastAsia="Times New Roman" w:hAnsi="inherit" w:cs="Times New Roman"/>
                  <w:sz w:val="24"/>
                  <w:szCs w:val="24"/>
                  <w:lang w:eastAsia="en-GB"/>
                </w:rPr>
                <w:t>a) it is member of Type EV</w:t>
              </w:r>
            </w:ins>
          </w:p>
          <w:p w14:paraId="2E4C0480" w14:textId="77777777" w:rsidR="00EE7AFC" w:rsidRPr="00EE7AFC" w:rsidRDefault="00EE7AFC" w:rsidP="00EE7AFC">
            <w:pPr>
              <w:spacing w:before="120" w:after="0" w:line="240" w:lineRule="auto"/>
              <w:jc w:val="both"/>
              <w:rPr>
                <w:ins w:id="280" w:author="Author"/>
                <w:rFonts w:ascii="inherit" w:eastAsia="Times New Roman" w:hAnsi="inherit" w:cs="Times New Roman"/>
                <w:sz w:val="24"/>
                <w:szCs w:val="24"/>
                <w:lang w:eastAsia="en-GB"/>
              </w:rPr>
            </w:pPr>
            <w:ins w:id="281" w:author="Author">
              <w:r w:rsidRPr="00EE7AFC">
                <w:rPr>
                  <w:rFonts w:ascii="inherit" w:eastAsia="Times New Roman" w:hAnsi="inherit" w:cs="Times New Roman"/>
                  <w:sz w:val="24"/>
                  <w:szCs w:val="24"/>
                  <w:lang w:eastAsia="en-GB"/>
                </w:rPr>
                <w:t>b) it is an emerging technology until it is ramped up as specified in article 66 (2c)</w:t>
              </w:r>
            </w:ins>
          </w:p>
          <w:p w14:paraId="77375375" w14:textId="35557CDD" w:rsidR="00013EBC" w:rsidRPr="00394559" w:rsidDel="00EE7AFC" w:rsidRDefault="00EE7AFC" w:rsidP="00EE7AFC">
            <w:pPr>
              <w:spacing w:before="120" w:after="0" w:line="240" w:lineRule="auto"/>
              <w:jc w:val="both"/>
              <w:rPr>
                <w:del w:id="282" w:author="Author"/>
                <w:rFonts w:ascii="inherit" w:eastAsia="Times New Roman" w:hAnsi="inherit" w:cs="Times New Roman"/>
                <w:sz w:val="24"/>
                <w:szCs w:val="24"/>
                <w:lang w:eastAsia="en-GB"/>
              </w:rPr>
            </w:pPr>
            <w:ins w:id="283" w:author="Author">
              <w:r w:rsidRPr="00EE7AFC">
                <w:rPr>
                  <w:rFonts w:ascii="inherit" w:eastAsia="Times New Roman" w:hAnsi="inherit" w:cs="Times New Roman"/>
                  <w:sz w:val="24"/>
                  <w:szCs w:val="24"/>
                  <w:lang w:eastAsia="en-GB"/>
                </w:rPr>
                <w:t>It shall be treated equally in each member state</w:t>
              </w:r>
            </w:ins>
          </w:p>
          <w:p w14:paraId="1E1FD9E0" w14:textId="21FD44CF" w:rsidR="001A0794" w:rsidRPr="00013EBC" w:rsidRDefault="001A0794" w:rsidP="001A0794">
            <w:pPr>
              <w:spacing w:before="120" w:after="0" w:line="240" w:lineRule="auto"/>
              <w:jc w:val="both"/>
              <w:rPr>
                <w:rFonts w:ascii="inherit" w:eastAsia="Times New Roman" w:hAnsi="inherit" w:cs="Times New Roman"/>
                <w:sz w:val="24"/>
                <w:szCs w:val="24"/>
                <w:lang w:eastAsia="en-GB"/>
              </w:rPr>
            </w:pPr>
          </w:p>
        </w:tc>
      </w:tr>
    </w:tbl>
    <w:p w14:paraId="6DEDE7F7"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67</w:t>
      </w:r>
    </w:p>
    <w:p w14:paraId="5AE8CF9D"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Establishment of thresholds for classification as emerging technologies</w:t>
      </w:r>
    </w:p>
    <w:p w14:paraId="30718EA1"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maximum level of cumulative maximum capacity of power-generating modules classified as emerging technologies in a synchronous area shall be 0,1 % of the annual maximum load in 2014 in that synchronous area.</w:t>
      </w:r>
    </w:p>
    <w:p w14:paraId="0F79931A"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Member States shall ensure that their maximum level of cumulative maximum capacity of power-generating modules classified as emerging technologies is calculated by multiplying the maximum level of cumulative maximum capacity of power-generating 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The source of the data for applying this Article shall be the ENTSO for Electricity's</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i/>
          <w:iCs/>
          <w:color w:val="000000"/>
          <w:sz w:val="24"/>
          <w:szCs w:val="24"/>
          <w:lang w:eastAsia="en-GB"/>
        </w:rPr>
        <w:t>Statistical factsheet</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published in 2015.</w:t>
      </w:r>
    </w:p>
    <w:p w14:paraId="7B9244BD"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68</w:t>
      </w:r>
    </w:p>
    <w:p w14:paraId="35641001"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Within six months of the entry into force of this Regulation manufacturers of Type A power-generating modules may submit to the relevant regulatory authority a request for classification of their power-generating module technology as an emerging technology.</w:t>
      </w:r>
    </w:p>
    <w:p w14:paraId="17E36FED"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In connection with a request pursuant to paragraph 1, the manufacturer shall inform the relevant regulatory authority of the accumulated sales of the respective power-generating module technology within each synchronous area at the time of application for classification as an emerging technology.</w:t>
      </w:r>
    </w:p>
    <w:p w14:paraId="0B49A88C"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Proof that a request submitted pursuant to paragraph 1 complies with the eligibility criteria laid down in Articles</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66 and 67 shall be provided by the manufacturer.</w:t>
      </w:r>
    </w:p>
    <w:p w14:paraId="23D3C759"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lastRenderedPageBreak/>
        <w:t>4.</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Where applicable in a Member State, assessment of requests and approval and withdrawal of classification as an emerging technology may be undertaken by authorities other than the regulatory authority.</w:t>
      </w:r>
    </w:p>
    <w:p w14:paraId="0E93558F"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69</w:t>
      </w:r>
    </w:p>
    <w:p w14:paraId="45461994"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Assessment and approval of requests for classification as an emerging technology</w:t>
      </w:r>
    </w:p>
    <w:p w14:paraId="2D50194F"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take into account the opinion of the Agency.</w:t>
      </w:r>
    </w:p>
    <w:p w14:paraId="74E7BDAB"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A list of power-generating modules approved as emerging technologies shall be published by each regulatory authority of a synchronous area.</w:t>
      </w:r>
    </w:p>
    <w:p w14:paraId="79643E61"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70</w:t>
      </w:r>
    </w:p>
    <w:p w14:paraId="15BA19C9"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Withdrawal of classification as an emerging technology</w:t>
      </w:r>
    </w:p>
    <w:p w14:paraId="1F7BE1F4"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publicly available the cumulative maximum capacity of power-generating modules classified as emerging technologies.</w:t>
      </w:r>
    </w:p>
    <w:p w14:paraId="6E980E60"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In the event that the cumulative maximum capacity of all power-generating modules classified as emerging technologies connected to networks exceeds the threshold established in Article 67, the classification as an emerging technology shall be withdrawn by the relevant regulatory authority. The withdrawal decision shall be published.</w:t>
      </w:r>
    </w:p>
    <w:p w14:paraId="5A6C76AE"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t>
      </w:r>
    </w:p>
    <w:p w14:paraId="0E11CA27"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39455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TITLE VII</w:t>
      </w:r>
    </w:p>
    <w:p w14:paraId="191B9C65" w14:textId="77777777" w:rsidR="003B7AE9" w:rsidRPr="0039455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FINAL PROVISIONS</w:t>
      </w:r>
    </w:p>
    <w:p w14:paraId="534B986C"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lastRenderedPageBreak/>
        <w:t>Article 71</w:t>
      </w:r>
    </w:p>
    <w:p w14:paraId="162336E3"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1.</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2.</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All relevant clauses in contracts and relevant clauses of general terms and conditions relating to the grid connection of existing power-generating modules subject to all or some of the requirements of this Regulation in accordance with Article 4(1) shall be amended in order to comply with the requirements of this Regulation. The relevant clauses shall be amended within three years following the decision of the regulatory authority or Member State as referred to in Article 4(1).</w:t>
      </w:r>
    </w:p>
    <w:p w14:paraId="15D2BD66"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3.</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color w:val="000000"/>
          <w:sz w:val="24"/>
          <w:szCs w:val="24"/>
          <w:lang w:eastAsia="en-GB"/>
        </w:rPr>
        <w:t>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50B8AA07" w14:textId="77777777" w:rsidR="003B7AE9" w:rsidRPr="0039455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94559">
        <w:rPr>
          <w:rFonts w:ascii="inherit" w:eastAsia="Times New Roman" w:hAnsi="inherit" w:cs="Times New Roman"/>
          <w:i/>
          <w:iCs/>
          <w:color w:val="000000"/>
          <w:sz w:val="24"/>
          <w:szCs w:val="24"/>
          <w:lang w:eastAsia="en-GB"/>
        </w:rPr>
        <w:t>Article 72</w:t>
      </w:r>
    </w:p>
    <w:p w14:paraId="575F9C51" w14:textId="77777777" w:rsidR="003B7AE9" w:rsidRPr="0039455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94559">
        <w:rPr>
          <w:rFonts w:ascii="inherit" w:eastAsia="Times New Roman" w:hAnsi="inherit" w:cs="Times New Roman"/>
          <w:b/>
          <w:bCs/>
          <w:color w:val="000000"/>
          <w:sz w:val="24"/>
          <w:szCs w:val="24"/>
          <w:lang w:eastAsia="en-GB"/>
        </w:rPr>
        <w:t>Entry into force</w:t>
      </w:r>
    </w:p>
    <w:p w14:paraId="09FCBE19"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This Regulation shall enter into force on the twentieth day following that of its publication in the</w:t>
      </w:r>
      <w:r w:rsidRPr="00394559">
        <w:rPr>
          <w:rFonts w:ascii="inherit" w:eastAsia="Times New Roman" w:hAnsi="inherit" w:cs="Times New Roman" w:hint="eastAsia"/>
          <w:color w:val="000000"/>
          <w:sz w:val="24"/>
          <w:szCs w:val="24"/>
          <w:lang w:eastAsia="en-GB"/>
        </w:rPr>
        <w:t> </w:t>
      </w:r>
      <w:r w:rsidRPr="00394559">
        <w:rPr>
          <w:rFonts w:ascii="inherit" w:eastAsia="Times New Roman" w:hAnsi="inherit" w:cs="Times New Roman"/>
          <w:i/>
          <w:iCs/>
          <w:color w:val="000000"/>
          <w:sz w:val="24"/>
          <w:szCs w:val="24"/>
          <w:lang w:eastAsia="en-GB"/>
        </w:rPr>
        <w:t>Official Journal of the European Union</w:t>
      </w:r>
      <w:r w:rsidRPr="00394559">
        <w:rPr>
          <w:rFonts w:ascii="inherit" w:eastAsia="Times New Roman" w:hAnsi="inherit" w:cs="Times New Roman"/>
          <w:color w:val="000000"/>
          <w:sz w:val="24"/>
          <w:szCs w:val="24"/>
          <w:lang w:eastAsia="en-GB"/>
        </w:rPr>
        <w:t>.</w:t>
      </w:r>
    </w:p>
    <w:p w14:paraId="4015836C"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394559"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9455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Done at Brussels, 14 April 2016.</w:t>
      </w:r>
    </w:p>
    <w:p w14:paraId="4CDEBBCB" w14:textId="77777777" w:rsidR="003B7AE9" w:rsidRPr="0039455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94559">
        <w:rPr>
          <w:rFonts w:ascii="inherit" w:eastAsia="Times New Roman" w:hAnsi="inherit" w:cs="Times New Roman"/>
          <w:i/>
          <w:iCs/>
          <w:color w:val="000000"/>
          <w:sz w:val="24"/>
          <w:szCs w:val="24"/>
          <w:lang w:eastAsia="en-GB"/>
        </w:rPr>
        <w:t>For the Commission</w:t>
      </w:r>
    </w:p>
    <w:p w14:paraId="17D740F3" w14:textId="77777777" w:rsidR="003B7AE9" w:rsidRPr="0039455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94559">
        <w:rPr>
          <w:rFonts w:ascii="inherit" w:eastAsia="Times New Roman" w:hAnsi="inherit" w:cs="Times New Roman"/>
          <w:i/>
          <w:iCs/>
          <w:color w:val="000000"/>
          <w:sz w:val="24"/>
          <w:szCs w:val="24"/>
          <w:lang w:eastAsia="en-GB"/>
        </w:rPr>
        <w:t>The President</w:t>
      </w:r>
    </w:p>
    <w:p w14:paraId="37E37AD3" w14:textId="77777777" w:rsidR="003B7AE9" w:rsidRPr="0039455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94559">
        <w:rPr>
          <w:rFonts w:ascii="inherit" w:eastAsia="Times New Roman" w:hAnsi="inherit" w:cs="Times New Roman"/>
          <w:color w:val="000000"/>
          <w:sz w:val="24"/>
          <w:szCs w:val="24"/>
          <w:lang w:eastAsia="en-GB"/>
        </w:rPr>
        <w:t>Jean-Claude JUNCKER</w:t>
      </w:r>
    </w:p>
    <w:p w14:paraId="2CEBD49C" w14:textId="77777777" w:rsidR="003B7AE9" w:rsidRPr="00394559" w:rsidRDefault="00F67A2B"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F620CE5">
          <v:rect id="_x0000_i1026" style="width:203.75pt;height:.75pt" o:hrpct="0" o:hrstd="t" o:hrnoshade="t" o:hr="t" fillcolor="black" stroked="f"/>
        </w:pict>
      </w:r>
    </w:p>
    <w:p w14:paraId="6E4823FC" w14:textId="77777777" w:rsidR="003B7AE9" w:rsidRPr="00295618" w:rsidRDefault="00F67A2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3" w:anchor="ntc1-L_2016112EN.01000101-E0001" w:history="1">
        <w:r w:rsidR="003B7AE9" w:rsidRPr="00295618">
          <w:rPr>
            <w:rFonts w:ascii="inherit" w:eastAsia="Times New Roman" w:hAnsi="inherit" w:cs="Times New Roman"/>
            <w:color w:val="337AB7"/>
            <w:sz w:val="19"/>
            <w:szCs w:val="19"/>
            <w:lang w:eastAsia="en-GB"/>
          </w:rPr>
          <w:t>(</w:t>
        </w:r>
        <w:r w:rsidR="003B7AE9" w:rsidRPr="007A3EB5">
          <w:rPr>
            <w:rFonts w:ascii="inherit" w:eastAsia="Times New Roman" w:hAnsi="inherit" w:cs="Times New Roman"/>
            <w:color w:val="337AB7"/>
            <w:sz w:val="13"/>
            <w:szCs w:val="13"/>
            <w:vertAlign w:val="superscript"/>
            <w:lang w:eastAsia="en-GB"/>
          </w:rPr>
          <w:t>1</w:t>
        </w:r>
        <w:r w:rsidR="003B7AE9" w:rsidRPr="007A3EB5">
          <w:rPr>
            <w:rFonts w:ascii="inherit" w:eastAsia="Times New Roman" w:hAnsi="inherit" w:cs="Times New Roman"/>
            <w:color w:val="337AB7"/>
            <w:sz w:val="19"/>
            <w:szCs w:val="19"/>
            <w:lang w:eastAsia="en-GB"/>
          </w:rPr>
          <w:t>)</w:t>
        </w:r>
      </w:hyperlink>
      <w:r w:rsidR="003B7AE9" w:rsidRPr="00394559">
        <w:rPr>
          <w:rFonts w:ascii="inherit" w:eastAsia="Times New Roman" w:hAnsi="inherit" w:cs="Times New Roman"/>
          <w:color w:val="000000"/>
          <w:sz w:val="19"/>
          <w:szCs w:val="19"/>
          <w:lang w:eastAsia="en-GB"/>
        </w:rPr>
        <w:t>  </w:t>
      </w:r>
      <w:hyperlink r:id="rId44" w:history="1">
        <w:r w:rsidR="003B7AE9" w:rsidRPr="00295618">
          <w:rPr>
            <w:rFonts w:ascii="inherit" w:eastAsia="Times New Roman" w:hAnsi="inherit" w:cs="Times New Roman"/>
            <w:color w:val="337AB7"/>
            <w:sz w:val="19"/>
            <w:szCs w:val="19"/>
            <w:lang w:eastAsia="en-GB"/>
          </w:rPr>
          <w:t>OJ L 211, 14.8.2009, p. 15</w:t>
        </w:r>
      </w:hyperlink>
      <w:r w:rsidR="003B7AE9" w:rsidRPr="00394559">
        <w:rPr>
          <w:rFonts w:ascii="inherit" w:eastAsia="Times New Roman" w:hAnsi="inherit" w:cs="Times New Roman"/>
          <w:color w:val="000000"/>
          <w:sz w:val="19"/>
          <w:szCs w:val="19"/>
          <w:lang w:eastAsia="en-GB"/>
        </w:rPr>
        <w:t>.</w:t>
      </w:r>
    </w:p>
    <w:p w14:paraId="6099670B" w14:textId="77777777" w:rsidR="003B7AE9" w:rsidRPr="00295618" w:rsidRDefault="00F67A2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5" w:anchor="ntc2-L_2016112EN.01000101-E0002" w:history="1">
        <w:r w:rsidR="003B7AE9" w:rsidRPr="00295618">
          <w:rPr>
            <w:rFonts w:ascii="inherit" w:eastAsia="Times New Roman" w:hAnsi="inherit" w:cs="Times New Roman"/>
            <w:color w:val="337AB7"/>
            <w:sz w:val="19"/>
            <w:szCs w:val="19"/>
            <w:lang w:eastAsia="en-GB"/>
          </w:rPr>
          <w:t>(</w:t>
        </w:r>
        <w:r w:rsidR="003B7AE9" w:rsidRPr="007A3EB5">
          <w:rPr>
            <w:rFonts w:ascii="inherit" w:eastAsia="Times New Roman" w:hAnsi="inherit" w:cs="Times New Roman"/>
            <w:color w:val="337AB7"/>
            <w:sz w:val="13"/>
            <w:szCs w:val="13"/>
            <w:vertAlign w:val="superscript"/>
            <w:lang w:eastAsia="en-GB"/>
          </w:rPr>
          <w:t>2</w:t>
        </w:r>
        <w:r w:rsidR="003B7AE9" w:rsidRPr="007A3EB5">
          <w:rPr>
            <w:rFonts w:ascii="inherit" w:eastAsia="Times New Roman" w:hAnsi="inherit" w:cs="Times New Roman"/>
            <w:color w:val="337AB7"/>
            <w:sz w:val="19"/>
            <w:szCs w:val="19"/>
            <w:lang w:eastAsia="en-GB"/>
          </w:rPr>
          <w:t>)</w:t>
        </w:r>
      </w:hyperlink>
      <w:r w:rsidR="003B7AE9" w:rsidRPr="00394559">
        <w:rPr>
          <w:rFonts w:ascii="inherit" w:eastAsia="Times New Roman" w:hAnsi="inherit" w:cs="Times New Roman"/>
          <w:color w:val="000000"/>
          <w:sz w:val="19"/>
          <w:szCs w:val="19"/>
          <w:lang w:eastAsia="en-GB"/>
        </w:rPr>
        <w:t>  Dir</w:t>
      </w:r>
      <w:r w:rsidR="003B7AE9" w:rsidRPr="00295618">
        <w:rPr>
          <w:rFonts w:ascii="inherit" w:eastAsia="Times New Roman" w:hAnsi="inherit" w:cs="Times New Roman"/>
          <w:color w:val="000000"/>
          <w:sz w:val="19"/>
          <w:szCs w:val="19"/>
          <w:lang w:eastAsia="en-GB"/>
        </w:rPr>
        <w:t>ective 2009/72/EC of the European Parliament and of the Council of 13 July 2009 concerning common rules for the internal market in electricity and repealing Directive 2003/54/EC (</w:t>
      </w:r>
      <w:hyperlink r:id="rId46" w:history="1">
        <w:r w:rsidR="003B7AE9" w:rsidRPr="00295618">
          <w:rPr>
            <w:rFonts w:ascii="inherit" w:eastAsia="Times New Roman" w:hAnsi="inherit" w:cs="Times New Roman"/>
            <w:color w:val="337AB7"/>
            <w:sz w:val="19"/>
            <w:szCs w:val="19"/>
            <w:lang w:eastAsia="en-GB"/>
          </w:rPr>
          <w:t>OJ L 211, 14.8.2009, p. 55</w:t>
        </w:r>
      </w:hyperlink>
      <w:r w:rsidR="003B7AE9" w:rsidRPr="00394559">
        <w:rPr>
          <w:rFonts w:ascii="inherit" w:eastAsia="Times New Roman" w:hAnsi="inherit" w:cs="Times New Roman"/>
          <w:color w:val="000000"/>
          <w:sz w:val="19"/>
          <w:szCs w:val="19"/>
          <w:lang w:eastAsia="en-GB"/>
        </w:rPr>
        <w:t>).</w:t>
      </w:r>
    </w:p>
    <w:p w14:paraId="7812EB6E" w14:textId="77777777" w:rsidR="003B7AE9" w:rsidRPr="00295618" w:rsidRDefault="00F67A2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7" w:anchor="ntc3-L_2016112EN.01000101-E0003" w:history="1">
        <w:r w:rsidR="003B7AE9" w:rsidRPr="00295618">
          <w:rPr>
            <w:rFonts w:ascii="inherit" w:eastAsia="Times New Roman" w:hAnsi="inherit" w:cs="Times New Roman"/>
            <w:color w:val="337AB7"/>
            <w:sz w:val="19"/>
            <w:szCs w:val="19"/>
            <w:lang w:eastAsia="en-GB"/>
          </w:rPr>
          <w:t>(</w:t>
        </w:r>
        <w:r w:rsidR="003B7AE9" w:rsidRPr="007A3EB5">
          <w:rPr>
            <w:rFonts w:ascii="inherit" w:eastAsia="Times New Roman" w:hAnsi="inherit" w:cs="Times New Roman"/>
            <w:color w:val="337AB7"/>
            <w:sz w:val="13"/>
            <w:szCs w:val="13"/>
            <w:vertAlign w:val="superscript"/>
            <w:lang w:eastAsia="en-GB"/>
          </w:rPr>
          <w:t>3</w:t>
        </w:r>
        <w:r w:rsidR="003B7AE9" w:rsidRPr="007A3EB5">
          <w:rPr>
            <w:rFonts w:ascii="inherit" w:eastAsia="Times New Roman" w:hAnsi="inherit" w:cs="Times New Roman"/>
            <w:color w:val="337AB7"/>
            <w:sz w:val="19"/>
            <w:szCs w:val="19"/>
            <w:lang w:eastAsia="en-GB"/>
          </w:rPr>
          <w:t>)</w:t>
        </w:r>
      </w:hyperlink>
      <w:r w:rsidR="003B7AE9" w:rsidRPr="00394559">
        <w:rPr>
          <w:rFonts w:ascii="inherit" w:eastAsia="Times New Roman" w:hAnsi="inherit" w:cs="Times New Roman"/>
          <w:color w:val="000000"/>
          <w:sz w:val="19"/>
          <w:szCs w:val="19"/>
          <w:lang w:eastAsia="en-GB"/>
        </w:rPr>
        <w:t>  Directive 2012/27/EU of the European Parliament and of the Council of 25 Octo</w:t>
      </w:r>
      <w:r w:rsidR="003B7AE9" w:rsidRPr="00295618">
        <w:rPr>
          <w:rFonts w:ascii="inherit" w:eastAsia="Times New Roman" w:hAnsi="inherit" w:cs="Times New Roman"/>
          <w:color w:val="000000"/>
          <w:sz w:val="19"/>
          <w:szCs w:val="19"/>
          <w:lang w:eastAsia="en-GB"/>
        </w:rPr>
        <w:t>ber 2012 on energy efficiency, amending Directives 2009/125/EC and 2010/30/EU and repealing Directives 2004/8/EC and 2006/32/EC (</w:t>
      </w:r>
      <w:hyperlink r:id="rId48" w:history="1">
        <w:r w:rsidR="003B7AE9" w:rsidRPr="00295618">
          <w:rPr>
            <w:rFonts w:ascii="inherit" w:eastAsia="Times New Roman" w:hAnsi="inherit" w:cs="Times New Roman"/>
            <w:color w:val="337AB7"/>
            <w:sz w:val="19"/>
            <w:szCs w:val="19"/>
            <w:lang w:eastAsia="en-GB"/>
          </w:rPr>
          <w:t>OJ L 315, 14.11.2012, p. 1</w:t>
        </w:r>
      </w:hyperlink>
      <w:r w:rsidR="003B7AE9" w:rsidRPr="00394559">
        <w:rPr>
          <w:rFonts w:ascii="inherit" w:eastAsia="Times New Roman" w:hAnsi="inherit" w:cs="Times New Roman"/>
          <w:color w:val="000000"/>
          <w:sz w:val="19"/>
          <w:szCs w:val="19"/>
          <w:lang w:eastAsia="en-GB"/>
        </w:rPr>
        <w:t>).</w:t>
      </w:r>
    </w:p>
    <w:p w14:paraId="08DEE462" w14:textId="77777777" w:rsidR="003B7AE9" w:rsidRPr="00295618" w:rsidRDefault="00F67A2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9" w:anchor="ntc4-L_2016112EN.01000101-E0004" w:history="1">
        <w:r w:rsidR="003B7AE9" w:rsidRPr="00295618">
          <w:rPr>
            <w:rFonts w:ascii="inherit" w:eastAsia="Times New Roman" w:hAnsi="inherit" w:cs="Times New Roman"/>
            <w:color w:val="337AB7"/>
            <w:sz w:val="19"/>
            <w:szCs w:val="19"/>
            <w:lang w:eastAsia="en-GB"/>
          </w:rPr>
          <w:t>(</w:t>
        </w:r>
        <w:r w:rsidR="003B7AE9" w:rsidRPr="007A3EB5">
          <w:rPr>
            <w:rFonts w:ascii="inherit" w:eastAsia="Times New Roman" w:hAnsi="inherit" w:cs="Times New Roman"/>
            <w:color w:val="337AB7"/>
            <w:sz w:val="13"/>
            <w:szCs w:val="13"/>
            <w:vertAlign w:val="superscript"/>
            <w:lang w:eastAsia="en-GB"/>
          </w:rPr>
          <w:t>4</w:t>
        </w:r>
        <w:r w:rsidR="003B7AE9" w:rsidRPr="007A3EB5">
          <w:rPr>
            <w:rFonts w:ascii="inherit" w:eastAsia="Times New Roman" w:hAnsi="inherit" w:cs="Times New Roman"/>
            <w:color w:val="337AB7"/>
            <w:sz w:val="19"/>
            <w:szCs w:val="19"/>
            <w:lang w:eastAsia="en-GB"/>
          </w:rPr>
          <w:t>)</w:t>
        </w:r>
      </w:hyperlink>
      <w:r w:rsidR="003B7AE9" w:rsidRPr="00394559">
        <w:rPr>
          <w:rFonts w:ascii="inherit" w:eastAsia="Times New Roman" w:hAnsi="inherit" w:cs="Times New Roman"/>
          <w:color w:val="000000"/>
          <w:sz w:val="19"/>
          <w:szCs w:val="19"/>
          <w:lang w:eastAsia="en-GB"/>
        </w:rPr>
        <w:t xml:space="preserve">  Commission Regulation (EU) 2015/1222 of 24 July 2015 establishing a guideline on capacity allocation and congestion management </w:t>
      </w:r>
      <w:r w:rsidR="003B7AE9" w:rsidRPr="00295618">
        <w:rPr>
          <w:rFonts w:ascii="inherit" w:eastAsia="Times New Roman" w:hAnsi="inherit" w:cs="Times New Roman"/>
          <w:color w:val="000000"/>
          <w:sz w:val="19"/>
          <w:szCs w:val="19"/>
          <w:lang w:eastAsia="en-GB"/>
        </w:rPr>
        <w:t>(</w:t>
      </w:r>
      <w:hyperlink r:id="rId50" w:history="1">
        <w:r w:rsidR="003B7AE9" w:rsidRPr="00295618">
          <w:rPr>
            <w:rFonts w:ascii="inherit" w:eastAsia="Times New Roman" w:hAnsi="inherit" w:cs="Times New Roman"/>
            <w:color w:val="337AB7"/>
            <w:sz w:val="19"/>
            <w:szCs w:val="19"/>
            <w:lang w:eastAsia="en-GB"/>
          </w:rPr>
          <w:t>OJ L 197, 25.7.2015, p. 24</w:t>
        </w:r>
      </w:hyperlink>
      <w:r w:rsidR="003B7AE9" w:rsidRPr="00394559">
        <w:rPr>
          <w:rFonts w:ascii="inherit" w:eastAsia="Times New Roman" w:hAnsi="inherit" w:cs="Times New Roman"/>
          <w:color w:val="000000"/>
          <w:sz w:val="19"/>
          <w:szCs w:val="19"/>
          <w:lang w:eastAsia="en-GB"/>
        </w:rPr>
        <w:t>).</w:t>
      </w:r>
    </w:p>
    <w:p w14:paraId="69EC3C2C" w14:textId="77777777" w:rsidR="003B7AE9" w:rsidRPr="00295618" w:rsidRDefault="00F67A2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1" w:anchor="ntc5-L_2016112EN.01000101-E0005" w:history="1">
        <w:r w:rsidR="003B7AE9" w:rsidRPr="00295618">
          <w:rPr>
            <w:rFonts w:ascii="inherit" w:eastAsia="Times New Roman" w:hAnsi="inherit" w:cs="Times New Roman"/>
            <w:color w:val="337AB7"/>
            <w:sz w:val="19"/>
            <w:szCs w:val="19"/>
            <w:lang w:eastAsia="en-GB"/>
          </w:rPr>
          <w:t>(</w:t>
        </w:r>
        <w:r w:rsidR="003B7AE9" w:rsidRPr="007A3EB5">
          <w:rPr>
            <w:rFonts w:ascii="inherit" w:eastAsia="Times New Roman" w:hAnsi="inherit" w:cs="Times New Roman"/>
            <w:color w:val="337AB7"/>
            <w:sz w:val="13"/>
            <w:szCs w:val="13"/>
            <w:vertAlign w:val="superscript"/>
            <w:lang w:eastAsia="en-GB"/>
          </w:rPr>
          <w:t>5</w:t>
        </w:r>
        <w:r w:rsidR="003B7AE9" w:rsidRPr="007A3EB5">
          <w:rPr>
            <w:rFonts w:ascii="inherit" w:eastAsia="Times New Roman" w:hAnsi="inherit" w:cs="Times New Roman"/>
            <w:color w:val="337AB7"/>
            <w:sz w:val="19"/>
            <w:szCs w:val="19"/>
            <w:lang w:eastAsia="en-GB"/>
          </w:rPr>
          <w:t>)</w:t>
        </w:r>
      </w:hyperlink>
      <w:r w:rsidR="003B7AE9" w:rsidRPr="00394559">
        <w:rPr>
          <w:rFonts w:ascii="inherit" w:eastAsia="Times New Roman" w:hAnsi="inherit" w:cs="Times New Roman"/>
          <w:color w:val="000000"/>
          <w:sz w:val="19"/>
          <w:szCs w:val="19"/>
          <w:lang w:eastAsia="en-GB"/>
        </w:rPr>
        <w:t> </w:t>
      </w:r>
      <w:r w:rsidR="003B7AE9" w:rsidRPr="00295618">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52" w:history="1">
        <w:r w:rsidR="003B7AE9" w:rsidRPr="00295618">
          <w:rPr>
            <w:rFonts w:ascii="inherit" w:eastAsia="Times New Roman" w:hAnsi="inherit" w:cs="Times New Roman"/>
            <w:color w:val="337AB7"/>
            <w:sz w:val="19"/>
            <w:szCs w:val="19"/>
            <w:lang w:eastAsia="en-GB"/>
          </w:rPr>
          <w:t>OJ L 163, 15.6.2013, p. 1</w:t>
        </w:r>
      </w:hyperlink>
      <w:r w:rsidR="003B7AE9" w:rsidRPr="00394559">
        <w:rPr>
          <w:rFonts w:ascii="inherit" w:eastAsia="Times New Roman" w:hAnsi="inherit" w:cs="Times New Roman"/>
          <w:color w:val="000000"/>
          <w:sz w:val="19"/>
          <w:szCs w:val="19"/>
          <w:lang w:eastAsia="en-GB"/>
        </w:rPr>
        <w:t>).</w:t>
      </w:r>
    </w:p>
    <w:p w14:paraId="26CD4325" w14:textId="77777777" w:rsidR="003B7AE9" w:rsidRPr="00295618" w:rsidRDefault="00F67A2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3" w:anchor="ntc6-L_2016112EN.01000101-E0006" w:history="1">
        <w:r w:rsidR="003B7AE9" w:rsidRPr="00295618">
          <w:rPr>
            <w:rFonts w:ascii="inherit" w:eastAsia="Times New Roman" w:hAnsi="inherit" w:cs="Times New Roman"/>
            <w:color w:val="337AB7"/>
            <w:sz w:val="19"/>
            <w:szCs w:val="19"/>
            <w:lang w:eastAsia="en-GB"/>
          </w:rPr>
          <w:t>(</w:t>
        </w:r>
        <w:r w:rsidR="003B7AE9" w:rsidRPr="007A3EB5">
          <w:rPr>
            <w:rFonts w:ascii="inherit" w:eastAsia="Times New Roman" w:hAnsi="inherit" w:cs="Times New Roman"/>
            <w:color w:val="337AB7"/>
            <w:sz w:val="13"/>
            <w:szCs w:val="13"/>
            <w:vertAlign w:val="superscript"/>
            <w:lang w:eastAsia="en-GB"/>
          </w:rPr>
          <w:t>6</w:t>
        </w:r>
        <w:r w:rsidR="003B7AE9" w:rsidRPr="007A3EB5">
          <w:rPr>
            <w:rFonts w:ascii="inherit" w:eastAsia="Times New Roman" w:hAnsi="inherit" w:cs="Times New Roman"/>
            <w:color w:val="337AB7"/>
            <w:sz w:val="19"/>
            <w:szCs w:val="19"/>
            <w:lang w:eastAsia="en-GB"/>
          </w:rPr>
          <w:t>)</w:t>
        </w:r>
      </w:hyperlink>
      <w:r w:rsidR="003B7AE9" w:rsidRPr="00394559">
        <w:rPr>
          <w:rFonts w:ascii="inherit" w:eastAsia="Times New Roman" w:hAnsi="inherit" w:cs="Times New Roman"/>
          <w:color w:val="000000"/>
          <w:sz w:val="19"/>
          <w:szCs w:val="19"/>
          <w:lang w:eastAsia="en-GB"/>
        </w:rPr>
        <w:t xml:space="preserve">  Regulation (EC) No 765/2008 of the European Parliament and of the Council of 9 July 2008 setting out the requirements </w:t>
      </w:r>
      <w:r w:rsidR="003B7AE9" w:rsidRPr="00295618">
        <w:rPr>
          <w:rFonts w:ascii="inherit" w:eastAsia="Times New Roman" w:hAnsi="inherit" w:cs="Times New Roman"/>
          <w:color w:val="000000"/>
          <w:sz w:val="19"/>
          <w:szCs w:val="19"/>
          <w:lang w:eastAsia="en-GB"/>
        </w:rPr>
        <w:t>for accreditation and market surveillance relating to the marketing of products and repealing Regulation (EEC) No 339/93 (</w:t>
      </w:r>
      <w:hyperlink r:id="rId54" w:history="1">
        <w:r w:rsidR="003B7AE9" w:rsidRPr="00295618">
          <w:rPr>
            <w:rFonts w:ascii="inherit" w:eastAsia="Times New Roman" w:hAnsi="inherit" w:cs="Times New Roman"/>
            <w:color w:val="337AB7"/>
            <w:sz w:val="19"/>
            <w:szCs w:val="19"/>
            <w:lang w:eastAsia="en-GB"/>
          </w:rPr>
          <w:t>OJ L 218, 13.8.2008, p. 30</w:t>
        </w:r>
      </w:hyperlink>
      <w:r w:rsidR="003B7AE9" w:rsidRPr="00394559">
        <w:rPr>
          <w:rFonts w:ascii="inherit" w:eastAsia="Times New Roman" w:hAnsi="inherit" w:cs="Times New Roman"/>
          <w:color w:val="000000"/>
          <w:sz w:val="19"/>
          <w:szCs w:val="19"/>
          <w:lang w:eastAsia="en-GB"/>
        </w:rPr>
        <w:t>).</w:t>
      </w:r>
    </w:p>
    <w:p w14:paraId="2B95B025" w14:textId="77777777" w:rsidR="003B7AE9" w:rsidRPr="00295618" w:rsidRDefault="00F67A2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5" w:anchor="ntc*-L_2016112EN.01000101-E0007" w:history="1">
        <w:r w:rsidR="003B7AE9" w:rsidRPr="00295618">
          <w:rPr>
            <w:rFonts w:ascii="inherit" w:eastAsia="Times New Roman" w:hAnsi="inherit" w:cs="Times New Roman"/>
            <w:color w:val="337AB7"/>
            <w:sz w:val="19"/>
            <w:szCs w:val="19"/>
            <w:lang w:eastAsia="en-GB"/>
          </w:rPr>
          <w:t>(</w:t>
        </w:r>
        <w:r w:rsidR="003B7AE9" w:rsidRPr="007A3EB5">
          <w:rPr>
            <w:rFonts w:ascii="inherit" w:eastAsia="Times New Roman" w:hAnsi="inherit" w:cs="Times New Roman"/>
            <w:color w:val="337AB7"/>
            <w:sz w:val="13"/>
            <w:szCs w:val="13"/>
            <w:vertAlign w:val="superscript"/>
            <w:lang w:eastAsia="en-GB"/>
          </w:rPr>
          <w:t>*</w:t>
        </w:r>
        <w:r w:rsidR="003B7AE9" w:rsidRPr="007A3EB5">
          <w:rPr>
            <w:rFonts w:ascii="inherit" w:eastAsia="Times New Roman" w:hAnsi="inherit" w:cs="Times New Roman"/>
            <w:color w:val="337AB7"/>
            <w:sz w:val="19"/>
            <w:szCs w:val="19"/>
            <w:lang w:eastAsia="en-GB"/>
          </w:rPr>
          <w:t>)</w:t>
        </w:r>
      </w:hyperlink>
      <w:r w:rsidR="003B7AE9" w:rsidRPr="00394559">
        <w:rPr>
          <w:rFonts w:ascii="inherit" w:eastAsia="Times New Roman" w:hAnsi="inherit" w:cs="Times New Roman"/>
          <w:color w:val="000000"/>
          <w:sz w:val="19"/>
          <w:szCs w:val="19"/>
          <w:lang w:eastAsia="en-GB"/>
        </w:rPr>
        <w:t>  The voltage base for pu values is below 300 kV.</w:t>
      </w:r>
    </w:p>
    <w:p w14:paraId="28933CC8" w14:textId="77777777" w:rsidR="003B7AE9" w:rsidRPr="00295618" w:rsidRDefault="00F67A2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6" w:anchor="ntc**-L_2016112EN.01000101-E0008" w:history="1">
        <w:r w:rsidR="003B7AE9" w:rsidRPr="00295618">
          <w:rPr>
            <w:rFonts w:ascii="inherit" w:eastAsia="Times New Roman" w:hAnsi="inherit" w:cs="Times New Roman"/>
            <w:color w:val="337AB7"/>
            <w:sz w:val="19"/>
            <w:szCs w:val="19"/>
            <w:lang w:eastAsia="en-GB"/>
          </w:rPr>
          <w:t>(</w:t>
        </w:r>
        <w:r w:rsidR="003B7AE9" w:rsidRPr="007A3EB5">
          <w:rPr>
            <w:rFonts w:ascii="inherit" w:eastAsia="Times New Roman" w:hAnsi="inherit" w:cs="Times New Roman"/>
            <w:color w:val="337AB7"/>
            <w:sz w:val="13"/>
            <w:szCs w:val="13"/>
            <w:vertAlign w:val="superscript"/>
            <w:lang w:eastAsia="en-GB"/>
          </w:rPr>
          <w:t>**</w:t>
        </w:r>
        <w:r w:rsidR="003B7AE9" w:rsidRPr="007A3EB5">
          <w:rPr>
            <w:rFonts w:ascii="inherit" w:eastAsia="Times New Roman" w:hAnsi="inherit" w:cs="Times New Roman"/>
            <w:color w:val="337AB7"/>
            <w:sz w:val="19"/>
            <w:szCs w:val="19"/>
            <w:lang w:eastAsia="en-GB"/>
          </w:rPr>
          <w:t>)</w:t>
        </w:r>
      </w:hyperlink>
      <w:r w:rsidR="003B7AE9" w:rsidRPr="00394559">
        <w:rPr>
          <w:rFonts w:ascii="inherit" w:eastAsia="Times New Roman" w:hAnsi="inherit" w:cs="Times New Roman"/>
          <w:color w:val="000000"/>
          <w:sz w:val="19"/>
          <w:szCs w:val="19"/>
          <w:lang w:eastAsia="en-GB"/>
        </w:rPr>
        <w:t>  The voltage base for pu values is from 300 kV to 400 kV.</w:t>
      </w:r>
    </w:p>
    <w:p w14:paraId="338F871E" w14:textId="77777777" w:rsidR="003B7AE9" w:rsidRPr="007A3EB5" w:rsidRDefault="00F67A2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7" w:anchor="ntc***-L_2016112EN.01000101-E0009" w:history="1">
        <w:r w:rsidR="003B7AE9" w:rsidRPr="00295618">
          <w:rPr>
            <w:rFonts w:ascii="inherit" w:eastAsia="Times New Roman" w:hAnsi="inherit" w:cs="Times New Roman"/>
            <w:color w:val="337AB7"/>
            <w:sz w:val="19"/>
            <w:szCs w:val="19"/>
            <w:lang w:eastAsia="en-GB"/>
          </w:rPr>
          <w:t>(</w:t>
        </w:r>
        <w:r w:rsidR="003B7AE9" w:rsidRPr="007A3EB5">
          <w:rPr>
            <w:rFonts w:ascii="inherit" w:eastAsia="Times New Roman" w:hAnsi="inherit" w:cs="Times New Roman"/>
            <w:color w:val="337AB7"/>
            <w:sz w:val="13"/>
            <w:szCs w:val="13"/>
            <w:vertAlign w:val="superscript"/>
            <w:lang w:eastAsia="en-GB"/>
          </w:rPr>
          <w:t>***</w:t>
        </w:r>
        <w:r w:rsidR="003B7AE9" w:rsidRPr="007A3EB5">
          <w:rPr>
            <w:rFonts w:ascii="inherit" w:eastAsia="Times New Roman" w:hAnsi="inherit" w:cs="Times New Roman"/>
            <w:color w:val="337AB7"/>
            <w:sz w:val="19"/>
            <w:szCs w:val="19"/>
            <w:lang w:eastAsia="en-GB"/>
          </w:rPr>
          <w:t>)</w:t>
        </w:r>
      </w:hyperlink>
      <w:r w:rsidR="003B7AE9" w:rsidRPr="00394559">
        <w:rPr>
          <w:rFonts w:ascii="inherit" w:eastAsia="Times New Roman" w:hAnsi="inherit" w:cs="Times New Roman"/>
          <w:color w:val="000000"/>
          <w:sz w:val="19"/>
          <w:szCs w:val="19"/>
          <w:lang w:eastAsia="en-GB"/>
        </w:rPr>
        <w:t> </w:t>
      </w:r>
      <w:r w:rsidR="003B7AE9" w:rsidRPr="00295618">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295618" w:rsidRDefault="00F67A2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8" w:anchor="ntc****-L_2016112EN.01000101-E0010" w:history="1">
        <w:r w:rsidR="003B7AE9" w:rsidRPr="00295618">
          <w:rPr>
            <w:rFonts w:ascii="inherit" w:eastAsia="Times New Roman" w:hAnsi="inherit" w:cs="Times New Roman"/>
            <w:color w:val="337AB7"/>
            <w:sz w:val="19"/>
            <w:szCs w:val="19"/>
            <w:lang w:eastAsia="en-GB"/>
          </w:rPr>
          <w:t>(</w:t>
        </w:r>
        <w:r w:rsidR="003B7AE9" w:rsidRPr="007A3EB5">
          <w:rPr>
            <w:rFonts w:ascii="inherit" w:eastAsia="Times New Roman" w:hAnsi="inherit" w:cs="Times New Roman"/>
            <w:color w:val="337AB7"/>
            <w:sz w:val="13"/>
            <w:szCs w:val="13"/>
            <w:vertAlign w:val="superscript"/>
            <w:lang w:eastAsia="en-GB"/>
          </w:rPr>
          <w:t>****</w:t>
        </w:r>
        <w:r w:rsidR="003B7AE9" w:rsidRPr="007A3EB5">
          <w:rPr>
            <w:rFonts w:ascii="inherit" w:eastAsia="Times New Roman" w:hAnsi="inherit" w:cs="Times New Roman"/>
            <w:color w:val="337AB7"/>
            <w:sz w:val="19"/>
            <w:szCs w:val="19"/>
            <w:lang w:eastAsia="en-GB"/>
          </w:rPr>
          <w:t>)</w:t>
        </w:r>
      </w:hyperlink>
      <w:r w:rsidR="003B7AE9" w:rsidRPr="0039455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94559" w:rsidRDefault="00F67A2B"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F95AB26">
          <v:rect id="_x0000_i1027" style="width:203.75pt;height:.75pt" o:hrpct="0" o:hralign="center" o:hrstd="t" o:hrnoshade="t" o:hr="t" fillcolor="black" stroked="f"/>
        </w:pict>
      </w:r>
    </w:p>
    <w:p w14:paraId="37ADD4B7" w14:textId="77777777" w:rsidR="00A53A2A" w:rsidRPr="00295618" w:rsidRDefault="00A53A2A"/>
    <w:sectPr w:rsidR="00A53A2A" w:rsidRPr="0029561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6" w:author="Author" w:initials="A">
    <w:p w14:paraId="21B062EB" w14:textId="5DFDC7DA" w:rsidR="00920763" w:rsidRDefault="00920763">
      <w:pPr>
        <w:pStyle w:val="CommentText"/>
      </w:pPr>
      <w:r>
        <w:rPr>
          <w:rStyle w:val="CommentReference"/>
        </w:rPr>
        <w:annotationRef/>
      </w:r>
      <w:r w:rsidRPr="007C2E2E">
        <w:t>The threshold value for Type EV  PGU/PGCM shall be set to 135 kW harmonized in all member states</w:t>
      </w:r>
    </w:p>
  </w:comment>
  <w:comment w:id="67" w:author="Author" w:initials="A">
    <w:p w14:paraId="7DE3B98F" w14:textId="77777777" w:rsidR="00920763" w:rsidRDefault="00920763" w:rsidP="00B94581">
      <w:pPr>
        <w:pStyle w:val="CommentText"/>
      </w:pPr>
      <w:r>
        <w:rPr>
          <w:rStyle w:val="CommentReference"/>
        </w:rPr>
        <w:annotationRef/>
      </w:r>
      <w:r>
        <w:t>Pooling aggregators shall be treated similar to Type C or Type D PGU´s, if they offer services for TSO-level.</w:t>
      </w:r>
    </w:p>
    <w:p w14:paraId="24529597" w14:textId="77777777" w:rsidR="00920763" w:rsidRDefault="00920763" w:rsidP="00B94581">
      <w:pPr>
        <w:pStyle w:val="CommentText"/>
      </w:pPr>
    </w:p>
    <w:p w14:paraId="196AF4AB" w14:textId="0F419867" w:rsidR="00920763" w:rsidRDefault="00920763" w:rsidP="00B94581">
      <w:pPr>
        <w:pStyle w:val="CommentText"/>
      </w:pPr>
      <w:r>
        <w:t>EV-Pools in DSO-level shall be treated like Type B PGU`s</w:t>
      </w:r>
    </w:p>
  </w:comment>
  <w:comment w:id="73" w:author="Author" w:initials="A">
    <w:p w14:paraId="183BBCBF" w14:textId="15DD244C" w:rsidR="00920763" w:rsidRDefault="00920763">
      <w:pPr>
        <w:pStyle w:val="CommentText"/>
      </w:pPr>
      <w:r>
        <w:rPr>
          <w:rStyle w:val="CommentReference"/>
        </w:rPr>
        <w:annotationRef/>
      </w:r>
      <w:r w:rsidRPr="002E605D">
        <w:t>The new Type EV class is necessary, to harmonize the usage of EV in all member states and to prevent discrimination.</w:t>
      </w:r>
    </w:p>
  </w:comment>
  <w:comment w:id="77" w:author="Author" w:initials="A">
    <w:p w14:paraId="38439DC9" w14:textId="344D3CE1" w:rsidR="00920763" w:rsidRDefault="00920763">
      <w:pPr>
        <w:pStyle w:val="CommentText"/>
      </w:pPr>
      <w:r>
        <w:rPr>
          <w:rStyle w:val="CommentReference"/>
        </w:rPr>
        <w:annotationRef/>
      </w:r>
      <w:r w:rsidRPr="00EE3C4B">
        <w:t>The actual Code on Requirements for Generators does not  refer on distributed PGU, which will be used via pooling mechanisms to form a bigger unit to support services on TSO-level or on DSO-level, especially ancillary services.</w:t>
      </w:r>
    </w:p>
  </w:comment>
  <w:comment w:id="204" w:author="Author" w:initials="A">
    <w:p w14:paraId="55F163A9" w14:textId="1C6CBC6A" w:rsidR="00920763" w:rsidRDefault="00920763">
      <w:pPr>
        <w:pStyle w:val="CommentText"/>
      </w:pPr>
      <w:r>
        <w:rPr>
          <w:rStyle w:val="CommentReference"/>
        </w:rPr>
        <w:annotationRef/>
      </w:r>
      <w:r>
        <w:t xml:space="preserve">Similar to this chapter, a chapter “Requirements for </w:t>
      </w:r>
      <w:r w:rsidR="00E50250">
        <w:t>pooled EV´s, distributed PGU and PGCM</w:t>
      </w:r>
      <w:r>
        <w:t>” should be established</w:t>
      </w:r>
    </w:p>
  </w:comment>
  <w:comment w:id="272" w:author="Author" w:initials="A">
    <w:p w14:paraId="175566D9" w14:textId="77777777" w:rsidR="00920763" w:rsidRDefault="00920763">
      <w:pPr>
        <w:pStyle w:val="CommentText"/>
      </w:pPr>
      <w:r>
        <w:rPr>
          <w:rStyle w:val="CommentReference"/>
        </w:rPr>
        <w:annotationRef/>
      </w:r>
      <w:r>
        <w:t xml:space="preserve">Similar to that chapter:  </w:t>
      </w:r>
    </w:p>
    <w:p w14:paraId="5E1AA032" w14:textId="684C7687" w:rsidR="00920763" w:rsidRDefault="00920763">
      <w:pPr>
        <w:pStyle w:val="CommentText"/>
      </w:pPr>
      <w:r>
        <w:t>“Compliance simulations for pooling mechanisms”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1B062EB" w15:done="0"/>
  <w15:commentEx w15:paraId="196AF4AB" w15:done="0"/>
  <w15:commentEx w15:paraId="183BBCBF" w15:done="0"/>
  <w15:commentEx w15:paraId="38439DC9" w15:done="0"/>
  <w15:commentEx w15:paraId="55F163A9" w15:done="0"/>
  <w15:commentEx w15:paraId="5E1AA03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B062EB" w16cid:durableId="2728B412"/>
  <w16cid:commentId w16cid:paraId="196AF4AB" w16cid:durableId="2728B413"/>
  <w16cid:commentId w16cid:paraId="183BBCBF" w16cid:durableId="2728B414"/>
  <w16cid:commentId w16cid:paraId="38439DC9" w16cid:durableId="2728B415"/>
  <w16cid:commentId w16cid:paraId="55F163A9" w16cid:durableId="2728B416"/>
  <w16cid:commentId w16cid:paraId="5E1AA032" w16cid:durableId="2728B41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85876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AE9"/>
    <w:rsid w:val="00005A33"/>
    <w:rsid w:val="00013EBC"/>
    <w:rsid w:val="000165A2"/>
    <w:rsid w:val="0002267E"/>
    <w:rsid w:val="0002772E"/>
    <w:rsid w:val="00031384"/>
    <w:rsid w:val="000333C1"/>
    <w:rsid w:val="00041AFE"/>
    <w:rsid w:val="00044299"/>
    <w:rsid w:val="00057517"/>
    <w:rsid w:val="00066A39"/>
    <w:rsid w:val="000C7A49"/>
    <w:rsid w:val="000E428A"/>
    <w:rsid w:val="000E7AB1"/>
    <w:rsid w:val="000F513C"/>
    <w:rsid w:val="00116668"/>
    <w:rsid w:val="00121387"/>
    <w:rsid w:val="00142843"/>
    <w:rsid w:val="00150999"/>
    <w:rsid w:val="001A0794"/>
    <w:rsid w:val="001A23CC"/>
    <w:rsid w:val="001B0BEF"/>
    <w:rsid w:val="001D1037"/>
    <w:rsid w:val="001F220A"/>
    <w:rsid w:val="001F317F"/>
    <w:rsid w:val="00214FFF"/>
    <w:rsid w:val="0022741B"/>
    <w:rsid w:val="00232541"/>
    <w:rsid w:val="002431E0"/>
    <w:rsid w:val="0026420A"/>
    <w:rsid w:val="00266744"/>
    <w:rsid w:val="00277FC7"/>
    <w:rsid w:val="00295618"/>
    <w:rsid w:val="00295F08"/>
    <w:rsid w:val="002B1B1B"/>
    <w:rsid w:val="002E605D"/>
    <w:rsid w:val="002F0E6C"/>
    <w:rsid w:val="002F3320"/>
    <w:rsid w:val="00315BE8"/>
    <w:rsid w:val="00340DB5"/>
    <w:rsid w:val="00344E42"/>
    <w:rsid w:val="003871C4"/>
    <w:rsid w:val="00391A59"/>
    <w:rsid w:val="00394559"/>
    <w:rsid w:val="003A244B"/>
    <w:rsid w:val="003B2C88"/>
    <w:rsid w:val="003B7777"/>
    <w:rsid w:val="003B7AE9"/>
    <w:rsid w:val="003C0260"/>
    <w:rsid w:val="003E5A92"/>
    <w:rsid w:val="00406069"/>
    <w:rsid w:val="00420C87"/>
    <w:rsid w:val="0042184D"/>
    <w:rsid w:val="00430EA2"/>
    <w:rsid w:val="0043172B"/>
    <w:rsid w:val="004548D0"/>
    <w:rsid w:val="004605D8"/>
    <w:rsid w:val="0047198A"/>
    <w:rsid w:val="00482D7B"/>
    <w:rsid w:val="00493D05"/>
    <w:rsid w:val="004C353D"/>
    <w:rsid w:val="004D5BE5"/>
    <w:rsid w:val="004E7E8E"/>
    <w:rsid w:val="00511D90"/>
    <w:rsid w:val="00513EE3"/>
    <w:rsid w:val="0053408D"/>
    <w:rsid w:val="0055384B"/>
    <w:rsid w:val="00567E58"/>
    <w:rsid w:val="0057788F"/>
    <w:rsid w:val="005918D9"/>
    <w:rsid w:val="005A3E75"/>
    <w:rsid w:val="005B5384"/>
    <w:rsid w:val="005C4876"/>
    <w:rsid w:val="005E00D2"/>
    <w:rsid w:val="0061256B"/>
    <w:rsid w:val="00617F47"/>
    <w:rsid w:val="00626787"/>
    <w:rsid w:val="0062733B"/>
    <w:rsid w:val="00650FDF"/>
    <w:rsid w:val="00657C7C"/>
    <w:rsid w:val="00662D98"/>
    <w:rsid w:val="006716CD"/>
    <w:rsid w:val="006A7072"/>
    <w:rsid w:val="006B22E3"/>
    <w:rsid w:val="006B77FD"/>
    <w:rsid w:val="006C3CE2"/>
    <w:rsid w:val="006D6B27"/>
    <w:rsid w:val="006E6A11"/>
    <w:rsid w:val="006E782E"/>
    <w:rsid w:val="00756148"/>
    <w:rsid w:val="007713EE"/>
    <w:rsid w:val="00793A97"/>
    <w:rsid w:val="00796E16"/>
    <w:rsid w:val="007A3EB5"/>
    <w:rsid w:val="007C2E2E"/>
    <w:rsid w:val="007F0CE1"/>
    <w:rsid w:val="00820E13"/>
    <w:rsid w:val="0085596D"/>
    <w:rsid w:val="008739E9"/>
    <w:rsid w:val="00886F28"/>
    <w:rsid w:val="00887795"/>
    <w:rsid w:val="008A0407"/>
    <w:rsid w:val="008A6B7D"/>
    <w:rsid w:val="008F4B59"/>
    <w:rsid w:val="008F4E79"/>
    <w:rsid w:val="00920763"/>
    <w:rsid w:val="00956B3E"/>
    <w:rsid w:val="00972048"/>
    <w:rsid w:val="009762C4"/>
    <w:rsid w:val="009856BB"/>
    <w:rsid w:val="00993D97"/>
    <w:rsid w:val="00996DD5"/>
    <w:rsid w:val="009C47D3"/>
    <w:rsid w:val="009E2A92"/>
    <w:rsid w:val="00A07C93"/>
    <w:rsid w:val="00A20521"/>
    <w:rsid w:val="00A22C3E"/>
    <w:rsid w:val="00A32009"/>
    <w:rsid w:val="00A32882"/>
    <w:rsid w:val="00A32AEB"/>
    <w:rsid w:val="00A42EB6"/>
    <w:rsid w:val="00A53A2A"/>
    <w:rsid w:val="00A60BFD"/>
    <w:rsid w:val="00A670AB"/>
    <w:rsid w:val="00A74900"/>
    <w:rsid w:val="00A934E9"/>
    <w:rsid w:val="00AA0F46"/>
    <w:rsid w:val="00AC6507"/>
    <w:rsid w:val="00AE54E5"/>
    <w:rsid w:val="00AE6982"/>
    <w:rsid w:val="00AF71A0"/>
    <w:rsid w:val="00B10767"/>
    <w:rsid w:val="00B109D0"/>
    <w:rsid w:val="00B6549F"/>
    <w:rsid w:val="00B67D4F"/>
    <w:rsid w:val="00B76FF5"/>
    <w:rsid w:val="00B92A6A"/>
    <w:rsid w:val="00B94581"/>
    <w:rsid w:val="00B95951"/>
    <w:rsid w:val="00BE3761"/>
    <w:rsid w:val="00BE465E"/>
    <w:rsid w:val="00C05DA0"/>
    <w:rsid w:val="00C21C79"/>
    <w:rsid w:val="00C33E64"/>
    <w:rsid w:val="00C40E19"/>
    <w:rsid w:val="00C43CC3"/>
    <w:rsid w:val="00C45A88"/>
    <w:rsid w:val="00C50444"/>
    <w:rsid w:val="00C64444"/>
    <w:rsid w:val="00C84666"/>
    <w:rsid w:val="00C9207C"/>
    <w:rsid w:val="00C921A8"/>
    <w:rsid w:val="00CD00C5"/>
    <w:rsid w:val="00CD2FFC"/>
    <w:rsid w:val="00CD67EE"/>
    <w:rsid w:val="00CE6385"/>
    <w:rsid w:val="00CF3308"/>
    <w:rsid w:val="00CF3C5C"/>
    <w:rsid w:val="00D16FB5"/>
    <w:rsid w:val="00D27060"/>
    <w:rsid w:val="00D71BA8"/>
    <w:rsid w:val="00D97946"/>
    <w:rsid w:val="00DB6767"/>
    <w:rsid w:val="00DD6680"/>
    <w:rsid w:val="00E07166"/>
    <w:rsid w:val="00E1013D"/>
    <w:rsid w:val="00E20A3E"/>
    <w:rsid w:val="00E24F23"/>
    <w:rsid w:val="00E34FFB"/>
    <w:rsid w:val="00E35C44"/>
    <w:rsid w:val="00E50250"/>
    <w:rsid w:val="00E61FB0"/>
    <w:rsid w:val="00E77DCD"/>
    <w:rsid w:val="00EE3C4B"/>
    <w:rsid w:val="00EE3E97"/>
    <w:rsid w:val="00EE7AFC"/>
    <w:rsid w:val="00F147EA"/>
    <w:rsid w:val="00F40133"/>
    <w:rsid w:val="00F42E01"/>
    <w:rsid w:val="00F43064"/>
    <w:rsid w:val="00F67A2B"/>
    <w:rsid w:val="00F738A7"/>
    <w:rsid w:val="00FA7874"/>
    <w:rsid w:val="00FC1CDE"/>
    <w:rsid w:val="00FD3020"/>
    <w:rsid w:val="00FE2CA0"/>
    <w:rsid w:val="00FF4AF0"/>
    <w:rsid w:val="00FF6D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B7AE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andard1">
    <w:name w:val="Standard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 w:type="paragraph" w:styleId="BalloonText">
    <w:name w:val="Balloon Text"/>
    <w:basedOn w:val="Normal"/>
    <w:link w:val="BalloonTextChar"/>
    <w:uiPriority w:val="99"/>
    <w:semiHidden/>
    <w:unhideWhenUsed/>
    <w:rsid w:val="004218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184D"/>
    <w:rPr>
      <w:rFonts w:ascii="Segoe UI" w:hAnsi="Segoe UI" w:cs="Segoe UI"/>
      <w:sz w:val="18"/>
      <w:szCs w:val="18"/>
    </w:rPr>
  </w:style>
  <w:style w:type="character" w:styleId="CommentReference">
    <w:name w:val="annotation reference"/>
    <w:basedOn w:val="DefaultParagraphFont"/>
    <w:uiPriority w:val="99"/>
    <w:semiHidden/>
    <w:unhideWhenUsed/>
    <w:rsid w:val="007C2E2E"/>
    <w:rPr>
      <w:sz w:val="16"/>
      <w:szCs w:val="16"/>
    </w:rPr>
  </w:style>
  <w:style w:type="paragraph" w:styleId="CommentText">
    <w:name w:val="annotation text"/>
    <w:basedOn w:val="Normal"/>
    <w:link w:val="CommentTextChar"/>
    <w:uiPriority w:val="99"/>
    <w:semiHidden/>
    <w:unhideWhenUsed/>
    <w:rsid w:val="007C2E2E"/>
    <w:pPr>
      <w:spacing w:line="240" w:lineRule="auto"/>
    </w:pPr>
    <w:rPr>
      <w:sz w:val="20"/>
      <w:szCs w:val="20"/>
    </w:rPr>
  </w:style>
  <w:style w:type="character" w:customStyle="1" w:styleId="CommentTextChar">
    <w:name w:val="Comment Text Char"/>
    <w:basedOn w:val="DefaultParagraphFont"/>
    <w:link w:val="CommentText"/>
    <w:uiPriority w:val="99"/>
    <w:semiHidden/>
    <w:rsid w:val="007C2E2E"/>
    <w:rPr>
      <w:sz w:val="20"/>
      <w:szCs w:val="20"/>
    </w:rPr>
  </w:style>
  <w:style w:type="paragraph" w:styleId="CommentSubject">
    <w:name w:val="annotation subject"/>
    <w:basedOn w:val="CommentText"/>
    <w:next w:val="CommentText"/>
    <w:link w:val="CommentSubjectChar"/>
    <w:uiPriority w:val="99"/>
    <w:semiHidden/>
    <w:unhideWhenUsed/>
    <w:rsid w:val="007C2E2E"/>
    <w:rPr>
      <w:b/>
      <w:bCs/>
    </w:rPr>
  </w:style>
  <w:style w:type="character" w:customStyle="1" w:styleId="CommentSubjectChar">
    <w:name w:val="Comment Subject Char"/>
    <w:basedOn w:val="CommentTextChar"/>
    <w:link w:val="CommentSubject"/>
    <w:uiPriority w:val="99"/>
    <w:semiHidden/>
    <w:rsid w:val="007C2E2E"/>
    <w:rPr>
      <w:b/>
      <w:bCs/>
      <w:sz w:val="20"/>
      <w:szCs w:val="20"/>
    </w:rPr>
  </w:style>
  <w:style w:type="paragraph" w:styleId="ListParagraph">
    <w:name w:val="List Paragraph"/>
    <w:basedOn w:val="Normal"/>
    <w:uiPriority w:val="34"/>
    <w:qFormat/>
    <w:rsid w:val="008739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 w:id="1106079660">
      <w:bodyDiv w:val="1"/>
      <w:marLeft w:val="0"/>
      <w:marRight w:val="0"/>
      <w:marTop w:val="0"/>
      <w:marBottom w:val="0"/>
      <w:divBdr>
        <w:top w:val="none" w:sz="0" w:space="0" w:color="auto"/>
        <w:left w:val="none" w:sz="0" w:space="0" w:color="auto"/>
        <w:bottom w:val="none" w:sz="0" w:space="0" w:color="auto"/>
        <w:right w:val="none" w:sz="0" w:space="0" w:color="auto"/>
      </w:divBdr>
    </w:div>
    <w:div w:id="1319112099">
      <w:bodyDiv w:val="1"/>
      <w:marLeft w:val="0"/>
      <w:marRight w:val="0"/>
      <w:marTop w:val="0"/>
      <w:marBottom w:val="0"/>
      <w:divBdr>
        <w:top w:val="none" w:sz="0" w:space="0" w:color="auto"/>
        <w:left w:val="none" w:sz="0" w:space="0" w:color="auto"/>
        <w:bottom w:val="none" w:sz="0" w:space="0" w:color="auto"/>
        <w:right w:val="none" w:sz="0" w:space="0" w:color="auto"/>
      </w:divBdr>
    </w:div>
    <w:div w:id="1499493873">
      <w:bodyDiv w:val="1"/>
      <w:marLeft w:val="0"/>
      <w:marRight w:val="0"/>
      <w:marTop w:val="0"/>
      <w:marBottom w:val="0"/>
      <w:divBdr>
        <w:top w:val="none" w:sz="0" w:space="0" w:color="auto"/>
        <w:left w:val="none" w:sz="0" w:space="0" w:color="auto"/>
        <w:bottom w:val="none" w:sz="0" w:space="0" w:color="auto"/>
        <w:right w:val="none" w:sz="0" w:space="0" w:color="auto"/>
      </w:divBdr>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image" Target="media/image5.jpeg"/><Relationship Id="rId26" Type="http://schemas.openxmlformats.org/officeDocument/2006/relationships/hyperlink" Target="https://eur-lex.europa.eu/legal-content/EN/TXT/HTML/?uri=CELEX:32016R0631&amp;from=EN" TargetMode="External"/><Relationship Id="rId39" Type="http://schemas.openxmlformats.org/officeDocument/2006/relationships/hyperlink" Target="https://eur-lex.europa.eu/legal-content/EN/TXT/HTML/?uri=CELEX:32016R0631&amp;from=EN" TargetMode="External"/><Relationship Id="rId21" Type="http://schemas.openxmlformats.org/officeDocument/2006/relationships/image" Target="media/image8.jpeg"/><Relationship Id="rId34" Type="http://schemas.openxmlformats.org/officeDocument/2006/relationships/hyperlink" Target="https://eur-lex.europa.eu/legal-content/EN/TXT/HTML/?uri=CELEX:32016R0631&amp;from=EN" TargetMode="External"/><Relationship Id="rId42" Type="http://schemas.openxmlformats.org/officeDocument/2006/relationships/hyperlink" Target="https://eur-lex.europa.eu/legal-content/EN/TXT/HTML/?uri=CELEX:32016R0631&amp;from=EN" TargetMode="External"/><Relationship Id="rId47" Type="http://schemas.openxmlformats.org/officeDocument/2006/relationships/hyperlink" Target="https://eur-lex.europa.eu/legal-content/EN/TXT/HTML/?uri=CELEX:32016R0631&amp;from=EN" TargetMode="External"/><Relationship Id="rId50" Type="http://schemas.openxmlformats.org/officeDocument/2006/relationships/hyperlink" Target="https://eur-lex.europa.eu/legal-content/EN/AUTO/?uri=OJ:L:2015:197:TOC" TargetMode="External"/><Relationship Id="rId55" Type="http://schemas.openxmlformats.org/officeDocument/2006/relationships/hyperlink" Target="https://eur-lex.europa.eu/legal-content/EN/TXT/HTML/?uri=CELEX:32016R0631&amp;from=EN" TargetMode="External"/><Relationship Id="rId63" Type="http://schemas.openxmlformats.org/officeDocument/2006/relationships/customXml" Target="../customXml/item4.xml"/><Relationship Id="rId7" Type="http://schemas.openxmlformats.org/officeDocument/2006/relationships/hyperlink" Target="https://eur-lex.europa.eu/legal-content/EN/TXT/HTML/?uri=CELEX:32016R0631&amp;from=EN" TargetMode="External"/><Relationship Id="rId2" Type="http://schemas.openxmlformats.org/officeDocument/2006/relationships/numbering" Target="numbering.xml"/><Relationship Id="rId16" Type="http://schemas.openxmlformats.org/officeDocument/2006/relationships/image" Target="media/image3.jpeg"/><Relationship Id="rId29" Type="http://schemas.openxmlformats.org/officeDocument/2006/relationships/hyperlink" Target="https://eur-lex.europa.eu/legal-content/EN/TXT/HTML/?uri=CELEX:32016R0631&amp;from=EN" TargetMode="External"/><Relationship Id="rId11" Type="http://schemas.openxmlformats.org/officeDocument/2006/relationships/comments" Target="comments.xml"/><Relationship Id="rId24" Type="http://schemas.openxmlformats.org/officeDocument/2006/relationships/image" Target="media/image11.jpeg"/><Relationship Id="rId32" Type="http://schemas.openxmlformats.org/officeDocument/2006/relationships/hyperlink" Target="https://eur-lex.europa.eu/legal-content/EN/TXT/HTML/?uri=CELEX:32016R0631&amp;from=EN" TargetMode="External"/><Relationship Id="rId37" Type="http://schemas.openxmlformats.org/officeDocument/2006/relationships/hyperlink" Target="https://eur-lex.europa.eu/legal-content/EN/TXT/HTML/?uri=CELEX:32016R0631&amp;from=EN"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hyperlink" Target="https://eur-lex.europa.eu/legal-content/EN/TXT/HTML/?uri=CELEX:32016R0631&amp;from=EN" TargetMode="External"/><Relationship Id="rId53" Type="http://schemas.openxmlformats.org/officeDocument/2006/relationships/hyperlink" Target="https://eur-lex.europa.eu/legal-content/EN/TXT/HTML/?uri=CELEX:32016R0631&amp;from=EN" TargetMode="External"/><Relationship Id="rId58" Type="http://schemas.openxmlformats.org/officeDocument/2006/relationships/hyperlink" Target="https://eur-lex.europa.eu/legal-content/EN/TXT/HTML/?uri=CELEX:32016R0631&amp;from=EN" TargetMode="External"/><Relationship Id="rId5" Type="http://schemas.openxmlformats.org/officeDocument/2006/relationships/webSettings" Target="webSettings.xml"/><Relationship Id="rId61" Type="http://schemas.openxmlformats.org/officeDocument/2006/relationships/customXml" Target="../customXml/item2.xml"/><Relationship Id="rId19" Type="http://schemas.openxmlformats.org/officeDocument/2006/relationships/image" Target="media/image6.jpeg"/><Relationship Id="rId14" Type="http://schemas.openxmlformats.org/officeDocument/2006/relationships/image" Target="media/image1.jpeg"/><Relationship Id="rId22" Type="http://schemas.openxmlformats.org/officeDocument/2006/relationships/image" Target="media/image9.jpeg"/><Relationship Id="rId27" Type="http://schemas.openxmlformats.org/officeDocument/2006/relationships/hyperlink" Target="https://eur-lex.europa.eu/legal-content/EN/TXT/HTML/?uri=CELEX:32016R0631&amp;from=EN" TargetMode="External"/><Relationship Id="rId30" Type="http://schemas.openxmlformats.org/officeDocument/2006/relationships/hyperlink" Target="https://eur-lex.europa.eu/legal-content/EN/TXT/HTML/?uri=CELEX:32016R0631&amp;from=EN" TargetMode="External"/><Relationship Id="rId35" Type="http://schemas.openxmlformats.org/officeDocument/2006/relationships/hyperlink" Target="https://eur-lex.europa.eu/legal-content/EN/TXT/HTML/?uri=CELEX:32016R0631&amp;from=EN" TargetMode="External"/><Relationship Id="rId43" Type="http://schemas.openxmlformats.org/officeDocument/2006/relationships/hyperlink" Target="https://eur-lex.europa.eu/legal-content/EN/TXT/HTML/?uri=CELEX:32016R0631&amp;from=EN" TargetMode="External"/><Relationship Id="rId48" Type="http://schemas.openxmlformats.org/officeDocument/2006/relationships/hyperlink" Target="https://eur-lex.europa.eu/legal-content/EN/AUTO/?uri=OJ:L:2012:315:TOC" TargetMode="External"/><Relationship Id="rId56" Type="http://schemas.openxmlformats.org/officeDocument/2006/relationships/hyperlink" Target="https://eur-lex.europa.eu/legal-content/EN/TXT/HTML/?uri=CELEX:32016R0631&amp;from=EN" TargetMode="External"/><Relationship Id="rId8" Type="http://schemas.openxmlformats.org/officeDocument/2006/relationships/hyperlink" Target="https://eur-lex.europa.eu/legal-content/EN/TXT/HTML/?uri=CELEX:32016R0631&amp;from=EN" TargetMode="External"/><Relationship Id="rId51" Type="http://schemas.openxmlformats.org/officeDocument/2006/relationships/hyperlink" Target="https://eur-lex.europa.eu/legal-content/EN/TXT/HTML/?uri=CELEX:32016R0631&amp;from=EN" TargetMode="External"/><Relationship Id="rId3" Type="http://schemas.openxmlformats.org/officeDocument/2006/relationships/styles" Target="styles.xml"/><Relationship Id="rId12" Type="http://schemas.microsoft.com/office/2011/relationships/commentsExtended" Target="commentsExtended.xml"/><Relationship Id="rId17" Type="http://schemas.openxmlformats.org/officeDocument/2006/relationships/image" Target="media/image4.jpeg"/><Relationship Id="rId25" Type="http://schemas.openxmlformats.org/officeDocument/2006/relationships/image" Target="media/image12.jpeg"/><Relationship Id="rId33" Type="http://schemas.openxmlformats.org/officeDocument/2006/relationships/hyperlink" Target="https://eur-lex.europa.eu/legal-content/EN/TXT/HTML/?uri=CELEX:32016R0631&amp;from=EN" TargetMode="External"/><Relationship Id="rId38" Type="http://schemas.openxmlformats.org/officeDocument/2006/relationships/hyperlink" Target="https://eur-lex.europa.eu/legal-content/EN/TXT/HTML/?uri=CELEX:32016R0631&amp;from=EN" TargetMode="External"/><Relationship Id="rId46" Type="http://schemas.openxmlformats.org/officeDocument/2006/relationships/hyperlink" Target="https://eur-lex.europa.eu/legal-content/EN/AUTO/?uri=OJ:L:2009:211:TOC" TargetMode="External"/><Relationship Id="rId59" Type="http://schemas.openxmlformats.org/officeDocument/2006/relationships/fontTable" Target="fontTable.xml"/><Relationship Id="rId20" Type="http://schemas.openxmlformats.org/officeDocument/2006/relationships/image" Target="media/image7.jpeg"/><Relationship Id="rId41" Type="http://schemas.openxmlformats.org/officeDocument/2006/relationships/hyperlink" Target="https://eur-lex.europa.eu/legal-content/EN/TXT/HTML/?uri=CELEX:32016R0631&amp;from=EN" TargetMode="External"/><Relationship Id="rId54" Type="http://schemas.openxmlformats.org/officeDocument/2006/relationships/hyperlink" Target="https://eur-lex.europa.eu/legal-content/EN/AUTO/?uri=OJ:L:2008:218:TOC" TargetMode="External"/><Relationship Id="rId62"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hyperlink" Target="https://eur-lex.europa.eu/legal-content/EN/TXT/HTML/?uri=CELEX:32016R0631&amp;from=EN" TargetMode="External"/><Relationship Id="rId15" Type="http://schemas.openxmlformats.org/officeDocument/2006/relationships/image" Target="media/image2.jpeg"/><Relationship Id="rId23" Type="http://schemas.openxmlformats.org/officeDocument/2006/relationships/image" Target="media/image10.jpeg"/><Relationship Id="rId28" Type="http://schemas.openxmlformats.org/officeDocument/2006/relationships/hyperlink" Target="https://eur-lex.europa.eu/legal-content/EN/TXT/HTML/?uri=CELEX:32016R0631&amp;from=EN" TargetMode="External"/><Relationship Id="rId36" Type="http://schemas.openxmlformats.org/officeDocument/2006/relationships/hyperlink" Target="https://eur-lex.europa.eu/legal-content/EN/TXT/HTML/?uri=CELEX:32016R0631&amp;from=EN" TargetMode="External"/><Relationship Id="rId49" Type="http://schemas.openxmlformats.org/officeDocument/2006/relationships/hyperlink" Target="https://eur-lex.europa.eu/legal-content/EN/TXT/HTML/?uri=CELEX:32016R0631&amp;from=EN" TargetMode="External"/><Relationship Id="rId57" Type="http://schemas.openxmlformats.org/officeDocument/2006/relationships/hyperlink" Target="https://eur-lex.europa.eu/legal-content/EN/TXT/HTML/?uri=CELEX:32016R0631&amp;from=EN" TargetMode="External"/><Relationship Id="rId10" Type="http://schemas.openxmlformats.org/officeDocument/2006/relationships/hyperlink" Target="https://eur-lex.europa.eu/legal-content/EN/TXT/HTML/?uri=CELEX:32016R0631&amp;from=EN" TargetMode="External"/><Relationship Id="rId31" Type="http://schemas.openxmlformats.org/officeDocument/2006/relationships/hyperlink" Target="https://eur-lex.europa.eu/legal-content/EN/TXT/HTML/?uri=CELEX:32016R0631&amp;from=EN" TargetMode="External"/><Relationship Id="rId44" Type="http://schemas.openxmlformats.org/officeDocument/2006/relationships/hyperlink" Target="https://eur-lex.europa.eu/legal-content/EN/AUTO/?uri=OJ:L:2009:211:TOC" TargetMode="External"/><Relationship Id="rId52" Type="http://schemas.openxmlformats.org/officeDocument/2006/relationships/hyperlink" Target="https://eur-lex.europa.eu/legal-content/EN/AUTO/?uri=OJ:L:2013:163:TOC"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ur-lex.europa.eu/legal-content/EN/TXT/HTML/?uri=CELEX:32016R063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447661FB-76F6-46BD-9AC1-04DB40E22AC5}"/>
</file>

<file path=customXml/itemProps2.xml><?xml version="1.0" encoding="utf-8"?>
<ds:datastoreItem xmlns:ds="http://schemas.openxmlformats.org/officeDocument/2006/customXml" ds:itemID="{A01ADB09-51B1-44CA-9960-AFE1EF609225}"/>
</file>

<file path=customXml/itemProps3.xml><?xml version="1.0" encoding="utf-8"?>
<ds:datastoreItem xmlns:ds="http://schemas.openxmlformats.org/officeDocument/2006/customXml" ds:itemID="{48E69472-D440-4DFE-8F86-B23058272AC5}"/>
</file>

<file path=customXml/itemProps4.xml><?xml version="1.0" encoding="utf-8"?>
<ds:datastoreItem xmlns:ds="http://schemas.openxmlformats.org/officeDocument/2006/customXml" ds:itemID="{B8F3B55B-BBE0-4264-B8F9-D4F4C65B452F}"/>
</file>

<file path=docProps/app.xml><?xml version="1.0" encoding="utf-8"?>
<Properties xmlns="http://schemas.openxmlformats.org/officeDocument/2006/extended-properties" xmlns:vt="http://schemas.openxmlformats.org/officeDocument/2006/docPropsVTypes">
  <Template>Normal</Template>
  <TotalTime>0</TotalTime>
  <Pages>96</Pages>
  <Words>35461</Words>
  <Characters>196809</Characters>
  <Application>Microsoft Office Word</Application>
  <DocSecurity>0</DocSecurity>
  <Lines>28115</Lines>
  <Paragraphs>481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2022-11-28T09:49:00Z</dcterms:created>
  <dcterms:modified xsi:type="dcterms:W3CDTF">2022-11-28T09:49:00Z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