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D5E28" w14:textId="77777777" w:rsidR="00E8665E" w:rsidRPr="00E8665E" w:rsidRDefault="00847BD3" w:rsidP="00D707A3">
      <w:pPr>
        <w:pStyle w:val="Title"/>
        <w:rPr>
          <w:rFonts w:ascii="Degular Semibold" w:hAnsi="Degular Semibold"/>
          <w:color w:val="FFC000" w:themeColor="accent4"/>
        </w:rPr>
      </w:pPr>
      <w:bookmarkStart w:id="0" w:name="_GoBack"/>
      <w:bookmarkEnd w:id="0"/>
      <w:r w:rsidRPr="00E8665E">
        <w:rPr>
          <w:rFonts w:ascii="Degular Semibold" w:hAnsi="Degular Semibold"/>
          <w:color w:val="FFC000" w:themeColor="accent4"/>
        </w:rPr>
        <w:t xml:space="preserve">SPE response to ACER public consultation </w:t>
      </w:r>
    </w:p>
    <w:p w14:paraId="58D3C515" w14:textId="6E2217F1" w:rsidR="00847BD3" w:rsidRPr="00E8665E" w:rsidRDefault="00847BD3" w:rsidP="00D707A3">
      <w:pPr>
        <w:pStyle w:val="Title"/>
        <w:rPr>
          <w:rFonts w:ascii="Degular Semibold" w:hAnsi="Degular Semibold"/>
        </w:rPr>
      </w:pPr>
      <w:proofErr w:type="gramStart"/>
      <w:r w:rsidRPr="00E8665E">
        <w:rPr>
          <w:rFonts w:ascii="Degular Semibold" w:hAnsi="Degular Semibold"/>
        </w:rPr>
        <w:t>on</w:t>
      </w:r>
      <w:proofErr w:type="gramEnd"/>
      <w:r w:rsidRPr="00E8665E">
        <w:rPr>
          <w:rFonts w:ascii="Degular Semibold" w:hAnsi="Degular Semibold"/>
        </w:rPr>
        <w:t xml:space="preserve"> amendments to the Grid Connection Network Codes</w:t>
      </w:r>
    </w:p>
    <w:p w14:paraId="4328E497" w14:textId="77777777" w:rsidR="00D707A3" w:rsidRDefault="00D707A3" w:rsidP="00D707A3"/>
    <w:p w14:paraId="1F7BF725" w14:textId="77777777" w:rsidR="00E8665E" w:rsidRPr="00D707A3" w:rsidRDefault="00E8665E" w:rsidP="00D707A3"/>
    <w:tbl>
      <w:tblPr>
        <w:tblStyle w:val="TableGrid"/>
        <w:tblW w:w="0" w:type="auto"/>
        <w:tblLook w:val="04A0" w:firstRow="1" w:lastRow="0" w:firstColumn="1" w:lastColumn="0" w:noHBand="0" w:noVBand="1"/>
      </w:tblPr>
      <w:tblGrid>
        <w:gridCol w:w="1273"/>
        <w:gridCol w:w="8671"/>
        <w:gridCol w:w="2342"/>
        <w:gridCol w:w="1662"/>
      </w:tblGrid>
      <w:tr w:rsidR="00D707A3" w14:paraId="20511816" w14:textId="77777777" w:rsidTr="47220DE9">
        <w:tc>
          <w:tcPr>
            <w:tcW w:w="1273" w:type="dxa"/>
          </w:tcPr>
          <w:p w14:paraId="24A4D628" w14:textId="77777777" w:rsidR="00D707A3" w:rsidRDefault="00D707A3" w:rsidP="007D7645">
            <w:r>
              <w:t>Article</w:t>
            </w:r>
          </w:p>
        </w:tc>
        <w:tc>
          <w:tcPr>
            <w:tcW w:w="8671" w:type="dxa"/>
          </w:tcPr>
          <w:p w14:paraId="62B88C41" w14:textId="77777777" w:rsidR="00D707A3" w:rsidRDefault="00D707A3" w:rsidP="007D7645">
            <w:r>
              <w:t>Amendment proposal</w:t>
            </w:r>
          </w:p>
        </w:tc>
        <w:tc>
          <w:tcPr>
            <w:tcW w:w="2342" w:type="dxa"/>
          </w:tcPr>
          <w:p w14:paraId="5CE97DA4" w14:textId="77777777" w:rsidR="00D707A3" w:rsidRDefault="00D707A3" w:rsidP="007D7645">
            <w:r>
              <w:t>Reasoning</w:t>
            </w:r>
          </w:p>
        </w:tc>
        <w:tc>
          <w:tcPr>
            <w:tcW w:w="1662" w:type="dxa"/>
          </w:tcPr>
          <w:p w14:paraId="0485E93A" w14:textId="77777777" w:rsidR="00D707A3" w:rsidRDefault="00D707A3" w:rsidP="007D7645">
            <w:r w:rsidRPr="00EB4FEA">
              <w:t>Relation to other provisions</w:t>
            </w:r>
          </w:p>
        </w:tc>
      </w:tr>
      <w:tr w:rsidR="00E639E7" w14:paraId="7268A351" w14:textId="77777777" w:rsidTr="47220DE9">
        <w:trPr>
          <w:ins w:id="1" w:author="Author"/>
        </w:trPr>
        <w:tc>
          <w:tcPr>
            <w:tcW w:w="1273" w:type="dxa"/>
          </w:tcPr>
          <w:p w14:paraId="60F2BD6E" w14:textId="77777777" w:rsidR="00E639E7" w:rsidRDefault="00E639E7" w:rsidP="00E639E7">
            <w:pPr>
              <w:rPr>
                <w:ins w:id="2" w:author="Author"/>
              </w:rPr>
            </w:pPr>
          </w:p>
        </w:tc>
        <w:tc>
          <w:tcPr>
            <w:tcW w:w="8671" w:type="dxa"/>
          </w:tcPr>
          <w:p w14:paraId="7822200A"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50341857"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DD594A8">
              <w:rPr>
                <w:rFonts w:ascii="inherit" w:eastAsia="Times New Roman" w:hAnsi="inherit" w:cs="Times New Roman"/>
                <w:color w:val="000000" w:themeColor="text1"/>
                <w:sz w:val="24"/>
                <w:szCs w:val="24"/>
                <w:lang w:eastAsia="en-GB"/>
              </w:rPr>
              <w:t xml:space="preserve">1.   The power-generating modules shall comply with the requirements </w:t>
            </w:r>
            <w:proofErr w:type="gramStart"/>
            <w:r w:rsidRPr="1DD594A8">
              <w:rPr>
                <w:rFonts w:ascii="inherit" w:eastAsia="Times New Roman" w:hAnsi="inherit" w:cs="Times New Roman"/>
                <w:color w:val="000000" w:themeColor="text1"/>
                <w:sz w:val="24"/>
                <w:szCs w:val="24"/>
                <w:lang w:eastAsia="en-GB"/>
              </w:rPr>
              <w:t>on the basis of</w:t>
            </w:r>
            <w:proofErr w:type="gramEnd"/>
            <w:r w:rsidRPr="1DD594A8">
              <w:rPr>
                <w:rFonts w:ascii="inherit" w:eastAsia="Times New Roman" w:hAnsi="inherit" w:cs="Times New Roman"/>
                <w:color w:val="000000" w:themeColor="text1"/>
                <w:sz w:val="24"/>
                <w:szCs w:val="24"/>
                <w:lang w:eastAsia="en-GB"/>
              </w:rPr>
              <w:t xml:space="preserve"> the voltage level of their connection point and their maximum capacity according to the categories set out in paragraph 2.</w:t>
            </w:r>
          </w:p>
          <w:p w14:paraId="7996B36B"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75EF5573" w14:textId="77777777" w:rsidTr="00842154">
              <w:tc>
                <w:tcPr>
                  <w:tcW w:w="0" w:type="auto"/>
                  <w:shd w:val="clear" w:color="auto" w:fill="auto"/>
                  <w:hideMark/>
                </w:tcPr>
                <w:p w14:paraId="256E0CB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9EA208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del w:id="3" w:author="Author">
                    <w:r w:rsidRPr="003B7AE9" w:rsidDel="000E4528">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of 0,8 kW or more (type A);</w:t>
                  </w:r>
                </w:p>
              </w:tc>
            </w:tr>
          </w:tbl>
          <w:p w14:paraId="79AE1EA0"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1AF112BA" w14:textId="77777777" w:rsidTr="00842154">
              <w:tc>
                <w:tcPr>
                  <w:tcW w:w="0" w:type="auto"/>
                  <w:shd w:val="clear" w:color="auto" w:fill="auto"/>
                  <w:hideMark/>
                </w:tcPr>
                <w:p w14:paraId="27D9D81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B43967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del w:id="4" w:author="Author">
                    <w:r w:rsidRPr="1DD594A8" w:rsidDel="00DB2E52">
                      <w:rPr>
                        <w:rFonts w:ascii="inherit" w:eastAsia="Times New Roman" w:hAnsi="inherit" w:cs="Times New Roman"/>
                        <w:sz w:val="24"/>
                        <w:szCs w:val="24"/>
                        <w:lang w:eastAsia="en-GB"/>
                      </w:rPr>
                      <w:delText xml:space="preserve">connection point below 110 kV </w:delText>
                    </w:r>
                  </w:del>
                  <w:r w:rsidRPr="1DD594A8">
                    <w:rPr>
                      <w:rFonts w:ascii="inherit" w:eastAsia="Times New Roman" w:hAnsi="inherit" w:cs="Times New Roman"/>
                      <w:sz w:val="24"/>
                      <w:szCs w:val="24"/>
                      <w:lang w:eastAsia="en-GB"/>
                    </w:rPr>
                    <w:t xml:space="preserve">and maximum capacity at </w:t>
                  </w:r>
                  <w:del w:id="5" w:author="Author">
                    <w:r w:rsidRPr="1DD594A8" w:rsidDel="00D707A3">
                      <w:rPr>
                        <w:rFonts w:ascii="inherit" w:eastAsia="Times New Roman" w:hAnsi="inherit" w:cs="Times New Roman"/>
                        <w:sz w:val="24"/>
                        <w:szCs w:val="24"/>
                        <w:lang w:eastAsia="en-GB"/>
                      </w:rPr>
                      <w:delText>or above a</w:delText>
                    </w:r>
                  </w:del>
                  <w:ins w:id="6" w:author="Author">
                    <w:r w:rsidRPr="1DD594A8">
                      <w:rPr>
                        <w:rFonts w:ascii="inherit" w:eastAsia="Times New Roman" w:hAnsi="inherit" w:cs="Times New Roman"/>
                        <w:sz w:val="24"/>
                        <w:szCs w:val="24"/>
                        <w:lang w:eastAsia="en-GB"/>
                      </w:rPr>
                      <w:t>the</w:t>
                    </w:r>
                  </w:ins>
                  <w:r w:rsidRPr="1DD594A8">
                    <w:rPr>
                      <w:rFonts w:ascii="inherit" w:eastAsia="Times New Roman" w:hAnsi="inherit" w:cs="Times New Roman"/>
                      <w:sz w:val="24"/>
                      <w:szCs w:val="24"/>
                      <w:lang w:eastAsia="en-GB"/>
                    </w:rPr>
                    <w:t xml:space="preserve"> threshold </w:t>
                  </w:r>
                  <w:del w:id="7" w:author="Author">
                    <w:r w:rsidRPr="1DD594A8" w:rsidDel="00D707A3">
                      <w:rPr>
                        <w:rFonts w:ascii="inherit" w:eastAsia="Times New Roman" w:hAnsi="inherit" w:cs="Times New Roman"/>
                        <w:sz w:val="24"/>
                        <w:szCs w:val="24"/>
                        <w:lang w:eastAsia="en-GB"/>
                      </w:rPr>
                      <w:delText>proposed by each relevant TSO in accordance with the procedure laid out in paragraph 3</w:delText>
                    </w:r>
                  </w:del>
                  <w:ins w:id="8" w:author="Author">
                    <w:r w:rsidRPr="1DD594A8">
                      <w:rPr>
                        <w:rFonts w:ascii="inherit" w:eastAsia="Times New Roman" w:hAnsi="inherit" w:cs="Times New Roman"/>
                        <w:sz w:val="24"/>
                        <w:szCs w:val="24"/>
                        <w:lang w:eastAsia="en-GB"/>
                      </w:rPr>
                      <w:t>according to Table 1</w:t>
                    </w:r>
                  </w:ins>
                  <w:r w:rsidRPr="1DD594A8">
                    <w:rPr>
                      <w:rFonts w:ascii="inherit" w:eastAsia="Times New Roman" w:hAnsi="inherit" w:cs="Times New Roman"/>
                      <w:sz w:val="24"/>
                      <w:szCs w:val="24"/>
                      <w:lang w:eastAsia="en-GB"/>
                    </w:rPr>
                    <w:t xml:space="preserve"> (type B)</w:t>
                  </w:r>
                  <w:del w:id="9" w:author="Author">
                    <w:r w:rsidRPr="1DD594A8" w:rsidDel="00D707A3">
                      <w:rPr>
                        <w:rFonts w:ascii="inherit" w:eastAsia="Times New Roman" w:hAnsi="inherit" w:cs="Times New Roman"/>
                        <w:sz w:val="24"/>
                        <w:szCs w:val="24"/>
                        <w:lang w:eastAsia="en-GB"/>
                      </w:rPr>
                      <w:delText>. This threshold shall not be above the limits for type B power-generating modules contained in Table 1</w:delText>
                    </w:r>
                  </w:del>
                  <w:r w:rsidRPr="1DD594A8">
                    <w:rPr>
                      <w:rFonts w:ascii="inherit" w:eastAsia="Times New Roman" w:hAnsi="inherit" w:cs="Times New Roman"/>
                      <w:sz w:val="24"/>
                      <w:szCs w:val="24"/>
                      <w:lang w:eastAsia="en-GB"/>
                    </w:rPr>
                    <w:t>;</w:t>
                  </w:r>
                </w:p>
              </w:tc>
            </w:tr>
          </w:tbl>
          <w:p w14:paraId="2D6830D4"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165"/>
            </w:tblGrid>
            <w:tr w:rsidR="00E639E7" w:rsidRPr="003B7AE9" w14:paraId="777DE25D" w14:textId="77777777" w:rsidTr="00842154">
              <w:tc>
                <w:tcPr>
                  <w:tcW w:w="0" w:type="auto"/>
                  <w:shd w:val="clear" w:color="auto" w:fill="auto"/>
                  <w:hideMark/>
                </w:tcPr>
                <w:p w14:paraId="112604E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A966A6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1DD594A8">
                    <w:rPr>
                      <w:rFonts w:ascii="inherit" w:eastAsia="Times New Roman" w:hAnsi="inherit" w:cs="Times New Roman"/>
                      <w:sz w:val="24"/>
                      <w:szCs w:val="24"/>
                      <w:lang w:eastAsia="en-GB"/>
                    </w:rPr>
                    <w:t>connection</w:t>
                  </w:r>
                  <w:proofErr w:type="gramEnd"/>
                  <w:r w:rsidRPr="1DD594A8">
                    <w:rPr>
                      <w:rFonts w:ascii="inherit" w:eastAsia="Times New Roman" w:hAnsi="inherit" w:cs="Times New Roman"/>
                      <w:sz w:val="24"/>
                      <w:szCs w:val="24"/>
                      <w:lang w:eastAsia="en-GB"/>
                    </w:rPr>
                    <w:t xml:space="preserve"> point below 110 kV and maximum capacity at or above a threshold specified by each relevant TSO in accordance with paragraph 3 (type C). This threshold shall not be above the limits for type C power-generating modules contained in Table 1; or</w:t>
                  </w:r>
                </w:p>
              </w:tc>
            </w:tr>
          </w:tbl>
          <w:p w14:paraId="3361F2E9"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138"/>
            </w:tblGrid>
            <w:tr w:rsidR="00E639E7" w:rsidRPr="003B7AE9" w14:paraId="4580E2D1" w14:textId="77777777" w:rsidTr="00842154">
              <w:tc>
                <w:tcPr>
                  <w:tcW w:w="0" w:type="auto"/>
                  <w:shd w:val="clear" w:color="auto" w:fill="auto"/>
                  <w:hideMark/>
                </w:tcPr>
                <w:p w14:paraId="4FB0A87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73CA711" w14:textId="0DAE0E76"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1DD594A8">
                    <w:rPr>
                      <w:rFonts w:ascii="inherit" w:eastAsia="Times New Roman" w:hAnsi="inherit" w:cs="Times New Roman"/>
                      <w:sz w:val="24"/>
                      <w:szCs w:val="24"/>
                      <w:lang w:eastAsia="en-GB"/>
                    </w:rPr>
                    <w:t>connection</w:t>
                  </w:r>
                  <w:proofErr w:type="gramEnd"/>
                  <w:r w:rsidRPr="1DD594A8">
                    <w:rPr>
                      <w:rFonts w:ascii="inherit" w:eastAsia="Times New Roman" w:hAnsi="inherit" w:cs="Times New Roman"/>
                      <w:sz w:val="24"/>
                      <w:szCs w:val="24"/>
                      <w:lang w:eastAsia="en-GB"/>
                    </w:rPr>
                    <w:t xml:space="preserve"> point at 110 kV or above</w:t>
                  </w:r>
                  <w:ins w:id="10" w:author="Author">
                    <w:r w:rsidRPr="1DD594A8">
                      <w:rPr>
                        <w:rFonts w:ascii="inherit" w:eastAsia="Times New Roman" w:hAnsi="inherit" w:cs="Times New Roman"/>
                        <w:sz w:val="24"/>
                        <w:szCs w:val="24"/>
                        <w:lang w:eastAsia="en-GB"/>
                      </w:rPr>
                      <w:t xml:space="preserve"> and</w:t>
                    </w:r>
                  </w:ins>
                  <w:r w:rsidR="00BA04C9">
                    <w:rPr>
                      <w:rFonts w:ascii="inherit" w:eastAsia="Times New Roman" w:hAnsi="inherit" w:cs="Times New Roman"/>
                      <w:sz w:val="24"/>
                      <w:szCs w:val="24"/>
                      <w:lang w:eastAsia="en-GB"/>
                    </w:rPr>
                    <w:t xml:space="preserve"> </w:t>
                  </w:r>
                  <w:ins w:id="11" w:author="Author">
                    <w:r w:rsidR="00BA04C9">
                      <w:rPr>
                        <w:rFonts w:ascii="inherit" w:eastAsia="Times New Roman" w:hAnsi="inherit" w:cs="Times New Roman"/>
                        <w:sz w:val="24"/>
                        <w:szCs w:val="24"/>
                        <w:lang w:eastAsia="en-GB"/>
                      </w:rPr>
                      <w:t>a</w:t>
                    </w:r>
                    <w:r w:rsidRPr="1DD594A8">
                      <w:rPr>
                        <w:rFonts w:ascii="inherit" w:eastAsia="Times New Roman" w:hAnsi="inherit" w:cs="Times New Roman"/>
                        <w:sz w:val="24"/>
                        <w:szCs w:val="24"/>
                        <w:lang w:eastAsia="en-GB"/>
                      </w:rPr>
                      <w:t xml:space="preserve"> maximum capacity above type B in table 1</w:t>
                    </w:r>
                  </w:ins>
                  <w:r w:rsidRPr="1DD594A8">
                    <w:rPr>
                      <w:rFonts w:ascii="inherit" w:eastAsia="Times New Roman" w:hAnsi="inherit" w:cs="Times New Roman"/>
                      <w:sz w:val="24"/>
                      <w:szCs w:val="24"/>
                      <w:lang w:eastAsia="en-GB"/>
                    </w:rPr>
                    <w:t xml:space="preserve"> (type D). </w:t>
                  </w:r>
                  <w:ins w:id="12" w:author="Author">
                    <w:r w:rsidRPr="1DD594A8">
                      <w:rPr>
                        <w:rFonts w:ascii="inherit" w:eastAsia="Times New Roman" w:hAnsi="inherit" w:cs="Times New Roman"/>
                        <w:sz w:val="24"/>
                        <w:szCs w:val="24"/>
                        <w:lang w:eastAsia="en-GB"/>
                      </w:rPr>
                      <w:t xml:space="preserve"> </w:t>
                    </w:r>
                  </w:ins>
                  <w:r w:rsidRPr="1DD594A8">
                    <w:rPr>
                      <w:rFonts w:ascii="inherit" w:eastAsia="Times New Roman" w:hAnsi="inherit" w:cs="Times New Roman"/>
                      <w:sz w:val="24"/>
                      <w:szCs w:val="24"/>
                      <w:lang w:eastAsia="en-GB"/>
                    </w:rPr>
                    <w:t>A power-generating module is also of type D if its connection point is below 110 kV and its maximum capacity is at or above a threshold specified in accordance with paragraph 3</w:t>
                  </w:r>
                  <w:ins w:id="13" w:author="Author">
                    <w:r w:rsidRPr="1DD594A8">
                      <w:rPr>
                        <w:rFonts w:ascii="inherit" w:eastAsia="Times New Roman" w:hAnsi="inherit" w:cs="Times New Roman"/>
                        <w:sz w:val="24"/>
                        <w:szCs w:val="24"/>
                        <w:lang w:eastAsia="en-GB"/>
                      </w:rPr>
                      <w:t xml:space="preserve"> (type D)</w:t>
                    </w:r>
                  </w:ins>
                  <w:r w:rsidRPr="1DD594A8">
                    <w:rPr>
                      <w:rFonts w:ascii="inherit" w:eastAsia="Times New Roman" w:hAnsi="inherit" w:cs="Times New Roman"/>
                      <w:sz w:val="24"/>
                      <w:szCs w:val="24"/>
                      <w:lang w:eastAsia="en-GB"/>
                    </w:rPr>
                    <w:t>. This threshold shall not be above the limit for type D power-generating modules contained in Table 1.</w:t>
                  </w:r>
                </w:p>
                <w:p w14:paraId="7CE200FA"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1</w:t>
                  </w:r>
                </w:p>
                <w:p w14:paraId="054C73CE"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ins w:id="14" w:author="Author">
                    <w:r>
                      <w:rPr>
                        <w:rFonts w:ascii="inherit" w:eastAsia="Times New Roman" w:hAnsi="inherit" w:cs="Times New Roman"/>
                        <w:b/>
                        <w:bCs/>
                        <w:sz w:val="24"/>
                        <w:szCs w:val="24"/>
                        <w:lang w:eastAsia="en-GB"/>
                      </w:rPr>
                      <w:t xml:space="preserve">Thresholds and </w:t>
                    </w:r>
                  </w:ins>
                  <w:del w:id="15" w:author="Author">
                    <w:r w:rsidRPr="003B7AE9" w:rsidDel="008A5D7F">
                      <w:rPr>
                        <w:rFonts w:ascii="inherit" w:eastAsia="Times New Roman" w:hAnsi="inherit" w:cs="Times New Roman"/>
                        <w:b/>
                        <w:bCs/>
                        <w:sz w:val="24"/>
                        <w:szCs w:val="24"/>
                        <w:lang w:eastAsia="en-GB"/>
                      </w:rPr>
                      <w:delText>L</w:delText>
                    </w:r>
                  </w:del>
                  <w:ins w:id="16" w:author="Author">
                    <w:r>
                      <w:rPr>
                        <w:rFonts w:ascii="inherit" w:eastAsia="Times New Roman" w:hAnsi="inherit" w:cs="Times New Roman"/>
                        <w:b/>
                        <w:bCs/>
                        <w:sz w:val="24"/>
                        <w:szCs w:val="24"/>
                        <w:lang w:eastAsia="en-GB"/>
                      </w:rPr>
                      <w:t>l</w:t>
                    </w:r>
                  </w:ins>
                  <w:r w:rsidRPr="003B7AE9">
                    <w:rPr>
                      <w:rFonts w:ascii="inherit" w:eastAsia="Times New Roman" w:hAnsi="inherit" w:cs="Times New Roman"/>
                      <w:b/>
                      <w:bCs/>
                      <w:sz w:val="24"/>
                      <w:szCs w:val="24"/>
                      <w:lang w:eastAsia="en-GB"/>
                    </w:rPr>
                    <w:t>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526"/>
                    <w:gridCol w:w="1532"/>
                    <w:gridCol w:w="1532"/>
                    <w:gridCol w:w="1532"/>
                  </w:tblGrid>
                  <w:tr w:rsidR="00E639E7" w:rsidRPr="003B7AE9" w14:paraId="2F755096"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035869"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63A549"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del w:id="17" w:author="Author">
                          <w:r w:rsidRPr="003B7AE9" w:rsidDel="00C43941">
                            <w:rPr>
                              <w:rFonts w:ascii="inherit" w:eastAsia="Times New Roman" w:hAnsi="inherit" w:cs="Times New Roman"/>
                              <w:b/>
                              <w:bCs/>
                              <w:lang w:eastAsia="en-GB"/>
                            </w:rPr>
                            <w:delText>Limit for maximum c</w:delText>
                          </w:r>
                        </w:del>
                        <w:ins w:id="18" w:author="Author">
                          <w:r>
                            <w:rPr>
                              <w:rFonts w:ascii="inherit" w:eastAsia="Times New Roman" w:hAnsi="inherit" w:cs="Times New Roman"/>
                              <w:b/>
                              <w:bCs/>
                              <w:lang w:eastAsia="en-GB"/>
                            </w:rPr>
                            <w:t>C</w:t>
                          </w:r>
                        </w:ins>
                        <w:r w:rsidRPr="003B7AE9">
                          <w:rPr>
                            <w:rFonts w:ascii="inherit" w:eastAsia="Times New Roman" w:hAnsi="inherit" w:cs="Times New Roman"/>
                            <w:b/>
                            <w:bCs/>
                            <w:lang w:eastAsia="en-GB"/>
                          </w:rPr>
                          <w:t>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C8C601"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60B7BC"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E639E7" w:rsidRPr="003B7AE9" w14:paraId="70CD2150"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1583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C13780" w14:textId="77777777" w:rsidR="00E639E7" w:rsidRPr="003B7AE9" w:rsidRDefault="00E639E7" w:rsidP="00E639E7">
                        <w:pPr>
                          <w:spacing w:before="60" w:after="60" w:line="240" w:lineRule="auto"/>
                          <w:rPr>
                            <w:rFonts w:ascii="inherit" w:eastAsia="Times New Roman" w:hAnsi="inherit" w:cs="Times New Roman"/>
                            <w:lang w:eastAsia="en-GB"/>
                          </w:rPr>
                        </w:pPr>
                        <w:del w:id="19" w:author="Author">
                          <w:r w:rsidRPr="003B7AE9" w:rsidDel="00A72BB6">
                            <w:rPr>
                              <w:rFonts w:ascii="inherit" w:eastAsia="Times New Roman" w:hAnsi="inherit" w:cs="Times New Roman"/>
                              <w:lang w:eastAsia="en-GB"/>
                            </w:rPr>
                            <w:delText xml:space="preserve">1 </w:delText>
                          </w:r>
                        </w:del>
                        <w:ins w:id="20" w:author="Author">
                          <w:r>
                            <w:rPr>
                              <w:rFonts w:ascii="inherit" w:eastAsia="Times New Roman" w:hAnsi="inherit" w:cs="Times New Roman"/>
                              <w:lang w:eastAsia="en-GB"/>
                            </w:rPr>
                            <w:t>0,5</w:t>
                          </w:r>
                          <w:r w:rsidRPr="003B7AE9">
                            <w:rPr>
                              <w:rFonts w:ascii="inherit" w:eastAsia="Times New Roman" w:hAnsi="inherit" w:cs="Times New Roman"/>
                              <w:lang w:eastAsia="en-GB"/>
                            </w:rPr>
                            <w:t xml:space="preserve"> </w:t>
                          </w:r>
                        </w:ins>
                        <w:r w:rsidRPr="003B7AE9">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7B1254"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7AD86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E639E7" w:rsidRPr="003B7AE9" w14:paraId="55CE652A"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83ECD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224B8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B835D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62AA2"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E639E7" w:rsidRPr="003B7AE9" w14:paraId="3863EEC8"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0BCDB4"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DF5D3D"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08C7B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E3DB6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E639E7" w:rsidRPr="003B7AE9" w14:paraId="11F78B67"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CC40A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82F6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9ECD24"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30D8B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E639E7" w:rsidRPr="003B7AE9" w14:paraId="6D9BB1D8" w14:textId="77777777" w:rsidTr="00842154">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AB9F7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12A40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A7E2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37469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0902A502"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7C8A4264" w14:textId="77777777" w:rsidR="00E639E7" w:rsidRDefault="00E639E7" w:rsidP="00E639E7">
            <w:pPr>
              <w:shd w:val="clear" w:color="auto" w:fill="FFFFFF"/>
              <w:spacing w:before="120"/>
              <w:jc w:val="both"/>
              <w:rPr>
                <w:ins w:id="21" w:author="Author"/>
                <w:rFonts w:ascii="inherit" w:eastAsia="Times New Roman" w:hAnsi="inherit" w:cs="Times New Roman"/>
                <w:color w:val="000000"/>
                <w:sz w:val="24"/>
                <w:szCs w:val="24"/>
                <w:lang w:eastAsia="en-GB"/>
              </w:rPr>
            </w:pPr>
          </w:p>
          <w:p w14:paraId="32C26AC3" w14:textId="10F5FBDE" w:rsidR="00E639E7" w:rsidRPr="009A6B95" w:rsidRDefault="00E639E7" w:rsidP="00E639E7">
            <w:pPr>
              <w:shd w:val="clear" w:color="auto" w:fill="FFFFFF" w:themeFill="background1"/>
              <w:spacing w:before="120"/>
              <w:jc w:val="both"/>
              <w:rPr>
                <w:ins w:id="22" w:author="Author"/>
                <w:rFonts w:ascii="inherit" w:eastAsia="Times New Roman" w:hAnsi="inherit" w:cs="Times New Roman"/>
                <w:color w:val="000000" w:themeColor="text1"/>
                <w:sz w:val="24"/>
                <w:szCs w:val="24"/>
                <w:lang w:eastAsia="en-GB"/>
                <w:rPrChange w:id="23" w:author="Author">
                  <w:rPr>
                    <w:ins w:id="24" w:author="Author"/>
                    <w:rFonts w:ascii="inherit" w:eastAsia="Times New Roman" w:hAnsi="inherit" w:cs="Times New Roman"/>
                    <w:color w:val="000000"/>
                    <w:sz w:val="24"/>
                    <w:szCs w:val="24"/>
                    <w:lang w:eastAsia="en-GB"/>
                  </w:rPr>
                </w:rPrChange>
              </w:rPr>
            </w:pPr>
            <w:ins w:id="25" w:author="Author">
              <w:r w:rsidRPr="1DD594A8">
                <w:rPr>
                  <w:rFonts w:ascii="inherit" w:eastAsia="Times New Roman" w:hAnsi="inherit" w:cs="Times New Roman"/>
                  <w:color w:val="000000" w:themeColor="text1"/>
                  <w:sz w:val="24"/>
                  <w:szCs w:val="24"/>
                  <w:lang w:eastAsia="en-GB"/>
                </w:rPr>
                <w:t xml:space="preserve">(new) If a Member State deems it necessary to introduce the criterion “connection point at a voltage level at 110kV or above” </w:t>
              </w:r>
              <w:del w:id="26" w:author="Author">
                <w:r w:rsidRPr="1DD594A8" w:rsidDel="004210F0">
                  <w:rPr>
                    <w:rFonts w:ascii="inherit" w:eastAsia="Times New Roman" w:hAnsi="inherit" w:cs="Times New Roman"/>
                    <w:color w:val="000000" w:themeColor="text1"/>
                    <w:sz w:val="24"/>
                    <w:szCs w:val="24"/>
                    <w:lang w:eastAsia="en-GB"/>
                  </w:rPr>
                  <w:delText xml:space="preserve"> </w:delText>
                </w:r>
              </w:del>
              <w:r w:rsidRPr="1DD594A8">
                <w:rPr>
                  <w:rFonts w:ascii="inherit" w:eastAsia="Times New Roman" w:hAnsi="inherit" w:cs="Times New Roman"/>
                  <w:color w:val="000000" w:themeColor="text1"/>
                  <w:sz w:val="24"/>
                  <w:szCs w:val="24"/>
                  <w:lang w:eastAsia="en-GB"/>
                </w:rPr>
                <w:t xml:space="preserve">for </w:t>
              </w:r>
              <w:del w:id="27" w:author="Author">
                <w:r w:rsidRPr="1DD594A8" w:rsidDel="00D162F5">
                  <w:rPr>
                    <w:rFonts w:ascii="inherit" w:eastAsia="Times New Roman" w:hAnsi="inherit" w:cs="Times New Roman"/>
                    <w:color w:val="000000" w:themeColor="text1"/>
                    <w:sz w:val="24"/>
                    <w:szCs w:val="24"/>
                    <w:lang w:eastAsia="en-GB"/>
                  </w:rPr>
                  <w:delText>type A</w:delText>
                </w:r>
              </w:del>
              <w:r>
                <w:rPr>
                  <w:rFonts w:ascii="inherit" w:eastAsia="Times New Roman" w:hAnsi="inherit" w:cs="Times New Roman"/>
                  <w:color w:val="000000" w:themeColor="text1"/>
                  <w:sz w:val="24"/>
                  <w:szCs w:val="24"/>
                  <w:lang w:eastAsia="en-GB"/>
                </w:rPr>
                <w:t>PGMs larger than 15 MW</w:t>
              </w:r>
              <w:r w:rsidRPr="1DD594A8">
                <w:rPr>
                  <w:rFonts w:ascii="inherit" w:eastAsia="Times New Roman" w:hAnsi="inherit" w:cs="Times New Roman"/>
                  <w:color w:val="000000" w:themeColor="text1"/>
                  <w:sz w:val="24"/>
                  <w:szCs w:val="24"/>
                  <w:lang w:eastAsia="en-GB"/>
                </w:rPr>
                <w:t xml:space="preserve">, to make it a type </w:t>
              </w:r>
              <w:del w:id="28" w:author="Author">
                <w:r w:rsidRPr="1DD594A8" w:rsidDel="00541DF4">
                  <w:rPr>
                    <w:rFonts w:ascii="inherit" w:eastAsia="Times New Roman" w:hAnsi="inherit" w:cs="Times New Roman"/>
                    <w:color w:val="000000" w:themeColor="text1"/>
                    <w:sz w:val="24"/>
                    <w:szCs w:val="24"/>
                    <w:lang w:eastAsia="en-GB"/>
                  </w:rPr>
                  <w:delText xml:space="preserve">C or </w:delText>
                </w:r>
              </w:del>
              <w:r w:rsidRPr="1DD594A8">
                <w:rPr>
                  <w:rFonts w:ascii="inherit" w:eastAsia="Times New Roman" w:hAnsi="inherit" w:cs="Times New Roman"/>
                  <w:color w:val="000000" w:themeColor="text1"/>
                  <w:sz w:val="24"/>
                  <w:szCs w:val="24"/>
                  <w:lang w:eastAsia="en-GB"/>
                </w:rPr>
                <w:t xml:space="preserve">D </w:t>
              </w:r>
              <w:del w:id="29" w:author="Author">
                <w:r w:rsidRPr="1DD594A8" w:rsidDel="00782133">
                  <w:rPr>
                    <w:rFonts w:ascii="inherit" w:eastAsia="Times New Roman" w:hAnsi="inherit" w:cs="Times New Roman"/>
                    <w:color w:val="000000" w:themeColor="text1"/>
                    <w:sz w:val="24"/>
                    <w:szCs w:val="24"/>
                    <w:lang w:eastAsia="en-GB"/>
                  </w:rPr>
                  <w:delText xml:space="preserve">type </w:delText>
                </w:r>
              </w:del>
              <w:r w:rsidRPr="1DD594A8">
                <w:rPr>
                  <w:rFonts w:ascii="inherit" w:eastAsia="Times New Roman" w:hAnsi="inherit" w:cs="Times New Roman"/>
                  <w:color w:val="000000" w:themeColor="text1"/>
                  <w:sz w:val="24"/>
                  <w:szCs w:val="24"/>
                  <w:lang w:eastAsia="en-GB"/>
                </w:rPr>
                <w:t>PGM, it has the option to do so.</w:t>
              </w:r>
            </w:ins>
          </w:p>
          <w:p w14:paraId="67867F2C" w14:textId="77777777" w:rsidR="00E639E7"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ins w:id="30" w:author="Author">
              <w:r>
                <w:rPr>
                  <w:rFonts w:ascii="inherit" w:eastAsia="Times New Roman" w:hAnsi="inherit" w:cs="Times New Roman"/>
                  <w:color w:val="000000"/>
                  <w:sz w:val="24"/>
                  <w:szCs w:val="24"/>
                  <w:lang w:eastAsia="en-GB"/>
                </w:rPr>
                <w:lastRenderedPageBreak/>
                <w:t xml:space="preserve">This however must not lead to a distortion of a level playing field between PGM of different size </w:t>
              </w:r>
              <w:proofErr w:type="gramStart"/>
              <w:r>
                <w:rPr>
                  <w:rFonts w:ascii="inherit" w:eastAsia="Times New Roman" w:hAnsi="inherit" w:cs="Times New Roman"/>
                  <w:color w:val="000000"/>
                  <w:sz w:val="24"/>
                  <w:szCs w:val="24"/>
                  <w:lang w:eastAsia="en-GB"/>
                </w:rPr>
                <w:t>or</w:t>
              </w:r>
              <w:proofErr w:type="gramEnd"/>
              <w:r>
                <w:rPr>
                  <w:rFonts w:ascii="inherit" w:eastAsia="Times New Roman" w:hAnsi="inherit" w:cs="Times New Roman"/>
                  <w:color w:val="000000"/>
                  <w:sz w:val="24"/>
                  <w:szCs w:val="24"/>
                  <w:lang w:eastAsia="en-GB"/>
                </w:rPr>
                <w:t xml:space="preserve"> an incentive to inefficient splitting of installations into smaller units.</w:t>
              </w:r>
            </w:ins>
          </w:p>
          <w:p w14:paraId="2DC9AE00"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w:t>
            </w:r>
            <w:del w:id="31" w:author="Author">
              <w:r w:rsidRPr="003B7AE9" w:rsidDel="00043FC5">
                <w:rPr>
                  <w:rFonts w:ascii="inherit" w:eastAsia="Times New Roman" w:hAnsi="inherit" w:cs="Times New Roman"/>
                  <w:color w:val="000000"/>
                  <w:sz w:val="24"/>
                  <w:szCs w:val="24"/>
                  <w:lang w:eastAsia="en-GB"/>
                </w:rPr>
                <w:delText xml:space="preserve">B, </w:delText>
              </w:r>
            </w:del>
            <w:r w:rsidRPr="003B7AE9">
              <w:rPr>
                <w:rFonts w:ascii="inherit" w:eastAsia="Times New Roman" w:hAnsi="inherit" w:cs="Times New Roman"/>
                <w:color w:val="000000"/>
                <w:sz w:val="24"/>
                <w:szCs w:val="24"/>
                <w:lang w:eastAsia="en-GB"/>
              </w:rPr>
              <w:t xml:space="preserve">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w:t>
            </w:r>
            <w:proofErr w:type="gramStart"/>
            <w:r w:rsidRPr="003B7AE9">
              <w:rPr>
                <w:rFonts w:ascii="inherit" w:eastAsia="Times New Roman" w:hAnsi="inherit" w:cs="Times New Roman"/>
                <w:color w:val="000000"/>
                <w:sz w:val="24"/>
                <w:szCs w:val="24"/>
                <w:lang w:eastAsia="en-GB"/>
              </w:rPr>
              <w:t>shall not be made</w:t>
            </w:r>
            <w:proofErr w:type="gramEnd"/>
            <w:r w:rsidRPr="003B7AE9">
              <w:rPr>
                <w:rFonts w:ascii="inherit" w:eastAsia="Times New Roman" w:hAnsi="inherit" w:cs="Times New Roman"/>
                <w:color w:val="000000"/>
                <w:sz w:val="24"/>
                <w:szCs w:val="24"/>
                <w:lang w:eastAsia="en-GB"/>
              </w:rPr>
              <w:t xml:space="preserve"> sooner than three years after the previous proposal.</w:t>
            </w:r>
          </w:p>
          <w:p w14:paraId="2D2508DF"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B3DC4B8">
              <w:rPr>
                <w:rFonts w:ascii="inherit" w:eastAsia="Times New Roman" w:hAnsi="inherit" w:cs="Times New Roman"/>
                <w:color w:val="000000" w:themeColor="text1"/>
                <w:sz w:val="24"/>
                <w:szCs w:val="24"/>
                <w:lang w:eastAsia="en-GB"/>
              </w:rPr>
              <w:t>4.   Power-generating facility owners shall assist this process and provide data as requested by the relevant TSO.</w:t>
            </w:r>
          </w:p>
          <w:p w14:paraId="5B5A0CBC" w14:textId="00D228CF" w:rsidR="00E639E7" w:rsidRPr="003B7AE9" w:rsidRDefault="00E639E7" w:rsidP="00E639E7">
            <w:pPr>
              <w:shd w:val="clear" w:color="auto" w:fill="FFFFFF"/>
              <w:spacing w:before="60" w:after="120"/>
              <w:jc w:val="center"/>
              <w:rPr>
                <w:ins w:id="32" w:author="Author"/>
                <w:rFonts w:ascii="inherit" w:eastAsia="Times New Roman" w:hAnsi="inherit" w:cs="Times New Roman"/>
                <w:b/>
                <w:bCs/>
                <w:color w:val="000000"/>
                <w:sz w:val="24"/>
                <w:szCs w:val="24"/>
                <w:lang w:eastAsia="en-GB"/>
              </w:rPr>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modification of the thresholds, a power-generating module qualifies under a different type, the procedure laid down in Article 4(3) concerning existing power-generating modules shall apply before compliance with the requirements for the new type is required.</w:t>
            </w:r>
          </w:p>
        </w:tc>
        <w:tc>
          <w:tcPr>
            <w:tcW w:w="2342" w:type="dxa"/>
          </w:tcPr>
          <w:p w14:paraId="19743FDA" w14:textId="65D0CE62" w:rsidR="00E639E7" w:rsidRPr="0011086F" w:rsidRDefault="00E639E7" w:rsidP="00E639E7">
            <w:pPr>
              <w:rPr>
                <w:rStyle w:val="cf01"/>
                <w:i w:val="0"/>
                <w:iCs w:val="0"/>
              </w:rPr>
            </w:pPr>
            <w:r w:rsidRPr="1DD594A8">
              <w:rPr>
                <w:rStyle w:val="cf01"/>
                <w:i w:val="0"/>
                <w:iCs w:val="0"/>
              </w:rPr>
              <w:lastRenderedPageBreak/>
              <w:t xml:space="preserve">The Voltage criterion existing in the actual </w:t>
            </w:r>
            <w:proofErr w:type="spellStart"/>
            <w:r w:rsidRPr="1DD594A8">
              <w:rPr>
                <w:rStyle w:val="cf01"/>
                <w:i w:val="0"/>
                <w:iCs w:val="0"/>
              </w:rPr>
              <w:t>RfG</w:t>
            </w:r>
            <w:proofErr w:type="spellEnd"/>
            <w:r w:rsidRPr="1DD594A8">
              <w:rPr>
                <w:rStyle w:val="cf01"/>
                <w:i w:val="0"/>
                <w:iCs w:val="0"/>
              </w:rPr>
              <w:t xml:space="preserve"> </w:t>
            </w:r>
            <w:proofErr w:type="gramStart"/>
            <w:r w:rsidRPr="1DD594A8">
              <w:rPr>
                <w:rStyle w:val="cf01"/>
                <w:i w:val="0"/>
                <w:iCs w:val="0"/>
              </w:rPr>
              <w:t>should be removed</w:t>
            </w:r>
            <w:proofErr w:type="gramEnd"/>
            <w:r w:rsidRPr="1DD594A8">
              <w:rPr>
                <w:rStyle w:val="cf01"/>
                <w:i w:val="0"/>
                <w:iCs w:val="0"/>
              </w:rPr>
              <w:t xml:space="preserve"> for type A</w:t>
            </w:r>
            <w:r>
              <w:rPr>
                <w:rStyle w:val="cf01"/>
                <w:i w:val="0"/>
                <w:iCs w:val="0"/>
              </w:rPr>
              <w:t xml:space="preserve"> </w:t>
            </w:r>
            <w:r>
              <w:rPr>
                <w:rStyle w:val="cf01"/>
              </w:rPr>
              <w:t>and B</w:t>
            </w:r>
            <w:r w:rsidRPr="1DD594A8">
              <w:rPr>
                <w:rStyle w:val="cf01"/>
                <w:i w:val="0"/>
                <w:iCs w:val="0"/>
              </w:rPr>
              <w:t>PGMs</w:t>
            </w:r>
            <w:r>
              <w:rPr>
                <w:rStyle w:val="cf01"/>
                <w:i w:val="0"/>
                <w:iCs w:val="0"/>
              </w:rPr>
              <w:t>, below 15 MW capacity</w:t>
            </w:r>
            <w:r w:rsidRPr="1DD594A8">
              <w:rPr>
                <w:rStyle w:val="cf01"/>
                <w:i w:val="0"/>
                <w:iCs w:val="0"/>
              </w:rPr>
              <w:t>,</w:t>
            </w:r>
            <w:r w:rsidRPr="004572EA">
              <w:rPr>
                <w:rStyle w:val="cf01"/>
                <w:i w:val="0"/>
                <w:iCs w:val="0"/>
              </w:rPr>
              <w:t xml:space="preserve"> </w:t>
            </w:r>
            <w:r w:rsidRPr="1DD594A8">
              <w:rPr>
                <w:rStyle w:val="cf01"/>
                <w:i w:val="0"/>
                <w:iCs w:val="0"/>
              </w:rPr>
              <w:t>as we expect requirements for Type A</w:t>
            </w:r>
            <w:r>
              <w:rPr>
                <w:rStyle w:val="cf01"/>
                <w:i w:val="0"/>
                <w:iCs w:val="0"/>
              </w:rPr>
              <w:t xml:space="preserve"> and B</w:t>
            </w:r>
            <w:r w:rsidRPr="1DD594A8">
              <w:rPr>
                <w:rStyle w:val="cf01"/>
                <w:i w:val="0"/>
                <w:iCs w:val="0"/>
              </w:rPr>
              <w:t xml:space="preserve"> PGMs r</w:t>
            </w:r>
            <w:r w:rsidRPr="004572EA">
              <w:rPr>
                <w:rStyle w:val="cf01"/>
                <w:i w:val="0"/>
                <w:iCs w:val="0"/>
              </w:rPr>
              <w:t xml:space="preserve">elated to system security </w:t>
            </w:r>
            <w:r w:rsidRPr="1DD594A8">
              <w:rPr>
                <w:rStyle w:val="cf01"/>
                <w:i w:val="0"/>
                <w:iCs w:val="0"/>
              </w:rPr>
              <w:t xml:space="preserve">to be increased as proposed in the ACER policy paper under point 63, second sentence. </w:t>
            </w:r>
          </w:p>
          <w:p w14:paraId="1BC25FF2" w14:textId="2DC98553" w:rsidR="00E639E7" w:rsidRPr="0011086F" w:rsidRDefault="00E639E7" w:rsidP="00E639E7">
            <w:pPr>
              <w:rPr>
                <w:rStyle w:val="cf01"/>
                <w:i w:val="0"/>
                <w:iCs w:val="0"/>
              </w:rPr>
            </w:pPr>
            <w:r w:rsidRPr="1DD594A8">
              <w:rPr>
                <w:rStyle w:val="cf01"/>
                <w:i w:val="0"/>
                <w:iCs w:val="0"/>
              </w:rPr>
              <w:t xml:space="preserve">The voltage criterion imposes – in relation to its significance - disproportionate requirements </w:t>
            </w:r>
            <w:proofErr w:type="gramStart"/>
            <w:r w:rsidRPr="1DD594A8">
              <w:rPr>
                <w:rStyle w:val="cf01"/>
                <w:i w:val="0"/>
                <w:iCs w:val="0"/>
              </w:rPr>
              <w:t xml:space="preserve">to relatively small PGMs with a capacity </w:t>
            </w:r>
            <w:r w:rsidRPr="00745F19">
              <w:rPr>
                <w:rStyle w:val="cf01"/>
                <w:i w:val="0"/>
              </w:rPr>
              <w:t xml:space="preserve">below </w:t>
            </w:r>
            <w:r w:rsidRPr="004572EA">
              <w:rPr>
                <w:rStyle w:val="cf01"/>
                <w:i w:val="0"/>
              </w:rPr>
              <w:t>1</w:t>
            </w:r>
            <w:r w:rsidRPr="004572EA">
              <w:rPr>
                <w:rStyle w:val="cf01"/>
              </w:rPr>
              <w:t xml:space="preserve">5 </w:t>
            </w:r>
            <w:r w:rsidRPr="00745F19">
              <w:rPr>
                <w:rStyle w:val="cf01"/>
                <w:i w:val="0"/>
              </w:rPr>
              <w:t>MW</w:t>
            </w:r>
            <w:r w:rsidRPr="1DD594A8">
              <w:rPr>
                <w:rStyle w:val="cf01"/>
                <w:i w:val="0"/>
                <w:iCs w:val="0"/>
              </w:rPr>
              <w:t xml:space="preserve"> in terms of capabilities as well as notification and compliance</w:t>
            </w:r>
            <w:proofErr w:type="gramEnd"/>
            <w:r w:rsidRPr="1DD594A8">
              <w:rPr>
                <w:rStyle w:val="cf01"/>
                <w:i w:val="0"/>
                <w:iCs w:val="0"/>
              </w:rPr>
              <w:t xml:space="preserve"> processes, in case they utilize existing </w:t>
            </w:r>
            <w:r w:rsidRPr="1DD594A8">
              <w:rPr>
                <w:rStyle w:val="cf01"/>
                <w:i w:val="0"/>
                <w:iCs w:val="0"/>
              </w:rPr>
              <w:lastRenderedPageBreak/>
              <w:t xml:space="preserve">infrastructure connected to the HV System. </w:t>
            </w:r>
          </w:p>
          <w:p w14:paraId="0AE78C6A" w14:textId="77777777" w:rsidR="00E639E7" w:rsidRPr="0011086F" w:rsidRDefault="00E639E7" w:rsidP="00E639E7">
            <w:pPr>
              <w:rPr>
                <w:rStyle w:val="cf01"/>
                <w:i w:val="0"/>
                <w:iCs w:val="0"/>
              </w:rPr>
            </w:pPr>
            <w:r w:rsidRPr="0011086F">
              <w:rPr>
                <w:rStyle w:val="cf01"/>
                <w:i w:val="0"/>
                <w:iCs w:val="0"/>
              </w:rPr>
              <w:t xml:space="preserve">Especially when those PGMs are installed in HV-connected demand-facilities, applying the same requirements as those PGMs of a capacity of &gt;50MW would mean that the potential of such installations would </w:t>
            </w:r>
            <w:proofErr w:type="gramStart"/>
            <w:r w:rsidRPr="0011086F">
              <w:rPr>
                <w:rStyle w:val="cf01"/>
                <w:i w:val="0"/>
                <w:iCs w:val="0"/>
              </w:rPr>
              <w:t>be  jeopardized</w:t>
            </w:r>
            <w:proofErr w:type="gramEnd"/>
            <w:r w:rsidRPr="0011086F">
              <w:rPr>
                <w:rStyle w:val="cf01"/>
                <w:i w:val="0"/>
                <w:iCs w:val="0"/>
              </w:rPr>
              <w:t xml:space="preserve"> due to additional economic burdens without obvious technical reasons.</w:t>
            </w:r>
          </w:p>
          <w:p w14:paraId="700270E5" w14:textId="2286F890" w:rsidR="00E639E7" w:rsidRPr="0011086F" w:rsidRDefault="00E639E7" w:rsidP="00E639E7">
            <w:pPr>
              <w:rPr>
                <w:rStyle w:val="cf01"/>
                <w:i w:val="0"/>
                <w:iCs w:val="0"/>
              </w:rPr>
            </w:pPr>
            <w:r w:rsidRPr="1DD594A8">
              <w:rPr>
                <w:rStyle w:val="cf01"/>
                <w:i w:val="0"/>
                <w:iCs w:val="0"/>
              </w:rPr>
              <w:t xml:space="preserve"> </w:t>
            </w:r>
          </w:p>
          <w:p w14:paraId="28B1F418" w14:textId="77777777" w:rsidR="00E639E7" w:rsidRPr="0011086F" w:rsidRDefault="00E639E7" w:rsidP="00E639E7">
            <w:pPr>
              <w:rPr>
                <w:rStyle w:val="cf01"/>
                <w:i w:val="0"/>
                <w:iCs w:val="0"/>
              </w:rPr>
            </w:pPr>
            <w:r w:rsidRPr="0011086F">
              <w:rPr>
                <w:rStyle w:val="cf01"/>
                <w:i w:val="0"/>
                <w:iCs w:val="0"/>
              </w:rPr>
              <w:t xml:space="preserve">If there are any concerns with that, a member state should go through a stakeholder </w:t>
            </w:r>
            <w:proofErr w:type="gramStart"/>
            <w:r w:rsidRPr="0011086F">
              <w:rPr>
                <w:rStyle w:val="cf01"/>
                <w:i w:val="0"/>
                <w:iCs w:val="0"/>
              </w:rPr>
              <w:t>process ,</w:t>
            </w:r>
            <w:proofErr w:type="gramEnd"/>
            <w:r w:rsidRPr="0011086F">
              <w:rPr>
                <w:rStyle w:val="cf01"/>
                <w:i w:val="0"/>
                <w:iCs w:val="0"/>
              </w:rPr>
              <w:t xml:space="preserve"> if he deems it necessary to apply the voltage level criterion in order to determine the significance. </w:t>
            </w:r>
          </w:p>
          <w:p w14:paraId="4DEE185B" w14:textId="77777777" w:rsidR="00E639E7" w:rsidRPr="0011086F" w:rsidRDefault="00E639E7" w:rsidP="00E639E7">
            <w:pPr>
              <w:rPr>
                <w:rStyle w:val="cf01"/>
                <w:i w:val="0"/>
                <w:iCs w:val="0"/>
              </w:rPr>
            </w:pPr>
          </w:p>
          <w:p w14:paraId="42293A84" w14:textId="77777777" w:rsidR="00E639E7" w:rsidRPr="004572EA" w:rsidRDefault="00E639E7" w:rsidP="00E639E7">
            <w:pPr>
              <w:rPr>
                <w:rStyle w:val="cf01"/>
                <w:i w:val="0"/>
                <w:iCs w:val="0"/>
              </w:rPr>
            </w:pPr>
            <w:r w:rsidRPr="004572EA">
              <w:rPr>
                <w:rStyle w:val="cf01"/>
                <w:i w:val="0"/>
                <w:iCs w:val="0"/>
              </w:rPr>
              <w:t xml:space="preserve">However, this provision should not distort the level playing field between higher and lower capacity PGMs, </w:t>
            </w:r>
            <w:proofErr w:type="gramStart"/>
            <w:r w:rsidRPr="004572EA">
              <w:rPr>
                <w:rStyle w:val="cf01"/>
                <w:i w:val="0"/>
                <w:iCs w:val="0"/>
              </w:rPr>
              <w:t>or</w:t>
            </w:r>
            <w:proofErr w:type="gramEnd"/>
            <w:r w:rsidRPr="004572EA">
              <w:rPr>
                <w:rStyle w:val="cf01"/>
                <w:i w:val="0"/>
                <w:iCs w:val="0"/>
              </w:rPr>
              <w:t xml:space="preserve"> result into an incentive to inefficiently split larger installations into smaller units. We assume that for the determination of significance, the overall </w:t>
            </w:r>
            <w:r w:rsidRPr="004572EA">
              <w:rPr>
                <w:rStyle w:val="cf01"/>
                <w:i w:val="0"/>
                <w:iCs w:val="0"/>
              </w:rPr>
              <w:lastRenderedPageBreak/>
              <w:t>capacity is the sum of the PGMs.</w:t>
            </w:r>
          </w:p>
          <w:p w14:paraId="42B6C387" w14:textId="77777777" w:rsidR="00E639E7" w:rsidRPr="0011086F" w:rsidRDefault="00E639E7" w:rsidP="00E639E7">
            <w:pPr>
              <w:rPr>
                <w:rStyle w:val="cf01"/>
                <w:i w:val="0"/>
                <w:iCs w:val="0"/>
              </w:rPr>
            </w:pPr>
          </w:p>
          <w:p w14:paraId="7877E942" w14:textId="77777777" w:rsidR="00E639E7" w:rsidRDefault="00E639E7" w:rsidP="00E639E7">
            <w:pPr>
              <w:rPr>
                <w:ins w:id="33" w:author="Author"/>
                <w:rStyle w:val="cf01"/>
                <w:i w:val="0"/>
                <w:iCs w:val="0"/>
              </w:rPr>
            </w:pPr>
            <w:r w:rsidRPr="0011086F">
              <w:rPr>
                <w:rStyle w:val="cf01"/>
                <w:i w:val="0"/>
                <w:iCs w:val="0"/>
              </w:rPr>
              <w:t xml:space="preserve">The threshold between type A and B </w:t>
            </w:r>
            <w:proofErr w:type="gramStart"/>
            <w:r w:rsidRPr="0011086F">
              <w:rPr>
                <w:rStyle w:val="cf01"/>
                <w:i w:val="0"/>
                <w:iCs w:val="0"/>
              </w:rPr>
              <w:t>should be fixed</w:t>
            </w:r>
            <w:proofErr w:type="gramEnd"/>
            <w:r w:rsidRPr="0011086F">
              <w:rPr>
                <w:rStyle w:val="cf01"/>
                <w:i w:val="0"/>
                <w:iCs w:val="0"/>
              </w:rPr>
              <w:t xml:space="preserve"> in order to harmonize products and processes for mass market of small PGMs over Europe.</w:t>
            </w:r>
          </w:p>
          <w:p w14:paraId="2B3C734D" w14:textId="77777777" w:rsidR="00E639E7" w:rsidRDefault="00E639E7" w:rsidP="00E639E7">
            <w:pPr>
              <w:rPr>
                <w:ins w:id="34" w:author="Author"/>
                <w:rStyle w:val="cf01"/>
                <w:i w:val="0"/>
                <w:iCs w:val="0"/>
              </w:rPr>
            </w:pPr>
          </w:p>
          <w:p w14:paraId="28A77817" w14:textId="77777777" w:rsidR="00E639E7" w:rsidRPr="0011086F" w:rsidRDefault="00E639E7" w:rsidP="00E639E7">
            <w:pPr>
              <w:rPr>
                <w:ins w:id="35" w:author="Author"/>
                <w:rStyle w:val="cf01"/>
                <w:i w:val="0"/>
                <w:iCs w:val="0"/>
              </w:rPr>
            </w:pPr>
          </w:p>
        </w:tc>
        <w:tc>
          <w:tcPr>
            <w:tcW w:w="1662" w:type="dxa"/>
          </w:tcPr>
          <w:p w14:paraId="3BB6E47F" w14:textId="77777777" w:rsidR="00E639E7" w:rsidRDefault="00E639E7" w:rsidP="00E639E7">
            <w:pPr>
              <w:rPr>
                <w:ins w:id="36" w:author="Author"/>
              </w:rPr>
            </w:pPr>
          </w:p>
        </w:tc>
      </w:tr>
      <w:tr w:rsidR="00E639E7" w14:paraId="700F9691" w14:textId="77777777" w:rsidTr="47220DE9">
        <w:tc>
          <w:tcPr>
            <w:tcW w:w="1273" w:type="dxa"/>
          </w:tcPr>
          <w:p w14:paraId="6C493D57" w14:textId="77777777" w:rsidR="00E639E7" w:rsidRDefault="00E639E7" w:rsidP="00E639E7">
            <w:r>
              <w:lastRenderedPageBreak/>
              <w:t>Article 6</w:t>
            </w:r>
          </w:p>
        </w:tc>
        <w:tc>
          <w:tcPr>
            <w:tcW w:w="8671" w:type="dxa"/>
          </w:tcPr>
          <w:p w14:paraId="50C335CE"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power-generating modules, pump-storage power-generating modules, combined heat and power facilities, </w:t>
            </w:r>
            <w:del w:id="37" w:author="Author">
              <w:r w:rsidRPr="003B7AE9" w:rsidDel="006974BB">
                <w:rPr>
                  <w:rFonts w:ascii="inherit" w:eastAsia="Times New Roman" w:hAnsi="inherit" w:cs="Times New Roman"/>
                  <w:b/>
                  <w:bCs/>
                  <w:color w:val="000000"/>
                  <w:sz w:val="24"/>
                  <w:szCs w:val="24"/>
                  <w:lang w:eastAsia="en-GB"/>
                </w:rPr>
                <w:delText xml:space="preserve">and </w:delText>
              </w:r>
            </w:del>
            <w:r w:rsidRPr="003B7AE9">
              <w:rPr>
                <w:rFonts w:ascii="inherit" w:eastAsia="Times New Roman" w:hAnsi="inherit" w:cs="Times New Roman"/>
                <w:b/>
                <w:bCs/>
                <w:color w:val="000000"/>
                <w:sz w:val="24"/>
                <w:szCs w:val="24"/>
                <w:lang w:eastAsia="en-GB"/>
              </w:rPr>
              <w:t>industrial sites</w:t>
            </w:r>
            <w:ins w:id="38" w:author="Author">
              <w:r>
                <w:rPr>
                  <w:rFonts w:ascii="inherit" w:eastAsia="Times New Roman" w:hAnsi="inherit" w:cs="Times New Roman"/>
                  <w:b/>
                  <w:bCs/>
                  <w:color w:val="000000"/>
                  <w:sz w:val="24"/>
                  <w:szCs w:val="24"/>
                  <w:lang w:eastAsia="en-GB"/>
                </w:rPr>
                <w:t xml:space="preserve"> and mixed customer sites in general</w:t>
              </w:r>
            </w:ins>
          </w:p>
          <w:p w14:paraId="6BF3FBC5"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roofErr w:type="gramEnd"/>
          </w:p>
          <w:p w14:paraId="0A0EAFE7"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w:t>
            </w:r>
            <w:r w:rsidRPr="003B7AE9">
              <w:rPr>
                <w:rFonts w:ascii="inherit" w:eastAsia="Times New Roman" w:hAnsi="inherit" w:cs="Times New Roman"/>
                <w:color w:val="000000"/>
                <w:sz w:val="24"/>
                <w:szCs w:val="24"/>
                <w:lang w:eastAsia="en-GB"/>
              </w:rPr>
              <w:lastRenderedPageBreak/>
              <w:t>variable speed power-generating modules shall fulfil the requirements applicable to synchronous power-generating modules as well as those set out in point (b) of Article 20(2), if they qualify as type B, C or D.</w:t>
            </w:r>
          </w:p>
          <w:p w14:paraId="707EE3CB"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w:t>
            </w:r>
            <w:proofErr w:type="gramEnd"/>
            <w:r w:rsidRPr="003B7AE9">
              <w:rPr>
                <w:rFonts w:ascii="inherit" w:eastAsia="Times New Roman" w:hAnsi="inherit" w:cs="Times New Roman"/>
                <w:color w:val="000000"/>
                <w:sz w:val="24"/>
                <w:szCs w:val="24"/>
                <w:lang w:eastAsia="en-GB"/>
              </w:rPr>
              <w:t xml:space="preserve"> The exercise of this right shall be coordinated with the relevant TSO.</w:t>
            </w:r>
          </w:p>
          <w:p w14:paraId="4EF5C966"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647780FB" w14:textId="77777777" w:rsidTr="007D7645">
              <w:tc>
                <w:tcPr>
                  <w:tcW w:w="0" w:type="auto"/>
                  <w:shd w:val="clear" w:color="auto" w:fill="auto"/>
                  <w:hideMark/>
                </w:tcPr>
                <w:p w14:paraId="463C223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F8D7B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579C1BA9"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13ECF1E0" w14:textId="77777777" w:rsidTr="007D7645">
              <w:tc>
                <w:tcPr>
                  <w:tcW w:w="0" w:type="auto"/>
                  <w:shd w:val="clear" w:color="auto" w:fill="auto"/>
                  <w:hideMark/>
                </w:tcPr>
                <w:p w14:paraId="1ADE139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4A3331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0407C80A"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165"/>
            </w:tblGrid>
            <w:tr w:rsidR="00E639E7" w:rsidRPr="003B7AE9" w14:paraId="04E79A4D" w14:textId="77777777" w:rsidTr="007D7645">
              <w:tc>
                <w:tcPr>
                  <w:tcW w:w="0" w:type="auto"/>
                  <w:shd w:val="clear" w:color="auto" w:fill="auto"/>
                  <w:hideMark/>
                </w:tcPr>
                <w:p w14:paraId="3991DAC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B84135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modules are of type A, B, C or, in the case of the Nordic synchronous area, type D in accordance with points (a) to (c) of Article 5(2).</w:t>
                  </w:r>
                </w:p>
              </w:tc>
            </w:tr>
          </w:tbl>
          <w:p w14:paraId="44172256" w14:textId="77777777" w:rsidR="00E639E7" w:rsidRDefault="00E639E7" w:rsidP="00E639E7">
            <w:pPr>
              <w:shd w:val="clear" w:color="auto" w:fill="FFFFFF"/>
              <w:spacing w:before="120"/>
              <w:jc w:val="both"/>
              <w:rPr>
                <w:ins w:id="3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68D1715" w14:textId="77777777" w:rsidR="00E639E7" w:rsidRDefault="00E639E7" w:rsidP="00E639E7">
            <w:pPr>
              <w:shd w:val="clear" w:color="auto" w:fill="FFFFFF" w:themeFill="background1"/>
              <w:spacing w:before="120"/>
              <w:jc w:val="both"/>
              <w:rPr>
                <w:ins w:id="40" w:author="Author"/>
                <w:rFonts w:ascii="inherit" w:eastAsia="Times New Roman" w:hAnsi="inherit" w:cs="Times New Roman"/>
                <w:color w:val="000000"/>
                <w:sz w:val="24"/>
                <w:szCs w:val="24"/>
                <w:lang w:eastAsia="en-GB"/>
              </w:rPr>
            </w:pPr>
            <w:ins w:id="41" w:author="Author">
              <w:r w:rsidRPr="28FE9743">
                <w:rPr>
                  <w:rFonts w:ascii="inherit" w:eastAsia="Times New Roman" w:hAnsi="inherit" w:cs="Times New Roman"/>
                  <w:color w:val="000000" w:themeColor="text1"/>
                  <w:sz w:val="24"/>
                  <w:szCs w:val="24"/>
                  <w:lang w:eastAsia="en-GB"/>
                </w:rPr>
                <w:t>6. For mixed customer sites (MCS) the following applies:</w:t>
              </w:r>
            </w:ins>
          </w:p>
          <w:tbl>
            <w:tblPr>
              <w:tblW w:w="5008" w:type="pct"/>
              <w:tblCellMar>
                <w:left w:w="0" w:type="dxa"/>
                <w:right w:w="0" w:type="dxa"/>
              </w:tblCellMar>
              <w:tblLook w:val="04A0" w:firstRow="1" w:lastRow="0" w:firstColumn="1" w:lastColumn="0" w:noHBand="0" w:noVBand="1"/>
            </w:tblPr>
            <w:tblGrid>
              <w:gridCol w:w="8450"/>
              <w:gridCol w:w="19"/>
            </w:tblGrid>
            <w:tr w:rsidR="00E639E7" w:rsidRPr="003B7AE9" w14:paraId="73461702" w14:textId="77777777" w:rsidTr="007D7645">
              <w:trPr>
                <w:ins w:id="42" w:author="Author"/>
              </w:trPr>
              <w:tc>
                <w:tcPr>
                  <w:tcW w:w="4989" w:type="pct"/>
                  <w:shd w:val="clear" w:color="auto" w:fill="auto"/>
                  <w:hideMark/>
                </w:tcPr>
                <w:p w14:paraId="2DBB524D" w14:textId="77777777" w:rsidR="00E639E7" w:rsidRPr="003B7AE9" w:rsidRDefault="00E639E7" w:rsidP="00E639E7">
                  <w:pPr>
                    <w:spacing w:before="120" w:after="0" w:line="240" w:lineRule="auto"/>
                    <w:jc w:val="both"/>
                    <w:rPr>
                      <w:ins w:id="43" w:author="Author"/>
                      <w:rFonts w:ascii="inherit" w:eastAsia="Times New Roman" w:hAnsi="inherit" w:cs="Times New Roman"/>
                      <w:sz w:val="24"/>
                      <w:szCs w:val="24"/>
                      <w:lang w:eastAsia="en-GB"/>
                    </w:rPr>
                  </w:pPr>
                  <w:ins w:id="44" w:author="Author">
                    <w:r w:rsidRPr="003B7AE9">
                      <w:rPr>
                        <w:rFonts w:ascii="inherit" w:eastAsia="Times New Roman" w:hAnsi="inherit" w:cs="Times New Roman"/>
                        <w:sz w:val="24"/>
                        <w:szCs w:val="24"/>
                        <w:lang w:eastAsia="en-GB"/>
                      </w:rPr>
                      <w:lastRenderedPageBreak/>
                      <w:t>(a)</w:t>
                    </w:r>
                    <w:r>
                      <w:rPr>
                        <w:rFonts w:ascii="inherit" w:eastAsia="Times New Roman" w:hAnsi="inherit" w:cs="Times New Roman"/>
                        <w:sz w:val="24"/>
                        <w:szCs w:val="24"/>
                        <w:lang w:eastAsia="en-GB"/>
                      </w:rPr>
                      <w:t xml:space="preserve"> </w:t>
                    </w:r>
                    <w:proofErr w:type="gramStart"/>
                    <w:r>
                      <w:rPr>
                        <w:rFonts w:ascii="inherit" w:eastAsia="Times New Roman" w:hAnsi="inherit" w:cs="Times New Roman"/>
                        <w:sz w:val="24"/>
                        <w:szCs w:val="24"/>
                        <w:lang w:eastAsia="en-GB"/>
                      </w:rPr>
                      <w:t>the</w:t>
                    </w:r>
                    <w:proofErr w:type="gramEnd"/>
                    <w:r>
                      <w:rPr>
                        <w:rFonts w:ascii="inherit" w:eastAsia="Times New Roman" w:hAnsi="inherit" w:cs="Times New Roman"/>
                        <w:sz w:val="24"/>
                        <w:szCs w:val="24"/>
                        <w:lang w:eastAsia="en-GB"/>
                      </w:rPr>
                      <w:t xml:space="preserve"> type classification according to table 1 does not refer to the installed capacity, but the maximum feed-in capacity as agreed with the relevant system operator.</w:t>
                    </w:r>
                  </w:ins>
                </w:p>
              </w:tc>
              <w:tc>
                <w:tcPr>
                  <w:tcW w:w="11" w:type="pct"/>
                  <w:shd w:val="clear" w:color="auto" w:fill="auto"/>
                  <w:hideMark/>
                </w:tcPr>
                <w:p w14:paraId="06512D5E" w14:textId="77777777" w:rsidR="00E639E7" w:rsidRPr="003B7AE9" w:rsidRDefault="00E639E7" w:rsidP="00E639E7">
                  <w:pPr>
                    <w:spacing w:before="120" w:after="0" w:line="240" w:lineRule="auto"/>
                    <w:jc w:val="both"/>
                    <w:rPr>
                      <w:ins w:id="45" w:author="Author"/>
                      <w:rFonts w:ascii="inherit" w:eastAsia="Times New Roman" w:hAnsi="inherit" w:cs="Times New Roman"/>
                      <w:sz w:val="24"/>
                      <w:szCs w:val="24"/>
                      <w:lang w:eastAsia="en-GB"/>
                    </w:rPr>
                  </w:pPr>
                </w:p>
              </w:tc>
            </w:tr>
            <w:tr w:rsidR="00E639E7" w:rsidRPr="003B7AE9" w14:paraId="0368F706" w14:textId="77777777" w:rsidTr="007D7645">
              <w:trPr>
                <w:ins w:id="46" w:author="Author"/>
              </w:trPr>
              <w:tc>
                <w:tcPr>
                  <w:tcW w:w="4989" w:type="pct"/>
                  <w:shd w:val="clear" w:color="auto" w:fill="auto"/>
                </w:tcPr>
                <w:p w14:paraId="62ED99D7" w14:textId="77777777" w:rsidR="00E639E7" w:rsidRPr="003B7AE9" w:rsidRDefault="00E639E7" w:rsidP="00E639E7">
                  <w:pPr>
                    <w:shd w:val="clear" w:color="auto" w:fill="FFFFFF"/>
                    <w:spacing w:before="120" w:after="0" w:line="240" w:lineRule="auto"/>
                    <w:jc w:val="both"/>
                    <w:rPr>
                      <w:ins w:id="47" w:author="Author"/>
                      <w:rFonts w:ascii="inherit" w:eastAsia="Times New Roman" w:hAnsi="inherit" w:cs="Times New Roman"/>
                      <w:color w:val="000000"/>
                      <w:sz w:val="24"/>
                      <w:szCs w:val="24"/>
                      <w:lang w:eastAsia="en-GB"/>
                    </w:rPr>
                  </w:pPr>
                  <w:ins w:id="48" w:author="Author">
                    <w:r>
                      <w:rPr>
                        <w:rFonts w:ascii="inherit" w:eastAsia="Times New Roman" w:hAnsi="inherit" w:cs="Times New Roman"/>
                        <w:sz w:val="24"/>
                        <w:szCs w:val="24"/>
                        <w:lang w:eastAsia="en-GB"/>
                      </w:rPr>
                      <w:t xml:space="preserve">(b) </w:t>
                    </w:r>
                    <w:proofErr w:type="gramStart"/>
                    <w:r>
                      <w:rPr>
                        <w:rFonts w:ascii="inherit" w:eastAsia="Times New Roman" w:hAnsi="inherit" w:cs="Times New Roman"/>
                        <w:sz w:val="24"/>
                        <w:szCs w:val="24"/>
                        <w:lang w:eastAsia="en-GB"/>
                      </w:rPr>
                      <w:t>if</w:t>
                    </w:r>
                    <w:proofErr w:type="gramEnd"/>
                    <w:r>
                      <w:rPr>
                        <w:rFonts w:ascii="inherit" w:eastAsia="Times New Roman" w:hAnsi="inherit" w:cs="Times New Roman"/>
                        <w:sz w:val="24"/>
                        <w:szCs w:val="24"/>
                        <w:lang w:eastAsia="en-GB"/>
                      </w:rPr>
                      <w:t xml:space="preserve"> the MCS was </w:t>
                    </w:r>
                    <w:r w:rsidRPr="007B4A68">
                      <w:rPr>
                        <w:rFonts w:ascii="inherit" w:eastAsia="Times New Roman" w:hAnsi="inherit" w:cs="Times New Roman"/>
                        <w:color w:val="000000"/>
                        <w:sz w:val="24"/>
                        <w:szCs w:val="24"/>
                        <w:lang w:eastAsia="en-GB"/>
                      </w:rPr>
                      <w:t xml:space="preserve">taken into operation before the application date of this regulation, the requirements </w:t>
                    </w:r>
                    <w:r>
                      <w:rPr>
                        <w:rFonts w:ascii="inherit" w:eastAsia="Times New Roman" w:hAnsi="inherit" w:cs="Times New Roman"/>
                        <w:color w:val="000000"/>
                        <w:sz w:val="24"/>
                        <w:szCs w:val="24"/>
                        <w:lang w:eastAsia="en-GB"/>
                      </w:rPr>
                      <w:t xml:space="preserve">of the PGM </w:t>
                    </w:r>
                    <w:r w:rsidRPr="007B4A68">
                      <w:rPr>
                        <w:rFonts w:ascii="inherit" w:eastAsia="Times New Roman" w:hAnsi="inherit" w:cs="Times New Roman"/>
                        <w:color w:val="000000"/>
                        <w:sz w:val="24"/>
                        <w:szCs w:val="24"/>
                        <w:lang w:eastAsia="en-GB"/>
                      </w:rPr>
                      <w:t xml:space="preserve">may apply </w:t>
                    </w:r>
                    <w:r>
                      <w:rPr>
                        <w:rFonts w:ascii="inherit" w:eastAsia="Times New Roman" w:hAnsi="inherit" w:cs="Times New Roman"/>
                        <w:color w:val="000000"/>
                        <w:sz w:val="24"/>
                        <w:szCs w:val="24"/>
                        <w:lang w:eastAsia="en-GB"/>
                      </w:rPr>
                      <w:t>at</w:t>
                    </w:r>
                    <w:r w:rsidRPr="007B4A68">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their connection to the MCS.</w:t>
                    </w:r>
                  </w:ins>
                </w:p>
                <w:p w14:paraId="5033BF85" w14:textId="77777777" w:rsidR="00E639E7" w:rsidRPr="003B7AE9" w:rsidRDefault="00E639E7" w:rsidP="00E639E7">
                  <w:pPr>
                    <w:spacing w:before="120" w:after="0" w:line="240" w:lineRule="auto"/>
                    <w:jc w:val="both"/>
                    <w:rPr>
                      <w:ins w:id="49" w:author="Author"/>
                      <w:rFonts w:ascii="inherit" w:eastAsia="Times New Roman" w:hAnsi="inherit" w:cs="Times New Roman"/>
                      <w:sz w:val="24"/>
                      <w:szCs w:val="24"/>
                      <w:lang w:eastAsia="en-GB"/>
                    </w:rPr>
                  </w:pPr>
                </w:p>
              </w:tc>
              <w:tc>
                <w:tcPr>
                  <w:tcW w:w="11" w:type="pct"/>
                  <w:shd w:val="clear" w:color="auto" w:fill="auto"/>
                </w:tcPr>
                <w:p w14:paraId="6C47392A" w14:textId="77777777" w:rsidR="00E639E7" w:rsidRPr="003B7AE9" w:rsidRDefault="00E639E7" w:rsidP="00E639E7">
                  <w:pPr>
                    <w:spacing w:before="120" w:after="0" w:line="240" w:lineRule="auto"/>
                    <w:jc w:val="both"/>
                    <w:rPr>
                      <w:ins w:id="50" w:author="Author"/>
                      <w:rFonts w:ascii="inherit" w:eastAsia="Times New Roman" w:hAnsi="inherit" w:cs="Times New Roman"/>
                      <w:sz w:val="24"/>
                      <w:szCs w:val="24"/>
                      <w:lang w:eastAsia="en-GB"/>
                    </w:rPr>
                  </w:pPr>
                </w:p>
              </w:tc>
            </w:tr>
          </w:tbl>
          <w:p w14:paraId="6CD950E8" w14:textId="77777777" w:rsidR="00E639E7" w:rsidRDefault="00E639E7" w:rsidP="00E639E7"/>
        </w:tc>
        <w:tc>
          <w:tcPr>
            <w:tcW w:w="2342" w:type="dxa"/>
          </w:tcPr>
          <w:p w14:paraId="6801C92B" w14:textId="77777777" w:rsidR="00E639E7" w:rsidRPr="00E47183" w:rsidRDefault="00E639E7" w:rsidP="00E639E7">
            <w:pPr>
              <w:rPr>
                <w:rStyle w:val="cf01"/>
                <w:i w:val="0"/>
                <w:iCs w:val="0"/>
              </w:rPr>
            </w:pPr>
            <w:r w:rsidRPr="00E47183">
              <w:rPr>
                <w:rStyle w:val="cf01"/>
                <w:i w:val="0"/>
                <w:iCs w:val="0"/>
              </w:rPr>
              <w:lastRenderedPageBreak/>
              <w:t xml:space="preserve">The existing network </w:t>
            </w:r>
            <w:proofErr w:type="spellStart"/>
            <w:r w:rsidRPr="00E47183">
              <w:rPr>
                <w:rStyle w:val="cf01"/>
                <w:i w:val="0"/>
                <w:iCs w:val="0"/>
              </w:rPr>
              <w:t>RfG</w:t>
            </w:r>
            <w:proofErr w:type="spellEnd"/>
            <w:r w:rsidRPr="00E47183">
              <w:rPr>
                <w:rStyle w:val="cf01"/>
                <w:i w:val="0"/>
                <w:iCs w:val="0"/>
              </w:rPr>
              <w:t xml:space="preserve"> does not consider mixed customer sites. </w:t>
            </w:r>
          </w:p>
          <w:p w14:paraId="278F5E40" w14:textId="77777777" w:rsidR="00E639E7" w:rsidRPr="00E47183" w:rsidRDefault="00E639E7" w:rsidP="00E639E7">
            <w:pPr>
              <w:rPr>
                <w:rStyle w:val="cf01"/>
                <w:i w:val="0"/>
                <w:iCs w:val="0"/>
              </w:rPr>
            </w:pPr>
            <w:r w:rsidRPr="00E47183">
              <w:rPr>
                <w:rStyle w:val="cf01"/>
                <w:i w:val="0"/>
                <w:iCs w:val="0"/>
              </w:rPr>
              <w:t>Mixing production, demand and especially storage is a key enabler for the green transition as it reduces the impact on the electricity grid significantly.</w:t>
            </w:r>
          </w:p>
          <w:p w14:paraId="421F78BE" w14:textId="77777777" w:rsidR="00E639E7" w:rsidRPr="00E47183" w:rsidRDefault="00E639E7" w:rsidP="00E639E7">
            <w:pPr>
              <w:rPr>
                <w:rStyle w:val="cf01"/>
                <w:i w:val="0"/>
                <w:iCs w:val="0"/>
              </w:rPr>
            </w:pPr>
          </w:p>
          <w:p w14:paraId="4C67F367" w14:textId="77777777" w:rsidR="00E639E7" w:rsidRPr="00E47183" w:rsidRDefault="00E639E7" w:rsidP="00E639E7">
            <w:pPr>
              <w:rPr>
                <w:rStyle w:val="cf01"/>
                <w:i w:val="0"/>
                <w:iCs w:val="0"/>
              </w:rPr>
            </w:pPr>
            <w:r w:rsidRPr="00E47183">
              <w:rPr>
                <w:rStyle w:val="cf01"/>
                <w:i w:val="0"/>
                <w:iCs w:val="0"/>
              </w:rPr>
              <w:t xml:space="preserve">When mixing production, demand and especially storage in the same installation, these units </w:t>
            </w:r>
            <w:proofErr w:type="gramStart"/>
            <w:r w:rsidRPr="00E47183">
              <w:rPr>
                <w:rStyle w:val="cf01"/>
                <w:i w:val="0"/>
                <w:iCs w:val="0"/>
              </w:rPr>
              <w:t>should not be evaluated</w:t>
            </w:r>
            <w:proofErr w:type="gramEnd"/>
            <w:r w:rsidRPr="00E47183">
              <w:rPr>
                <w:rStyle w:val="cf01"/>
                <w:i w:val="0"/>
                <w:iCs w:val="0"/>
              </w:rPr>
              <w:t xml:space="preserve"> separately, as this would </w:t>
            </w:r>
            <w:r w:rsidRPr="00E47183">
              <w:rPr>
                <w:rStyle w:val="cf01"/>
                <w:i w:val="0"/>
                <w:iCs w:val="0"/>
              </w:rPr>
              <w:lastRenderedPageBreak/>
              <w:t>prevent internal optimisations.</w:t>
            </w:r>
          </w:p>
          <w:p w14:paraId="4AF1A337" w14:textId="77777777" w:rsidR="00E639E7" w:rsidRPr="00E47183" w:rsidRDefault="00E639E7" w:rsidP="00E639E7">
            <w:pPr>
              <w:rPr>
                <w:rStyle w:val="cf01"/>
                <w:i w:val="0"/>
                <w:iCs w:val="0"/>
              </w:rPr>
            </w:pPr>
          </w:p>
          <w:p w14:paraId="330F44EE" w14:textId="77777777" w:rsidR="00E639E7" w:rsidRPr="00E47183" w:rsidRDefault="00E639E7" w:rsidP="00E639E7">
            <w:pPr>
              <w:rPr>
                <w:ins w:id="51" w:author="Author"/>
                <w:rStyle w:val="cf01"/>
                <w:i w:val="0"/>
                <w:iCs w:val="0"/>
              </w:rPr>
            </w:pPr>
            <w:r w:rsidRPr="00E47183">
              <w:rPr>
                <w:rStyle w:val="cf01"/>
                <w:i w:val="0"/>
                <w:iCs w:val="0"/>
              </w:rPr>
              <w:t xml:space="preserve">The suggested changes, where mixed customer sites </w:t>
            </w:r>
            <w:proofErr w:type="gramStart"/>
            <w:r w:rsidRPr="00E47183">
              <w:rPr>
                <w:rStyle w:val="cf01"/>
                <w:i w:val="0"/>
                <w:iCs w:val="0"/>
              </w:rPr>
              <w:t>are evaluated</w:t>
            </w:r>
            <w:proofErr w:type="gramEnd"/>
            <w:r w:rsidRPr="00E47183">
              <w:rPr>
                <w:rStyle w:val="cf01"/>
                <w:i w:val="0"/>
                <w:iCs w:val="0"/>
              </w:rPr>
              <w:t xml:space="preserve"> in the connection point to the grid as a combined facility will enable internal optimization.</w:t>
            </w:r>
          </w:p>
          <w:p w14:paraId="6BD43108" w14:textId="77777777" w:rsidR="00E639E7" w:rsidRPr="00E47183" w:rsidRDefault="00E639E7" w:rsidP="00E639E7">
            <w:pPr>
              <w:rPr>
                <w:ins w:id="52" w:author="Author"/>
                <w:rStyle w:val="cf01"/>
                <w:i w:val="0"/>
                <w:iCs w:val="0"/>
              </w:rPr>
            </w:pPr>
          </w:p>
          <w:p w14:paraId="4669E030" w14:textId="77777777" w:rsidR="00E639E7" w:rsidRPr="00E47183" w:rsidRDefault="00E639E7" w:rsidP="00E639E7">
            <w:pPr>
              <w:rPr>
                <w:rStyle w:val="cf01"/>
                <w:i w:val="0"/>
                <w:iCs w:val="0"/>
              </w:rPr>
            </w:pPr>
            <w:r w:rsidRPr="00E47183">
              <w:rPr>
                <w:rStyle w:val="cf01"/>
                <w:i w:val="0"/>
                <w:iCs w:val="0"/>
              </w:rPr>
              <w:t xml:space="preserve">6a) In mixed customer sites, it makes sense to limit the infeed capacity and focus on self-consumption. The most important impact parameters of a PGM to the network </w:t>
            </w:r>
            <w:proofErr w:type="gramStart"/>
            <w:r w:rsidRPr="00E47183">
              <w:rPr>
                <w:rStyle w:val="cf01"/>
                <w:i w:val="0"/>
                <w:iCs w:val="0"/>
              </w:rPr>
              <w:t>are related</w:t>
            </w:r>
            <w:proofErr w:type="gramEnd"/>
            <w:r w:rsidRPr="00E47183">
              <w:rPr>
                <w:rStyle w:val="cf01"/>
                <w:i w:val="0"/>
                <w:iCs w:val="0"/>
              </w:rPr>
              <w:t xml:space="preserve"> to the maximum infeed capacity to the grid, rather than installed capacity. </w:t>
            </w:r>
          </w:p>
          <w:p w14:paraId="66CA7B02" w14:textId="77777777" w:rsidR="00E639E7" w:rsidRPr="00E47183" w:rsidRDefault="00E639E7" w:rsidP="00E639E7">
            <w:pPr>
              <w:rPr>
                <w:rStyle w:val="cf01"/>
                <w:i w:val="0"/>
                <w:iCs w:val="0"/>
              </w:rPr>
            </w:pPr>
            <w:r w:rsidRPr="00E47183">
              <w:rPr>
                <w:rStyle w:val="cf01"/>
                <w:i w:val="0"/>
                <w:iCs w:val="0"/>
              </w:rPr>
              <w:t xml:space="preserve">6b) If possible, no adjustment shall be required at the connection point of the existing load facility. Especially in medium voltage connected existing demand facilities, a control reference point at the PCC often leads to significant additional cost for measuring equipment / reconstruction of the switchgear etc. Such cost may jeopardize </w:t>
            </w:r>
            <w:r w:rsidRPr="00E47183">
              <w:rPr>
                <w:rStyle w:val="cf01"/>
                <w:i w:val="0"/>
                <w:iCs w:val="0"/>
              </w:rPr>
              <w:lastRenderedPageBreak/>
              <w:t xml:space="preserve">investments into such PGMs. A reference point within the </w:t>
            </w:r>
            <w:proofErr w:type="gramStart"/>
            <w:r w:rsidRPr="00E47183">
              <w:rPr>
                <w:rStyle w:val="cf01"/>
                <w:i w:val="0"/>
                <w:iCs w:val="0"/>
              </w:rPr>
              <w:t>MCS  -</w:t>
            </w:r>
            <w:proofErr w:type="gramEnd"/>
            <w:r w:rsidRPr="00E47183">
              <w:rPr>
                <w:rStyle w:val="cf01"/>
                <w:i w:val="0"/>
                <w:iCs w:val="0"/>
              </w:rPr>
              <w:t xml:space="preserve"> at least for relatively small plants in relation to the connection point's capacity  - is technically feasible.</w:t>
            </w:r>
          </w:p>
        </w:tc>
        <w:tc>
          <w:tcPr>
            <w:tcW w:w="1662" w:type="dxa"/>
          </w:tcPr>
          <w:p w14:paraId="00DDF950" w14:textId="77777777" w:rsidR="00E639E7" w:rsidRPr="00F747F5" w:rsidRDefault="00E639E7" w:rsidP="00E639E7">
            <w:pPr>
              <w:spacing w:before="100" w:beforeAutospacing="1" w:after="100" w:afterAutospacing="1"/>
              <w:rPr>
                <w:rFonts w:ascii="Arial" w:eastAsia="Times New Roman" w:hAnsi="Arial" w:cs="Arial"/>
                <w:sz w:val="20"/>
                <w:szCs w:val="20"/>
              </w:rPr>
            </w:pPr>
            <w:r w:rsidRPr="00F747F5">
              <w:rPr>
                <w:rFonts w:ascii="Segoe UI" w:eastAsia="Times New Roman" w:hAnsi="Segoe UI" w:cs="Segoe UI"/>
                <w:sz w:val="18"/>
                <w:szCs w:val="18"/>
              </w:rPr>
              <w:lastRenderedPageBreak/>
              <w:t xml:space="preserve">The suggestion on MCS - 6a) and 6b) - is directly related to the definition of the "maximum capacity" [Art 2 (16) (EU) 2016/631] and the "connection point" [Art 2 (15) (EU) 2016/631] and should therefore be implemented in </w:t>
            </w:r>
            <w:r w:rsidRPr="00F747F5">
              <w:rPr>
                <w:rFonts w:ascii="Segoe UI" w:eastAsia="Times New Roman" w:hAnsi="Segoe UI" w:cs="Segoe UI"/>
                <w:sz w:val="18"/>
                <w:szCs w:val="18"/>
              </w:rPr>
              <w:lastRenderedPageBreak/>
              <w:t xml:space="preserve">coordination with both. </w:t>
            </w:r>
          </w:p>
          <w:p w14:paraId="5EB20FA8" w14:textId="77777777" w:rsidR="00E639E7" w:rsidRPr="00F747F5" w:rsidRDefault="00E639E7" w:rsidP="00E639E7"/>
        </w:tc>
      </w:tr>
      <w:tr w:rsidR="00E639E7" w14:paraId="351A6348" w14:textId="77777777" w:rsidTr="47220DE9">
        <w:tc>
          <w:tcPr>
            <w:tcW w:w="1273" w:type="dxa"/>
          </w:tcPr>
          <w:p w14:paraId="21102B9E" w14:textId="77777777" w:rsidR="00E639E7" w:rsidRDefault="00E639E7" w:rsidP="00E639E7">
            <w:r>
              <w:lastRenderedPageBreak/>
              <w:t>Article 7</w:t>
            </w:r>
          </w:p>
        </w:tc>
        <w:tc>
          <w:tcPr>
            <w:tcW w:w="8671" w:type="dxa"/>
          </w:tcPr>
          <w:p w14:paraId="04661874"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5BC4DBA0" w14:textId="77777777" w:rsidR="00E639E7" w:rsidRDefault="00E639E7" w:rsidP="00E639E7">
            <w:pPr>
              <w:shd w:val="clear" w:color="auto" w:fill="FFFFFF"/>
              <w:spacing w:before="120"/>
              <w:jc w:val="both"/>
              <w:rPr>
                <w:ins w:id="5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Requirements of general application to </w:t>
            </w:r>
            <w:proofErr w:type="gramStart"/>
            <w:r w:rsidRPr="003B7AE9">
              <w:rPr>
                <w:rFonts w:ascii="inherit" w:eastAsia="Times New Roman" w:hAnsi="inherit" w:cs="Times New Roman"/>
                <w:color w:val="000000"/>
                <w:sz w:val="24"/>
                <w:szCs w:val="24"/>
                <w:lang w:eastAsia="en-GB"/>
              </w:rPr>
              <w:t>be established</w:t>
            </w:r>
            <w:proofErr w:type="gramEnd"/>
            <w:r w:rsidRPr="003B7AE9">
              <w:rPr>
                <w:rFonts w:ascii="inherit" w:eastAsia="Times New Roman" w:hAnsi="inherit" w:cs="Times New Roman"/>
                <w:color w:val="000000"/>
                <w:sz w:val="24"/>
                <w:szCs w:val="24"/>
                <w:lang w:eastAsia="en-GB"/>
              </w:rPr>
              <w:t xml:space="preserve"> by relevant system operators or TSOs under this Regulation shall be subject to approval by the entity designated by the Member State and be published. The designated entity shall be the regulatory authority unless otherwise provided by the Member State.</w:t>
            </w:r>
          </w:p>
          <w:p w14:paraId="2A2A7FE3" w14:textId="77777777" w:rsidR="00E639E7" w:rsidRDefault="00E639E7" w:rsidP="00E639E7">
            <w:pPr>
              <w:shd w:val="clear" w:color="auto" w:fill="FFFFFF"/>
              <w:spacing w:before="120"/>
              <w:jc w:val="both"/>
              <w:rPr>
                <w:ins w:id="54" w:author="Author"/>
                <w:rFonts w:ascii="inherit" w:eastAsia="Times New Roman" w:hAnsi="inherit" w:cs="Times New Roman"/>
                <w:color w:val="000000"/>
                <w:sz w:val="24"/>
                <w:szCs w:val="24"/>
                <w:lang w:eastAsia="en-GB"/>
              </w:rPr>
            </w:pPr>
            <w:ins w:id="55" w:author="Author">
              <w:r>
                <w:rPr>
                  <w:rFonts w:ascii="inherit" w:eastAsia="Times New Roman" w:hAnsi="inherit" w:cs="Times New Roman"/>
                  <w:color w:val="000000"/>
                  <w:sz w:val="24"/>
                  <w:szCs w:val="24"/>
                  <w:lang w:eastAsia="en-GB"/>
                </w:rPr>
                <w:t xml:space="preserve">(new 1) If a TSO or relevant </w:t>
              </w:r>
              <w:del w:id="56" w:author="Author">
                <w:r w:rsidDel="007E40A8">
                  <w:rPr>
                    <w:rFonts w:ascii="inherit" w:eastAsia="Times New Roman" w:hAnsi="inherit" w:cs="Times New Roman"/>
                    <w:color w:val="000000"/>
                    <w:sz w:val="24"/>
                    <w:szCs w:val="24"/>
                    <w:lang w:eastAsia="en-GB"/>
                  </w:rPr>
                  <w:delText>network</w:delText>
                </w:r>
              </w:del>
              <w:r>
                <w:rPr>
                  <w:rFonts w:ascii="inherit" w:eastAsia="Times New Roman" w:hAnsi="inherit" w:cs="Times New Roman"/>
                  <w:color w:val="000000"/>
                  <w:sz w:val="24"/>
                  <w:szCs w:val="24"/>
                  <w:lang w:eastAsia="en-GB"/>
                </w:rPr>
                <w:t xml:space="preserve">system operator deems it necessary to apply more stringent requirements to PGMs that </w:t>
              </w:r>
              <w:proofErr w:type="gramStart"/>
              <w:r>
                <w:rPr>
                  <w:rFonts w:ascii="inherit" w:eastAsia="Times New Roman" w:hAnsi="inherit" w:cs="Times New Roman"/>
                  <w:color w:val="000000"/>
                  <w:sz w:val="24"/>
                  <w:szCs w:val="24"/>
                  <w:lang w:eastAsia="en-GB"/>
                </w:rPr>
                <w:t>are foreseen</w:t>
              </w:r>
              <w:proofErr w:type="gramEnd"/>
              <w:r>
                <w:rPr>
                  <w:rFonts w:ascii="inherit" w:eastAsia="Times New Roman" w:hAnsi="inherit" w:cs="Times New Roman"/>
                  <w:color w:val="000000"/>
                  <w:sz w:val="24"/>
                  <w:szCs w:val="24"/>
                  <w:lang w:eastAsia="en-GB"/>
                </w:rPr>
                <w:t xml:space="preserve"> for a type of a higher power threshold, there has to be a comprehensible rationale as well </w:t>
              </w:r>
              <w:del w:id="57" w:author="Author">
                <w:r>
                  <w:rPr>
                    <w:rFonts w:ascii="inherit" w:eastAsia="Times New Roman" w:hAnsi="inherit" w:cs="Times New Roman"/>
                    <w:color w:val="000000"/>
                    <w:sz w:val="24"/>
                    <w:szCs w:val="24"/>
                    <w:lang w:eastAsia="en-GB"/>
                  </w:rPr>
                  <w:delText>apply</w:delText>
                </w:r>
              </w:del>
              <w:r>
                <w:rPr>
                  <w:rFonts w:ascii="inherit" w:eastAsia="Times New Roman" w:hAnsi="inherit" w:cs="Times New Roman"/>
                  <w:color w:val="000000"/>
                  <w:sz w:val="24"/>
                  <w:szCs w:val="24"/>
                  <w:lang w:eastAsia="en-GB"/>
                </w:rPr>
                <w:t>as</w:t>
              </w:r>
              <w:r w:rsidRPr="00D92310">
                <w:rPr>
                  <w:rFonts w:ascii="inherit" w:eastAsia="Times New Roman" w:hAnsi="inherit" w:cs="Times New Roman"/>
                  <w:color w:val="000000"/>
                  <w:sz w:val="24"/>
                  <w:szCs w:val="24"/>
                  <w:lang w:eastAsia="en-GB"/>
                </w:rPr>
                <w:t xml:space="preserve"> a national stakeholder process</w:t>
              </w:r>
              <w:r>
                <w:rPr>
                  <w:rFonts w:ascii="inherit" w:eastAsia="Times New Roman" w:hAnsi="inherit" w:cs="Times New Roman"/>
                  <w:color w:val="000000"/>
                  <w:sz w:val="24"/>
                  <w:szCs w:val="24"/>
                  <w:lang w:eastAsia="en-GB"/>
                </w:rPr>
                <w:t>.</w:t>
              </w:r>
              <w:r w:rsidRPr="00D92310">
                <w:rPr>
                  <w:rFonts w:ascii="inherit" w:eastAsia="Times New Roman" w:hAnsi="inherit" w:cs="Times New Roman"/>
                  <w:color w:val="000000"/>
                  <w:sz w:val="24"/>
                  <w:szCs w:val="24"/>
                  <w:lang w:eastAsia="en-GB"/>
                </w:rPr>
                <w:t xml:space="preserve"> </w:t>
              </w:r>
            </w:ins>
          </w:p>
          <w:p w14:paraId="3B78FD7C" w14:textId="77777777" w:rsidR="00E639E7" w:rsidRPr="003B7AE9" w:rsidRDefault="00E639E7" w:rsidP="00E639E7">
            <w:pPr>
              <w:shd w:val="clear" w:color="auto" w:fill="FFFFFF" w:themeFill="background1"/>
              <w:spacing w:before="120"/>
              <w:jc w:val="both"/>
              <w:rPr>
                <w:ins w:id="58" w:author="Author"/>
                <w:rFonts w:ascii="inherit" w:eastAsia="Times New Roman" w:hAnsi="inherit" w:cs="Times New Roman"/>
                <w:color w:val="000000"/>
                <w:sz w:val="24"/>
                <w:szCs w:val="24"/>
                <w:lang w:eastAsia="en-GB"/>
              </w:rPr>
            </w:pPr>
            <w:ins w:id="59" w:author="Author">
              <w:r w:rsidRPr="5578A769">
                <w:rPr>
                  <w:rFonts w:ascii="inherit" w:eastAsia="Times New Roman" w:hAnsi="inherit" w:cs="Times New Roman"/>
                  <w:color w:val="000000" w:themeColor="text1"/>
                  <w:sz w:val="24"/>
                  <w:szCs w:val="24"/>
                  <w:lang w:eastAsia="en-GB"/>
                </w:rPr>
                <w:t>(new</w:t>
              </w:r>
              <w:r>
                <w:rPr>
                  <w:rFonts w:ascii="inherit" w:eastAsia="Times New Roman" w:hAnsi="inherit" w:cs="Times New Roman"/>
                  <w:color w:val="000000" w:themeColor="text1"/>
                  <w:sz w:val="24"/>
                  <w:szCs w:val="24"/>
                  <w:lang w:eastAsia="en-GB"/>
                </w:rPr>
                <w:t xml:space="preserve"> 2</w:t>
              </w:r>
              <w:r w:rsidRPr="5578A769">
                <w:rPr>
                  <w:rFonts w:ascii="inherit" w:eastAsia="Times New Roman" w:hAnsi="inherit" w:cs="Times New Roman"/>
                  <w:color w:val="000000" w:themeColor="text1"/>
                  <w:sz w:val="24"/>
                  <w:szCs w:val="24"/>
                  <w:lang w:eastAsia="en-GB"/>
                </w:rPr>
                <w:t xml:space="preserve">) If a relevant </w:t>
              </w:r>
              <w:del w:id="60" w:author="Author">
                <w:r w:rsidRPr="5578A769" w:rsidDel="007E40A8">
                  <w:rPr>
                    <w:rFonts w:ascii="inherit" w:eastAsia="Times New Roman" w:hAnsi="inherit" w:cs="Times New Roman"/>
                    <w:color w:val="000000" w:themeColor="text1"/>
                    <w:sz w:val="24"/>
                    <w:szCs w:val="24"/>
                    <w:lang w:eastAsia="en-GB"/>
                  </w:rPr>
                  <w:delText>network</w:delText>
                </w:r>
              </w:del>
              <w:r>
                <w:rPr>
                  <w:rFonts w:ascii="inherit" w:eastAsia="Times New Roman" w:hAnsi="inherit" w:cs="Times New Roman"/>
                  <w:color w:val="000000" w:themeColor="text1"/>
                  <w:sz w:val="24"/>
                  <w:szCs w:val="24"/>
                  <w:lang w:eastAsia="en-GB"/>
                </w:rPr>
                <w:t>system</w:t>
              </w:r>
              <w:r w:rsidRPr="5578A769">
                <w:rPr>
                  <w:rFonts w:ascii="inherit" w:eastAsia="Times New Roman" w:hAnsi="inherit" w:cs="Times New Roman"/>
                  <w:color w:val="000000" w:themeColor="text1"/>
                  <w:sz w:val="24"/>
                  <w:szCs w:val="24"/>
                  <w:lang w:eastAsia="en-GB"/>
                </w:rPr>
                <w:t xml:space="preserve"> operator deems it necessary to apply more stringent requirements to PGMs than defined during the implementation in the member state, there has to be a comprehensible rationale as well </w:t>
              </w:r>
              <w:del w:id="61" w:author="Author">
                <w:r w:rsidRPr="5578A769">
                  <w:rPr>
                    <w:rFonts w:ascii="inherit" w:eastAsia="Times New Roman" w:hAnsi="inherit" w:cs="Times New Roman"/>
                    <w:color w:val="000000" w:themeColor="text1"/>
                    <w:sz w:val="24"/>
                    <w:szCs w:val="24"/>
                    <w:lang w:eastAsia="en-GB"/>
                  </w:rPr>
                  <w:delText>apply</w:delText>
                </w:r>
              </w:del>
              <w:r>
                <w:rPr>
                  <w:rFonts w:ascii="inherit" w:eastAsia="Times New Roman" w:hAnsi="inherit" w:cs="Times New Roman"/>
                  <w:color w:val="000000" w:themeColor="text1"/>
                  <w:sz w:val="24"/>
                  <w:szCs w:val="24"/>
                  <w:lang w:eastAsia="en-GB"/>
                </w:rPr>
                <w:t>as</w:t>
              </w:r>
              <w:r w:rsidRPr="5578A769">
                <w:rPr>
                  <w:rFonts w:ascii="inherit" w:eastAsia="Times New Roman" w:hAnsi="inherit" w:cs="Times New Roman"/>
                  <w:color w:val="000000" w:themeColor="text1"/>
                  <w:sz w:val="24"/>
                  <w:szCs w:val="24"/>
                  <w:lang w:eastAsia="en-GB"/>
                </w:rPr>
                <w:t xml:space="preserve"> a national stakeholder process.</w:t>
              </w:r>
            </w:ins>
          </w:p>
          <w:p w14:paraId="2BA1459B" w14:textId="77777777" w:rsidR="00E639E7" w:rsidRDefault="00E639E7" w:rsidP="00E639E7">
            <w:pPr>
              <w:shd w:val="clear" w:color="auto" w:fill="FFFFFF" w:themeFill="background1"/>
              <w:spacing w:before="120"/>
              <w:jc w:val="both"/>
              <w:rPr>
                <w:ins w:id="62" w:author="Author"/>
                <w:rFonts w:ascii="inherit" w:eastAsia="Times New Roman" w:hAnsi="inherit" w:cs="Times New Roman"/>
                <w:color w:val="000000" w:themeColor="text1"/>
                <w:sz w:val="24"/>
                <w:szCs w:val="24"/>
                <w:lang w:eastAsia="en-GB"/>
              </w:rPr>
            </w:pPr>
            <w:ins w:id="63" w:author="Author">
              <w:r w:rsidRPr="5578A769">
                <w:rPr>
                  <w:rFonts w:ascii="inherit" w:eastAsia="Times New Roman" w:hAnsi="inherit" w:cs="Times New Roman"/>
                  <w:color w:val="000000" w:themeColor="text1"/>
                  <w:sz w:val="24"/>
                  <w:szCs w:val="24"/>
                  <w:lang w:eastAsia="en-GB"/>
                </w:rPr>
                <w:t>(new</w:t>
              </w:r>
              <w:r>
                <w:rPr>
                  <w:rFonts w:ascii="inherit" w:eastAsia="Times New Roman" w:hAnsi="inherit" w:cs="Times New Roman"/>
                  <w:color w:val="000000" w:themeColor="text1"/>
                  <w:sz w:val="24"/>
                  <w:szCs w:val="24"/>
                  <w:lang w:eastAsia="en-GB"/>
                </w:rPr>
                <w:t xml:space="preserve"> 3</w:t>
              </w:r>
              <w:r w:rsidRPr="5578A769">
                <w:rPr>
                  <w:rFonts w:ascii="inherit" w:eastAsia="Times New Roman" w:hAnsi="inherit" w:cs="Times New Roman"/>
                  <w:color w:val="000000" w:themeColor="text1"/>
                  <w:sz w:val="24"/>
                  <w:szCs w:val="24"/>
                  <w:lang w:eastAsia="en-GB"/>
                </w:rPr>
                <w:t xml:space="preserve">) When Relevant system operators or TSOs are establishing requirements under this regulation, they shall </w:t>
              </w:r>
              <w:del w:id="64" w:author="Author">
                <w:r w:rsidRPr="5578A769" w:rsidDel="005F79AB">
                  <w:rPr>
                    <w:rFonts w:ascii="inherit" w:eastAsia="Times New Roman" w:hAnsi="inherit" w:cs="Times New Roman"/>
                    <w:color w:val="000000" w:themeColor="text1"/>
                    <w:sz w:val="24"/>
                    <w:szCs w:val="24"/>
                    <w:lang w:eastAsia="en-GB"/>
                  </w:rPr>
                  <w:delText>account</w:delText>
                </w:r>
              </w:del>
              <w:r>
                <w:rPr>
                  <w:rFonts w:ascii="inherit" w:eastAsia="Times New Roman" w:hAnsi="inherit" w:cs="Times New Roman"/>
                  <w:color w:val="000000" w:themeColor="text1"/>
                  <w:sz w:val="24"/>
                  <w:szCs w:val="24"/>
                  <w:lang w:eastAsia="en-GB"/>
                </w:rPr>
                <w:t>disclose</w:t>
              </w:r>
              <w:r w:rsidRPr="5578A769">
                <w:rPr>
                  <w:rFonts w:ascii="inherit" w:eastAsia="Times New Roman" w:hAnsi="inherit" w:cs="Times New Roman"/>
                  <w:color w:val="000000" w:themeColor="text1"/>
                  <w:sz w:val="24"/>
                  <w:szCs w:val="24"/>
                  <w:lang w:eastAsia="en-GB"/>
                </w:rPr>
                <w:t xml:space="preserve"> </w:t>
              </w:r>
              <w:del w:id="65" w:author="Author">
                <w:r w:rsidRPr="5578A769" w:rsidDel="005F79AB">
                  <w:rPr>
                    <w:rFonts w:ascii="inherit" w:eastAsia="Times New Roman" w:hAnsi="inherit" w:cs="Times New Roman"/>
                    <w:color w:val="000000" w:themeColor="text1"/>
                    <w:sz w:val="24"/>
                    <w:szCs w:val="24"/>
                    <w:lang w:eastAsia="en-GB"/>
                  </w:rPr>
                  <w:delText xml:space="preserve">for </w:delText>
                </w:r>
              </w:del>
              <w:r w:rsidRPr="5578A769">
                <w:rPr>
                  <w:rFonts w:ascii="inherit" w:eastAsia="Times New Roman" w:hAnsi="inherit" w:cs="Times New Roman"/>
                  <w:color w:val="000000" w:themeColor="text1"/>
                  <w:sz w:val="24"/>
                  <w:szCs w:val="24"/>
                  <w:lang w:eastAsia="en-GB"/>
                </w:rPr>
                <w:t>how the</w:t>
              </w:r>
              <w:r>
                <w:rPr>
                  <w:rFonts w:ascii="inherit" w:eastAsia="Times New Roman" w:hAnsi="inherit" w:cs="Times New Roman"/>
                  <w:color w:val="000000" w:themeColor="text1"/>
                  <w:sz w:val="24"/>
                  <w:szCs w:val="24"/>
                  <w:lang w:eastAsia="en-GB"/>
                </w:rPr>
                <w:t>y incorporated the</w:t>
              </w:r>
              <w:r w:rsidRPr="5578A769">
                <w:rPr>
                  <w:rFonts w:ascii="inherit" w:eastAsia="Times New Roman" w:hAnsi="inherit" w:cs="Times New Roman"/>
                  <w:color w:val="000000" w:themeColor="text1"/>
                  <w:sz w:val="24"/>
                  <w:szCs w:val="24"/>
                  <w:lang w:eastAsia="en-GB"/>
                </w:rPr>
                <w:t xml:space="preserve"> principles set out in article 7(3)</w:t>
              </w:r>
              <w:del w:id="66" w:author="Author">
                <w:r w:rsidRPr="5578A769" w:rsidDel="00AC565F">
                  <w:rPr>
                    <w:rFonts w:ascii="inherit" w:eastAsia="Times New Roman" w:hAnsi="inherit" w:cs="Times New Roman"/>
                    <w:color w:val="000000" w:themeColor="text1"/>
                    <w:sz w:val="24"/>
                    <w:szCs w:val="24"/>
                    <w:lang w:eastAsia="en-GB"/>
                  </w:rPr>
                  <w:delText xml:space="preserve"> </w:delText>
                </w:r>
              </w:del>
              <w:r w:rsidRPr="5578A769">
                <w:rPr>
                  <w:rFonts w:ascii="inherit" w:eastAsia="Times New Roman" w:hAnsi="inherit" w:cs="Times New Roman"/>
                  <w:color w:val="000000" w:themeColor="text1"/>
                  <w:sz w:val="24"/>
                  <w:szCs w:val="24"/>
                  <w:lang w:eastAsia="en-GB"/>
                </w:rPr>
                <w:t xml:space="preserve">. </w:t>
              </w:r>
            </w:ins>
          </w:p>
          <w:p w14:paraId="64F810B1"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p>
          <w:p w14:paraId="1BA537C9"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For site specific </w:t>
            </w:r>
            <w:ins w:id="67" w:author="Author">
              <w:r>
                <w:rPr>
                  <w:rFonts w:ascii="inherit" w:eastAsia="Times New Roman" w:hAnsi="inherit" w:cs="Times New Roman"/>
                  <w:color w:val="000000"/>
                  <w:sz w:val="24"/>
                  <w:szCs w:val="24"/>
                  <w:lang w:eastAsia="en-GB"/>
                </w:rPr>
                <w:t xml:space="preserve">or regional </w:t>
              </w:r>
            </w:ins>
            <w:r w:rsidRPr="003B7AE9">
              <w:rPr>
                <w:rFonts w:ascii="inherit" w:eastAsia="Times New Roman" w:hAnsi="inherit" w:cs="Times New Roman"/>
                <w:color w:val="000000"/>
                <w:sz w:val="24"/>
                <w:szCs w:val="24"/>
                <w:lang w:eastAsia="en-GB"/>
              </w:rPr>
              <w:t xml:space="preserve">requirements to </w:t>
            </w:r>
            <w:proofErr w:type="gramStart"/>
            <w:r w:rsidRPr="003B7AE9">
              <w:rPr>
                <w:rFonts w:ascii="inherit" w:eastAsia="Times New Roman" w:hAnsi="inherit" w:cs="Times New Roman"/>
                <w:color w:val="000000"/>
                <w:sz w:val="24"/>
                <w:szCs w:val="24"/>
                <w:lang w:eastAsia="en-GB"/>
              </w:rPr>
              <w:t>be established</w:t>
            </w:r>
            <w:proofErr w:type="gramEnd"/>
            <w:r w:rsidRPr="003B7AE9">
              <w:rPr>
                <w:rFonts w:ascii="inherit" w:eastAsia="Times New Roman" w:hAnsi="inherit" w:cs="Times New Roman"/>
                <w:color w:val="000000"/>
                <w:sz w:val="24"/>
                <w:szCs w:val="24"/>
                <w:lang w:eastAsia="en-GB"/>
              </w:rPr>
              <w:t xml:space="preserve"> by relevant system operators or TSOs under this Regulation, Member States may require approval by a designated entity.</w:t>
            </w:r>
          </w:p>
          <w:p w14:paraId="2C59D98F"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377"/>
              <w:gridCol w:w="8078"/>
            </w:tblGrid>
            <w:tr w:rsidR="00E639E7" w:rsidRPr="003B7AE9" w14:paraId="4324E7BA" w14:textId="77777777" w:rsidTr="007D7645">
              <w:tc>
                <w:tcPr>
                  <w:tcW w:w="0" w:type="auto"/>
                  <w:shd w:val="clear" w:color="auto" w:fill="auto"/>
                  <w:hideMark/>
                </w:tcPr>
                <w:p w14:paraId="0DFC1DF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1740F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79DA9EC9"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67"/>
              <w:gridCol w:w="7388"/>
            </w:tblGrid>
            <w:tr w:rsidR="00E639E7" w:rsidRPr="003B7AE9" w14:paraId="7F16DA50" w14:textId="77777777" w:rsidTr="007D7645">
              <w:tc>
                <w:tcPr>
                  <w:tcW w:w="0" w:type="auto"/>
                  <w:shd w:val="clear" w:color="auto" w:fill="auto"/>
                  <w:hideMark/>
                </w:tcPr>
                <w:p w14:paraId="530A8B8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697229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2AC218A3"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165"/>
            </w:tblGrid>
            <w:tr w:rsidR="00E639E7" w:rsidRPr="003B7AE9" w14:paraId="10311496" w14:textId="77777777" w:rsidTr="007D7645">
              <w:tc>
                <w:tcPr>
                  <w:tcW w:w="0" w:type="auto"/>
                  <w:shd w:val="clear" w:color="auto" w:fill="auto"/>
                  <w:hideMark/>
                </w:tcPr>
                <w:p w14:paraId="7337FC8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5DED22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5EF7FFB"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138"/>
            </w:tblGrid>
            <w:tr w:rsidR="00E639E7" w:rsidRPr="003B7AE9" w14:paraId="3D0ACB5D" w14:textId="77777777" w:rsidTr="007D7645">
              <w:tc>
                <w:tcPr>
                  <w:tcW w:w="0" w:type="auto"/>
                  <w:shd w:val="clear" w:color="auto" w:fill="auto"/>
                  <w:hideMark/>
                </w:tcPr>
                <w:p w14:paraId="100D909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3707A2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6228743E"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067FAF94" w14:textId="77777777" w:rsidTr="007D7645">
              <w:tc>
                <w:tcPr>
                  <w:tcW w:w="0" w:type="auto"/>
                  <w:shd w:val="clear" w:color="auto" w:fill="auto"/>
                  <w:hideMark/>
                </w:tcPr>
                <w:p w14:paraId="450056F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915703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6B7F64F4"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153"/>
            </w:tblGrid>
            <w:tr w:rsidR="00E639E7" w:rsidRPr="003B7AE9" w14:paraId="18CAC731" w14:textId="77777777" w:rsidTr="007D7645">
              <w:tc>
                <w:tcPr>
                  <w:tcW w:w="0" w:type="auto"/>
                  <w:shd w:val="clear" w:color="auto" w:fill="auto"/>
                  <w:hideMark/>
                </w:tcPr>
                <w:p w14:paraId="1150DA9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5DE360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take</w:t>
                  </w:r>
                  <w:proofErr w:type="gramEnd"/>
                  <w:r w:rsidRPr="003B7AE9">
                    <w:rPr>
                      <w:rFonts w:ascii="inherit" w:eastAsia="Times New Roman" w:hAnsi="inherit" w:cs="Times New Roman"/>
                      <w:sz w:val="24"/>
                      <w:szCs w:val="24"/>
                      <w:lang w:eastAsia="en-GB"/>
                    </w:rPr>
                    <w:t xml:space="preserve"> into consideration agreed European standards and technical specifications.</w:t>
                  </w:r>
                </w:p>
              </w:tc>
            </w:tr>
            <w:tr w:rsidR="00E639E7" w:rsidRPr="003B7AE9" w14:paraId="7EA65187" w14:textId="77777777" w:rsidTr="007D7645">
              <w:trPr>
                <w:ins w:id="68" w:author="Author"/>
              </w:trPr>
              <w:tc>
                <w:tcPr>
                  <w:tcW w:w="0" w:type="auto"/>
                  <w:shd w:val="clear" w:color="auto" w:fill="auto"/>
                </w:tcPr>
                <w:p w14:paraId="36485BD2" w14:textId="77777777" w:rsidR="00E639E7" w:rsidRPr="003B7AE9" w:rsidRDefault="00E639E7" w:rsidP="00E639E7">
                  <w:pPr>
                    <w:spacing w:before="120" w:after="0" w:line="240" w:lineRule="auto"/>
                    <w:jc w:val="both"/>
                    <w:rPr>
                      <w:ins w:id="69" w:author="Author"/>
                      <w:rFonts w:ascii="inherit" w:eastAsia="Times New Roman" w:hAnsi="inherit" w:cs="Times New Roman"/>
                      <w:sz w:val="24"/>
                      <w:szCs w:val="24"/>
                      <w:lang w:eastAsia="en-GB"/>
                    </w:rPr>
                  </w:pPr>
                  <w:ins w:id="70" w:author="Author">
                    <w:r>
                      <w:rPr>
                        <w:rFonts w:ascii="inherit" w:eastAsia="Times New Roman" w:hAnsi="inherit" w:cs="Times New Roman"/>
                        <w:sz w:val="24"/>
                        <w:szCs w:val="24"/>
                        <w:lang w:eastAsia="en-GB"/>
                      </w:rPr>
                      <w:t>(g)</w:t>
                    </w:r>
                  </w:ins>
                </w:p>
              </w:tc>
              <w:tc>
                <w:tcPr>
                  <w:tcW w:w="0" w:type="auto"/>
                  <w:shd w:val="clear" w:color="auto" w:fill="auto"/>
                </w:tcPr>
                <w:p w14:paraId="10F769E6" w14:textId="77777777" w:rsidR="00E639E7" w:rsidRPr="003B7AE9" w:rsidRDefault="00E639E7" w:rsidP="00E639E7">
                  <w:pPr>
                    <w:spacing w:before="120" w:after="0" w:line="240" w:lineRule="auto"/>
                    <w:jc w:val="both"/>
                    <w:rPr>
                      <w:ins w:id="71" w:author="Author"/>
                      <w:rFonts w:ascii="inherit" w:eastAsia="Times New Roman" w:hAnsi="inherit" w:cs="Times New Roman"/>
                      <w:sz w:val="24"/>
                      <w:szCs w:val="24"/>
                      <w:lang w:eastAsia="en-GB"/>
                    </w:rPr>
                  </w:pPr>
                  <w:ins w:id="72" w:author="Author">
                    <w:r w:rsidRPr="000D7FDB">
                      <w:rPr>
                        <w:rFonts w:ascii="inherit" w:eastAsia="Times New Roman" w:hAnsi="inherit" w:cs="Times New Roman"/>
                        <w:sz w:val="24"/>
                        <w:szCs w:val="24"/>
                        <w:lang w:eastAsia="en-GB"/>
                      </w:rPr>
                      <w:t xml:space="preserve">seek the highest degree of harmonization with other system operators in the same synchronous area for requirements set out for type </w:t>
                    </w:r>
                    <w:r>
                      <w:rPr>
                        <w:rFonts w:ascii="inherit" w:eastAsia="Times New Roman" w:hAnsi="inherit" w:cs="Times New Roman"/>
                        <w:sz w:val="24"/>
                        <w:szCs w:val="24"/>
                        <w:lang w:eastAsia="en-GB"/>
                      </w:rPr>
                      <w:t xml:space="preserve">A, </w:t>
                    </w:r>
                    <w:r w:rsidRPr="000D7FDB">
                      <w:rPr>
                        <w:rFonts w:ascii="inherit" w:eastAsia="Times New Roman" w:hAnsi="inherit" w:cs="Times New Roman"/>
                        <w:sz w:val="24"/>
                        <w:szCs w:val="24"/>
                        <w:lang w:eastAsia="en-GB"/>
                      </w:rPr>
                      <w:t>B, C and D</w:t>
                    </w:r>
                  </w:ins>
                </w:p>
              </w:tc>
            </w:tr>
          </w:tbl>
          <w:p w14:paraId="4D9291FE"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AF7911F"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w:t>
            </w:r>
            <w:proofErr w:type="gramStart"/>
            <w:r w:rsidRPr="003B7AE9">
              <w:rPr>
                <w:rFonts w:ascii="inherit" w:eastAsia="Times New Roman" w:hAnsi="inherit" w:cs="Times New Roman"/>
                <w:color w:val="000000"/>
                <w:sz w:val="24"/>
                <w:szCs w:val="24"/>
                <w:lang w:eastAsia="en-GB"/>
              </w:rPr>
              <w:t>do so within six months after a first proposal has been submitted</w:t>
            </w:r>
            <w:proofErr w:type="gramEnd"/>
            <w:r w:rsidRPr="003B7AE9">
              <w:rPr>
                <w:rFonts w:ascii="inherit" w:eastAsia="Times New Roman" w:hAnsi="inherit" w:cs="Times New Roman"/>
                <w:color w:val="000000"/>
                <w:sz w:val="24"/>
                <w:szCs w:val="24"/>
                <w:lang w:eastAsia="en-GB"/>
              </w:rPr>
              <w:t xml:space="preserve"> by one party to the other parties. If no agreement has been found within this </w:t>
            </w:r>
            <w:proofErr w:type="gramStart"/>
            <w:r w:rsidRPr="003B7AE9">
              <w:rPr>
                <w:rFonts w:ascii="inherit" w:eastAsia="Times New Roman" w:hAnsi="inherit" w:cs="Times New Roman"/>
                <w:color w:val="000000"/>
                <w:sz w:val="24"/>
                <w:szCs w:val="24"/>
                <w:lang w:eastAsia="en-GB"/>
              </w:rPr>
              <w:t>time frame</w:t>
            </w:r>
            <w:proofErr w:type="gramEnd"/>
            <w:r w:rsidRPr="003B7AE9">
              <w:rPr>
                <w:rFonts w:ascii="inherit" w:eastAsia="Times New Roman" w:hAnsi="inherit" w:cs="Times New Roman"/>
                <w:color w:val="000000"/>
                <w:sz w:val="24"/>
                <w:szCs w:val="24"/>
                <w:lang w:eastAsia="en-GB"/>
              </w:rPr>
              <w:t>, each party may request the relevant regulatory authority to issue a decision within six months.</w:t>
            </w:r>
          </w:p>
          <w:p w14:paraId="56870F8D"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166C8465"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5C1FC6F2"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w:t>
            </w:r>
            <w:proofErr w:type="gramStart"/>
            <w:r w:rsidRPr="003B7AE9">
              <w:rPr>
                <w:rFonts w:ascii="inherit" w:eastAsia="Times New Roman" w:hAnsi="inherit" w:cs="Times New Roman"/>
                <w:color w:val="000000"/>
                <w:sz w:val="24"/>
                <w:szCs w:val="24"/>
                <w:lang w:eastAsia="en-GB"/>
              </w:rPr>
              <w:t>may be extended</w:t>
            </w:r>
            <w:proofErr w:type="gramEnd"/>
            <w:r w:rsidRPr="003B7AE9">
              <w:rPr>
                <w:rFonts w:ascii="inherit" w:eastAsia="Times New Roman" w:hAnsi="inherit" w:cs="Times New Roman"/>
                <w:color w:val="000000"/>
                <w:sz w:val="24"/>
                <w:szCs w:val="24"/>
                <w:lang w:eastAsia="en-GB"/>
              </w:rPr>
              <w:t xml:space="preserve"> by two months where additional information is sought by the regulatory authority. That extended period </w:t>
            </w:r>
            <w:proofErr w:type="gramStart"/>
            <w:r w:rsidRPr="003B7AE9">
              <w:rPr>
                <w:rFonts w:ascii="inherit" w:eastAsia="Times New Roman" w:hAnsi="inherit" w:cs="Times New Roman"/>
                <w:color w:val="000000"/>
                <w:sz w:val="24"/>
                <w:szCs w:val="24"/>
                <w:lang w:eastAsia="en-GB"/>
              </w:rPr>
              <w:t>may be further extended</w:t>
            </w:r>
            <w:proofErr w:type="gramEnd"/>
            <w:r w:rsidRPr="003B7AE9">
              <w:rPr>
                <w:rFonts w:ascii="inherit" w:eastAsia="Times New Roman" w:hAnsi="inherit" w:cs="Times New Roman"/>
                <w:color w:val="000000"/>
                <w:sz w:val="24"/>
                <w:szCs w:val="24"/>
                <w:lang w:eastAsia="en-GB"/>
              </w:rPr>
              <w:t xml:space="preserve"> with the agreement of the complainant. The regulatory authority's decision shall have binding effect unless and until overruled on appeal.</w:t>
            </w:r>
          </w:p>
          <w:p w14:paraId="4A200ADB"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9.   Where the requirements under this Regulation are to </w:t>
            </w:r>
            <w:proofErr w:type="gramStart"/>
            <w:r w:rsidRPr="003B7AE9">
              <w:rPr>
                <w:rFonts w:ascii="inherit" w:eastAsia="Times New Roman" w:hAnsi="inherit" w:cs="Times New Roman"/>
                <w:color w:val="000000"/>
                <w:sz w:val="24"/>
                <w:szCs w:val="24"/>
                <w:lang w:eastAsia="en-GB"/>
              </w:rPr>
              <w:t>be established</w:t>
            </w:r>
            <w:proofErr w:type="gramEnd"/>
            <w:r w:rsidRPr="003B7AE9">
              <w:rPr>
                <w:rFonts w:ascii="inherit" w:eastAsia="Times New Roman" w:hAnsi="inherit" w:cs="Times New Roman"/>
                <w:color w:val="000000"/>
                <w:sz w:val="24"/>
                <w:szCs w:val="24"/>
                <w:lang w:eastAsia="en-GB"/>
              </w:rPr>
              <w:t xml:space="preserve"> by a relevant system operator that is not a TSO, Member States may provide that instead the TSO be responsible for establishing the relevant requirements.</w:t>
            </w:r>
          </w:p>
          <w:p w14:paraId="4A4D3E56" w14:textId="77777777" w:rsidR="00E639E7" w:rsidRDefault="00E639E7" w:rsidP="00E639E7"/>
        </w:tc>
        <w:tc>
          <w:tcPr>
            <w:tcW w:w="2342" w:type="dxa"/>
          </w:tcPr>
          <w:p w14:paraId="105D4DB9" w14:textId="77777777" w:rsidR="00E639E7" w:rsidRDefault="00E639E7" w:rsidP="00E639E7">
            <w:pPr>
              <w:rPr>
                <w:rStyle w:val="cf01"/>
                <w:i w:val="0"/>
                <w:iCs w:val="0"/>
              </w:rPr>
            </w:pPr>
            <w:r>
              <w:rPr>
                <w:rStyle w:val="cf01"/>
                <w:i w:val="0"/>
                <w:iCs w:val="0"/>
              </w:rPr>
              <w:lastRenderedPageBreak/>
              <w:t>N</w:t>
            </w:r>
            <w:r w:rsidRPr="00E47183">
              <w:rPr>
                <w:rStyle w:val="cf01"/>
                <w:i w:val="0"/>
                <w:iCs w:val="0"/>
              </w:rPr>
              <w:t>ew 1: Proposed changes shall achieve a harmonisation between types B, C, D</w:t>
            </w:r>
          </w:p>
          <w:p w14:paraId="667B7BEF" w14:textId="77777777" w:rsidR="00E639E7" w:rsidRPr="00E47183" w:rsidRDefault="00E639E7" w:rsidP="00E639E7">
            <w:pPr>
              <w:rPr>
                <w:rStyle w:val="cf01"/>
                <w:i w:val="0"/>
                <w:iCs w:val="0"/>
              </w:rPr>
            </w:pPr>
          </w:p>
          <w:p w14:paraId="2A4E75D7" w14:textId="77777777" w:rsidR="00E639E7" w:rsidRDefault="00E639E7" w:rsidP="00E639E7">
            <w:pPr>
              <w:rPr>
                <w:rStyle w:val="cf01"/>
                <w:i w:val="0"/>
                <w:iCs w:val="0"/>
              </w:rPr>
            </w:pPr>
            <w:r>
              <w:rPr>
                <w:rStyle w:val="cf01"/>
                <w:i w:val="0"/>
                <w:iCs w:val="0"/>
              </w:rPr>
              <w:t>N</w:t>
            </w:r>
            <w:r w:rsidRPr="00E47183">
              <w:rPr>
                <w:rStyle w:val="cf01"/>
                <w:i w:val="0"/>
                <w:iCs w:val="0"/>
              </w:rPr>
              <w:t>ew 2: Harmonize the requirements of different DSOs within a member state to avoid unnecessary efforts for installers, planners, vendors.</w:t>
            </w:r>
          </w:p>
          <w:p w14:paraId="1F0B6FCE" w14:textId="77777777" w:rsidR="00E639E7" w:rsidRPr="00E47183" w:rsidRDefault="00E639E7" w:rsidP="00E639E7">
            <w:pPr>
              <w:rPr>
                <w:rStyle w:val="cf01"/>
                <w:i w:val="0"/>
                <w:iCs w:val="0"/>
              </w:rPr>
            </w:pPr>
          </w:p>
          <w:p w14:paraId="14CCFC3E" w14:textId="77777777" w:rsidR="00E639E7" w:rsidRPr="00E47183" w:rsidRDefault="00E639E7" w:rsidP="00E639E7">
            <w:pPr>
              <w:rPr>
                <w:rStyle w:val="cf01"/>
                <w:i w:val="0"/>
                <w:iCs w:val="0"/>
              </w:rPr>
            </w:pPr>
            <w:r>
              <w:rPr>
                <w:rStyle w:val="cf01"/>
                <w:i w:val="0"/>
                <w:iCs w:val="0"/>
              </w:rPr>
              <w:t>N</w:t>
            </w:r>
            <w:r w:rsidRPr="00E47183">
              <w:rPr>
                <w:rStyle w:val="cf01"/>
                <w:i w:val="0"/>
                <w:iCs w:val="0"/>
              </w:rPr>
              <w:t>ew 3: Proposed changes shall achieve a harmonisation between types B, C, D</w:t>
            </w:r>
          </w:p>
          <w:p w14:paraId="16F5982A" w14:textId="77777777" w:rsidR="00E639E7" w:rsidRDefault="00E639E7" w:rsidP="00E639E7">
            <w:pPr>
              <w:rPr>
                <w:rStyle w:val="cf01"/>
                <w:i w:val="0"/>
                <w:iCs w:val="0"/>
              </w:rPr>
            </w:pPr>
          </w:p>
          <w:p w14:paraId="66DB3B3A" w14:textId="77777777" w:rsidR="00E639E7" w:rsidRDefault="00E639E7" w:rsidP="00E639E7">
            <w:pPr>
              <w:rPr>
                <w:rStyle w:val="cf01"/>
                <w:i w:val="0"/>
                <w:iCs w:val="0"/>
              </w:rPr>
            </w:pPr>
          </w:p>
          <w:p w14:paraId="037C1437" w14:textId="77777777" w:rsidR="00E639E7" w:rsidRDefault="00E639E7" w:rsidP="00E639E7">
            <w:pPr>
              <w:rPr>
                <w:rStyle w:val="cf01"/>
                <w:i w:val="0"/>
                <w:iCs w:val="0"/>
              </w:rPr>
            </w:pPr>
          </w:p>
          <w:p w14:paraId="4A2023EC" w14:textId="77777777" w:rsidR="00E639E7" w:rsidRDefault="00E639E7" w:rsidP="00E639E7">
            <w:pPr>
              <w:rPr>
                <w:rStyle w:val="cf01"/>
                <w:i w:val="0"/>
                <w:iCs w:val="0"/>
              </w:rPr>
            </w:pPr>
          </w:p>
          <w:p w14:paraId="4E0EF970" w14:textId="77777777" w:rsidR="00E639E7" w:rsidRPr="00E47183" w:rsidRDefault="00E639E7" w:rsidP="00E639E7">
            <w:pPr>
              <w:rPr>
                <w:rStyle w:val="cf01"/>
                <w:i w:val="0"/>
                <w:iCs w:val="0"/>
              </w:rPr>
            </w:pPr>
            <w:r>
              <w:rPr>
                <w:rStyle w:val="cf01"/>
                <w:i w:val="0"/>
                <w:iCs w:val="0"/>
              </w:rPr>
              <w:t xml:space="preserve">2. </w:t>
            </w:r>
            <w:r w:rsidRPr="00E47183">
              <w:rPr>
                <w:rStyle w:val="cf01"/>
                <w:i w:val="0"/>
                <w:iCs w:val="0"/>
              </w:rPr>
              <w:t xml:space="preserve">Proposed changes shall achieve a harmonisation between grid operators in one member state. Even slightly different requirements for different system operators within a Member State (e.g. several 100 in Germany) lead to </w:t>
            </w:r>
            <w:r w:rsidRPr="00E47183">
              <w:rPr>
                <w:rStyle w:val="cf01"/>
                <w:i w:val="0"/>
                <w:iCs w:val="0"/>
              </w:rPr>
              <w:lastRenderedPageBreak/>
              <w:t>unproportionate efforts for manufacturers and installers</w:t>
            </w:r>
          </w:p>
          <w:p w14:paraId="2F841C53" w14:textId="77777777" w:rsidR="00E639E7" w:rsidRPr="001F5988" w:rsidRDefault="00E639E7" w:rsidP="00E639E7">
            <w:pPr>
              <w:rPr>
                <w:rStyle w:val="cf01"/>
                <w:i w:val="0"/>
                <w:iCs w:val="0"/>
              </w:rPr>
            </w:pPr>
          </w:p>
          <w:p w14:paraId="7A3F5F6F" w14:textId="77777777" w:rsidR="00E639E7" w:rsidRPr="001F5988" w:rsidRDefault="00E639E7" w:rsidP="00E639E7">
            <w:pPr>
              <w:rPr>
                <w:rStyle w:val="cf01"/>
                <w:i w:val="0"/>
                <w:iCs w:val="0"/>
              </w:rPr>
            </w:pPr>
          </w:p>
          <w:p w14:paraId="6C3D29DF" w14:textId="77777777" w:rsidR="00E639E7" w:rsidRDefault="00E639E7" w:rsidP="00E639E7">
            <w:pPr>
              <w:rPr>
                <w:rStyle w:val="cf01"/>
                <w:i w:val="0"/>
                <w:iCs w:val="0"/>
              </w:rPr>
            </w:pPr>
          </w:p>
          <w:p w14:paraId="017C364B" w14:textId="77777777" w:rsidR="00E639E7" w:rsidRDefault="00E639E7" w:rsidP="00E639E7">
            <w:pPr>
              <w:rPr>
                <w:rStyle w:val="cf01"/>
                <w:i w:val="0"/>
                <w:iCs w:val="0"/>
              </w:rPr>
            </w:pPr>
          </w:p>
          <w:p w14:paraId="153B8C7A" w14:textId="77777777" w:rsidR="00E639E7" w:rsidRPr="001F5988" w:rsidRDefault="00E639E7" w:rsidP="00E639E7">
            <w:pPr>
              <w:rPr>
                <w:rStyle w:val="cf01"/>
                <w:i w:val="0"/>
                <w:iCs w:val="0"/>
              </w:rPr>
            </w:pPr>
          </w:p>
          <w:p w14:paraId="2888E4C3" w14:textId="77777777" w:rsidR="00E639E7" w:rsidRPr="001F5988" w:rsidRDefault="00E639E7" w:rsidP="00E639E7">
            <w:pPr>
              <w:spacing w:before="100" w:beforeAutospacing="1" w:after="100" w:afterAutospacing="1"/>
              <w:rPr>
                <w:rStyle w:val="cf01"/>
                <w:i w:val="0"/>
                <w:iCs w:val="0"/>
              </w:rPr>
            </w:pPr>
            <w:r w:rsidRPr="001F5988">
              <w:rPr>
                <w:rStyle w:val="cf01"/>
                <w:i w:val="0"/>
                <w:iCs w:val="0"/>
              </w:rPr>
              <w:t xml:space="preserve">3g) Where possible, System Operators and Member States should harmonize their requirements, e.g. by applying European Standardization where possible in order to support European-wide, efficient installation and application of Renewable Energy </w:t>
            </w:r>
          </w:p>
        </w:tc>
        <w:tc>
          <w:tcPr>
            <w:tcW w:w="1662" w:type="dxa"/>
          </w:tcPr>
          <w:p w14:paraId="26BCD3E9" w14:textId="77777777" w:rsidR="00E639E7" w:rsidRDefault="00E639E7" w:rsidP="00E639E7"/>
        </w:tc>
      </w:tr>
      <w:tr w:rsidR="00E639E7" w14:paraId="0DEA16F0" w14:textId="77777777" w:rsidTr="47220DE9">
        <w:tc>
          <w:tcPr>
            <w:tcW w:w="1273" w:type="dxa"/>
          </w:tcPr>
          <w:p w14:paraId="505F83E1" w14:textId="77777777" w:rsidR="00E639E7" w:rsidRDefault="00E639E7" w:rsidP="00E639E7">
            <w:r>
              <w:lastRenderedPageBreak/>
              <w:t>Article 13</w:t>
            </w:r>
          </w:p>
        </w:tc>
        <w:tc>
          <w:tcPr>
            <w:tcW w:w="8671" w:type="dxa"/>
          </w:tcPr>
          <w:p w14:paraId="7B533234"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1B9E6C8"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13D76418"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B5D6954">
              <w:rPr>
                <w:rFonts w:ascii="inherit" w:eastAsia="Times New Roman" w:hAnsi="inherit" w:cs="Times New Roman"/>
                <w:color w:val="000000" w:themeColor="text1"/>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17B4D166" w14:textId="77777777" w:rsidTr="007D7645">
              <w:tc>
                <w:tcPr>
                  <w:tcW w:w="0" w:type="auto"/>
                  <w:shd w:val="clear" w:color="auto" w:fill="auto"/>
                  <w:hideMark/>
                </w:tcPr>
                <w:p w14:paraId="4927B39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321EE5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7904"/>
                  </w:tblGrid>
                  <w:tr w:rsidR="00E639E7" w:rsidRPr="003B7AE9" w14:paraId="4F1C1A16" w14:textId="77777777" w:rsidTr="007D7645">
                    <w:tc>
                      <w:tcPr>
                        <w:tcW w:w="0" w:type="auto"/>
                        <w:shd w:val="clear" w:color="auto" w:fill="auto"/>
                        <w:hideMark/>
                      </w:tcPr>
                      <w:p w14:paraId="17C15FD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085911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421AC3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837"/>
                  </w:tblGrid>
                  <w:tr w:rsidR="00E639E7" w:rsidRPr="003B7AE9" w14:paraId="4B17D1EA" w14:textId="77777777" w:rsidTr="007D7645">
                    <w:tc>
                      <w:tcPr>
                        <w:tcW w:w="0" w:type="auto"/>
                        <w:shd w:val="clear" w:color="auto" w:fill="auto"/>
                        <w:hideMark/>
                      </w:tcPr>
                      <w:p w14:paraId="1AD874E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D08865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6BDCCAF5"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7770"/>
                  </w:tblGrid>
                  <w:tr w:rsidR="00E639E7" w:rsidRPr="003B7AE9" w14:paraId="56B9D7B4" w14:textId="77777777" w:rsidTr="007D7645">
                    <w:tc>
                      <w:tcPr>
                        <w:tcW w:w="0" w:type="auto"/>
                        <w:shd w:val="clear" w:color="auto" w:fill="auto"/>
                        <w:hideMark/>
                      </w:tcPr>
                      <w:p w14:paraId="106307C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22D163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facility owner shall not unreasonably withhold consent to apply wider frequency ranges or longer minimum times for operation, taking account of their economic and technical feasibility.</w:t>
                        </w:r>
                      </w:p>
                    </w:tc>
                  </w:tr>
                </w:tbl>
                <w:p w14:paraId="3294F62C"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0ED2009D"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33728BDF" w14:textId="77777777" w:rsidTr="007D7645">
              <w:tc>
                <w:tcPr>
                  <w:tcW w:w="0" w:type="auto"/>
                  <w:shd w:val="clear" w:color="auto" w:fill="auto"/>
                  <w:hideMark/>
                </w:tcPr>
                <w:p w14:paraId="296E303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3DB6F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unless disconnection </w:t>
                  </w:r>
                  <w:proofErr w:type="gramStart"/>
                  <w:r w:rsidRPr="003B7AE9">
                    <w:rPr>
                      <w:rFonts w:ascii="inherit" w:eastAsia="Times New Roman" w:hAnsi="inherit" w:cs="Times New Roman"/>
                      <w:sz w:val="24"/>
                      <w:szCs w:val="24"/>
                      <w:lang w:eastAsia="en-GB"/>
                    </w:rPr>
                    <w:t>was triggered</w:t>
                  </w:r>
                  <w:proofErr w:type="gramEnd"/>
                  <w:r w:rsidRPr="003B7AE9">
                    <w:rPr>
                      <w:rFonts w:ascii="inherit" w:eastAsia="Times New Roman" w:hAnsi="inherit" w:cs="Times New Roman"/>
                      <w:sz w:val="24"/>
                      <w:szCs w:val="24"/>
                      <w:lang w:eastAsia="en-GB"/>
                    </w:rPr>
                    <w:t xml:space="preserve"> by rate-of-change-of-frequency-type loss of mains protection. The relevant system operator, in coordination with the relevant TSO, shall specify this rate-of-change-of-frequency-type loss of mains protection.</w:t>
                  </w:r>
                </w:p>
                <w:p w14:paraId="71A189B5"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5D2CCC61"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Minimum </w:t>
                  </w:r>
                  <w:proofErr w:type="gramStart"/>
                  <w:r w:rsidRPr="003B7AE9">
                    <w:rPr>
                      <w:rFonts w:ascii="inherit" w:eastAsia="Times New Roman" w:hAnsi="inherit" w:cs="Times New Roman"/>
                      <w:b/>
                      <w:bCs/>
                      <w:sz w:val="24"/>
                      <w:szCs w:val="24"/>
                      <w:lang w:eastAsia="en-GB"/>
                    </w:rPr>
                    <w:t>time periods</w:t>
                  </w:r>
                  <w:proofErr w:type="gramEnd"/>
                  <w:r w:rsidRPr="003B7AE9">
                    <w:rPr>
                      <w:rFonts w:ascii="inherit" w:eastAsia="Times New Roman" w:hAnsi="inherit" w:cs="Times New Roman"/>
                      <w:b/>
                      <w:bCs/>
                      <w:sz w:val="24"/>
                      <w:szCs w:val="24"/>
                      <w:lang w:eastAsia="en-GB"/>
                    </w:rPr>
                    <w:t xml:space="preserve">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182"/>
                    <w:gridCol w:w="1506"/>
                    <w:gridCol w:w="1436"/>
                  </w:tblGrid>
                  <w:tr w:rsidR="00E639E7" w:rsidRPr="003B7AE9" w14:paraId="49AA0B03" w14:textId="77777777" w:rsidTr="007D7645">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A99E1A"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22FE65"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86564F"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E639E7" w:rsidRPr="003B7AE9" w14:paraId="035593DD" w14:textId="77777777" w:rsidTr="007D7645">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44BD"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DAC78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262B3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30 minutes</w:t>
                        </w:r>
                      </w:p>
                    </w:tc>
                  </w:tr>
                  <w:tr w:rsidR="00E639E7" w:rsidRPr="003B7AE9" w14:paraId="460A28E2"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162A87"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6A3B1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697DC2"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E639E7" w:rsidRPr="003B7AE9" w14:paraId="0724AB04"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ECF42CB"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20D4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0565F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E639E7" w:rsidRPr="003B7AE9" w14:paraId="3B7F7641"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4C1717A"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B119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4D9CA7"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E639E7" w:rsidRPr="003B7AE9" w14:paraId="55A4763D" w14:textId="77777777" w:rsidTr="007D7645">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E86F4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02FF6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0D7DE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E639E7" w:rsidRPr="003B7AE9" w14:paraId="4B3B383A"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158E225"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E8731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9333E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E639E7" w:rsidRPr="003B7AE9" w14:paraId="0D239D1B"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E8E6F5"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F10F5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E610E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E639E7" w:rsidRPr="003B7AE9" w14:paraId="12DF2B5F"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4EBBD9"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893FA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5C0958"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E639E7" w:rsidRPr="003B7AE9" w14:paraId="4B8B0129" w14:textId="77777777" w:rsidTr="007D7645">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F8A0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AF9A1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B84DB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E639E7" w:rsidRPr="003B7AE9" w14:paraId="2A4C6650"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B84FE5"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DDE16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1D04C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E639E7" w:rsidRPr="003B7AE9" w14:paraId="4052D559"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FFDCAC0"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5810B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867568"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E639E7" w:rsidRPr="003B7AE9" w14:paraId="61887F31"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4CF8482"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1B4C8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A531CE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E639E7" w:rsidRPr="003B7AE9" w14:paraId="24B6D237"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845A55"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8A5F6D"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7B855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E639E7" w:rsidRPr="003B7AE9" w14:paraId="55911104"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4AB54A3"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A9DBA"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E1980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E639E7" w:rsidRPr="003B7AE9" w14:paraId="5F681F2A" w14:textId="77777777" w:rsidTr="007D7645">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6983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449BCE2"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E01A91"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E639E7" w:rsidRPr="003B7AE9" w14:paraId="561584DD"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807D14"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4B348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B8EE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E639E7" w:rsidRPr="003B7AE9" w14:paraId="433D90ED"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296E96E"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85DDF4"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A0ADF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E639E7" w:rsidRPr="003B7AE9" w14:paraId="14FB1ACD"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BEDAB8A"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DAA5F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A1F11C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E639E7" w:rsidRPr="003B7AE9" w14:paraId="5326F2F0" w14:textId="77777777" w:rsidTr="007D7645">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3FF3D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79DF3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3FFBE"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E639E7" w:rsidRPr="003B7AE9" w14:paraId="0FAE23BC"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42D601"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189EA8"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8B7902"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E639E7" w:rsidRPr="003B7AE9" w14:paraId="1FABDA4D"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69DAD41"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0C54C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1E338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E639E7" w:rsidRPr="003B7AE9" w14:paraId="35C34AA8" w14:textId="77777777" w:rsidTr="007D7645">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E2730C" w14:textId="77777777" w:rsidR="00E639E7" w:rsidRPr="003B7AE9" w:rsidRDefault="00E639E7" w:rsidP="00E639E7">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645A3D"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E6CFE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2013D22B"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4C6CB218"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B5D6954">
              <w:rPr>
                <w:rFonts w:ascii="inherit" w:eastAsia="Times New Roman" w:hAnsi="inherit" w:cs="Times New Roman"/>
                <w:color w:val="000000" w:themeColor="text1"/>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64571ECD" w14:textId="77777777" w:rsidTr="007D7645">
              <w:tc>
                <w:tcPr>
                  <w:tcW w:w="0" w:type="auto"/>
                  <w:shd w:val="clear" w:color="auto" w:fill="auto"/>
                  <w:hideMark/>
                </w:tcPr>
                <w:p w14:paraId="00F9128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483CF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7D4592D5"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07FDFD05" w14:textId="77777777" w:rsidTr="007D7645">
              <w:tc>
                <w:tcPr>
                  <w:tcW w:w="0" w:type="auto"/>
                  <w:shd w:val="clear" w:color="auto" w:fill="auto"/>
                  <w:hideMark/>
                </w:tcPr>
                <w:p w14:paraId="711EF8F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4180F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instead of the capability referred to in paragraph (a), the relevant TSO may choose to allow within its control area </w:t>
                  </w:r>
                  <w:r w:rsidRPr="00D2716D">
                    <w:rPr>
                      <w:rFonts w:ascii="inherit" w:eastAsia="Times New Roman" w:hAnsi="inherit" w:cs="Times New Roman"/>
                      <w:sz w:val="24"/>
                      <w:szCs w:val="24"/>
                      <w:lang w:eastAsia="en-GB"/>
                    </w:rPr>
                    <w:t>automatic disconnection and reconnection of power-generating modules of Type A at randomised frequencies, ideally uniformly distributed, above a frequency threshold,</w:t>
                  </w:r>
                  <w:r w:rsidRPr="003B7AE9">
                    <w:rPr>
                      <w:rFonts w:ascii="inherit" w:eastAsia="Times New Roman" w:hAnsi="inherit" w:cs="Times New Roman"/>
                      <w:sz w:val="24"/>
                      <w:szCs w:val="24"/>
                      <w:lang w:eastAsia="en-GB"/>
                    </w:rPr>
                    <w:t xml:space="preserve">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35E06882"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1"/>
              <w:gridCol w:w="8134"/>
            </w:tblGrid>
            <w:tr w:rsidR="00E639E7" w:rsidRPr="003B7AE9" w14:paraId="5B11B21D" w14:textId="77777777" w:rsidTr="007D7645">
              <w:tc>
                <w:tcPr>
                  <w:tcW w:w="0" w:type="auto"/>
                  <w:shd w:val="clear" w:color="auto" w:fill="auto"/>
                  <w:hideMark/>
                </w:tcPr>
                <w:p w14:paraId="7D1605D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ACEF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0EAF613"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88"/>
              <w:gridCol w:w="7967"/>
            </w:tblGrid>
            <w:tr w:rsidR="00E639E7" w:rsidRPr="003B7AE9" w14:paraId="754DFF05" w14:textId="77777777" w:rsidTr="007D7645">
              <w:tc>
                <w:tcPr>
                  <w:tcW w:w="0" w:type="auto"/>
                  <w:shd w:val="clear" w:color="auto" w:fill="auto"/>
                  <w:hideMark/>
                </w:tcPr>
                <w:p w14:paraId="60EF143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EE654B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C3D68A3"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75C365D5" w14:textId="77777777" w:rsidTr="007D7645">
              <w:tc>
                <w:tcPr>
                  <w:tcW w:w="0" w:type="auto"/>
                  <w:shd w:val="clear" w:color="auto" w:fill="auto"/>
                  <w:hideMark/>
                </w:tcPr>
                <w:p w14:paraId="6AE41EF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C83C25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activating a power frequency response with an initial delay that is as short as possible. If that delay is greater </w:t>
                  </w:r>
                  <w:r w:rsidRPr="003B7AE9">
                    <w:rPr>
                      <w:rFonts w:ascii="inherit" w:eastAsia="Times New Roman" w:hAnsi="inherit" w:cs="Times New Roman"/>
                      <w:sz w:val="24"/>
                      <w:szCs w:val="24"/>
                      <w:lang w:eastAsia="en-GB"/>
                    </w:rPr>
                    <w:lastRenderedPageBreak/>
                    <w:t>than two seconds, the power-generating facility owner shall justify the delay, providing technical evidence to the relevant TSO;</w:t>
                  </w:r>
                </w:p>
              </w:tc>
            </w:tr>
          </w:tbl>
          <w:p w14:paraId="6426A199"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199"/>
            </w:tblGrid>
            <w:tr w:rsidR="00E639E7" w:rsidRPr="003B7AE9" w14:paraId="46E5CE1A" w14:textId="77777777" w:rsidTr="007D7645">
              <w:tc>
                <w:tcPr>
                  <w:tcW w:w="0" w:type="auto"/>
                  <w:shd w:val="clear" w:color="auto" w:fill="auto"/>
                  <w:hideMark/>
                </w:tcPr>
                <w:p w14:paraId="3912694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125DF54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16"/>
                    <w:gridCol w:w="7683"/>
                  </w:tblGrid>
                  <w:tr w:rsidR="00E639E7" w:rsidRPr="003B7AE9" w14:paraId="3263886B" w14:textId="77777777" w:rsidTr="007D7645">
                    <w:tc>
                      <w:tcPr>
                        <w:tcW w:w="0" w:type="auto"/>
                        <w:shd w:val="clear" w:color="auto" w:fill="auto"/>
                        <w:hideMark/>
                      </w:tcPr>
                      <w:p w14:paraId="399783E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4AB157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2F7532F6"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1"/>
                    <w:gridCol w:w="7608"/>
                  </w:tblGrid>
                  <w:tr w:rsidR="00E639E7" w:rsidRPr="003B7AE9" w14:paraId="6C5890E0" w14:textId="77777777" w:rsidTr="007D7645">
                    <w:tc>
                      <w:tcPr>
                        <w:tcW w:w="0" w:type="auto"/>
                        <w:shd w:val="clear" w:color="auto" w:fill="auto"/>
                        <w:hideMark/>
                      </w:tcPr>
                      <w:p w14:paraId="3E30C2C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AD746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CBAD764"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79208CD0"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153"/>
            </w:tblGrid>
            <w:tr w:rsidR="00E639E7" w:rsidRPr="003B7AE9" w14:paraId="5A49B982" w14:textId="77777777" w:rsidTr="007D7645">
              <w:tc>
                <w:tcPr>
                  <w:tcW w:w="0" w:type="auto"/>
                  <w:shd w:val="clear" w:color="auto" w:fill="auto"/>
                  <w:hideMark/>
                </w:tcPr>
                <w:p w14:paraId="70C711C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2002EA9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operating stably during LFSM-O operation. When LFSM-O is active, the LFSM-O setpoint will prevail over any other active power setpoints.</w:t>
                  </w:r>
                </w:p>
                <w:p w14:paraId="2AEFA70F"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46E8C75C"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6B34F740" w14:textId="77777777" w:rsidR="00E639E7" w:rsidRPr="003B7AE9" w:rsidRDefault="00E639E7" w:rsidP="00E639E7">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AB0D564" wp14:editId="7CF73750">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69FE427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w:t>
                  </w:r>
                  <w:proofErr w:type="gramStart"/>
                  <w:r w:rsidRPr="003B7AE9">
                    <w:rPr>
                      <w:rFonts w:ascii="inherit" w:eastAsia="Times New Roman" w:hAnsi="inherit" w:cs="Times New Roman"/>
                      <w:sz w:val="24"/>
                      <w:szCs w:val="24"/>
                      <w:lang w:eastAsia="en-GB"/>
                    </w:rPr>
                    <w:t>may be specified</w:t>
                  </w:r>
                  <w:proofErr w:type="gramEnd"/>
                  <w:r w:rsidRPr="003B7AE9">
                    <w:rPr>
                      <w:rFonts w:ascii="inherit" w:eastAsia="Times New Roman" w:hAnsi="inherit" w:cs="Times New Roman"/>
                      <w:sz w:val="24"/>
                      <w:szCs w:val="24"/>
                      <w:lang w:eastAsia="en-GB"/>
                    </w:rPr>
                    <w:t xml:space="preserve"> differently for synchronous power-generating modules and power park modules. ΔΡ is the change in active power output from the power-generating module. </w:t>
                  </w:r>
                  <w:proofErr w:type="spellStart"/>
                  <w:proofErr w:type="gram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proofErr w:type="gram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95E92FB"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B5D6954">
              <w:rPr>
                <w:rFonts w:ascii="inherit" w:eastAsia="Times New Roman" w:hAnsi="inherit" w:cs="Times New Roman"/>
                <w:color w:val="000000" w:themeColor="text1"/>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1C399076"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1B5D6954">
              <w:rPr>
                <w:rFonts w:ascii="inherit" w:eastAsia="Times New Roman" w:hAnsi="inherit" w:cs="Times New Roman"/>
                <w:color w:val="000000" w:themeColor="text1"/>
                <w:sz w:val="24"/>
                <w:szCs w:val="24"/>
                <w:lang w:eastAsia="en-GB"/>
              </w:rPr>
              <w:lastRenderedPageBreak/>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1773FA7D" w14:textId="77777777" w:rsidTr="007D7645">
              <w:tc>
                <w:tcPr>
                  <w:tcW w:w="0" w:type="auto"/>
                  <w:shd w:val="clear" w:color="auto" w:fill="auto"/>
                  <w:hideMark/>
                </w:tcPr>
                <w:p w14:paraId="6767BA3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5F7E1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575D5C9C"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4915C30F" w14:textId="77777777" w:rsidTr="007D7645">
              <w:tc>
                <w:tcPr>
                  <w:tcW w:w="0" w:type="auto"/>
                  <w:shd w:val="clear" w:color="auto" w:fill="auto"/>
                  <w:hideMark/>
                </w:tcPr>
                <w:p w14:paraId="33B6A64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11621A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below</w:t>
                  </w:r>
                  <w:proofErr w:type="gramEnd"/>
                  <w:r w:rsidRPr="003B7AE9">
                    <w:rPr>
                      <w:rFonts w:ascii="inherit" w:eastAsia="Times New Roman" w:hAnsi="inherit" w:cs="Times New Roman"/>
                      <w:sz w:val="24"/>
                      <w:szCs w:val="24"/>
                      <w:lang w:eastAsia="en-GB"/>
                    </w:rPr>
                    <w:t xml:space="preserve"> 49,5 Hz falling by a reduction rate of 10 % of the maximum capacity at 50 Hz per 1 Hz frequency drop.</w:t>
                  </w:r>
                </w:p>
              </w:tc>
            </w:tr>
          </w:tbl>
          <w:p w14:paraId="62E8E38D"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476"/>
              <w:gridCol w:w="7979"/>
            </w:tblGrid>
            <w:tr w:rsidR="00E639E7" w:rsidRPr="003B7AE9" w14:paraId="7CD9C3D8" w14:textId="77777777" w:rsidTr="007D7645">
              <w:tc>
                <w:tcPr>
                  <w:tcW w:w="0" w:type="auto"/>
                  <w:shd w:val="clear" w:color="auto" w:fill="auto"/>
                  <w:hideMark/>
                </w:tcPr>
                <w:p w14:paraId="1B6E7A0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4B53C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493B2B7B"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2D160615" w14:textId="77777777" w:rsidTr="007D7645">
              <w:tc>
                <w:tcPr>
                  <w:tcW w:w="0" w:type="auto"/>
                  <w:shd w:val="clear" w:color="auto" w:fill="auto"/>
                  <w:hideMark/>
                </w:tcPr>
                <w:p w14:paraId="7DFFEAD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DE04BA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take</w:t>
                  </w:r>
                  <w:proofErr w:type="gramEnd"/>
                  <w:r w:rsidRPr="003B7AE9">
                    <w:rPr>
                      <w:rFonts w:ascii="inherit" w:eastAsia="Times New Roman" w:hAnsi="inherit" w:cs="Times New Roman"/>
                      <w:sz w:val="24"/>
                      <w:szCs w:val="24"/>
                      <w:lang w:eastAsia="en-GB"/>
                    </w:rPr>
                    <w:t xml:space="preserve"> account of the technical capabilities of power-generating modules.</w:t>
                  </w:r>
                </w:p>
                <w:p w14:paraId="00C3766E"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65A2F9E1"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3859151E" w14:textId="77777777" w:rsidR="00E639E7" w:rsidRPr="003B7AE9" w:rsidRDefault="00E639E7" w:rsidP="00E639E7">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11FE09" wp14:editId="544B706A">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4C8BDFD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boundaries in which the capability </w:t>
                  </w:r>
                  <w:proofErr w:type="gramStart"/>
                  <w:r w:rsidRPr="003B7AE9">
                    <w:rPr>
                      <w:rFonts w:ascii="inherit" w:eastAsia="Times New Roman" w:hAnsi="inherit" w:cs="Times New Roman"/>
                      <w:sz w:val="24"/>
                      <w:szCs w:val="24"/>
                      <w:lang w:eastAsia="en-GB"/>
                    </w:rPr>
                    <w:t>can be specified</w:t>
                  </w:r>
                  <w:proofErr w:type="gramEnd"/>
                  <w:r w:rsidRPr="003B7AE9">
                    <w:rPr>
                      <w:rFonts w:ascii="inherit" w:eastAsia="Times New Roman" w:hAnsi="inherit" w:cs="Times New Roman"/>
                      <w:sz w:val="24"/>
                      <w:szCs w:val="24"/>
                      <w:lang w:eastAsia="en-GB"/>
                    </w:rPr>
                    <w:t xml:space="preserve"> by the relevant TSO.</w:t>
                  </w:r>
                </w:p>
              </w:tc>
            </w:tr>
          </w:tbl>
          <w:p w14:paraId="40F40D19" w14:textId="77777777" w:rsidR="00E639E7" w:rsidRPr="0074289D" w:rsidRDefault="00E639E7" w:rsidP="00E639E7">
            <w:pPr>
              <w:shd w:val="clear" w:color="auto" w:fill="FFFFFF" w:themeFill="background1"/>
              <w:spacing w:before="120"/>
              <w:jc w:val="both"/>
              <w:rPr>
                <w:ins w:id="73" w:author="Author"/>
                <w:rFonts w:ascii="inherit" w:eastAsia="Times New Roman" w:hAnsi="inherit" w:cs="Times New Roman"/>
                <w:color w:val="000000"/>
                <w:sz w:val="24"/>
                <w:szCs w:val="24"/>
                <w:lang w:eastAsia="en-GB"/>
              </w:rPr>
            </w:pPr>
            <w:r w:rsidRPr="28FE9743">
              <w:rPr>
                <w:rFonts w:ascii="inherit" w:eastAsia="Times New Roman" w:hAnsi="inherit" w:cs="Times New Roman"/>
                <w:color w:val="000000" w:themeColor="text1"/>
                <w:sz w:val="24"/>
                <w:szCs w:val="24"/>
                <w:lang w:eastAsia="en-GB"/>
              </w:rPr>
              <w:lastRenderedPageBreak/>
              <w:t xml:space="preserve">6.   The power-generating module shall be equipped with a logic interface (input port) in order to cease active power output within five seconds following an instruction </w:t>
            </w:r>
            <w:proofErr w:type="gramStart"/>
            <w:r w:rsidRPr="28FE9743">
              <w:rPr>
                <w:rFonts w:ascii="inherit" w:eastAsia="Times New Roman" w:hAnsi="inherit" w:cs="Times New Roman"/>
                <w:color w:val="000000" w:themeColor="text1"/>
                <w:sz w:val="24"/>
                <w:szCs w:val="24"/>
                <w:lang w:eastAsia="en-GB"/>
              </w:rPr>
              <w:t>being received</w:t>
            </w:r>
            <w:proofErr w:type="gramEnd"/>
            <w:r w:rsidRPr="28FE9743">
              <w:rPr>
                <w:rFonts w:ascii="inherit" w:eastAsia="Times New Roman" w:hAnsi="inherit" w:cs="Times New Roman"/>
                <w:color w:val="000000" w:themeColor="text1"/>
                <w:sz w:val="24"/>
                <w:szCs w:val="24"/>
                <w:lang w:eastAsia="en-GB"/>
              </w:rPr>
              <w:t xml:space="preserve"> at the input port</w:t>
            </w:r>
            <w:r w:rsidRPr="0074289D">
              <w:rPr>
                <w:rFonts w:ascii="inherit" w:eastAsia="Times New Roman" w:hAnsi="inherit" w:cs="Times New Roman"/>
                <w:color w:val="000000" w:themeColor="text1"/>
                <w:sz w:val="24"/>
                <w:szCs w:val="24"/>
                <w:lang w:eastAsia="en-GB"/>
              </w:rPr>
              <w:t>.</w:t>
            </w:r>
            <w:del w:id="74" w:author="Author">
              <w:r w:rsidRPr="0074289D" w:rsidDel="00554C33">
                <w:rPr>
                  <w:rFonts w:ascii="inherit" w:eastAsia="Times New Roman" w:hAnsi="inherit" w:cs="Times New Roman"/>
                  <w:color w:val="000000" w:themeColor="text1"/>
                  <w:sz w:val="24"/>
                  <w:szCs w:val="24"/>
                  <w:lang w:eastAsia="en-GB"/>
                </w:rPr>
                <w:delText xml:space="preserve"> </w:delText>
              </w:r>
            </w:del>
            <w:r w:rsidRPr="0074289D">
              <w:rPr>
                <w:rFonts w:ascii="inherit" w:eastAsia="Times New Roman" w:hAnsi="inherit" w:cs="Times New Roman"/>
                <w:color w:val="000000" w:themeColor="text1"/>
                <w:sz w:val="24"/>
                <w:szCs w:val="24"/>
                <w:lang w:eastAsia="en-GB"/>
              </w:rPr>
              <w:t xml:space="preserve"> The </w:t>
            </w:r>
            <w:del w:id="75" w:author="Author">
              <w:r w:rsidRPr="0074289D" w:rsidDel="00554C33">
                <w:rPr>
                  <w:rFonts w:ascii="inherit" w:eastAsia="Times New Roman" w:hAnsi="inherit" w:cs="Times New Roman"/>
                  <w:color w:val="000000" w:themeColor="text1"/>
                  <w:sz w:val="24"/>
                  <w:szCs w:val="24"/>
                  <w:lang w:eastAsia="en-GB"/>
                </w:rPr>
                <w:delText>relevant system operator</w:delText>
              </w:r>
            </w:del>
            <w:ins w:id="76" w:author="Author">
              <w:r w:rsidRPr="0074289D">
                <w:rPr>
                  <w:rFonts w:ascii="inherit" w:eastAsia="Times New Roman" w:hAnsi="inherit" w:cs="Times New Roman"/>
                  <w:color w:val="000000" w:themeColor="text1"/>
                  <w:sz w:val="24"/>
                  <w:szCs w:val="24"/>
                  <w:lang w:eastAsia="en-GB"/>
                </w:rPr>
                <w:t xml:space="preserve"> Member States and respective energy regulators</w:t>
              </w:r>
            </w:ins>
            <w:r>
              <w:rPr>
                <w:rFonts w:ascii="inherit" w:eastAsia="Times New Roman" w:hAnsi="inherit" w:cs="Times New Roman"/>
                <w:color w:val="000000" w:themeColor="text1"/>
                <w:sz w:val="24"/>
                <w:szCs w:val="24"/>
                <w:lang w:eastAsia="en-GB"/>
              </w:rPr>
              <w:t xml:space="preserve"> </w:t>
            </w:r>
            <w:r w:rsidRPr="0074289D">
              <w:rPr>
                <w:rFonts w:ascii="inherit" w:eastAsia="Times New Roman" w:hAnsi="inherit" w:cs="Times New Roman"/>
                <w:color w:val="000000" w:themeColor="text1"/>
                <w:sz w:val="24"/>
                <w:szCs w:val="24"/>
                <w:lang w:eastAsia="en-GB"/>
              </w:rPr>
              <w:t xml:space="preserve">shall </w:t>
            </w:r>
            <w:del w:id="77" w:author="Author">
              <w:r w:rsidRPr="0074289D" w:rsidDel="00554C33">
                <w:rPr>
                  <w:rFonts w:ascii="inherit" w:eastAsia="Times New Roman" w:hAnsi="inherit" w:cs="Times New Roman"/>
                  <w:color w:val="000000" w:themeColor="text1"/>
                  <w:sz w:val="24"/>
                  <w:szCs w:val="24"/>
                  <w:lang w:eastAsia="en-GB"/>
                </w:rPr>
                <w:delText xml:space="preserve">have the right to </w:delText>
              </w:r>
            </w:del>
            <w:r w:rsidRPr="0074289D">
              <w:rPr>
                <w:rFonts w:ascii="inherit" w:eastAsia="Times New Roman" w:hAnsi="inherit" w:cs="Times New Roman"/>
                <w:color w:val="000000" w:themeColor="text1"/>
                <w:sz w:val="24"/>
                <w:szCs w:val="24"/>
                <w:lang w:eastAsia="en-GB"/>
              </w:rPr>
              <w:t xml:space="preserve">specify requirements for equipment to make </w:t>
            </w:r>
            <w:del w:id="78" w:author="Author">
              <w:r w:rsidRPr="0074289D" w:rsidDel="00554C33">
                <w:rPr>
                  <w:rFonts w:ascii="inherit" w:eastAsia="Times New Roman" w:hAnsi="inherit" w:cs="Times New Roman"/>
                  <w:color w:val="000000" w:themeColor="text1"/>
                  <w:sz w:val="24"/>
                  <w:szCs w:val="24"/>
                  <w:lang w:eastAsia="en-GB"/>
                </w:rPr>
                <w:delText>this facility</w:delText>
              </w:r>
            </w:del>
            <w:ins w:id="79" w:author="Author">
              <w:r w:rsidRPr="0074289D">
                <w:rPr>
                  <w:rFonts w:ascii="inherit" w:eastAsia="Times New Roman" w:hAnsi="inherit" w:cs="Times New Roman"/>
                  <w:color w:val="000000" w:themeColor="text1"/>
                  <w:sz w:val="24"/>
                  <w:szCs w:val="24"/>
                  <w:lang w:eastAsia="en-GB"/>
                </w:rPr>
                <w:t>PGMs</w:t>
              </w:r>
            </w:ins>
            <w:r w:rsidRPr="0074289D">
              <w:rPr>
                <w:rFonts w:ascii="inherit" w:eastAsia="Times New Roman" w:hAnsi="inherit" w:cs="Times New Roman"/>
                <w:color w:val="000000" w:themeColor="text1"/>
                <w:sz w:val="24"/>
                <w:szCs w:val="24"/>
                <w:lang w:eastAsia="en-GB"/>
              </w:rPr>
              <w:t xml:space="preserve"> operable remotely.</w:t>
            </w:r>
            <w:ins w:id="80" w:author="Author">
              <w:r w:rsidRPr="0074289D">
                <w:rPr>
                  <w:rFonts w:ascii="inherit" w:eastAsia="Times New Roman" w:hAnsi="inherit" w:cs="Times New Roman"/>
                  <w:color w:val="000000" w:themeColor="text1"/>
                  <w:sz w:val="24"/>
                  <w:szCs w:val="24"/>
                  <w:lang w:eastAsia="en-GB"/>
                </w:rPr>
                <w:t xml:space="preserve"> The specified requirements have to </w:t>
              </w:r>
              <w:proofErr w:type="gramStart"/>
              <w:r w:rsidRPr="0074289D">
                <w:rPr>
                  <w:rFonts w:ascii="inherit" w:eastAsia="Times New Roman" w:hAnsi="inherit" w:cs="Times New Roman"/>
                  <w:color w:val="000000" w:themeColor="text1"/>
                  <w:sz w:val="24"/>
                  <w:szCs w:val="24"/>
                  <w:lang w:eastAsia="en-GB"/>
                </w:rPr>
                <w:t>be based</w:t>
              </w:r>
              <w:proofErr w:type="gramEnd"/>
              <w:r w:rsidRPr="0074289D">
                <w:rPr>
                  <w:rFonts w:ascii="inherit" w:eastAsia="Times New Roman" w:hAnsi="inherit" w:cs="Times New Roman"/>
                  <w:color w:val="000000" w:themeColor="text1"/>
                  <w:sz w:val="24"/>
                  <w:szCs w:val="24"/>
                  <w:lang w:eastAsia="en-GB"/>
                </w:rPr>
                <w:t xml:space="preserve"> on present technical standards. Increased efforts </w:t>
              </w:r>
              <w:proofErr w:type="gramStart"/>
              <w:r w:rsidRPr="0074289D">
                <w:rPr>
                  <w:rFonts w:ascii="inherit" w:eastAsia="Times New Roman" w:hAnsi="inherit" w:cs="Times New Roman"/>
                  <w:color w:val="000000" w:themeColor="text1"/>
                  <w:sz w:val="24"/>
                  <w:szCs w:val="24"/>
                  <w:lang w:eastAsia="en-GB"/>
                </w:rPr>
                <w:t>must be made</w:t>
              </w:r>
              <w:proofErr w:type="gramEnd"/>
              <w:r w:rsidRPr="0074289D">
                <w:rPr>
                  <w:rFonts w:ascii="inherit" w:eastAsia="Times New Roman" w:hAnsi="inherit" w:cs="Times New Roman"/>
                  <w:color w:val="000000" w:themeColor="text1"/>
                  <w:sz w:val="24"/>
                  <w:szCs w:val="24"/>
                  <w:lang w:eastAsia="en-GB"/>
                </w:rPr>
                <w:t xml:space="preserve"> by the relevant system operator to ensure the long-term applicability of the specified standard.</w:t>
              </w:r>
            </w:ins>
          </w:p>
          <w:p w14:paraId="6DA75E22" w14:textId="77777777" w:rsidR="00E639E7" w:rsidRPr="0074289D" w:rsidRDefault="00E639E7" w:rsidP="00E639E7">
            <w:pPr>
              <w:spacing w:before="120"/>
              <w:jc w:val="both"/>
              <w:rPr>
                <w:del w:id="81" w:author="Author"/>
                <w:rFonts w:ascii="inherit" w:eastAsia="Times New Roman" w:hAnsi="inherit" w:cs="Times New Roman"/>
                <w:color w:val="000000" w:themeColor="text1"/>
                <w:sz w:val="24"/>
                <w:szCs w:val="24"/>
                <w:lang w:eastAsia="en-GB"/>
              </w:rPr>
            </w:pPr>
          </w:p>
          <w:p w14:paraId="48D32753"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0074289D">
              <w:rPr>
                <w:rFonts w:ascii="inherit" w:eastAsia="Times New Roman" w:hAnsi="inherit" w:cs="Times New Roman"/>
                <w:color w:val="000000" w:themeColor="text1"/>
                <w:sz w:val="24"/>
                <w:szCs w:val="24"/>
                <w:lang w:eastAsia="en-GB"/>
              </w:rPr>
              <w:t>7.   The relevant TSO shall specify the conditions under which a power-generating module is capable of connecting automatically to the network.</w:t>
            </w:r>
            <w:r w:rsidRPr="1B5D6954">
              <w:rPr>
                <w:rFonts w:ascii="inherit" w:eastAsia="Times New Roman" w:hAnsi="inherit" w:cs="Times New Roman"/>
                <w:color w:val="000000" w:themeColor="text1"/>
                <w:sz w:val="24"/>
                <w:szCs w:val="24"/>
                <w:lang w:eastAsia="en-GB"/>
              </w:rPr>
              <w:t xml:space="preserve"> Those conditions shall include:</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7213AF67" w14:textId="77777777" w:rsidTr="007D7645">
              <w:tc>
                <w:tcPr>
                  <w:tcW w:w="0" w:type="auto"/>
                  <w:shd w:val="clear" w:color="auto" w:fill="auto"/>
                  <w:hideMark/>
                </w:tcPr>
                <w:p w14:paraId="6798876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90262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783D0670"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0"/>
              <w:gridCol w:w="8075"/>
            </w:tblGrid>
            <w:tr w:rsidR="00E639E7" w:rsidRPr="003B7AE9" w14:paraId="7B3B2EB2" w14:textId="77777777" w:rsidTr="007D7645">
              <w:tc>
                <w:tcPr>
                  <w:tcW w:w="0" w:type="auto"/>
                  <w:shd w:val="clear" w:color="auto" w:fill="auto"/>
                  <w:hideMark/>
                </w:tcPr>
                <w:p w14:paraId="582CF8F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58D6F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4F394819">
                    <w:rPr>
                      <w:rFonts w:ascii="inherit" w:eastAsia="Times New Roman" w:hAnsi="inherit" w:cs="Times New Roman"/>
                      <w:sz w:val="24"/>
                      <w:szCs w:val="24"/>
                      <w:lang w:eastAsia="en-GB"/>
                    </w:rPr>
                    <w:t>maximum</w:t>
                  </w:r>
                  <w:proofErr w:type="gramEnd"/>
                  <w:r w:rsidRPr="4F394819">
                    <w:rPr>
                      <w:rFonts w:ascii="inherit" w:eastAsia="Times New Roman" w:hAnsi="inherit" w:cs="Times New Roman"/>
                      <w:sz w:val="24"/>
                      <w:szCs w:val="24"/>
                      <w:lang w:eastAsia="en-GB"/>
                    </w:rPr>
                    <w:t xml:space="preserve"> admissible gradient of increase in active power output</w:t>
                  </w:r>
                  <w:r w:rsidRPr="003B7AE9">
                    <w:rPr>
                      <w:rFonts w:ascii="inherit" w:eastAsia="Times New Roman" w:hAnsi="inherit" w:cs="Times New Roman"/>
                      <w:sz w:val="24"/>
                      <w:szCs w:val="24"/>
                      <w:lang w:eastAsia="en-GB"/>
                    </w:rPr>
                    <w:t>.</w:t>
                  </w:r>
                </w:p>
              </w:tc>
            </w:tr>
          </w:tbl>
          <w:p w14:paraId="287B5DA0" w14:textId="77777777" w:rsidR="00E639E7" w:rsidRPr="003B7AE9" w:rsidRDefault="00E639E7" w:rsidP="00E639E7">
            <w:pPr>
              <w:shd w:val="clear" w:color="auto" w:fill="FFFFFF" w:themeFill="background1"/>
              <w:spacing w:before="120"/>
              <w:jc w:val="both"/>
              <w:rPr>
                <w:rFonts w:ascii="inherit" w:eastAsia="Times New Roman" w:hAnsi="inherit" w:cs="Times New Roman"/>
                <w:color w:val="000000"/>
                <w:sz w:val="24"/>
                <w:szCs w:val="24"/>
                <w:lang w:eastAsia="en-GB"/>
              </w:rPr>
            </w:pPr>
            <w:r w:rsidRPr="4F394819">
              <w:rPr>
                <w:rFonts w:ascii="inherit" w:eastAsia="Times New Roman" w:hAnsi="inherit" w:cs="Times New Roman"/>
                <w:color w:val="000000" w:themeColor="text1"/>
                <w:sz w:val="24"/>
                <w:szCs w:val="24"/>
                <w:lang w:eastAsia="en-GB"/>
              </w:rPr>
              <w:t xml:space="preserve">Automatic connection </w:t>
            </w:r>
            <w:proofErr w:type="gramStart"/>
            <w:r w:rsidRPr="4F394819">
              <w:rPr>
                <w:rFonts w:ascii="inherit" w:eastAsia="Times New Roman" w:hAnsi="inherit" w:cs="Times New Roman"/>
                <w:color w:val="000000" w:themeColor="text1"/>
                <w:sz w:val="24"/>
                <w:szCs w:val="24"/>
                <w:lang w:eastAsia="en-GB"/>
              </w:rPr>
              <w:t>is allowed</w:t>
            </w:r>
            <w:proofErr w:type="gramEnd"/>
            <w:r w:rsidRPr="4F394819">
              <w:rPr>
                <w:rFonts w:ascii="inherit" w:eastAsia="Times New Roman" w:hAnsi="inherit" w:cs="Times New Roman"/>
                <w:color w:val="000000" w:themeColor="text1"/>
                <w:sz w:val="24"/>
                <w:szCs w:val="24"/>
                <w:lang w:eastAsia="en-GB"/>
              </w:rPr>
              <w:t xml:space="preserve"> unless specified otherwise by the relevant system operator in coordination with the relevant TSO.</w:t>
            </w:r>
          </w:p>
          <w:p w14:paraId="1FC37973" w14:textId="77777777" w:rsidR="00E639E7" w:rsidRDefault="00E639E7" w:rsidP="00E639E7">
            <w:pPr>
              <w:shd w:val="clear" w:color="auto" w:fill="FFFFFF" w:themeFill="background1"/>
              <w:spacing w:before="120"/>
              <w:jc w:val="both"/>
              <w:rPr>
                <w:ins w:id="82" w:author="Author"/>
                <w:rFonts w:ascii="inherit" w:eastAsia="Times New Roman" w:hAnsi="inherit" w:cs="Times New Roman"/>
                <w:color w:val="000000" w:themeColor="text1"/>
                <w:sz w:val="24"/>
                <w:szCs w:val="24"/>
                <w:lang w:eastAsia="en-GB"/>
              </w:rPr>
            </w:pPr>
            <w:ins w:id="83" w:author="Author">
              <w:r w:rsidRPr="28FE9743">
                <w:rPr>
                  <w:rFonts w:ascii="inherit" w:eastAsia="Times New Roman" w:hAnsi="inherit" w:cs="Times New Roman"/>
                  <w:color w:val="000000" w:themeColor="text1"/>
                  <w:sz w:val="24"/>
                  <w:szCs w:val="24"/>
                  <w:lang w:eastAsia="en-GB"/>
                </w:rPr>
                <w:t xml:space="preserve">8. The activation of additional power reduction requirements, aside from countering unforeseen short-term events to ensure grid stability, </w:t>
              </w:r>
              <w:proofErr w:type="gramStart"/>
              <w:r w:rsidRPr="28FE9743">
                <w:rPr>
                  <w:rFonts w:ascii="inherit" w:eastAsia="Times New Roman" w:hAnsi="inherit" w:cs="Times New Roman"/>
                  <w:color w:val="000000" w:themeColor="text1"/>
                  <w:sz w:val="24"/>
                  <w:szCs w:val="24"/>
                  <w:lang w:eastAsia="en-GB"/>
                </w:rPr>
                <w:t>must be based</w:t>
              </w:r>
              <w:proofErr w:type="gramEnd"/>
              <w:r w:rsidRPr="28FE9743">
                <w:rPr>
                  <w:rFonts w:ascii="inherit" w:eastAsia="Times New Roman" w:hAnsi="inherit" w:cs="Times New Roman"/>
                  <w:color w:val="000000" w:themeColor="text1"/>
                  <w:sz w:val="24"/>
                  <w:szCs w:val="24"/>
                  <w:lang w:eastAsia="en-GB"/>
                </w:rPr>
                <w:t xml:space="preserve"> on an agreement with the party concerned.</w:t>
              </w:r>
            </w:ins>
          </w:p>
          <w:p w14:paraId="2916FEB4"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p>
        </w:tc>
        <w:tc>
          <w:tcPr>
            <w:tcW w:w="2342" w:type="dxa"/>
          </w:tcPr>
          <w:p w14:paraId="723615A1" w14:textId="77777777" w:rsidR="00E639E7" w:rsidRPr="001F5988" w:rsidRDefault="00E639E7" w:rsidP="00E639E7">
            <w:pPr>
              <w:pStyle w:val="ListParagraph"/>
              <w:numPr>
                <w:ilvl w:val="0"/>
                <w:numId w:val="3"/>
              </w:numPr>
              <w:spacing w:before="100" w:beforeAutospacing="1" w:after="100" w:afterAutospacing="1"/>
              <w:ind w:left="360"/>
              <w:rPr>
                <w:rStyle w:val="cf01"/>
                <w:i w:val="0"/>
                <w:iCs w:val="0"/>
              </w:rPr>
            </w:pPr>
            <w:r w:rsidRPr="004F3D17">
              <w:rPr>
                <w:rFonts w:ascii="Segoe UI" w:eastAsia="Times New Roman" w:hAnsi="Segoe UI" w:cs="Segoe UI"/>
                <w:sz w:val="18"/>
                <w:szCs w:val="18"/>
              </w:rPr>
              <w:lastRenderedPageBreak/>
              <w:t xml:space="preserve">Due to the huge number of small customers effected by TYP A requirements, the accompanying costs must be as low as possible. Therefore, the use of common standards </w:t>
            </w:r>
            <w:proofErr w:type="gramStart"/>
            <w:r w:rsidRPr="004F3D17">
              <w:rPr>
                <w:rFonts w:ascii="Segoe UI" w:eastAsia="Times New Roman" w:hAnsi="Segoe UI" w:cs="Segoe UI"/>
                <w:sz w:val="18"/>
                <w:szCs w:val="18"/>
              </w:rPr>
              <w:t>is emphasized</w:t>
            </w:r>
            <w:proofErr w:type="gramEnd"/>
            <w:r w:rsidRPr="004F3D17">
              <w:rPr>
                <w:rFonts w:ascii="Segoe UI" w:eastAsia="Times New Roman" w:hAnsi="Segoe UI" w:cs="Segoe UI"/>
                <w:sz w:val="18"/>
                <w:szCs w:val="18"/>
              </w:rPr>
              <w:t xml:space="preserve"> to ensure </w:t>
            </w:r>
            <w:r w:rsidRPr="001F5988">
              <w:rPr>
                <w:rStyle w:val="cf01"/>
                <w:i w:val="0"/>
                <w:iCs w:val="0"/>
              </w:rPr>
              <w:t xml:space="preserve">competition and lower the costs. In this regard the chosen </w:t>
            </w:r>
            <w:r w:rsidRPr="001F5988">
              <w:rPr>
                <w:rStyle w:val="cf01"/>
                <w:i w:val="0"/>
                <w:iCs w:val="0"/>
              </w:rPr>
              <w:lastRenderedPageBreak/>
              <w:t xml:space="preserve">standard must be at least applicable in the near to midterm future. </w:t>
            </w:r>
          </w:p>
          <w:p w14:paraId="1FE8C451" w14:textId="77777777" w:rsidR="00E639E7" w:rsidRPr="001F5988" w:rsidRDefault="00E639E7" w:rsidP="00E639E7">
            <w:pPr>
              <w:pStyle w:val="ListParagraph"/>
              <w:numPr>
                <w:ilvl w:val="0"/>
                <w:numId w:val="3"/>
              </w:numPr>
              <w:spacing w:before="100" w:beforeAutospacing="1" w:after="100" w:afterAutospacing="1"/>
              <w:ind w:left="360"/>
              <w:rPr>
                <w:rStyle w:val="cf01"/>
                <w:i w:val="0"/>
                <w:iCs w:val="0"/>
              </w:rPr>
            </w:pPr>
            <w:r w:rsidRPr="001F5988">
              <w:rPr>
                <w:rStyle w:val="cf01"/>
                <w:i w:val="0"/>
                <w:iCs w:val="0"/>
              </w:rPr>
              <w:t xml:space="preserve">The use of the implemented remote control to provide more flexibility must be an optional case. This </w:t>
            </w:r>
            <w:proofErr w:type="gramStart"/>
            <w:r w:rsidRPr="001F5988">
              <w:rPr>
                <w:rStyle w:val="cf01"/>
                <w:i w:val="0"/>
                <w:iCs w:val="0"/>
              </w:rPr>
              <w:t>is ensured</w:t>
            </w:r>
            <w:proofErr w:type="gramEnd"/>
            <w:r w:rsidRPr="001F5988">
              <w:rPr>
                <w:rStyle w:val="cf01"/>
                <w:i w:val="0"/>
                <w:iCs w:val="0"/>
              </w:rPr>
              <w:t xml:space="preserve"> by a mandatory agreement of the customers. Regarding the additional costs for implementing an APC (especially relevant for single-family-houses), this would also ensure that an APC is only used when </w:t>
            </w:r>
            <w:proofErr w:type="gramStart"/>
            <w:r w:rsidRPr="001F5988">
              <w:rPr>
                <w:rStyle w:val="cf01"/>
                <w:i w:val="0"/>
                <w:iCs w:val="0"/>
              </w:rPr>
              <w:t>really necessary</w:t>
            </w:r>
            <w:proofErr w:type="gramEnd"/>
            <w:r w:rsidRPr="001F5988">
              <w:rPr>
                <w:rStyle w:val="cf01"/>
                <w:i w:val="0"/>
                <w:iCs w:val="0"/>
              </w:rPr>
              <w:t xml:space="preserve">. </w:t>
            </w:r>
          </w:p>
          <w:p w14:paraId="3FC01099" w14:textId="77777777" w:rsidR="00E639E7" w:rsidRPr="006E6E24" w:rsidRDefault="00E639E7" w:rsidP="00E639E7">
            <w:pPr>
              <w:pStyle w:val="ListParagraph"/>
              <w:numPr>
                <w:ilvl w:val="0"/>
                <w:numId w:val="3"/>
              </w:numPr>
              <w:spacing w:before="100" w:beforeAutospacing="1" w:after="100" w:afterAutospacing="1"/>
              <w:ind w:left="360"/>
              <w:rPr>
                <w:rFonts w:ascii="Segoe UI" w:eastAsia="Times New Roman" w:hAnsi="Segoe UI" w:cs="Segoe UI"/>
                <w:sz w:val="18"/>
                <w:szCs w:val="18"/>
              </w:rPr>
            </w:pPr>
            <w:r w:rsidRPr="001F5988">
              <w:rPr>
                <w:rStyle w:val="cf01"/>
                <w:i w:val="0"/>
                <w:iCs w:val="0"/>
              </w:rPr>
              <w:t xml:space="preserve">For PGMs of type A, a standardization </w:t>
            </w:r>
            <w:proofErr w:type="gramStart"/>
            <w:r w:rsidRPr="001F5988">
              <w:rPr>
                <w:rStyle w:val="cf01"/>
                <w:i w:val="0"/>
                <w:iCs w:val="0"/>
              </w:rPr>
              <w:t>of  the</w:t>
            </w:r>
            <w:proofErr w:type="gramEnd"/>
            <w:r w:rsidRPr="001F5988">
              <w:rPr>
                <w:rStyle w:val="cf01"/>
                <w:i w:val="0"/>
                <w:iCs w:val="0"/>
              </w:rPr>
              <w:t xml:space="preserve"> interface is crucial. There is a high need for harmonization for secure, harmonized remote access solutions for mass applications. System-operator specific configuration of remote control access leads to significant effort for </w:t>
            </w:r>
            <w:proofErr w:type="gramStart"/>
            <w:r w:rsidRPr="001F5988">
              <w:rPr>
                <w:rStyle w:val="cf01"/>
                <w:i w:val="0"/>
                <w:iCs w:val="0"/>
              </w:rPr>
              <w:t>planners ,</w:t>
            </w:r>
            <w:proofErr w:type="gramEnd"/>
            <w:r w:rsidRPr="001F5988">
              <w:rPr>
                <w:rStyle w:val="cf01"/>
                <w:i w:val="0"/>
                <w:iCs w:val="0"/>
              </w:rPr>
              <w:t xml:space="preserve"> </w:t>
            </w:r>
            <w:r w:rsidRPr="001F5988">
              <w:rPr>
                <w:rStyle w:val="cf01"/>
                <w:i w:val="0"/>
                <w:iCs w:val="0"/>
              </w:rPr>
              <w:lastRenderedPageBreak/>
              <w:t>installers and manufacturers.</w:t>
            </w:r>
          </w:p>
        </w:tc>
        <w:tc>
          <w:tcPr>
            <w:tcW w:w="1662" w:type="dxa"/>
          </w:tcPr>
          <w:p w14:paraId="464987C3" w14:textId="77777777" w:rsidR="00E639E7" w:rsidRDefault="00E639E7" w:rsidP="00E639E7"/>
        </w:tc>
      </w:tr>
      <w:tr w:rsidR="00E639E7" w14:paraId="0904A6AA" w14:textId="77777777" w:rsidTr="47220DE9">
        <w:tc>
          <w:tcPr>
            <w:tcW w:w="1273" w:type="dxa"/>
          </w:tcPr>
          <w:p w14:paraId="687EB985" w14:textId="77777777" w:rsidR="00E639E7" w:rsidRDefault="00E639E7" w:rsidP="00E639E7">
            <w:r>
              <w:lastRenderedPageBreak/>
              <w:t>Article 14</w:t>
            </w:r>
          </w:p>
        </w:tc>
        <w:tc>
          <w:tcPr>
            <w:tcW w:w="8671" w:type="dxa"/>
          </w:tcPr>
          <w:p w14:paraId="60A01654"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8858DBF"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369BD48B"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w:t>
            </w:r>
          </w:p>
          <w:p w14:paraId="1335B197"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0D73C541" w14:textId="77777777" w:rsidTr="007D7645">
              <w:tc>
                <w:tcPr>
                  <w:tcW w:w="0" w:type="auto"/>
                  <w:shd w:val="clear" w:color="auto" w:fill="auto"/>
                  <w:hideMark/>
                </w:tcPr>
                <w:p w14:paraId="0DEAA03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D10ED7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2D63175F"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085C37A4" w14:textId="77777777" w:rsidTr="007D7645">
              <w:tc>
                <w:tcPr>
                  <w:tcW w:w="0" w:type="auto"/>
                  <w:shd w:val="clear" w:color="auto" w:fill="auto"/>
                  <w:hideMark/>
                </w:tcPr>
                <w:p w14:paraId="4D84594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62A4E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have the right to specify the requirements for further equipment to allow active power output to be remotely operated.</w:t>
                  </w:r>
                </w:p>
              </w:tc>
            </w:tr>
          </w:tbl>
          <w:p w14:paraId="54CF3145"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41B15EA3" w14:textId="77777777" w:rsidTr="007D7645">
              <w:tc>
                <w:tcPr>
                  <w:tcW w:w="0" w:type="auto"/>
                  <w:shd w:val="clear" w:color="auto" w:fill="auto"/>
                  <w:hideMark/>
                </w:tcPr>
                <w:p w14:paraId="2BA201B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9185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7904"/>
                  </w:tblGrid>
                  <w:tr w:rsidR="00E639E7" w:rsidRPr="003B7AE9" w14:paraId="2FC7E46D" w14:textId="77777777" w:rsidTr="007D7645">
                    <w:tc>
                      <w:tcPr>
                        <w:tcW w:w="0" w:type="auto"/>
                        <w:shd w:val="clear" w:color="auto" w:fill="auto"/>
                        <w:hideMark/>
                      </w:tcPr>
                      <w:p w14:paraId="2098487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D206B7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2292F52A"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837"/>
                  </w:tblGrid>
                  <w:tr w:rsidR="00E639E7" w:rsidRPr="003B7AE9" w14:paraId="3EC21E46" w14:textId="77777777" w:rsidTr="007D7645">
                    <w:tc>
                      <w:tcPr>
                        <w:tcW w:w="0" w:type="auto"/>
                        <w:shd w:val="clear" w:color="auto" w:fill="auto"/>
                        <w:hideMark/>
                      </w:tcPr>
                      <w:p w14:paraId="7AD419F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5F623A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38103926"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7770"/>
                  </w:tblGrid>
                  <w:tr w:rsidR="00E639E7" w:rsidRPr="003B7AE9" w14:paraId="24D61ACC" w14:textId="77777777" w:rsidTr="007D7645">
                    <w:tc>
                      <w:tcPr>
                        <w:tcW w:w="0" w:type="auto"/>
                        <w:shd w:val="clear" w:color="auto" w:fill="auto"/>
                        <w:hideMark/>
                      </w:tcPr>
                      <w:p w14:paraId="616D38D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62AD91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44CED1BC"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7783"/>
                  </w:tblGrid>
                  <w:tr w:rsidR="00E639E7" w:rsidRPr="003B7AE9" w14:paraId="40EA1C36" w14:textId="77777777" w:rsidTr="007D7645">
                    <w:tc>
                      <w:tcPr>
                        <w:tcW w:w="0" w:type="auto"/>
                        <w:shd w:val="clear" w:color="auto" w:fill="auto"/>
                        <w:hideMark/>
                      </w:tcPr>
                      <w:p w14:paraId="4D50FA0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694CB7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7543"/>
                        </w:tblGrid>
                        <w:tr w:rsidR="00E639E7" w:rsidRPr="003B7AE9" w14:paraId="70EB4938" w14:textId="77777777" w:rsidTr="007D7645">
                          <w:tc>
                            <w:tcPr>
                              <w:tcW w:w="0" w:type="auto"/>
                              <w:shd w:val="clear" w:color="auto" w:fill="auto"/>
                              <w:hideMark/>
                            </w:tcPr>
                            <w:p w14:paraId="054F584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FFB25F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0D64CBCE"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543"/>
                        </w:tblGrid>
                        <w:tr w:rsidR="00E639E7" w:rsidRPr="003B7AE9" w14:paraId="3D339EC5" w14:textId="77777777" w:rsidTr="007D7645">
                          <w:tc>
                            <w:tcPr>
                              <w:tcW w:w="0" w:type="auto"/>
                              <w:shd w:val="clear" w:color="auto" w:fill="auto"/>
                              <w:hideMark/>
                            </w:tcPr>
                            <w:p w14:paraId="6EEB450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C3D0F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05EB0A8"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543"/>
                        </w:tblGrid>
                        <w:tr w:rsidR="00E639E7" w:rsidRPr="003B7AE9" w14:paraId="65659CD9" w14:textId="77777777" w:rsidTr="007D7645">
                          <w:tc>
                            <w:tcPr>
                              <w:tcW w:w="0" w:type="auto"/>
                              <w:shd w:val="clear" w:color="auto" w:fill="auto"/>
                              <w:hideMark/>
                            </w:tcPr>
                            <w:p w14:paraId="4BABBC4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662BFD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063F2E91"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70490B8C"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7849"/>
                  </w:tblGrid>
                  <w:tr w:rsidR="00E639E7" w:rsidRPr="003B7AE9" w14:paraId="0DAD7EF8" w14:textId="77777777" w:rsidTr="007D7645">
                    <w:tc>
                      <w:tcPr>
                        <w:tcW w:w="0" w:type="auto"/>
                        <w:shd w:val="clear" w:color="auto" w:fill="auto"/>
                        <w:hideMark/>
                      </w:tcPr>
                      <w:p w14:paraId="3D4CE21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498A32F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7609"/>
                        </w:tblGrid>
                        <w:tr w:rsidR="00E639E7" w:rsidRPr="003B7AE9" w14:paraId="2907FFE3" w14:textId="77777777" w:rsidTr="007D7645">
                          <w:tc>
                            <w:tcPr>
                              <w:tcW w:w="0" w:type="auto"/>
                              <w:shd w:val="clear" w:color="auto" w:fill="auto"/>
                              <w:hideMark/>
                            </w:tcPr>
                            <w:p w14:paraId="55D1364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61CC6E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32F06B20"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609"/>
                        </w:tblGrid>
                        <w:tr w:rsidR="00E639E7" w:rsidRPr="003B7AE9" w14:paraId="24F1F61B" w14:textId="77777777" w:rsidTr="007D7645">
                          <w:tc>
                            <w:tcPr>
                              <w:tcW w:w="0" w:type="auto"/>
                              <w:shd w:val="clear" w:color="auto" w:fill="auto"/>
                              <w:hideMark/>
                            </w:tcPr>
                            <w:p w14:paraId="4C4A854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E8397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717B3C2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609"/>
                        </w:tblGrid>
                        <w:tr w:rsidR="00E639E7" w:rsidRPr="003B7AE9" w14:paraId="1A77A94F" w14:textId="77777777" w:rsidTr="007D7645">
                          <w:tc>
                            <w:tcPr>
                              <w:tcW w:w="0" w:type="auto"/>
                              <w:shd w:val="clear" w:color="auto" w:fill="auto"/>
                              <w:hideMark/>
                            </w:tcPr>
                            <w:p w14:paraId="1FBF95E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E6DB4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post-fault</w:t>
                              </w:r>
                              <w:proofErr w:type="gramEnd"/>
                              <w:r w:rsidRPr="003B7AE9">
                                <w:rPr>
                                  <w:rFonts w:ascii="inherit" w:eastAsia="Times New Roman" w:hAnsi="inherit" w:cs="Times New Roman"/>
                                  <w:sz w:val="24"/>
                                  <w:szCs w:val="24"/>
                                  <w:lang w:eastAsia="en-GB"/>
                                </w:rPr>
                                <w:t xml:space="preserve"> minimum short circuit capacity at each connection point expressed in MVA.</w:t>
                              </w:r>
                            </w:p>
                          </w:tc>
                        </w:tr>
                      </w:tbl>
                      <w:p w14:paraId="7BA7061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51A1FB72"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4E3822C0" w14:textId="77777777" w:rsidR="00E639E7" w:rsidRPr="003B7AE9" w:rsidRDefault="00E639E7" w:rsidP="00E639E7">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5A99ED86" w14:textId="77777777" w:rsidR="00E639E7" w:rsidRPr="003B7AE9" w:rsidRDefault="00E639E7" w:rsidP="00E639E7">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D2487D8" wp14:editId="2D7C548B">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5E3A1C5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w:t>
                        </w:r>
                        <w:proofErr w:type="gramStart"/>
                        <w:r w:rsidRPr="003B7AE9">
                          <w:rPr>
                            <w:rFonts w:ascii="inherit" w:eastAsia="Times New Roman" w:hAnsi="inherit" w:cs="Times New Roman"/>
                            <w:sz w:val="24"/>
                            <w:szCs w:val="24"/>
                            <w:lang w:eastAsia="en-GB"/>
                          </w:rPr>
                          <w:t>fault,</w:t>
                        </w:r>
                        <w:proofErr w:type="gram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765E6708"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EA3A2E8"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277"/>
                          <w:gridCol w:w="724"/>
                          <w:gridCol w:w="608"/>
                          <w:gridCol w:w="1224"/>
                        </w:tblGrid>
                        <w:tr w:rsidR="00E639E7" w:rsidRPr="003B7AE9" w14:paraId="2553A904" w14:textId="77777777" w:rsidTr="007D7645">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AD61A5"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87B5BB"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639E7" w:rsidRPr="003B7AE9" w14:paraId="7E5DF404" w14:textId="77777777" w:rsidTr="007D7645">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87CF61"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B765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685C6"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26C4F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639E7" w:rsidRPr="003B7AE9" w14:paraId="56BF26D1" w14:textId="77777777" w:rsidTr="007D7645">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72C92"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5C544"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0D8EA7"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9268B69"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639E7" w:rsidRPr="003B7AE9" w14:paraId="14A67D8E" w14:textId="77777777" w:rsidTr="007D7645">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40FA8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D76496"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A7EAB"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1A5E7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E639E7" w:rsidRPr="003B7AE9" w14:paraId="11F32C06" w14:textId="77777777" w:rsidTr="007D7645">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B7C4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4B01B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8D881E"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BE168"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38ECA278" w14:textId="77777777" w:rsidR="00E639E7" w:rsidRPr="003B7AE9" w:rsidRDefault="00E639E7" w:rsidP="00E639E7">
                        <w:pPr>
                          <w:spacing w:after="150" w:line="240" w:lineRule="auto"/>
                          <w:rPr>
                            <w:rFonts w:ascii="inherit" w:eastAsia="Times New Roman" w:hAnsi="inherit" w:cs="Times New Roman"/>
                            <w:sz w:val="24"/>
                            <w:szCs w:val="24"/>
                            <w:lang w:eastAsia="en-GB"/>
                          </w:rPr>
                        </w:pPr>
                      </w:p>
                      <w:p w14:paraId="6921A996"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4B73D115" w14:textId="77777777" w:rsidR="00E639E7" w:rsidRPr="003B7AE9" w:rsidRDefault="00E639E7" w:rsidP="00E639E7">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23"/>
                          <w:gridCol w:w="1344"/>
                          <w:gridCol w:w="695"/>
                          <w:gridCol w:w="2471"/>
                        </w:tblGrid>
                        <w:tr w:rsidR="00E639E7" w:rsidRPr="003B7AE9" w14:paraId="0AC8928A" w14:textId="77777777" w:rsidTr="007D7645">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28FA8E"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0F0F5" w14:textId="77777777" w:rsidR="00E639E7" w:rsidRPr="003B7AE9" w:rsidRDefault="00E639E7" w:rsidP="00E639E7">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639E7" w:rsidRPr="003B7AE9" w14:paraId="6A3FCDFD" w14:textId="77777777" w:rsidTr="007D7645">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A8011"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FDC6A"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B7ADAC"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E46D3"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639E7" w:rsidRPr="003B7AE9" w14:paraId="0FE4CB7F" w14:textId="77777777" w:rsidTr="007D7645">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CE573D"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585BF"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8A7E9"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EE5FF9"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639E7" w:rsidRPr="003B7AE9" w14:paraId="1F393666" w14:textId="77777777" w:rsidTr="007D7645">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5F7A50"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E42B3A" w14:textId="77777777" w:rsidR="00E639E7" w:rsidRPr="003B7AE9" w:rsidRDefault="00E639E7" w:rsidP="00E639E7">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5B1395"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0B07DC"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639E7" w:rsidRPr="003B7AE9" w14:paraId="0845EF66" w14:textId="77777777" w:rsidTr="007D7645">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E8B8BA"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039C76"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9637DA"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E98FFE" w14:textId="77777777" w:rsidR="00E639E7" w:rsidRPr="003B7AE9" w:rsidRDefault="00E639E7" w:rsidP="00E639E7">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DFDD3A6"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53ECA6B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7783"/>
                  </w:tblGrid>
                  <w:tr w:rsidR="00E639E7" w:rsidRPr="003B7AE9" w14:paraId="0D71A5F9" w14:textId="77777777" w:rsidTr="007D7645">
                    <w:tc>
                      <w:tcPr>
                        <w:tcW w:w="0" w:type="auto"/>
                        <w:shd w:val="clear" w:color="auto" w:fill="auto"/>
                        <w:hideMark/>
                      </w:tcPr>
                      <w:p w14:paraId="38C4A44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DF23E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 xml:space="preserve">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w:t>
                        </w:r>
                        <w:r w:rsidRPr="003B7AE9">
                          <w:rPr>
                            <w:rFonts w:ascii="inherit" w:eastAsia="Times New Roman" w:hAnsi="inherit" w:cs="Times New Roman"/>
                            <w:sz w:val="24"/>
                            <w:szCs w:val="24"/>
                            <w:lang w:eastAsia="en-GB"/>
                          </w:rPr>
                          <w:lastRenderedPageBreak/>
                          <w:t>in point (ii) of paragraph 3(a), unless the protection scheme for internal electrical faults requires the disconnection of the power-generating module from the network.</w:t>
                        </w:r>
                        <w:proofErr w:type="gramEnd"/>
                        <w:r w:rsidRPr="003B7AE9">
                          <w:rPr>
                            <w:rFonts w:ascii="inherit" w:eastAsia="Times New Roman" w:hAnsi="inherit" w:cs="Times New Roman"/>
                            <w:sz w:val="24"/>
                            <w:szCs w:val="24"/>
                            <w:lang w:eastAsia="en-GB"/>
                          </w:rPr>
                          <w:t xml:space="preserve"> The protection schemes and settings for internal electrical faults must not jeopardise fault-ride-through performance;</w:t>
                        </w:r>
                      </w:p>
                    </w:tc>
                  </w:tr>
                </w:tbl>
                <w:p w14:paraId="5BF8EC8A"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7716"/>
                  </w:tblGrid>
                  <w:tr w:rsidR="00E639E7" w:rsidRPr="003B7AE9" w14:paraId="44FEA5A2" w14:textId="77777777" w:rsidTr="007D7645">
                    <w:tc>
                      <w:tcPr>
                        <w:tcW w:w="0" w:type="auto"/>
                        <w:shd w:val="clear" w:color="auto" w:fill="auto"/>
                        <w:hideMark/>
                      </w:tcPr>
                      <w:p w14:paraId="779754F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03A3FBC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825155C"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4C886290"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26D8707D" w14:textId="77777777" w:rsidTr="007D7645">
              <w:tc>
                <w:tcPr>
                  <w:tcW w:w="0" w:type="auto"/>
                  <w:shd w:val="clear" w:color="auto" w:fill="auto"/>
                  <w:hideMark/>
                </w:tcPr>
                <w:p w14:paraId="273A15D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659A2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fault-ride-through</w:t>
                  </w:r>
                  <w:proofErr w:type="gramEnd"/>
                  <w:r w:rsidRPr="003B7AE9">
                    <w:rPr>
                      <w:rFonts w:ascii="inherit" w:eastAsia="Times New Roman" w:hAnsi="inherit" w:cs="Times New Roman"/>
                      <w:sz w:val="24"/>
                      <w:szCs w:val="24"/>
                      <w:lang w:eastAsia="en-GB"/>
                    </w:rPr>
                    <w:t xml:space="preserve"> capabilities in case of asymmetrical faults shall be specified by each TSO.</w:t>
                  </w:r>
                </w:p>
              </w:tc>
            </w:tr>
          </w:tbl>
          <w:p w14:paraId="58603178"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7335E064" w14:textId="77777777" w:rsidTr="007D7645">
              <w:tc>
                <w:tcPr>
                  <w:tcW w:w="0" w:type="auto"/>
                  <w:shd w:val="clear" w:color="auto" w:fill="auto"/>
                  <w:hideMark/>
                </w:tcPr>
                <w:p w14:paraId="7D569C0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EADF8F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74EE5E7A"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3F40B95D" w14:textId="77777777" w:rsidTr="007D7645">
              <w:tc>
                <w:tcPr>
                  <w:tcW w:w="0" w:type="auto"/>
                  <w:shd w:val="clear" w:color="auto" w:fill="auto"/>
                  <w:hideMark/>
                </w:tcPr>
                <w:p w14:paraId="77AB5BC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ED3CC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installation</w:t>
                  </w:r>
                  <w:proofErr w:type="gramEnd"/>
                  <w:r w:rsidRPr="003B7AE9">
                    <w:rPr>
                      <w:rFonts w:ascii="inherit" w:eastAsia="Times New Roman" w:hAnsi="inherit" w:cs="Times New Roman"/>
                      <w:sz w:val="24"/>
                      <w:szCs w:val="24"/>
                      <w:lang w:eastAsia="en-GB"/>
                    </w:rPr>
                    <w:t xml:space="preserve"> of automatic reconnection systems shall be subject both to prior authorisation by the relevant system operator and to the reconnection conditions specified by the relevant TSO.</w:t>
                  </w:r>
                </w:p>
              </w:tc>
            </w:tr>
          </w:tbl>
          <w:p w14:paraId="31140B4A"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7A211DD4" w14:textId="77777777" w:rsidTr="007D7645">
              <w:tc>
                <w:tcPr>
                  <w:tcW w:w="0" w:type="auto"/>
                  <w:shd w:val="clear" w:color="auto" w:fill="auto"/>
                  <w:hideMark/>
                </w:tcPr>
                <w:p w14:paraId="6901DBF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5F800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7904"/>
                  </w:tblGrid>
                  <w:tr w:rsidR="00E639E7" w:rsidRPr="003B7AE9" w14:paraId="781E5A51" w14:textId="77777777" w:rsidTr="007D7645">
                    <w:tc>
                      <w:tcPr>
                        <w:tcW w:w="0" w:type="auto"/>
                        <w:shd w:val="clear" w:color="auto" w:fill="auto"/>
                        <w:hideMark/>
                      </w:tcPr>
                      <w:p w14:paraId="75BF26F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147BCA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schemes and settings of the different control devices of the power-generating module that are necessary for transmission system stability and for taking emergency action shall be coordinated and agreed between the </w:t>
                        </w:r>
                        <w:r w:rsidRPr="003B7AE9">
                          <w:rPr>
                            <w:rFonts w:ascii="inherit" w:eastAsia="Times New Roman" w:hAnsi="inherit" w:cs="Times New Roman"/>
                            <w:sz w:val="24"/>
                            <w:szCs w:val="24"/>
                            <w:lang w:eastAsia="en-GB"/>
                          </w:rPr>
                          <w:lastRenderedPageBreak/>
                          <w:t>relevant TSO, the relevant system operator and the power-generating facility owner;</w:t>
                        </w:r>
                      </w:p>
                    </w:tc>
                  </w:tr>
                </w:tbl>
                <w:p w14:paraId="3F7BBFF9"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837"/>
                  </w:tblGrid>
                  <w:tr w:rsidR="00E639E7" w:rsidRPr="003B7AE9" w14:paraId="159778EE" w14:textId="77777777" w:rsidTr="007D7645">
                    <w:tc>
                      <w:tcPr>
                        <w:tcW w:w="0" w:type="auto"/>
                        <w:shd w:val="clear" w:color="auto" w:fill="auto"/>
                        <w:hideMark/>
                      </w:tcPr>
                      <w:p w14:paraId="098098B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56E5AA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6F06FCE7"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63824E37"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53C2AC54" w14:textId="77777777" w:rsidTr="007D7645">
              <w:tc>
                <w:tcPr>
                  <w:tcW w:w="0" w:type="auto"/>
                  <w:shd w:val="clear" w:color="auto" w:fill="auto"/>
                  <w:hideMark/>
                </w:tcPr>
                <w:p w14:paraId="18FF8C1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AE2EB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7890"/>
                  </w:tblGrid>
                  <w:tr w:rsidR="00E639E7" w:rsidRPr="003B7AE9" w14:paraId="17205638" w14:textId="77777777" w:rsidTr="007D7645">
                    <w:tc>
                      <w:tcPr>
                        <w:tcW w:w="0" w:type="auto"/>
                        <w:shd w:val="clear" w:color="auto" w:fill="auto"/>
                        <w:hideMark/>
                      </w:tcPr>
                      <w:p w14:paraId="1B42EC9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7B029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4E986EB2"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823"/>
                  </w:tblGrid>
                  <w:tr w:rsidR="00E639E7" w:rsidRPr="003B7AE9" w14:paraId="3D40FC05" w14:textId="77777777" w:rsidTr="007D7645">
                    <w:tc>
                      <w:tcPr>
                        <w:tcW w:w="0" w:type="auto"/>
                        <w:shd w:val="clear" w:color="auto" w:fill="auto"/>
                        <w:hideMark/>
                      </w:tcPr>
                      <w:p w14:paraId="48DB800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7CB4C7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01112BA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7756"/>
                  </w:tblGrid>
                  <w:tr w:rsidR="00E639E7" w:rsidRPr="003B7AE9" w14:paraId="76D2D700" w14:textId="77777777" w:rsidTr="007D7645">
                    <w:tc>
                      <w:tcPr>
                        <w:tcW w:w="0" w:type="auto"/>
                        <w:shd w:val="clear" w:color="auto" w:fill="auto"/>
                        <w:hideMark/>
                      </w:tcPr>
                      <w:p w14:paraId="0AC4655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B713D0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497"/>
                          <w:gridCol w:w="7259"/>
                        </w:tblGrid>
                        <w:tr w:rsidR="00E639E7" w:rsidRPr="003B7AE9" w14:paraId="71409844" w14:textId="77777777" w:rsidTr="007D7645">
                          <w:tc>
                            <w:tcPr>
                              <w:tcW w:w="0" w:type="auto"/>
                              <w:shd w:val="clear" w:color="auto" w:fill="auto"/>
                              <w:hideMark/>
                            </w:tcPr>
                            <w:p w14:paraId="323F539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772E8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561E5918"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0"/>
                          <w:gridCol w:w="7366"/>
                        </w:tblGrid>
                        <w:tr w:rsidR="00E639E7" w:rsidRPr="003B7AE9" w14:paraId="660C6D58" w14:textId="77777777" w:rsidTr="007D7645">
                          <w:tc>
                            <w:tcPr>
                              <w:tcW w:w="0" w:type="auto"/>
                              <w:shd w:val="clear" w:color="auto" w:fill="auto"/>
                              <w:hideMark/>
                            </w:tcPr>
                            <w:p w14:paraId="654CD93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036EC1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05CBC940"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7111"/>
                        </w:tblGrid>
                        <w:tr w:rsidR="00E639E7" w:rsidRPr="003B7AE9" w14:paraId="0AE2D9D1" w14:textId="77777777" w:rsidTr="007D7645">
                          <w:tc>
                            <w:tcPr>
                              <w:tcW w:w="0" w:type="auto"/>
                              <w:shd w:val="clear" w:color="auto" w:fill="auto"/>
                              <w:hideMark/>
                            </w:tcPr>
                            <w:p w14:paraId="75F44E8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875665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3BCAD6BB"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21"/>
                          <w:gridCol w:w="7035"/>
                        </w:tblGrid>
                        <w:tr w:rsidR="00E639E7" w:rsidRPr="003B7AE9" w14:paraId="310D9DAD" w14:textId="77777777" w:rsidTr="007D7645">
                          <w:tc>
                            <w:tcPr>
                              <w:tcW w:w="0" w:type="auto"/>
                              <w:shd w:val="clear" w:color="auto" w:fill="auto"/>
                              <w:hideMark/>
                            </w:tcPr>
                            <w:p w14:paraId="6F9C996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6CE1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7266D4B4"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3"/>
                          <w:gridCol w:w="7363"/>
                        </w:tblGrid>
                        <w:tr w:rsidR="00E639E7" w:rsidRPr="003B7AE9" w14:paraId="2F7CA792" w14:textId="77777777" w:rsidTr="007D7645">
                          <w:tc>
                            <w:tcPr>
                              <w:tcW w:w="0" w:type="auto"/>
                              <w:shd w:val="clear" w:color="auto" w:fill="auto"/>
                              <w:hideMark/>
                            </w:tcPr>
                            <w:p w14:paraId="6DFAFBF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0A044C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5C3554DE"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67"/>
                          <w:gridCol w:w="7389"/>
                        </w:tblGrid>
                        <w:tr w:rsidR="00E639E7" w:rsidRPr="003B7AE9" w14:paraId="7297E2F7" w14:textId="77777777" w:rsidTr="007D7645">
                          <w:tc>
                            <w:tcPr>
                              <w:tcW w:w="0" w:type="auto"/>
                              <w:shd w:val="clear" w:color="auto" w:fill="auto"/>
                              <w:hideMark/>
                            </w:tcPr>
                            <w:p w14:paraId="0505B7C5"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4767C25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47EB09A1"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35"/>
                          <w:gridCol w:w="7021"/>
                        </w:tblGrid>
                        <w:tr w:rsidR="00E639E7" w:rsidRPr="003B7AE9" w14:paraId="4F5BA251" w14:textId="77777777" w:rsidTr="007D7645">
                          <w:tc>
                            <w:tcPr>
                              <w:tcW w:w="0" w:type="auto"/>
                              <w:shd w:val="clear" w:color="auto" w:fill="auto"/>
                              <w:hideMark/>
                            </w:tcPr>
                            <w:p w14:paraId="1EDD2E8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64F682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096EEAD3"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46"/>
                          <w:gridCol w:w="6710"/>
                        </w:tblGrid>
                        <w:tr w:rsidR="00E639E7" w:rsidRPr="003B7AE9" w14:paraId="175E5501" w14:textId="77777777" w:rsidTr="007D7645">
                          <w:tc>
                            <w:tcPr>
                              <w:tcW w:w="0" w:type="auto"/>
                              <w:shd w:val="clear" w:color="auto" w:fill="auto"/>
                              <w:hideMark/>
                            </w:tcPr>
                            <w:p w14:paraId="7F335B9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04EBAB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18EFBC5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9"/>
                          <w:gridCol w:w="7277"/>
                        </w:tblGrid>
                        <w:tr w:rsidR="00E639E7" w:rsidRPr="003B7AE9" w14:paraId="71FF1DDA" w14:textId="77777777" w:rsidTr="007D7645">
                          <w:tc>
                            <w:tcPr>
                              <w:tcW w:w="0" w:type="auto"/>
                              <w:shd w:val="clear" w:color="auto" w:fill="auto"/>
                              <w:hideMark/>
                            </w:tcPr>
                            <w:p w14:paraId="4019193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DE8408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63292C9A"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516"/>
                        </w:tblGrid>
                        <w:tr w:rsidR="00E639E7" w:rsidRPr="003B7AE9" w14:paraId="0642C666" w14:textId="77777777" w:rsidTr="007D7645">
                          <w:tc>
                            <w:tcPr>
                              <w:tcW w:w="0" w:type="auto"/>
                              <w:shd w:val="clear" w:color="auto" w:fill="auto"/>
                              <w:hideMark/>
                            </w:tcPr>
                            <w:p w14:paraId="3DA10C4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5FDA3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4AC1F1CC"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1"/>
                          <w:gridCol w:w="7345"/>
                        </w:tblGrid>
                        <w:tr w:rsidR="00E639E7" w:rsidRPr="003B7AE9" w14:paraId="393373ED" w14:textId="77777777" w:rsidTr="007D7645">
                          <w:tc>
                            <w:tcPr>
                              <w:tcW w:w="0" w:type="auto"/>
                              <w:shd w:val="clear" w:color="auto" w:fill="auto"/>
                              <w:hideMark/>
                            </w:tcPr>
                            <w:p w14:paraId="0D66088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E62390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05F31A87"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7162"/>
                        </w:tblGrid>
                        <w:tr w:rsidR="00E639E7" w:rsidRPr="003B7AE9" w14:paraId="5028E81A" w14:textId="77777777" w:rsidTr="007D7645">
                          <w:tc>
                            <w:tcPr>
                              <w:tcW w:w="0" w:type="auto"/>
                              <w:shd w:val="clear" w:color="auto" w:fill="auto"/>
                              <w:hideMark/>
                            </w:tcPr>
                            <w:p w14:paraId="5A4D4ED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2D63E8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4C5D1658"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7443"/>
                        </w:tblGrid>
                        <w:tr w:rsidR="00E639E7" w:rsidRPr="003B7AE9" w14:paraId="05C560C9" w14:textId="77777777" w:rsidTr="007D7645">
                          <w:tc>
                            <w:tcPr>
                              <w:tcW w:w="0" w:type="auto"/>
                              <w:shd w:val="clear" w:color="auto" w:fill="auto"/>
                              <w:hideMark/>
                            </w:tcPr>
                            <w:p w14:paraId="2A2F133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B004E3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001EB98B"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2"/>
                          <w:gridCol w:w="6844"/>
                        </w:tblGrid>
                        <w:tr w:rsidR="00E639E7" w:rsidRPr="003B7AE9" w14:paraId="1AEC7188" w14:textId="77777777" w:rsidTr="007D7645">
                          <w:tc>
                            <w:tcPr>
                              <w:tcW w:w="0" w:type="auto"/>
                              <w:shd w:val="clear" w:color="auto" w:fill="auto"/>
                              <w:hideMark/>
                            </w:tcPr>
                            <w:p w14:paraId="35C0B7A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D52575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7BCC1D3C"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55"/>
                          <w:gridCol w:w="6701"/>
                        </w:tblGrid>
                        <w:tr w:rsidR="00E639E7" w:rsidRPr="003B7AE9" w14:paraId="746D0871" w14:textId="77777777" w:rsidTr="007D7645">
                          <w:tc>
                            <w:tcPr>
                              <w:tcW w:w="0" w:type="auto"/>
                              <w:shd w:val="clear" w:color="auto" w:fill="auto"/>
                              <w:hideMark/>
                            </w:tcPr>
                            <w:p w14:paraId="608A74C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AF5C1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15E9BD55"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0"/>
                          <w:gridCol w:w="7226"/>
                        </w:tblGrid>
                        <w:tr w:rsidR="00E639E7" w:rsidRPr="003B7AE9" w14:paraId="639E3B9A" w14:textId="77777777" w:rsidTr="007D7645">
                          <w:tc>
                            <w:tcPr>
                              <w:tcW w:w="0" w:type="auto"/>
                              <w:shd w:val="clear" w:color="auto" w:fill="auto"/>
                              <w:hideMark/>
                            </w:tcPr>
                            <w:p w14:paraId="4311171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1B04D9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48616C4C"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186"/>
                        </w:tblGrid>
                        <w:tr w:rsidR="00E639E7" w:rsidRPr="003B7AE9" w14:paraId="1F61E9EF" w14:textId="77777777" w:rsidTr="007D7645">
                          <w:tc>
                            <w:tcPr>
                              <w:tcW w:w="0" w:type="auto"/>
                              <w:shd w:val="clear" w:color="auto" w:fill="auto"/>
                              <w:hideMark/>
                            </w:tcPr>
                            <w:p w14:paraId="5C8478E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1FE35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neutral</w:t>
                              </w:r>
                              <w:proofErr w:type="gramEnd"/>
                              <w:r w:rsidRPr="003B7AE9">
                                <w:rPr>
                                  <w:rFonts w:ascii="inherit" w:eastAsia="Times New Roman" w:hAnsi="inherit" w:cs="Times New Roman"/>
                                  <w:sz w:val="24"/>
                                  <w:szCs w:val="24"/>
                                  <w:lang w:eastAsia="en-GB"/>
                                </w:rPr>
                                <w:t xml:space="preserve"> voltage displacement.</w:t>
                              </w:r>
                            </w:p>
                          </w:tc>
                        </w:tr>
                      </w:tbl>
                      <w:p w14:paraId="0A58416E"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118F0421"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7769"/>
                  </w:tblGrid>
                  <w:tr w:rsidR="00E639E7" w:rsidRPr="003B7AE9" w14:paraId="4D8B4F0E" w14:textId="77777777" w:rsidTr="007D7645">
                    <w:tc>
                      <w:tcPr>
                        <w:tcW w:w="0" w:type="auto"/>
                        <w:shd w:val="clear" w:color="auto" w:fill="auto"/>
                        <w:hideMark/>
                      </w:tcPr>
                      <w:p w14:paraId="369E137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95DC63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7464A2B3"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6E5A03BB"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165"/>
            </w:tblGrid>
            <w:tr w:rsidR="00E639E7" w:rsidRPr="003B7AE9" w14:paraId="40BBC486" w14:textId="77777777" w:rsidTr="007D7645">
              <w:tc>
                <w:tcPr>
                  <w:tcW w:w="0" w:type="auto"/>
                  <w:shd w:val="clear" w:color="auto" w:fill="auto"/>
                  <w:hideMark/>
                </w:tcPr>
                <w:p w14:paraId="0E4E086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2A45D5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73"/>
                    <w:gridCol w:w="7792"/>
                  </w:tblGrid>
                  <w:tr w:rsidR="00E639E7" w:rsidRPr="003B7AE9" w14:paraId="1442C478" w14:textId="77777777" w:rsidTr="007D7645">
                    <w:tc>
                      <w:tcPr>
                        <w:tcW w:w="0" w:type="auto"/>
                        <w:shd w:val="clear" w:color="auto" w:fill="auto"/>
                        <w:hideMark/>
                      </w:tcPr>
                      <w:p w14:paraId="569E706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4A30E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6077EC0F"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0"/>
                    <w:gridCol w:w="7405"/>
                  </w:tblGrid>
                  <w:tr w:rsidR="00E639E7" w:rsidRPr="003B7AE9" w14:paraId="6D86535B" w14:textId="77777777" w:rsidTr="007D7645">
                    <w:tc>
                      <w:tcPr>
                        <w:tcW w:w="0" w:type="auto"/>
                        <w:shd w:val="clear" w:color="auto" w:fill="auto"/>
                        <w:hideMark/>
                      </w:tcPr>
                      <w:p w14:paraId="73A7EBB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09C2E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5538C28B"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21"/>
                    <w:gridCol w:w="7544"/>
                  </w:tblGrid>
                  <w:tr w:rsidR="00E639E7" w:rsidRPr="003B7AE9" w14:paraId="63D2422C" w14:textId="77777777" w:rsidTr="007D7645">
                    <w:tc>
                      <w:tcPr>
                        <w:tcW w:w="0" w:type="auto"/>
                        <w:shd w:val="clear" w:color="auto" w:fill="auto"/>
                        <w:hideMark/>
                      </w:tcPr>
                      <w:p w14:paraId="7D8C2B5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56737B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14417D23"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5"/>
                    <w:gridCol w:w="7030"/>
                  </w:tblGrid>
                  <w:tr w:rsidR="00E639E7" w:rsidRPr="003B7AE9" w14:paraId="14768D90" w14:textId="77777777" w:rsidTr="007D7645">
                    <w:tc>
                      <w:tcPr>
                        <w:tcW w:w="0" w:type="auto"/>
                        <w:shd w:val="clear" w:color="auto" w:fill="auto"/>
                        <w:hideMark/>
                      </w:tcPr>
                      <w:p w14:paraId="2F6A517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CC3894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23219133"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5"/>
                    <w:gridCol w:w="7350"/>
                  </w:tblGrid>
                  <w:tr w:rsidR="00E639E7" w:rsidRPr="003B7AE9" w14:paraId="23392BF4" w14:textId="77777777" w:rsidTr="007D7645">
                    <w:tc>
                      <w:tcPr>
                        <w:tcW w:w="0" w:type="auto"/>
                        <w:shd w:val="clear" w:color="auto" w:fill="auto"/>
                        <w:hideMark/>
                      </w:tcPr>
                      <w:p w14:paraId="59CC1AB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062A638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6357F76C"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7E6F1DCB"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138"/>
            </w:tblGrid>
            <w:tr w:rsidR="00E639E7" w:rsidRPr="003B7AE9" w14:paraId="232BB5F3" w14:textId="77777777" w:rsidTr="007D7645">
              <w:tc>
                <w:tcPr>
                  <w:tcW w:w="0" w:type="auto"/>
                  <w:shd w:val="clear" w:color="auto" w:fill="auto"/>
                  <w:hideMark/>
                </w:tcPr>
                <w:p w14:paraId="07D7022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E79C94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7888"/>
                  </w:tblGrid>
                  <w:tr w:rsidR="00E639E7" w:rsidRPr="003B7AE9" w14:paraId="75206F3B" w14:textId="77777777" w:rsidTr="007D7645">
                    <w:tc>
                      <w:tcPr>
                        <w:tcW w:w="0" w:type="auto"/>
                        <w:shd w:val="clear" w:color="auto" w:fill="auto"/>
                        <w:hideMark/>
                      </w:tcPr>
                      <w:p w14:paraId="012AF34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7C469E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78581055" w14:textId="77777777" w:rsidR="00E639E7" w:rsidRPr="003B7AE9" w:rsidRDefault="00E639E7" w:rsidP="00E639E7">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821"/>
                  </w:tblGrid>
                  <w:tr w:rsidR="00E639E7" w:rsidRPr="003B7AE9" w14:paraId="53EF517C" w14:textId="77777777" w:rsidTr="007D7645">
                    <w:tc>
                      <w:tcPr>
                        <w:tcW w:w="0" w:type="auto"/>
                        <w:shd w:val="clear" w:color="auto" w:fill="auto"/>
                        <w:hideMark/>
                      </w:tcPr>
                      <w:p w14:paraId="65778E47"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69A2E4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in coordination with the relevant TSO, shall specify the content of information exchanges including a precise list of data to be provided by the power-generating facility.</w:t>
                        </w:r>
                      </w:p>
                    </w:tc>
                  </w:tr>
                </w:tbl>
                <w:p w14:paraId="1F15D226" w14:textId="77777777" w:rsidR="00E639E7" w:rsidRPr="003B7AE9" w:rsidRDefault="00E639E7" w:rsidP="00E639E7">
                  <w:pPr>
                    <w:spacing w:after="0" w:line="240" w:lineRule="auto"/>
                    <w:rPr>
                      <w:rFonts w:ascii="inherit" w:eastAsia="Times New Roman" w:hAnsi="inherit" w:cs="Times New Roman"/>
                      <w:sz w:val="24"/>
                      <w:szCs w:val="24"/>
                      <w:lang w:eastAsia="en-GB"/>
                    </w:rPr>
                  </w:pPr>
                </w:p>
              </w:tc>
            </w:tr>
          </w:tbl>
          <w:p w14:paraId="5EF00351" w14:textId="77777777" w:rsidR="00E639E7" w:rsidRPr="00F153BB" w:rsidRDefault="00E639E7" w:rsidP="00E639E7">
            <w:pPr>
              <w:shd w:val="clear" w:color="auto" w:fill="FFFFFF" w:themeFill="background1"/>
              <w:spacing w:before="360" w:after="120"/>
              <w:rPr>
                <w:ins w:id="84" w:author="Author"/>
                <w:rFonts w:ascii="inherit" w:eastAsia="Times New Roman" w:hAnsi="inherit" w:cs="Times New Roman"/>
                <w:color w:val="000000"/>
                <w:sz w:val="24"/>
                <w:szCs w:val="24"/>
                <w:lang w:eastAsia="en-GB"/>
              </w:rPr>
            </w:pPr>
            <w:ins w:id="85" w:author="Author">
              <w:r w:rsidRPr="48E734FA">
                <w:rPr>
                  <w:rFonts w:ascii="inherit" w:eastAsia="Times New Roman" w:hAnsi="inherit" w:cs="Times New Roman"/>
                  <w:color w:val="000000" w:themeColor="text1"/>
                  <w:sz w:val="24"/>
                  <w:szCs w:val="24"/>
                  <w:lang w:eastAsia="en-GB"/>
                </w:rPr>
                <w:t xml:space="preserve">6.   Advanced capabilities such as congestion management or capabilities related to non-frequency ancillary services according to DIRECTIVE (EU) 2019/944 are non-mandatory requirements for Type B PGMs. Such capabilities should be harmonised to the highest extent between member states and then </w:t>
              </w:r>
              <w:proofErr w:type="gramStart"/>
              <w:r w:rsidRPr="48E734FA">
                <w:rPr>
                  <w:rFonts w:ascii="inherit" w:eastAsia="Times New Roman" w:hAnsi="inherit" w:cs="Times New Roman"/>
                  <w:color w:val="000000" w:themeColor="text1"/>
                  <w:sz w:val="24"/>
                  <w:szCs w:val="24"/>
                  <w:lang w:eastAsia="en-GB"/>
                </w:rPr>
                <w:t>be applied</w:t>
              </w:r>
              <w:proofErr w:type="gramEnd"/>
              <w:r w:rsidRPr="48E734FA">
                <w:rPr>
                  <w:rFonts w:ascii="inherit" w:eastAsia="Times New Roman" w:hAnsi="inherit" w:cs="Times New Roman"/>
                  <w:color w:val="000000" w:themeColor="text1"/>
                  <w:sz w:val="24"/>
                  <w:szCs w:val="24"/>
                  <w:lang w:eastAsia="en-GB"/>
                </w:rPr>
                <w:t xml:space="preserve"> in the framework of ancillary services market frameworks. </w:t>
              </w:r>
            </w:ins>
          </w:p>
          <w:p w14:paraId="38BC24AD" w14:textId="77777777" w:rsidR="00E639E7" w:rsidRDefault="00E639E7" w:rsidP="00E639E7"/>
        </w:tc>
        <w:tc>
          <w:tcPr>
            <w:tcW w:w="2342" w:type="dxa"/>
          </w:tcPr>
          <w:p w14:paraId="24D7CA0E" w14:textId="77777777" w:rsidR="00E639E7" w:rsidRPr="001F5988" w:rsidRDefault="00E639E7" w:rsidP="00E639E7">
            <w:pPr>
              <w:rPr>
                <w:rStyle w:val="cf01"/>
                <w:i w:val="0"/>
                <w:iCs w:val="0"/>
              </w:rPr>
            </w:pPr>
          </w:p>
          <w:p w14:paraId="056F4053" w14:textId="77777777" w:rsidR="00E639E7" w:rsidRPr="001F5988" w:rsidRDefault="00E639E7" w:rsidP="00E639E7">
            <w:pPr>
              <w:rPr>
                <w:rStyle w:val="cf01"/>
                <w:i w:val="0"/>
                <w:iCs w:val="0"/>
              </w:rPr>
            </w:pPr>
          </w:p>
          <w:p w14:paraId="18035D56" w14:textId="77777777" w:rsidR="00E639E7" w:rsidRPr="001F5988" w:rsidRDefault="00E639E7" w:rsidP="00E639E7">
            <w:pPr>
              <w:rPr>
                <w:rStyle w:val="cf01"/>
                <w:i w:val="0"/>
                <w:iCs w:val="0"/>
              </w:rPr>
            </w:pPr>
          </w:p>
          <w:p w14:paraId="54207406" w14:textId="77777777" w:rsidR="00E639E7" w:rsidRPr="001F5988" w:rsidRDefault="00E639E7" w:rsidP="00E639E7">
            <w:pPr>
              <w:rPr>
                <w:rStyle w:val="cf01"/>
                <w:i w:val="0"/>
                <w:iCs w:val="0"/>
              </w:rPr>
            </w:pPr>
          </w:p>
          <w:p w14:paraId="7C0FE477" w14:textId="77777777" w:rsidR="00E639E7" w:rsidRPr="001F5988" w:rsidRDefault="00E639E7" w:rsidP="00E639E7">
            <w:pPr>
              <w:rPr>
                <w:rStyle w:val="cf01"/>
                <w:i w:val="0"/>
                <w:iCs w:val="0"/>
              </w:rPr>
            </w:pPr>
          </w:p>
          <w:p w14:paraId="08BCA4B7" w14:textId="77777777" w:rsidR="00E639E7" w:rsidRPr="001F5988" w:rsidRDefault="00E639E7" w:rsidP="00E639E7">
            <w:pPr>
              <w:rPr>
                <w:rStyle w:val="cf01"/>
                <w:i w:val="0"/>
                <w:iCs w:val="0"/>
              </w:rPr>
            </w:pPr>
          </w:p>
          <w:p w14:paraId="4807C125" w14:textId="77777777" w:rsidR="00E639E7" w:rsidRPr="001F5988" w:rsidRDefault="00E639E7" w:rsidP="00E639E7">
            <w:pPr>
              <w:rPr>
                <w:rStyle w:val="cf01"/>
                <w:i w:val="0"/>
                <w:iCs w:val="0"/>
              </w:rPr>
            </w:pPr>
          </w:p>
          <w:p w14:paraId="6C8978E9" w14:textId="77777777" w:rsidR="00E639E7" w:rsidRPr="001F5988" w:rsidRDefault="00E639E7" w:rsidP="00E639E7">
            <w:pPr>
              <w:rPr>
                <w:rStyle w:val="cf01"/>
                <w:i w:val="0"/>
                <w:iCs w:val="0"/>
              </w:rPr>
            </w:pPr>
          </w:p>
          <w:p w14:paraId="70F085FE" w14:textId="77777777" w:rsidR="00E639E7" w:rsidRPr="001F5988" w:rsidRDefault="00E639E7" w:rsidP="00E639E7">
            <w:pPr>
              <w:rPr>
                <w:rStyle w:val="cf01"/>
                <w:i w:val="0"/>
                <w:iCs w:val="0"/>
              </w:rPr>
            </w:pPr>
          </w:p>
          <w:p w14:paraId="56514B25" w14:textId="77777777" w:rsidR="00E639E7" w:rsidRPr="001F5988" w:rsidRDefault="00E639E7" w:rsidP="00E639E7">
            <w:pPr>
              <w:rPr>
                <w:rStyle w:val="cf01"/>
                <w:i w:val="0"/>
                <w:iCs w:val="0"/>
              </w:rPr>
            </w:pPr>
          </w:p>
          <w:p w14:paraId="07BCBD9C" w14:textId="77777777" w:rsidR="00E639E7" w:rsidRPr="001F5988" w:rsidRDefault="00E639E7" w:rsidP="00E639E7">
            <w:pPr>
              <w:rPr>
                <w:rStyle w:val="cf01"/>
                <w:i w:val="0"/>
                <w:iCs w:val="0"/>
              </w:rPr>
            </w:pPr>
          </w:p>
          <w:p w14:paraId="6EC2C41D" w14:textId="77777777" w:rsidR="00E639E7" w:rsidRPr="001F5988" w:rsidRDefault="00E639E7" w:rsidP="00E639E7">
            <w:pPr>
              <w:rPr>
                <w:rStyle w:val="cf01"/>
                <w:i w:val="0"/>
                <w:iCs w:val="0"/>
              </w:rPr>
            </w:pPr>
          </w:p>
          <w:p w14:paraId="40EA8073" w14:textId="77777777" w:rsidR="00E639E7" w:rsidRPr="001F5988" w:rsidRDefault="00E639E7" w:rsidP="00E639E7">
            <w:pPr>
              <w:rPr>
                <w:rStyle w:val="cf01"/>
                <w:i w:val="0"/>
                <w:iCs w:val="0"/>
              </w:rPr>
            </w:pPr>
          </w:p>
          <w:p w14:paraId="7F4E959D" w14:textId="77777777" w:rsidR="00E639E7" w:rsidRPr="001F5988" w:rsidRDefault="00E639E7" w:rsidP="00E639E7">
            <w:pPr>
              <w:rPr>
                <w:rStyle w:val="cf01"/>
                <w:i w:val="0"/>
                <w:iCs w:val="0"/>
              </w:rPr>
            </w:pPr>
          </w:p>
          <w:p w14:paraId="04CEA013" w14:textId="77777777" w:rsidR="00E639E7" w:rsidRPr="001F5988" w:rsidRDefault="00E639E7" w:rsidP="00E639E7">
            <w:pPr>
              <w:rPr>
                <w:rStyle w:val="cf01"/>
                <w:i w:val="0"/>
                <w:iCs w:val="0"/>
              </w:rPr>
            </w:pPr>
          </w:p>
          <w:p w14:paraId="05DFAC15" w14:textId="77777777" w:rsidR="00E639E7" w:rsidRPr="001F5988" w:rsidRDefault="00E639E7" w:rsidP="00E639E7">
            <w:pPr>
              <w:rPr>
                <w:rStyle w:val="cf01"/>
                <w:i w:val="0"/>
                <w:iCs w:val="0"/>
              </w:rPr>
            </w:pPr>
          </w:p>
          <w:p w14:paraId="70D9576D" w14:textId="77777777" w:rsidR="00E639E7" w:rsidRPr="001F5988" w:rsidRDefault="00E639E7" w:rsidP="00E639E7">
            <w:pPr>
              <w:rPr>
                <w:rStyle w:val="cf01"/>
                <w:i w:val="0"/>
                <w:iCs w:val="0"/>
              </w:rPr>
            </w:pPr>
          </w:p>
          <w:p w14:paraId="5CFBDA78" w14:textId="77777777" w:rsidR="00E639E7" w:rsidRPr="001F5988" w:rsidRDefault="00E639E7" w:rsidP="00E639E7">
            <w:pPr>
              <w:rPr>
                <w:rStyle w:val="cf01"/>
                <w:i w:val="0"/>
                <w:iCs w:val="0"/>
              </w:rPr>
            </w:pPr>
          </w:p>
          <w:p w14:paraId="44F920C2" w14:textId="77777777" w:rsidR="00E639E7" w:rsidRPr="001F5988" w:rsidRDefault="00E639E7" w:rsidP="00E639E7">
            <w:pPr>
              <w:rPr>
                <w:rStyle w:val="cf01"/>
                <w:i w:val="0"/>
                <w:iCs w:val="0"/>
              </w:rPr>
            </w:pPr>
          </w:p>
          <w:p w14:paraId="246A9349" w14:textId="77777777" w:rsidR="00E639E7" w:rsidRPr="001F5988" w:rsidRDefault="00E639E7" w:rsidP="00E639E7">
            <w:pPr>
              <w:rPr>
                <w:rStyle w:val="cf01"/>
                <w:i w:val="0"/>
                <w:iCs w:val="0"/>
              </w:rPr>
            </w:pPr>
          </w:p>
          <w:p w14:paraId="27A12512" w14:textId="77777777" w:rsidR="00E639E7" w:rsidRPr="001F5988" w:rsidRDefault="00E639E7" w:rsidP="00E639E7">
            <w:pPr>
              <w:rPr>
                <w:rStyle w:val="cf01"/>
                <w:i w:val="0"/>
                <w:iCs w:val="0"/>
              </w:rPr>
            </w:pPr>
          </w:p>
          <w:p w14:paraId="6C17FD4D" w14:textId="77777777" w:rsidR="00E639E7" w:rsidRPr="001F5988" w:rsidRDefault="00E639E7" w:rsidP="00E639E7">
            <w:pPr>
              <w:rPr>
                <w:rStyle w:val="cf01"/>
                <w:i w:val="0"/>
                <w:iCs w:val="0"/>
              </w:rPr>
            </w:pPr>
          </w:p>
          <w:p w14:paraId="6F5D6409" w14:textId="77777777" w:rsidR="00E639E7" w:rsidRPr="001F5988" w:rsidRDefault="00E639E7" w:rsidP="00E639E7">
            <w:pPr>
              <w:rPr>
                <w:rStyle w:val="cf01"/>
                <w:i w:val="0"/>
                <w:iCs w:val="0"/>
              </w:rPr>
            </w:pPr>
          </w:p>
          <w:p w14:paraId="6CD3B137" w14:textId="77777777" w:rsidR="00E639E7" w:rsidRPr="001F5988" w:rsidRDefault="00E639E7" w:rsidP="00E639E7">
            <w:pPr>
              <w:rPr>
                <w:rStyle w:val="cf01"/>
                <w:i w:val="0"/>
                <w:iCs w:val="0"/>
              </w:rPr>
            </w:pPr>
          </w:p>
          <w:p w14:paraId="1042863E" w14:textId="77777777" w:rsidR="00E639E7" w:rsidRPr="001F5988" w:rsidRDefault="00E639E7" w:rsidP="00E639E7">
            <w:pPr>
              <w:rPr>
                <w:rStyle w:val="cf01"/>
                <w:i w:val="0"/>
                <w:iCs w:val="0"/>
              </w:rPr>
            </w:pPr>
          </w:p>
          <w:p w14:paraId="6324A45B" w14:textId="77777777" w:rsidR="00E639E7" w:rsidRPr="001F5988" w:rsidRDefault="00E639E7" w:rsidP="00E639E7">
            <w:pPr>
              <w:rPr>
                <w:rStyle w:val="cf01"/>
                <w:i w:val="0"/>
                <w:iCs w:val="0"/>
              </w:rPr>
            </w:pPr>
          </w:p>
          <w:p w14:paraId="0FC21ADE" w14:textId="77777777" w:rsidR="00E639E7" w:rsidRPr="001F5988" w:rsidRDefault="00E639E7" w:rsidP="00E639E7">
            <w:pPr>
              <w:rPr>
                <w:rStyle w:val="cf01"/>
                <w:i w:val="0"/>
                <w:iCs w:val="0"/>
              </w:rPr>
            </w:pPr>
          </w:p>
          <w:p w14:paraId="248D6807" w14:textId="77777777" w:rsidR="00E639E7" w:rsidRPr="001F5988" w:rsidRDefault="00E639E7" w:rsidP="00E639E7">
            <w:pPr>
              <w:rPr>
                <w:rStyle w:val="cf01"/>
                <w:i w:val="0"/>
                <w:iCs w:val="0"/>
              </w:rPr>
            </w:pPr>
          </w:p>
          <w:p w14:paraId="5FDCA2EB" w14:textId="77777777" w:rsidR="00E639E7" w:rsidRPr="001F5988" w:rsidRDefault="00E639E7" w:rsidP="00E639E7">
            <w:pPr>
              <w:rPr>
                <w:rStyle w:val="cf01"/>
                <w:i w:val="0"/>
                <w:iCs w:val="0"/>
              </w:rPr>
            </w:pPr>
          </w:p>
          <w:p w14:paraId="2E62EB10" w14:textId="77777777" w:rsidR="00E639E7" w:rsidRPr="001F5988" w:rsidRDefault="00E639E7" w:rsidP="00E639E7">
            <w:pPr>
              <w:rPr>
                <w:rStyle w:val="cf01"/>
                <w:i w:val="0"/>
                <w:iCs w:val="0"/>
              </w:rPr>
            </w:pPr>
          </w:p>
          <w:p w14:paraId="23E0888D" w14:textId="77777777" w:rsidR="00E639E7" w:rsidRPr="001F5988" w:rsidRDefault="00E639E7" w:rsidP="00E639E7">
            <w:pPr>
              <w:rPr>
                <w:rStyle w:val="cf01"/>
                <w:i w:val="0"/>
                <w:iCs w:val="0"/>
              </w:rPr>
            </w:pPr>
          </w:p>
          <w:p w14:paraId="77E3447D" w14:textId="77777777" w:rsidR="00E639E7" w:rsidRPr="001F5988" w:rsidRDefault="00E639E7" w:rsidP="00E639E7">
            <w:pPr>
              <w:rPr>
                <w:rStyle w:val="cf01"/>
                <w:i w:val="0"/>
                <w:iCs w:val="0"/>
              </w:rPr>
            </w:pPr>
          </w:p>
          <w:p w14:paraId="64C7633F" w14:textId="77777777" w:rsidR="00E639E7" w:rsidRPr="001F5988" w:rsidRDefault="00E639E7" w:rsidP="00E639E7">
            <w:pPr>
              <w:rPr>
                <w:rStyle w:val="cf01"/>
                <w:i w:val="0"/>
                <w:iCs w:val="0"/>
              </w:rPr>
            </w:pPr>
          </w:p>
          <w:p w14:paraId="50376132" w14:textId="77777777" w:rsidR="00E639E7" w:rsidRPr="001F5988" w:rsidRDefault="00E639E7" w:rsidP="00E639E7">
            <w:pPr>
              <w:rPr>
                <w:rStyle w:val="cf01"/>
                <w:i w:val="0"/>
                <w:iCs w:val="0"/>
              </w:rPr>
            </w:pPr>
          </w:p>
          <w:p w14:paraId="779897EC" w14:textId="77777777" w:rsidR="00E639E7" w:rsidRPr="001F5988" w:rsidRDefault="00E639E7" w:rsidP="00E639E7">
            <w:pPr>
              <w:rPr>
                <w:rStyle w:val="cf01"/>
                <w:i w:val="0"/>
                <w:iCs w:val="0"/>
              </w:rPr>
            </w:pPr>
          </w:p>
          <w:p w14:paraId="340933FE" w14:textId="77777777" w:rsidR="00E639E7" w:rsidRPr="001F5988" w:rsidRDefault="00E639E7" w:rsidP="00E639E7">
            <w:pPr>
              <w:rPr>
                <w:rStyle w:val="cf01"/>
                <w:i w:val="0"/>
                <w:iCs w:val="0"/>
              </w:rPr>
            </w:pPr>
          </w:p>
          <w:p w14:paraId="601C6978" w14:textId="77777777" w:rsidR="00E639E7" w:rsidRPr="001F5988" w:rsidRDefault="00E639E7" w:rsidP="00E639E7">
            <w:pPr>
              <w:rPr>
                <w:rStyle w:val="cf01"/>
                <w:i w:val="0"/>
                <w:iCs w:val="0"/>
              </w:rPr>
            </w:pPr>
          </w:p>
          <w:p w14:paraId="3D070466" w14:textId="77777777" w:rsidR="00E639E7" w:rsidRPr="001F5988" w:rsidRDefault="00E639E7" w:rsidP="00E639E7">
            <w:pPr>
              <w:rPr>
                <w:rStyle w:val="cf01"/>
                <w:i w:val="0"/>
                <w:iCs w:val="0"/>
              </w:rPr>
            </w:pPr>
          </w:p>
          <w:p w14:paraId="514094CC" w14:textId="77777777" w:rsidR="00E639E7" w:rsidRPr="001F5988" w:rsidRDefault="00E639E7" w:rsidP="00E639E7">
            <w:pPr>
              <w:rPr>
                <w:rStyle w:val="cf01"/>
                <w:i w:val="0"/>
                <w:iCs w:val="0"/>
              </w:rPr>
            </w:pPr>
          </w:p>
          <w:p w14:paraId="3599247C" w14:textId="77777777" w:rsidR="00E639E7" w:rsidRPr="001F5988" w:rsidRDefault="00E639E7" w:rsidP="00E639E7">
            <w:pPr>
              <w:rPr>
                <w:rStyle w:val="cf01"/>
                <w:i w:val="0"/>
                <w:iCs w:val="0"/>
              </w:rPr>
            </w:pPr>
          </w:p>
          <w:p w14:paraId="4F1982BC" w14:textId="77777777" w:rsidR="00E639E7" w:rsidRPr="001F5988" w:rsidRDefault="00E639E7" w:rsidP="00E639E7">
            <w:pPr>
              <w:rPr>
                <w:rStyle w:val="cf01"/>
                <w:i w:val="0"/>
                <w:iCs w:val="0"/>
              </w:rPr>
            </w:pPr>
          </w:p>
          <w:p w14:paraId="20B95066" w14:textId="77777777" w:rsidR="00E639E7" w:rsidRPr="001F5988" w:rsidRDefault="00E639E7" w:rsidP="00E639E7">
            <w:pPr>
              <w:rPr>
                <w:rStyle w:val="cf01"/>
                <w:i w:val="0"/>
                <w:iCs w:val="0"/>
              </w:rPr>
            </w:pPr>
          </w:p>
          <w:p w14:paraId="004E1454" w14:textId="77777777" w:rsidR="00E639E7" w:rsidRPr="001F5988" w:rsidRDefault="00E639E7" w:rsidP="00E639E7">
            <w:pPr>
              <w:rPr>
                <w:rStyle w:val="cf01"/>
                <w:i w:val="0"/>
                <w:iCs w:val="0"/>
              </w:rPr>
            </w:pPr>
          </w:p>
          <w:p w14:paraId="4E6E81A1" w14:textId="77777777" w:rsidR="00E639E7" w:rsidRPr="001F5988" w:rsidRDefault="00E639E7" w:rsidP="00E639E7">
            <w:pPr>
              <w:rPr>
                <w:rStyle w:val="cf01"/>
                <w:i w:val="0"/>
                <w:iCs w:val="0"/>
              </w:rPr>
            </w:pPr>
          </w:p>
          <w:p w14:paraId="006FD04A" w14:textId="77777777" w:rsidR="00E639E7" w:rsidRPr="001F5988" w:rsidRDefault="00E639E7" w:rsidP="00E639E7">
            <w:pPr>
              <w:rPr>
                <w:rStyle w:val="cf01"/>
                <w:i w:val="0"/>
                <w:iCs w:val="0"/>
              </w:rPr>
            </w:pPr>
          </w:p>
          <w:p w14:paraId="5C965DBB" w14:textId="77777777" w:rsidR="00E639E7" w:rsidRPr="001F5988" w:rsidRDefault="00E639E7" w:rsidP="00E639E7">
            <w:pPr>
              <w:rPr>
                <w:rStyle w:val="cf01"/>
                <w:i w:val="0"/>
                <w:iCs w:val="0"/>
              </w:rPr>
            </w:pPr>
          </w:p>
          <w:p w14:paraId="0F96A747" w14:textId="77777777" w:rsidR="00E639E7" w:rsidRPr="001F5988" w:rsidRDefault="00E639E7" w:rsidP="00E639E7">
            <w:pPr>
              <w:rPr>
                <w:rStyle w:val="cf01"/>
                <w:i w:val="0"/>
                <w:iCs w:val="0"/>
              </w:rPr>
            </w:pPr>
          </w:p>
          <w:p w14:paraId="219C13A7" w14:textId="77777777" w:rsidR="00E639E7" w:rsidRPr="001F5988" w:rsidRDefault="00E639E7" w:rsidP="00E639E7">
            <w:pPr>
              <w:rPr>
                <w:rStyle w:val="cf01"/>
                <w:i w:val="0"/>
                <w:iCs w:val="0"/>
              </w:rPr>
            </w:pPr>
          </w:p>
          <w:p w14:paraId="7BAAC4BB" w14:textId="77777777" w:rsidR="00E639E7" w:rsidRPr="001F5988" w:rsidRDefault="00E639E7" w:rsidP="00E639E7">
            <w:pPr>
              <w:rPr>
                <w:rStyle w:val="cf01"/>
                <w:i w:val="0"/>
                <w:iCs w:val="0"/>
              </w:rPr>
            </w:pPr>
          </w:p>
          <w:p w14:paraId="614A3CAF" w14:textId="77777777" w:rsidR="00E639E7" w:rsidRPr="001F5988" w:rsidRDefault="00E639E7" w:rsidP="00E639E7">
            <w:pPr>
              <w:rPr>
                <w:rStyle w:val="cf01"/>
                <w:i w:val="0"/>
                <w:iCs w:val="0"/>
              </w:rPr>
            </w:pPr>
          </w:p>
          <w:p w14:paraId="7806DE10" w14:textId="77777777" w:rsidR="00E639E7" w:rsidRPr="001F5988" w:rsidRDefault="00E639E7" w:rsidP="00E639E7">
            <w:pPr>
              <w:rPr>
                <w:rStyle w:val="cf01"/>
                <w:i w:val="0"/>
                <w:iCs w:val="0"/>
              </w:rPr>
            </w:pPr>
          </w:p>
          <w:p w14:paraId="3A81F982" w14:textId="77777777" w:rsidR="00E639E7" w:rsidRPr="001F5988" w:rsidRDefault="00E639E7" w:rsidP="00E639E7">
            <w:pPr>
              <w:rPr>
                <w:rStyle w:val="cf01"/>
                <w:i w:val="0"/>
                <w:iCs w:val="0"/>
              </w:rPr>
            </w:pPr>
          </w:p>
          <w:p w14:paraId="274DC712" w14:textId="77777777" w:rsidR="00E639E7" w:rsidRPr="001F5988" w:rsidRDefault="00E639E7" w:rsidP="00E639E7">
            <w:pPr>
              <w:rPr>
                <w:rStyle w:val="cf01"/>
                <w:i w:val="0"/>
                <w:iCs w:val="0"/>
              </w:rPr>
            </w:pPr>
          </w:p>
          <w:p w14:paraId="6DDAC505" w14:textId="77777777" w:rsidR="00E639E7" w:rsidRPr="001F5988" w:rsidRDefault="00E639E7" w:rsidP="00E639E7">
            <w:pPr>
              <w:rPr>
                <w:rStyle w:val="cf01"/>
                <w:i w:val="0"/>
                <w:iCs w:val="0"/>
              </w:rPr>
            </w:pPr>
          </w:p>
          <w:p w14:paraId="7CC53597" w14:textId="77777777" w:rsidR="00E639E7" w:rsidRPr="001F5988" w:rsidRDefault="00E639E7" w:rsidP="00E639E7">
            <w:pPr>
              <w:rPr>
                <w:rStyle w:val="cf01"/>
                <w:i w:val="0"/>
                <w:iCs w:val="0"/>
              </w:rPr>
            </w:pPr>
          </w:p>
          <w:p w14:paraId="34A5EDE6" w14:textId="77777777" w:rsidR="00E639E7" w:rsidRPr="001F5988" w:rsidRDefault="00E639E7" w:rsidP="00E639E7">
            <w:pPr>
              <w:rPr>
                <w:rStyle w:val="cf01"/>
                <w:i w:val="0"/>
                <w:iCs w:val="0"/>
              </w:rPr>
            </w:pPr>
          </w:p>
          <w:p w14:paraId="5CA456C3" w14:textId="77777777" w:rsidR="00E639E7" w:rsidRPr="001F5988" w:rsidRDefault="00E639E7" w:rsidP="00E639E7">
            <w:pPr>
              <w:rPr>
                <w:rStyle w:val="cf01"/>
                <w:i w:val="0"/>
                <w:iCs w:val="0"/>
              </w:rPr>
            </w:pPr>
          </w:p>
          <w:p w14:paraId="27A15840" w14:textId="77777777" w:rsidR="00E639E7" w:rsidRPr="001F5988" w:rsidRDefault="00E639E7" w:rsidP="00E639E7">
            <w:pPr>
              <w:rPr>
                <w:rStyle w:val="cf01"/>
                <w:i w:val="0"/>
                <w:iCs w:val="0"/>
              </w:rPr>
            </w:pPr>
          </w:p>
          <w:p w14:paraId="73C347D1" w14:textId="77777777" w:rsidR="00E639E7" w:rsidRPr="001F5988" w:rsidRDefault="00E639E7" w:rsidP="00E639E7">
            <w:pPr>
              <w:rPr>
                <w:rStyle w:val="cf01"/>
                <w:i w:val="0"/>
                <w:iCs w:val="0"/>
              </w:rPr>
            </w:pPr>
          </w:p>
          <w:p w14:paraId="25A72273" w14:textId="77777777" w:rsidR="00E639E7" w:rsidRPr="001F5988" w:rsidRDefault="00E639E7" w:rsidP="00E639E7">
            <w:pPr>
              <w:rPr>
                <w:rStyle w:val="cf01"/>
                <w:i w:val="0"/>
                <w:iCs w:val="0"/>
              </w:rPr>
            </w:pPr>
          </w:p>
          <w:p w14:paraId="17E163A1" w14:textId="77777777" w:rsidR="00E639E7" w:rsidRPr="001F5988" w:rsidRDefault="00E639E7" w:rsidP="00E639E7">
            <w:pPr>
              <w:rPr>
                <w:rStyle w:val="cf01"/>
                <w:i w:val="0"/>
                <w:iCs w:val="0"/>
              </w:rPr>
            </w:pPr>
          </w:p>
          <w:p w14:paraId="3CB7E6C3" w14:textId="77777777" w:rsidR="00E639E7" w:rsidRPr="001F5988" w:rsidRDefault="00E639E7" w:rsidP="00E639E7">
            <w:pPr>
              <w:rPr>
                <w:rStyle w:val="cf01"/>
                <w:i w:val="0"/>
                <w:iCs w:val="0"/>
              </w:rPr>
            </w:pPr>
          </w:p>
          <w:p w14:paraId="761CA76B" w14:textId="77777777" w:rsidR="00E639E7" w:rsidRPr="001F5988" w:rsidRDefault="00E639E7" w:rsidP="00E639E7">
            <w:pPr>
              <w:rPr>
                <w:rStyle w:val="cf01"/>
                <w:i w:val="0"/>
                <w:iCs w:val="0"/>
              </w:rPr>
            </w:pPr>
          </w:p>
          <w:p w14:paraId="444FB93E" w14:textId="77777777" w:rsidR="00E639E7" w:rsidRPr="001F5988" w:rsidRDefault="00E639E7" w:rsidP="00E639E7">
            <w:pPr>
              <w:rPr>
                <w:rStyle w:val="cf01"/>
                <w:i w:val="0"/>
                <w:iCs w:val="0"/>
              </w:rPr>
            </w:pPr>
          </w:p>
          <w:p w14:paraId="418265A7" w14:textId="77777777" w:rsidR="00E639E7" w:rsidRPr="001F5988" w:rsidRDefault="00E639E7" w:rsidP="00E639E7">
            <w:pPr>
              <w:rPr>
                <w:rStyle w:val="cf01"/>
                <w:i w:val="0"/>
                <w:iCs w:val="0"/>
              </w:rPr>
            </w:pPr>
          </w:p>
          <w:p w14:paraId="4282813F" w14:textId="77777777" w:rsidR="00E639E7" w:rsidRPr="001F5988" w:rsidRDefault="00E639E7" w:rsidP="00E639E7">
            <w:pPr>
              <w:rPr>
                <w:rStyle w:val="cf01"/>
                <w:i w:val="0"/>
                <w:iCs w:val="0"/>
              </w:rPr>
            </w:pPr>
          </w:p>
          <w:p w14:paraId="23A535F7" w14:textId="77777777" w:rsidR="00E639E7" w:rsidRPr="001F5988" w:rsidRDefault="00E639E7" w:rsidP="00E639E7">
            <w:pPr>
              <w:rPr>
                <w:rStyle w:val="cf01"/>
                <w:i w:val="0"/>
                <w:iCs w:val="0"/>
              </w:rPr>
            </w:pPr>
          </w:p>
          <w:p w14:paraId="141403AC" w14:textId="77777777" w:rsidR="00E639E7" w:rsidRPr="001F5988" w:rsidRDefault="00E639E7" w:rsidP="00E639E7">
            <w:pPr>
              <w:rPr>
                <w:rStyle w:val="cf01"/>
                <w:i w:val="0"/>
                <w:iCs w:val="0"/>
              </w:rPr>
            </w:pPr>
          </w:p>
          <w:p w14:paraId="5EDDA723" w14:textId="77777777" w:rsidR="00E639E7" w:rsidRPr="001F5988" w:rsidRDefault="00E639E7" w:rsidP="00E639E7">
            <w:pPr>
              <w:rPr>
                <w:rStyle w:val="cf01"/>
                <w:i w:val="0"/>
                <w:iCs w:val="0"/>
              </w:rPr>
            </w:pPr>
          </w:p>
          <w:p w14:paraId="7861D8C1" w14:textId="77777777" w:rsidR="00E639E7" w:rsidRPr="001F5988" w:rsidRDefault="00E639E7" w:rsidP="00E639E7">
            <w:pPr>
              <w:rPr>
                <w:rStyle w:val="cf01"/>
                <w:i w:val="0"/>
                <w:iCs w:val="0"/>
              </w:rPr>
            </w:pPr>
          </w:p>
          <w:p w14:paraId="5CC56BA8" w14:textId="77777777" w:rsidR="00E639E7" w:rsidRPr="001F5988" w:rsidRDefault="00E639E7" w:rsidP="00E639E7">
            <w:pPr>
              <w:rPr>
                <w:rStyle w:val="cf01"/>
                <w:i w:val="0"/>
                <w:iCs w:val="0"/>
              </w:rPr>
            </w:pPr>
          </w:p>
          <w:p w14:paraId="1CBFFC80" w14:textId="77777777" w:rsidR="00E639E7" w:rsidRPr="001F5988" w:rsidRDefault="00E639E7" w:rsidP="00E639E7">
            <w:pPr>
              <w:rPr>
                <w:rStyle w:val="cf01"/>
                <w:i w:val="0"/>
                <w:iCs w:val="0"/>
              </w:rPr>
            </w:pPr>
          </w:p>
          <w:p w14:paraId="0C4686A1" w14:textId="77777777" w:rsidR="00E639E7" w:rsidRPr="001F5988" w:rsidRDefault="00E639E7" w:rsidP="00E639E7">
            <w:pPr>
              <w:rPr>
                <w:rStyle w:val="cf01"/>
                <w:i w:val="0"/>
                <w:iCs w:val="0"/>
              </w:rPr>
            </w:pPr>
          </w:p>
          <w:p w14:paraId="08A796F3" w14:textId="77777777" w:rsidR="00E639E7" w:rsidRPr="001F5988" w:rsidRDefault="00E639E7" w:rsidP="00E639E7">
            <w:pPr>
              <w:rPr>
                <w:rStyle w:val="cf01"/>
                <w:i w:val="0"/>
                <w:iCs w:val="0"/>
              </w:rPr>
            </w:pPr>
          </w:p>
          <w:p w14:paraId="20568E31" w14:textId="77777777" w:rsidR="00E639E7" w:rsidRPr="001F5988" w:rsidRDefault="00E639E7" w:rsidP="00E639E7">
            <w:pPr>
              <w:rPr>
                <w:rStyle w:val="cf01"/>
                <w:i w:val="0"/>
                <w:iCs w:val="0"/>
              </w:rPr>
            </w:pPr>
          </w:p>
          <w:p w14:paraId="3399C432" w14:textId="77777777" w:rsidR="00E639E7" w:rsidRPr="001F5988" w:rsidRDefault="00E639E7" w:rsidP="00E639E7">
            <w:pPr>
              <w:rPr>
                <w:rStyle w:val="cf01"/>
                <w:i w:val="0"/>
                <w:iCs w:val="0"/>
              </w:rPr>
            </w:pPr>
          </w:p>
          <w:p w14:paraId="2D087633" w14:textId="77777777" w:rsidR="00E639E7" w:rsidRPr="001F5988" w:rsidRDefault="00E639E7" w:rsidP="00E639E7">
            <w:pPr>
              <w:rPr>
                <w:rStyle w:val="cf01"/>
                <w:i w:val="0"/>
                <w:iCs w:val="0"/>
              </w:rPr>
            </w:pPr>
          </w:p>
          <w:p w14:paraId="38AB59AB" w14:textId="77777777" w:rsidR="00E639E7" w:rsidRPr="001F5988" w:rsidRDefault="00E639E7" w:rsidP="00E639E7">
            <w:pPr>
              <w:rPr>
                <w:rStyle w:val="cf01"/>
                <w:i w:val="0"/>
                <w:iCs w:val="0"/>
              </w:rPr>
            </w:pPr>
          </w:p>
          <w:p w14:paraId="209BD87A" w14:textId="77777777" w:rsidR="00E639E7" w:rsidRPr="001F5988" w:rsidRDefault="00E639E7" w:rsidP="00E639E7">
            <w:pPr>
              <w:rPr>
                <w:rStyle w:val="cf01"/>
                <w:i w:val="0"/>
                <w:iCs w:val="0"/>
              </w:rPr>
            </w:pPr>
          </w:p>
          <w:p w14:paraId="15CC949E" w14:textId="77777777" w:rsidR="00E639E7" w:rsidRPr="001F5988" w:rsidRDefault="00E639E7" w:rsidP="00E639E7">
            <w:pPr>
              <w:rPr>
                <w:rStyle w:val="cf01"/>
                <w:i w:val="0"/>
                <w:iCs w:val="0"/>
              </w:rPr>
            </w:pPr>
          </w:p>
          <w:p w14:paraId="646E3222" w14:textId="77777777" w:rsidR="00E639E7" w:rsidRPr="001F5988" w:rsidRDefault="00E639E7" w:rsidP="00E639E7">
            <w:pPr>
              <w:rPr>
                <w:rStyle w:val="cf01"/>
                <w:i w:val="0"/>
                <w:iCs w:val="0"/>
              </w:rPr>
            </w:pPr>
          </w:p>
          <w:p w14:paraId="72864027" w14:textId="77777777" w:rsidR="00E639E7" w:rsidRPr="001F5988" w:rsidRDefault="00E639E7" w:rsidP="00E639E7">
            <w:pPr>
              <w:rPr>
                <w:rStyle w:val="cf01"/>
                <w:i w:val="0"/>
                <w:iCs w:val="0"/>
              </w:rPr>
            </w:pPr>
          </w:p>
          <w:p w14:paraId="23581766" w14:textId="77777777" w:rsidR="00E639E7" w:rsidRPr="001F5988" w:rsidRDefault="00E639E7" w:rsidP="00E639E7">
            <w:pPr>
              <w:rPr>
                <w:rStyle w:val="cf01"/>
                <w:i w:val="0"/>
                <w:iCs w:val="0"/>
              </w:rPr>
            </w:pPr>
          </w:p>
          <w:p w14:paraId="05866805" w14:textId="77777777" w:rsidR="00E639E7" w:rsidRPr="001F5988" w:rsidRDefault="00E639E7" w:rsidP="00E639E7">
            <w:pPr>
              <w:rPr>
                <w:rStyle w:val="cf01"/>
                <w:i w:val="0"/>
                <w:iCs w:val="0"/>
              </w:rPr>
            </w:pPr>
          </w:p>
          <w:p w14:paraId="105131A1" w14:textId="77777777" w:rsidR="00E639E7" w:rsidRPr="001F5988" w:rsidRDefault="00E639E7" w:rsidP="00E639E7">
            <w:pPr>
              <w:rPr>
                <w:rStyle w:val="cf01"/>
                <w:i w:val="0"/>
                <w:iCs w:val="0"/>
              </w:rPr>
            </w:pPr>
          </w:p>
          <w:p w14:paraId="15E9AE9B" w14:textId="77777777" w:rsidR="00E639E7" w:rsidRPr="001F5988" w:rsidRDefault="00E639E7" w:rsidP="00E639E7">
            <w:pPr>
              <w:rPr>
                <w:rStyle w:val="cf01"/>
                <w:i w:val="0"/>
                <w:iCs w:val="0"/>
              </w:rPr>
            </w:pPr>
          </w:p>
          <w:p w14:paraId="40DC1DDE" w14:textId="77777777" w:rsidR="00E639E7" w:rsidRPr="001F5988" w:rsidRDefault="00E639E7" w:rsidP="00E639E7">
            <w:pPr>
              <w:rPr>
                <w:rStyle w:val="cf01"/>
                <w:i w:val="0"/>
                <w:iCs w:val="0"/>
              </w:rPr>
            </w:pPr>
          </w:p>
          <w:p w14:paraId="577291E8" w14:textId="77777777" w:rsidR="00E639E7" w:rsidRPr="001F5988" w:rsidRDefault="00E639E7" w:rsidP="00E639E7">
            <w:pPr>
              <w:rPr>
                <w:rStyle w:val="cf01"/>
                <w:i w:val="0"/>
                <w:iCs w:val="0"/>
              </w:rPr>
            </w:pPr>
          </w:p>
          <w:p w14:paraId="61545D53" w14:textId="77777777" w:rsidR="00E639E7" w:rsidRPr="001F5988" w:rsidRDefault="00E639E7" w:rsidP="00E639E7">
            <w:pPr>
              <w:rPr>
                <w:rStyle w:val="cf01"/>
                <w:i w:val="0"/>
                <w:iCs w:val="0"/>
              </w:rPr>
            </w:pPr>
          </w:p>
          <w:p w14:paraId="7C8D3681" w14:textId="77777777" w:rsidR="00E639E7" w:rsidRPr="001F5988" w:rsidRDefault="00E639E7" w:rsidP="00E639E7">
            <w:pPr>
              <w:rPr>
                <w:rStyle w:val="cf01"/>
                <w:i w:val="0"/>
                <w:iCs w:val="0"/>
              </w:rPr>
            </w:pPr>
          </w:p>
          <w:p w14:paraId="5070EEA5" w14:textId="77777777" w:rsidR="00E639E7" w:rsidRPr="001F5988" w:rsidRDefault="00E639E7" w:rsidP="00E639E7">
            <w:pPr>
              <w:rPr>
                <w:rStyle w:val="cf01"/>
                <w:i w:val="0"/>
                <w:iCs w:val="0"/>
              </w:rPr>
            </w:pPr>
          </w:p>
          <w:p w14:paraId="17800C7B" w14:textId="77777777" w:rsidR="00E639E7" w:rsidRPr="001F5988" w:rsidRDefault="00E639E7" w:rsidP="00E639E7">
            <w:pPr>
              <w:rPr>
                <w:rStyle w:val="cf01"/>
                <w:i w:val="0"/>
                <w:iCs w:val="0"/>
              </w:rPr>
            </w:pPr>
          </w:p>
          <w:p w14:paraId="266B8AAD" w14:textId="77777777" w:rsidR="00E639E7" w:rsidRPr="001F5988" w:rsidRDefault="00E639E7" w:rsidP="00E639E7">
            <w:pPr>
              <w:rPr>
                <w:rStyle w:val="cf01"/>
                <w:i w:val="0"/>
                <w:iCs w:val="0"/>
              </w:rPr>
            </w:pPr>
          </w:p>
          <w:p w14:paraId="06B3C6F9" w14:textId="77777777" w:rsidR="00E639E7" w:rsidRPr="001F5988" w:rsidRDefault="00E639E7" w:rsidP="00E639E7">
            <w:pPr>
              <w:rPr>
                <w:rStyle w:val="cf01"/>
                <w:i w:val="0"/>
                <w:iCs w:val="0"/>
              </w:rPr>
            </w:pPr>
          </w:p>
          <w:p w14:paraId="39E4F3CF" w14:textId="77777777" w:rsidR="00E639E7" w:rsidRPr="001F5988" w:rsidRDefault="00E639E7" w:rsidP="00E639E7">
            <w:pPr>
              <w:rPr>
                <w:rStyle w:val="cf01"/>
                <w:i w:val="0"/>
                <w:iCs w:val="0"/>
              </w:rPr>
            </w:pPr>
          </w:p>
          <w:p w14:paraId="1F6A0C44" w14:textId="77777777" w:rsidR="00E639E7" w:rsidRPr="001F5988" w:rsidRDefault="00E639E7" w:rsidP="00E639E7">
            <w:pPr>
              <w:rPr>
                <w:rStyle w:val="cf01"/>
                <w:i w:val="0"/>
                <w:iCs w:val="0"/>
              </w:rPr>
            </w:pPr>
          </w:p>
          <w:p w14:paraId="42654BCB" w14:textId="77777777" w:rsidR="00E639E7" w:rsidRPr="001F5988" w:rsidRDefault="00E639E7" w:rsidP="00E639E7">
            <w:pPr>
              <w:rPr>
                <w:rStyle w:val="cf01"/>
                <w:i w:val="0"/>
                <w:iCs w:val="0"/>
              </w:rPr>
            </w:pPr>
          </w:p>
          <w:p w14:paraId="43198256" w14:textId="77777777" w:rsidR="00E639E7" w:rsidRPr="001F5988" w:rsidRDefault="00E639E7" w:rsidP="00E639E7">
            <w:pPr>
              <w:rPr>
                <w:rStyle w:val="cf01"/>
                <w:i w:val="0"/>
                <w:iCs w:val="0"/>
              </w:rPr>
            </w:pPr>
          </w:p>
          <w:p w14:paraId="44AA040B" w14:textId="77777777" w:rsidR="00E639E7" w:rsidRPr="001F5988" w:rsidRDefault="00E639E7" w:rsidP="00E639E7">
            <w:pPr>
              <w:rPr>
                <w:rStyle w:val="cf01"/>
                <w:i w:val="0"/>
                <w:iCs w:val="0"/>
              </w:rPr>
            </w:pPr>
          </w:p>
          <w:p w14:paraId="4969FBED" w14:textId="77777777" w:rsidR="00E639E7" w:rsidRPr="001F5988" w:rsidRDefault="00E639E7" w:rsidP="00E639E7">
            <w:pPr>
              <w:rPr>
                <w:rStyle w:val="cf01"/>
                <w:i w:val="0"/>
                <w:iCs w:val="0"/>
              </w:rPr>
            </w:pPr>
          </w:p>
          <w:p w14:paraId="01F29C73" w14:textId="77777777" w:rsidR="00E639E7" w:rsidRPr="001F5988" w:rsidRDefault="00E639E7" w:rsidP="00E639E7">
            <w:pPr>
              <w:rPr>
                <w:rStyle w:val="cf01"/>
                <w:i w:val="0"/>
                <w:iCs w:val="0"/>
              </w:rPr>
            </w:pPr>
          </w:p>
          <w:p w14:paraId="5368AA17" w14:textId="77777777" w:rsidR="00E639E7" w:rsidRPr="001F5988" w:rsidRDefault="00E639E7" w:rsidP="00E639E7">
            <w:pPr>
              <w:rPr>
                <w:rStyle w:val="cf01"/>
                <w:i w:val="0"/>
                <w:iCs w:val="0"/>
              </w:rPr>
            </w:pPr>
          </w:p>
          <w:p w14:paraId="715204AE" w14:textId="77777777" w:rsidR="00E639E7" w:rsidRPr="001F5988" w:rsidRDefault="00E639E7" w:rsidP="00E639E7">
            <w:pPr>
              <w:rPr>
                <w:rStyle w:val="cf01"/>
                <w:i w:val="0"/>
                <w:iCs w:val="0"/>
              </w:rPr>
            </w:pPr>
          </w:p>
          <w:p w14:paraId="728A6D43" w14:textId="77777777" w:rsidR="00E639E7" w:rsidRPr="001F5988" w:rsidRDefault="00E639E7" w:rsidP="00E639E7">
            <w:pPr>
              <w:rPr>
                <w:rStyle w:val="cf01"/>
                <w:i w:val="0"/>
                <w:iCs w:val="0"/>
              </w:rPr>
            </w:pPr>
          </w:p>
          <w:p w14:paraId="438E8C77" w14:textId="77777777" w:rsidR="00E639E7" w:rsidRPr="001F5988" w:rsidRDefault="00E639E7" w:rsidP="00E639E7">
            <w:pPr>
              <w:rPr>
                <w:rStyle w:val="cf01"/>
                <w:i w:val="0"/>
                <w:iCs w:val="0"/>
              </w:rPr>
            </w:pPr>
          </w:p>
          <w:p w14:paraId="4EAF8513" w14:textId="77777777" w:rsidR="00E639E7" w:rsidRPr="001F5988" w:rsidRDefault="00E639E7" w:rsidP="00E639E7">
            <w:pPr>
              <w:rPr>
                <w:rStyle w:val="cf01"/>
                <w:i w:val="0"/>
                <w:iCs w:val="0"/>
              </w:rPr>
            </w:pPr>
          </w:p>
          <w:p w14:paraId="3E910D8F" w14:textId="77777777" w:rsidR="00E639E7" w:rsidRPr="001F5988" w:rsidRDefault="00E639E7" w:rsidP="00E639E7">
            <w:pPr>
              <w:rPr>
                <w:rStyle w:val="cf01"/>
                <w:i w:val="0"/>
                <w:iCs w:val="0"/>
              </w:rPr>
            </w:pPr>
          </w:p>
          <w:p w14:paraId="5DC1F0C1" w14:textId="77777777" w:rsidR="00E639E7" w:rsidRPr="001F5988" w:rsidRDefault="00E639E7" w:rsidP="00E639E7">
            <w:pPr>
              <w:rPr>
                <w:rStyle w:val="cf01"/>
                <w:i w:val="0"/>
                <w:iCs w:val="0"/>
              </w:rPr>
            </w:pPr>
          </w:p>
          <w:p w14:paraId="743DF2BA" w14:textId="77777777" w:rsidR="00E639E7" w:rsidRPr="001F5988" w:rsidRDefault="00E639E7" w:rsidP="00E639E7">
            <w:pPr>
              <w:rPr>
                <w:rStyle w:val="cf01"/>
                <w:i w:val="0"/>
                <w:iCs w:val="0"/>
              </w:rPr>
            </w:pPr>
          </w:p>
          <w:p w14:paraId="0795C8E1" w14:textId="77777777" w:rsidR="00E639E7" w:rsidRPr="001F5988" w:rsidRDefault="00E639E7" w:rsidP="00E639E7">
            <w:pPr>
              <w:rPr>
                <w:rStyle w:val="cf01"/>
                <w:i w:val="0"/>
                <w:iCs w:val="0"/>
              </w:rPr>
            </w:pPr>
          </w:p>
          <w:p w14:paraId="1848043B" w14:textId="77777777" w:rsidR="00E639E7" w:rsidRPr="001F5988" w:rsidRDefault="00E639E7" w:rsidP="00E639E7">
            <w:pPr>
              <w:rPr>
                <w:rStyle w:val="cf01"/>
                <w:i w:val="0"/>
                <w:iCs w:val="0"/>
              </w:rPr>
            </w:pPr>
          </w:p>
          <w:p w14:paraId="1DD71085" w14:textId="77777777" w:rsidR="00E639E7" w:rsidRPr="001F5988" w:rsidRDefault="00E639E7" w:rsidP="00E639E7">
            <w:pPr>
              <w:rPr>
                <w:rStyle w:val="cf01"/>
                <w:i w:val="0"/>
                <w:iCs w:val="0"/>
              </w:rPr>
            </w:pPr>
          </w:p>
          <w:p w14:paraId="5EA183EC" w14:textId="77777777" w:rsidR="00E639E7" w:rsidRPr="001F5988" w:rsidRDefault="00E639E7" w:rsidP="00E639E7">
            <w:pPr>
              <w:rPr>
                <w:rStyle w:val="cf01"/>
                <w:i w:val="0"/>
                <w:iCs w:val="0"/>
              </w:rPr>
            </w:pPr>
          </w:p>
          <w:p w14:paraId="754EEB1E" w14:textId="77777777" w:rsidR="00E639E7" w:rsidRPr="001F5988" w:rsidRDefault="00E639E7" w:rsidP="00E639E7">
            <w:pPr>
              <w:rPr>
                <w:rStyle w:val="cf01"/>
                <w:i w:val="0"/>
                <w:iCs w:val="0"/>
              </w:rPr>
            </w:pPr>
          </w:p>
          <w:p w14:paraId="6F9EDDCC" w14:textId="77777777" w:rsidR="00E639E7" w:rsidRPr="001F5988" w:rsidRDefault="00E639E7" w:rsidP="00E639E7">
            <w:pPr>
              <w:rPr>
                <w:rStyle w:val="cf01"/>
                <w:i w:val="0"/>
                <w:iCs w:val="0"/>
              </w:rPr>
            </w:pPr>
          </w:p>
          <w:p w14:paraId="3CAFDDB6" w14:textId="77777777" w:rsidR="00E639E7" w:rsidRPr="001F5988" w:rsidRDefault="00E639E7" w:rsidP="00E639E7">
            <w:pPr>
              <w:rPr>
                <w:rStyle w:val="cf01"/>
                <w:i w:val="0"/>
                <w:iCs w:val="0"/>
              </w:rPr>
            </w:pPr>
          </w:p>
          <w:p w14:paraId="41D959AC" w14:textId="77777777" w:rsidR="00E639E7" w:rsidRPr="001F5988" w:rsidRDefault="00E639E7" w:rsidP="00E639E7">
            <w:pPr>
              <w:rPr>
                <w:rStyle w:val="cf01"/>
                <w:i w:val="0"/>
                <w:iCs w:val="0"/>
              </w:rPr>
            </w:pPr>
          </w:p>
          <w:p w14:paraId="4A51EB0F" w14:textId="77777777" w:rsidR="00E639E7" w:rsidRPr="001F5988" w:rsidRDefault="00E639E7" w:rsidP="00E639E7">
            <w:pPr>
              <w:rPr>
                <w:rStyle w:val="cf01"/>
                <w:i w:val="0"/>
                <w:iCs w:val="0"/>
              </w:rPr>
            </w:pPr>
          </w:p>
          <w:p w14:paraId="43B3748B" w14:textId="77777777" w:rsidR="00E639E7" w:rsidRPr="001F5988" w:rsidRDefault="00E639E7" w:rsidP="00E639E7">
            <w:pPr>
              <w:rPr>
                <w:rStyle w:val="cf01"/>
                <w:i w:val="0"/>
                <w:iCs w:val="0"/>
              </w:rPr>
            </w:pPr>
          </w:p>
          <w:p w14:paraId="568AC705" w14:textId="77777777" w:rsidR="00E639E7" w:rsidRPr="001F5988" w:rsidRDefault="00E639E7" w:rsidP="00E639E7">
            <w:pPr>
              <w:rPr>
                <w:rStyle w:val="cf01"/>
                <w:i w:val="0"/>
                <w:iCs w:val="0"/>
              </w:rPr>
            </w:pPr>
          </w:p>
          <w:p w14:paraId="2501F272" w14:textId="77777777" w:rsidR="00E639E7" w:rsidRPr="001F5988" w:rsidRDefault="00E639E7" w:rsidP="00E639E7">
            <w:pPr>
              <w:rPr>
                <w:rStyle w:val="cf01"/>
                <w:i w:val="0"/>
                <w:iCs w:val="0"/>
              </w:rPr>
            </w:pPr>
          </w:p>
          <w:p w14:paraId="56BEBAE8" w14:textId="77777777" w:rsidR="00E639E7" w:rsidRPr="001F5988" w:rsidRDefault="00E639E7" w:rsidP="00E639E7">
            <w:pPr>
              <w:rPr>
                <w:rStyle w:val="cf01"/>
                <w:i w:val="0"/>
                <w:iCs w:val="0"/>
              </w:rPr>
            </w:pPr>
          </w:p>
          <w:p w14:paraId="6E1538A9" w14:textId="77777777" w:rsidR="00E639E7" w:rsidRPr="001F5988" w:rsidRDefault="00E639E7" w:rsidP="00E639E7">
            <w:pPr>
              <w:rPr>
                <w:rStyle w:val="cf01"/>
                <w:i w:val="0"/>
                <w:iCs w:val="0"/>
              </w:rPr>
            </w:pPr>
          </w:p>
          <w:p w14:paraId="3F2B9831" w14:textId="77777777" w:rsidR="00E639E7" w:rsidRPr="001F5988" w:rsidRDefault="00E639E7" w:rsidP="00E639E7">
            <w:pPr>
              <w:rPr>
                <w:rStyle w:val="cf01"/>
                <w:i w:val="0"/>
                <w:iCs w:val="0"/>
              </w:rPr>
            </w:pPr>
          </w:p>
          <w:p w14:paraId="067A5FC1" w14:textId="77777777" w:rsidR="00E639E7" w:rsidRPr="001F5988" w:rsidRDefault="00E639E7" w:rsidP="00E639E7">
            <w:pPr>
              <w:rPr>
                <w:rStyle w:val="cf01"/>
                <w:i w:val="0"/>
                <w:iCs w:val="0"/>
              </w:rPr>
            </w:pPr>
          </w:p>
          <w:p w14:paraId="1FB81B53" w14:textId="77777777" w:rsidR="00E639E7" w:rsidRPr="001F5988" w:rsidRDefault="00E639E7" w:rsidP="00E639E7">
            <w:pPr>
              <w:rPr>
                <w:rStyle w:val="cf01"/>
                <w:i w:val="0"/>
                <w:iCs w:val="0"/>
              </w:rPr>
            </w:pPr>
          </w:p>
          <w:p w14:paraId="74FCF912" w14:textId="77777777" w:rsidR="00E639E7" w:rsidRPr="001F5988" w:rsidRDefault="00E639E7" w:rsidP="00E639E7">
            <w:pPr>
              <w:rPr>
                <w:rStyle w:val="cf01"/>
                <w:i w:val="0"/>
                <w:iCs w:val="0"/>
              </w:rPr>
            </w:pPr>
          </w:p>
          <w:p w14:paraId="27EC110A" w14:textId="77777777" w:rsidR="00E639E7" w:rsidRPr="001F5988" w:rsidRDefault="00E639E7" w:rsidP="00E639E7">
            <w:pPr>
              <w:rPr>
                <w:rStyle w:val="cf01"/>
                <w:i w:val="0"/>
                <w:iCs w:val="0"/>
              </w:rPr>
            </w:pPr>
          </w:p>
          <w:p w14:paraId="26567CE2" w14:textId="77777777" w:rsidR="00E639E7" w:rsidRPr="001F5988" w:rsidRDefault="00E639E7" w:rsidP="00E639E7">
            <w:pPr>
              <w:rPr>
                <w:rStyle w:val="cf01"/>
                <w:i w:val="0"/>
                <w:iCs w:val="0"/>
              </w:rPr>
            </w:pPr>
          </w:p>
          <w:p w14:paraId="5F01B22E" w14:textId="77777777" w:rsidR="00E639E7" w:rsidRPr="001F5988" w:rsidRDefault="00E639E7" w:rsidP="00E639E7">
            <w:pPr>
              <w:rPr>
                <w:rStyle w:val="cf01"/>
                <w:i w:val="0"/>
                <w:iCs w:val="0"/>
              </w:rPr>
            </w:pPr>
          </w:p>
          <w:p w14:paraId="5F1D84DF" w14:textId="77777777" w:rsidR="00E639E7" w:rsidRPr="001F5988" w:rsidRDefault="00E639E7" w:rsidP="00E639E7">
            <w:pPr>
              <w:rPr>
                <w:rStyle w:val="cf01"/>
                <w:i w:val="0"/>
                <w:iCs w:val="0"/>
              </w:rPr>
            </w:pPr>
          </w:p>
          <w:p w14:paraId="0A7F4A03" w14:textId="77777777" w:rsidR="00E639E7" w:rsidRPr="001F5988" w:rsidRDefault="00E639E7" w:rsidP="00E639E7">
            <w:pPr>
              <w:rPr>
                <w:rStyle w:val="cf01"/>
                <w:i w:val="0"/>
                <w:iCs w:val="0"/>
              </w:rPr>
            </w:pPr>
          </w:p>
          <w:p w14:paraId="50471740" w14:textId="77777777" w:rsidR="00E639E7" w:rsidRPr="001F5988" w:rsidRDefault="00E639E7" w:rsidP="00E639E7">
            <w:pPr>
              <w:rPr>
                <w:rStyle w:val="cf01"/>
                <w:i w:val="0"/>
                <w:iCs w:val="0"/>
              </w:rPr>
            </w:pPr>
          </w:p>
          <w:p w14:paraId="5253DB00" w14:textId="77777777" w:rsidR="00E639E7" w:rsidRPr="001F5988" w:rsidRDefault="00E639E7" w:rsidP="00E639E7">
            <w:pPr>
              <w:rPr>
                <w:rStyle w:val="cf01"/>
                <w:i w:val="0"/>
                <w:iCs w:val="0"/>
              </w:rPr>
            </w:pPr>
          </w:p>
          <w:p w14:paraId="7605664A" w14:textId="77777777" w:rsidR="00E639E7" w:rsidRPr="001F5988" w:rsidRDefault="00E639E7" w:rsidP="00E639E7">
            <w:pPr>
              <w:rPr>
                <w:rStyle w:val="cf01"/>
                <w:i w:val="0"/>
                <w:iCs w:val="0"/>
              </w:rPr>
            </w:pPr>
          </w:p>
          <w:p w14:paraId="4832162D" w14:textId="77777777" w:rsidR="00E639E7" w:rsidRPr="001F5988" w:rsidRDefault="00E639E7" w:rsidP="00E639E7">
            <w:pPr>
              <w:rPr>
                <w:rStyle w:val="cf01"/>
                <w:i w:val="0"/>
                <w:iCs w:val="0"/>
              </w:rPr>
            </w:pPr>
          </w:p>
          <w:p w14:paraId="44898866" w14:textId="77777777" w:rsidR="00E639E7" w:rsidRPr="001F5988" w:rsidRDefault="00E639E7" w:rsidP="00E639E7">
            <w:pPr>
              <w:rPr>
                <w:rStyle w:val="cf01"/>
                <w:i w:val="0"/>
                <w:iCs w:val="0"/>
              </w:rPr>
            </w:pPr>
          </w:p>
          <w:p w14:paraId="6B4298E7" w14:textId="77777777" w:rsidR="00E639E7" w:rsidRPr="001F5988" w:rsidRDefault="00E639E7" w:rsidP="00E639E7">
            <w:pPr>
              <w:rPr>
                <w:rStyle w:val="cf01"/>
                <w:i w:val="0"/>
                <w:iCs w:val="0"/>
              </w:rPr>
            </w:pPr>
          </w:p>
          <w:p w14:paraId="74F0CCAD" w14:textId="77777777" w:rsidR="00E639E7" w:rsidRPr="001F5988" w:rsidRDefault="00E639E7" w:rsidP="00E639E7">
            <w:pPr>
              <w:rPr>
                <w:rStyle w:val="cf01"/>
                <w:i w:val="0"/>
                <w:iCs w:val="0"/>
              </w:rPr>
            </w:pPr>
          </w:p>
          <w:p w14:paraId="54E9054D" w14:textId="77777777" w:rsidR="00E639E7" w:rsidRPr="001F5988" w:rsidRDefault="00E639E7" w:rsidP="00E639E7">
            <w:pPr>
              <w:rPr>
                <w:rStyle w:val="cf01"/>
                <w:i w:val="0"/>
                <w:iCs w:val="0"/>
              </w:rPr>
            </w:pPr>
          </w:p>
          <w:p w14:paraId="0A7D4FF0" w14:textId="77777777" w:rsidR="00E639E7" w:rsidRPr="001F5988" w:rsidRDefault="00E639E7" w:rsidP="00E639E7">
            <w:pPr>
              <w:rPr>
                <w:rStyle w:val="cf01"/>
                <w:i w:val="0"/>
                <w:iCs w:val="0"/>
              </w:rPr>
            </w:pPr>
          </w:p>
          <w:p w14:paraId="0470726C" w14:textId="77777777" w:rsidR="00E639E7" w:rsidRPr="001F5988" w:rsidRDefault="00E639E7" w:rsidP="00E639E7">
            <w:pPr>
              <w:rPr>
                <w:rStyle w:val="cf01"/>
                <w:i w:val="0"/>
                <w:iCs w:val="0"/>
              </w:rPr>
            </w:pPr>
          </w:p>
          <w:p w14:paraId="68E2509B" w14:textId="77777777" w:rsidR="00E639E7" w:rsidRPr="001F5988" w:rsidRDefault="00E639E7" w:rsidP="00E639E7">
            <w:pPr>
              <w:rPr>
                <w:rStyle w:val="cf01"/>
                <w:i w:val="0"/>
                <w:iCs w:val="0"/>
              </w:rPr>
            </w:pPr>
          </w:p>
          <w:p w14:paraId="4D3B2D10" w14:textId="77777777" w:rsidR="00E639E7" w:rsidRPr="001F5988" w:rsidRDefault="00E639E7" w:rsidP="00E639E7">
            <w:pPr>
              <w:rPr>
                <w:rStyle w:val="cf01"/>
                <w:i w:val="0"/>
                <w:iCs w:val="0"/>
              </w:rPr>
            </w:pPr>
          </w:p>
          <w:p w14:paraId="723CA816" w14:textId="77777777" w:rsidR="00E639E7" w:rsidRPr="001F5988" w:rsidRDefault="00E639E7" w:rsidP="00E639E7">
            <w:pPr>
              <w:rPr>
                <w:rStyle w:val="cf01"/>
                <w:i w:val="0"/>
                <w:iCs w:val="0"/>
              </w:rPr>
            </w:pPr>
          </w:p>
          <w:p w14:paraId="1C0935B4" w14:textId="77777777" w:rsidR="00E639E7" w:rsidRPr="001F5988" w:rsidRDefault="00E639E7" w:rsidP="00E639E7">
            <w:pPr>
              <w:rPr>
                <w:rStyle w:val="cf01"/>
                <w:i w:val="0"/>
                <w:iCs w:val="0"/>
              </w:rPr>
            </w:pPr>
          </w:p>
          <w:p w14:paraId="285DE879" w14:textId="77777777" w:rsidR="00E639E7" w:rsidRPr="001F5988" w:rsidRDefault="00E639E7" w:rsidP="00E639E7">
            <w:pPr>
              <w:rPr>
                <w:rStyle w:val="cf01"/>
                <w:i w:val="0"/>
                <w:iCs w:val="0"/>
              </w:rPr>
            </w:pPr>
          </w:p>
          <w:p w14:paraId="35AC38A2" w14:textId="77777777" w:rsidR="00E639E7" w:rsidRPr="001F5988" w:rsidRDefault="00E639E7" w:rsidP="00E639E7">
            <w:pPr>
              <w:rPr>
                <w:rStyle w:val="cf01"/>
                <w:i w:val="0"/>
                <w:iCs w:val="0"/>
              </w:rPr>
            </w:pPr>
          </w:p>
          <w:p w14:paraId="2B056E0D" w14:textId="77777777" w:rsidR="00E639E7" w:rsidRPr="001F5988" w:rsidRDefault="00E639E7" w:rsidP="00E639E7">
            <w:pPr>
              <w:rPr>
                <w:rStyle w:val="cf01"/>
                <w:i w:val="0"/>
                <w:iCs w:val="0"/>
              </w:rPr>
            </w:pPr>
          </w:p>
          <w:p w14:paraId="0A5BC257" w14:textId="77777777" w:rsidR="00E639E7" w:rsidRPr="001F5988" w:rsidRDefault="00E639E7" w:rsidP="00E639E7">
            <w:pPr>
              <w:rPr>
                <w:rStyle w:val="cf01"/>
                <w:i w:val="0"/>
                <w:iCs w:val="0"/>
              </w:rPr>
            </w:pPr>
          </w:p>
          <w:p w14:paraId="7D3B405E" w14:textId="77777777" w:rsidR="00E639E7" w:rsidRPr="001F5988" w:rsidRDefault="00E639E7" w:rsidP="00E639E7">
            <w:pPr>
              <w:rPr>
                <w:rStyle w:val="cf01"/>
                <w:i w:val="0"/>
                <w:iCs w:val="0"/>
              </w:rPr>
            </w:pPr>
          </w:p>
          <w:p w14:paraId="65216243" w14:textId="77777777" w:rsidR="00E639E7" w:rsidRPr="001F5988" w:rsidRDefault="00E639E7" w:rsidP="00E639E7">
            <w:pPr>
              <w:rPr>
                <w:rStyle w:val="cf01"/>
                <w:i w:val="0"/>
                <w:iCs w:val="0"/>
              </w:rPr>
            </w:pPr>
          </w:p>
          <w:p w14:paraId="4CC397F4" w14:textId="77777777" w:rsidR="00E639E7" w:rsidRPr="001F5988" w:rsidRDefault="00E639E7" w:rsidP="00E639E7">
            <w:pPr>
              <w:rPr>
                <w:rStyle w:val="cf01"/>
                <w:i w:val="0"/>
                <w:iCs w:val="0"/>
              </w:rPr>
            </w:pPr>
          </w:p>
          <w:p w14:paraId="06A94FE6" w14:textId="77777777" w:rsidR="00E639E7" w:rsidRPr="001F5988" w:rsidRDefault="00E639E7" w:rsidP="00E639E7">
            <w:pPr>
              <w:rPr>
                <w:rStyle w:val="cf01"/>
                <w:i w:val="0"/>
                <w:iCs w:val="0"/>
              </w:rPr>
            </w:pPr>
          </w:p>
          <w:p w14:paraId="286ADF62" w14:textId="77777777" w:rsidR="00E639E7" w:rsidRPr="001F5988" w:rsidRDefault="00E639E7" w:rsidP="00E639E7">
            <w:pPr>
              <w:rPr>
                <w:rStyle w:val="cf01"/>
                <w:i w:val="0"/>
                <w:iCs w:val="0"/>
              </w:rPr>
            </w:pPr>
          </w:p>
          <w:p w14:paraId="27086841" w14:textId="77777777" w:rsidR="00E639E7" w:rsidRPr="001F5988" w:rsidRDefault="00E639E7" w:rsidP="00E639E7">
            <w:pPr>
              <w:rPr>
                <w:rStyle w:val="cf01"/>
                <w:i w:val="0"/>
                <w:iCs w:val="0"/>
              </w:rPr>
            </w:pPr>
          </w:p>
          <w:p w14:paraId="08943B31" w14:textId="77777777" w:rsidR="00E639E7" w:rsidRPr="001F5988" w:rsidRDefault="00E639E7" w:rsidP="00E639E7">
            <w:pPr>
              <w:rPr>
                <w:rStyle w:val="cf01"/>
                <w:i w:val="0"/>
                <w:iCs w:val="0"/>
              </w:rPr>
            </w:pPr>
          </w:p>
          <w:p w14:paraId="39AF7568" w14:textId="77777777" w:rsidR="00E639E7" w:rsidRPr="001F5988" w:rsidRDefault="00E639E7" w:rsidP="00E639E7">
            <w:pPr>
              <w:rPr>
                <w:rStyle w:val="cf01"/>
                <w:i w:val="0"/>
                <w:iCs w:val="0"/>
              </w:rPr>
            </w:pPr>
          </w:p>
          <w:p w14:paraId="1B37EFE0" w14:textId="77777777" w:rsidR="00E639E7" w:rsidRPr="001F5988" w:rsidRDefault="00E639E7" w:rsidP="00E639E7">
            <w:pPr>
              <w:rPr>
                <w:rStyle w:val="cf01"/>
                <w:i w:val="0"/>
                <w:iCs w:val="0"/>
              </w:rPr>
            </w:pPr>
          </w:p>
          <w:p w14:paraId="4BFA16BA" w14:textId="77777777" w:rsidR="00E639E7" w:rsidRPr="001F5988" w:rsidRDefault="00E639E7" w:rsidP="00E639E7">
            <w:pPr>
              <w:rPr>
                <w:rStyle w:val="cf01"/>
                <w:i w:val="0"/>
                <w:iCs w:val="0"/>
              </w:rPr>
            </w:pPr>
          </w:p>
          <w:p w14:paraId="5446B9CE" w14:textId="77777777" w:rsidR="00E639E7" w:rsidRPr="001F5988" w:rsidRDefault="00E639E7" w:rsidP="00E639E7">
            <w:pPr>
              <w:rPr>
                <w:rStyle w:val="cf01"/>
                <w:i w:val="0"/>
                <w:iCs w:val="0"/>
              </w:rPr>
            </w:pPr>
          </w:p>
          <w:p w14:paraId="385304AE" w14:textId="77777777" w:rsidR="00E639E7" w:rsidRPr="001F5988" w:rsidRDefault="00E639E7" w:rsidP="00E639E7">
            <w:pPr>
              <w:rPr>
                <w:rStyle w:val="cf01"/>
                <w:i w:val="0"/>
                <w:iCs w:val="0"/>
              </w:rPr>
            </w:pPr>
          </w:p>
          <w:p w14:paraId="63E74FD1" w14:textId="77777777" w:rsidR="00E639E7" w:rsidRPr="001F5988" w:rsidRDefault="00E639E7" w:rsidP="00E639E7">
            <w:pPr>
              <w:rPr>
                <w:rStyle w:val="cf01"/>
                <w:i w:val="0"/>
                <w:iCs w:val="0"/>
              </w:rPr>
            </w:pPr>
          </w:p>
          <w:p w14:paraId="3BEDDF24" w14:textId="77777777" w:rsidR="00E639E7" w:rsidRPr="001F5988" w:rsidRDefault="00E639E7" w:rsidP="00E639E7">
            <w:pPr>
              <w:rPr>
                <w:rStyle w:val="cf01"/>
                <w:i w:val="0"/>
                <w:iCs w:val="0"/>
              </w:rPr>
            </w:pPr>
          </w:p>
          <w:p w14:paraId="2F96363B" w14:textId="77777777" w:rsidR="00E639E7" w:rsidRPr="001F5988" w:rsidRDefault="00E639E7" w:rsidP="00E639E7">
            <w:pPr>
              <w:rPr>
                <w:rStyle w:val="cf01"/>
                <w:i w:val="0"/>
                <w:iCs w:val="0"/>
              </w:rPr>
            </w:pPr>
          </w:p>
          <w:p w14:paraId="30AB3A38" w14:textId="77777777" w:rsidR="00E639E7" w:rsidRPr="001F5988" w:rsidRDefault="00E639E7" w:rsidP="00E639E7">
            <w:pPr>
              <w:rPr>
                <w:rStyle w:val="cf01"/>
                <w:i w:val="0"/>
                <w:iCs w:val="0"/>
              </w:rPr>
            </w:pPr>
          </w:p>
          <w:p w14:paraId="33E54671" w14:textId="77777777" w:rsidR="00E639E7" w:rsidRPr="001F5988" w:rsidRDefault="00E639E7" w:rsidP="00E639E7">
            <w:pPr>
              <w:rPr>
                <w:rStyle w:val="cf01"/>
                <w:i w:val="0"/>
                <w:iCs w:val="0"/>
              </w:rPr>
            </w:pPr>
          </w:p>
          <w:p w14:paraId="7DCC3D8E" w14:textId="77777777" w:rsidR="00E639E7" w:rsidRPr="001F5988" w:rsidRDefault="00E639E7" w:rsidP="00E639E7">
            <w:pPr>
              <w:rPr>
                <w:rStyle w:val="cf01"/>
                <w:i w:val="0"/>
                <w:iCs w:val="0"/>
              </w:rPr>
            </w:pPr>
          </w:p>
          <w:p w14:paraId="1F626EFE" w14:textId="77777777" w:rsidR="00E639E7" w:rsidRPr="001F5988" w:rsidRDefault="00E639E7" w:rsidP="00E639E7">
            <w:pPr>
              <w:rPr>
                <w:rStyle w:val="cf01"/>
                <w:i w:val="0"/>
                <w:iCs w:val="0"/>
              </w:rPr>
            </w:pPr>
          </w:p>
          <w:p w14:paraId="1E48CA3C" w14:textId="77777777" w:rsidR="00E639E7" w:rsidRPr="001F5988" w:rsidRDefault="00E639E7" w:rsidP="00E639E7">
            <w:pPr>
              <w:rPr>
                <w:rStyle w:val="cf01"/>
                <w:i w:val="0"/>
                <w:iCs w:val="0"/>
              </w:rPr>
            </w:pPr>
          </w:p>
          <w:p w14:paraId="69832FF8" w14:textId="77777777" w:rsidR="00E639E7" w:rsidRPr="001F5988" w:rsidRDefault="00E639E7" w:rsidP="00E639E7">
            <w:pPr>
              <w:rPr>
                <w:rStyle w:val="cf01"/>
                <w:i w:val="0"/>
                <w:iCs w:val="0"/>
              </w:rPr>
            </w:pPr>
          </w:p>
          <w:p w14:paraId="68D42491" w14:textId="77777777" w:rsidR="00E639E7" w:rsidRPr="001F5988" w:rsidRDefault="00E639E7" w:rsidP="00E639E7">
            <w:pPr>
              <w:rPr>
                <w:rStyle w:val="cf01"/>
                <w:i w:val="0"/>
                <w:iCs w:val="0"/>
              </w:rPr>
            </w:pPr>
          </w:p>
          <w:p w14:paraId="2D8BC8F6" w14:textId="77777777" w:rsidR="00E639E7" w:rsidRPr="001F5988" w:rsidRDefault="00E639E7" w:rsidP="00E639E7">
            <w:pPr>
              <w:rPr>
                <w:rStyle w:val="cf01"/>
                <w:i w:val="0"/>
                <w:iCs w:val="0"/>
              </w:rPr>
            </w:pPr>
          </w:p>
          <w:p w14:paraId="66A949A0" w14:textId="77777777" w:rsidR="00E639E7" w:rsidRPr="001F5988" w:rsidRDefault="00E639E7" w:rsidP="00E639E7">
            <w:pPr>
              <w:rPr>
                <w:rStyle w:val="cf01"/>
                <w:i w:val="0"/>
                <w:iCs w:val="0"/>
              </w:rPr>
            </w:pPr>
          </w:p>
          <w:p w14:paraId="077A6B2D" w14:textId="77777777" w:rsidR="00E639E7" w:rsidRPr="001F5988" w:rsidRDefault="00E639E7" w:rsidP="00E639E7">
            <w:pPr>
              <w:rPr>
                <w:rStyle w:val="cf01"/>
                <w:i w:val="0"/>
                <w:iCs w:val="0"/>
              </w:rPr>
            </w:pPr>
          </w:p>
          <w:p w14:paraId="7E6E4DF9" w14:textId="77777777" w:rsidR="00E639E7" w:rsidRPr="001F5988" w:rsidRDefault="00E639E7" w:rsidP="00E639E7">
            <w:pPr>
              <w:rPr>
                <w:rStyle w:val="cf01"/>
                <w:i w:val="0"/>
                <w:iCs w:val="0"/>
              </w:rPr>
            </w:pPr>
          </w:p>
          <w:p w14:paraId="68B2453D" w14:textId="77777777" w:rsidR="00E639E7" w:rsidRPr="001F5988" w:rsidRDefault="00E639E7" w:rsidP="00E639E7">
            <w:pPr>
              <w:rPr>
                <w:rStyle w:val="cf01"/>
                <w:i w:val="0"/>
                <w:iCs w:val="0"/>
              </w:rPr>
            </w:pPr>
          </w:p>
          <w:p w14:paraId="1A1711B3" w14:textId="77777777" w:rsidR="00E639E7" w:rsidRPr="001F5988" w:rsidRDefault="00E639E7" w:rsidP="00E639E7">
            <w:pPr>
              <w:rPr>
                <w:rStyle w:val="cf01"/>
                <w:i w:val="0"/>
                <w:iCs w:val="0"/>
              </w:rPr>
            </w:pPr>
          </w:p>
          <w:p w14:paraId="020EC005" w14:textId="77777777" w:rsidR="00E639E7" w:rsidRPr="001F5988" w:rsidRDefault="00E639E7" w:rsidP="00E639E7">
            <w:pPr>
              <w:rPr>
                <w:rStyle w:val="cf01"/>
                <w:i w:val="0"/>
                <w:iCs w:val="0"/>
              </w:rPr>
            </w:pPr>
          </w:p>
          <w:p w14:paraId="0AE937F1" w14:textId="77777777" w:rsidR="00E639E7" w:rsidRPr="001F5988" w:rsidRDefault="00E639E7" w:rsidP="00E639E7">
            <w:pPr>
              <w:rPr>
                <w:rStyle w:val="cf01"/>
                <w:i w:val="0"/>
                <w:iCs w:val="0"/>
              </w:rPr>
            </w:pPr>
          </w:p>
          <w:p w14:paraId="3013CDE7" w14:textId="77777777" w:rsidR="00E639E7" w:rsidRPr="001F5988" w:rsidRDefault="00E639E7" w:rsidP="00E639E7">
            <w:pPr>
              <w:rPr>
                <w:rStyle w:val="cf01"/>
                <w:i w:val="0"/>
                <w:iCs w:val="0"/>
              </w:rPr>
            </w:pPr>
          </w:p>
          <w:p w14:paraId="02CEEDFB" w14:textId="77777777" w:rsidR="00E639E7" w:rsidRPr="001F5988" w:rsidRDefault="00E639E7" w:rsidP="00E639E7">
            <w:pPr>
              <w:rPr>
                <w:rStyle w:val="cf01"/>
                <w:i w:val="0"/>
                <w:iCs w:val="0"/>
              </w:rPr>
            </w:pPr>
          </w:p>
          <w:p w14:paraId="578C5CF5" w14:textId="77777777" w:rsidR="00E639E7" w:rsidRPr="001F5988" w:rsidRDefault="00E639E7" w:rsidP="00E639E7">
            <w:pPr>
              <w:rPr>
                <w:rStyle w:val="cf01"/>
                <w:i w:val="0"/>
                <w:iCs w:val="0"/>
              </w:rPr>
            </w:pPr>
          </w:p>
          <w:p w14:paraId="3ED70FFD" w14:textId="77777777" w:rsidR="00E639E7" w:rsidRPr="001F5988" w:rsidRDefault="00E639E7" w:rsidP="00E639E7">
            <w:pPr>
              <w:rPr>
                <w:rStyle w:val="cf01"/>
                <w:i w:val="0"/>
                <w:iCs w:val="0"/>
              </w:rPr>
            </w:pPr>
          </w:p>
          <w:p w14:paraId="5B8D4210" w14:textId="77777777" w:rsidR="00E639E7" w:rsidRPr="001F5988" w:rsidRDefault="00E639E7" w:rsidP="00E639E7">
            <w:pPr>
              <w:rPr>
                <w:rStyle w:val="cf01"/>
                <w:i w:val="0"/>
                <w:iCs w:val="0"/>
              </w:rPr>
            </w:pPr>
          </w:p>
          <w:p w14:paraId="552C41E5" w14:textId="77777777" w:rsidR="00E639E7" w:rsidRPr="001F5988" w:rsidRDefault="00E639E7" w:rsidP="00E639E7">
            <w:pPr>
              <w:rPr>
                <w:rStyle w:val="cf01"/>
                <w:i w:val="0"/>
                <w:iCs w:val="0"/>
              </w:rPr>
            </w:pPr>
          </w:p>
          <w:p w14:paraId="1DE8BF1E" w14:textId="77777777" w:rsidR="00E639E7" w:rsidRPr="001F5988" w:rsidRDefault="00E639E7" w:rsidP="00E639E7">
            <w:pPr>
              <w:rPr>
                <w:rStyle w:val="cf01"/>
                <w:i w:val="0"/>
                <w:iCs w:val="0"/>
              </w:rPr>
            </w:pPr>
          </w:p>
          <w:p w14:paraId="04F89BF9" w14:textId="77777777" w:rsidR="00E639E7" w:rsidRPr="001F5988" w:rsidRDefault="00E639E7" w:rsidP="00E639E7">
            <w:pPr>
              <w:rPr>
                <w:rStyle w:val="cf01"/>
                <w:i w:val="0"/>
                <w:iCs w:val="0"/>
              </w:rPr>
            </w:pPr>
          </w:p>
          <w:p w14:paraId="50844A2A" w14:textId="77777777" w:rsidR="00E639E7" w:rsidRPr="001F5988" w:rsidRDefault="00E639E7" w:rsidP="00E639E7">
            <w:pPr>
              <w:rPr>
                <w:rStyle w:val="cf01"/>
                <w:i w:val="0"/>
                <w:iCs w:val="0"/>
              </w:rPr>
            </w:pPr>
          </w:p>
          <w:p w14:paraId="7E1E1BA0" w14:textId="77777777" w:rsidR="00E639E7" w:rsidRPr="001F5988" w:rsidRDefault="00E639E7" w:rsidP="00E639E7">
            <w:pPr>
              <w:rPr>
                <w:rStyle w:val="cf01"/>
                <w:i w:val="0"/>
                <w:iCs w:val="0"/>
              </w:rPr>
            </w:pPr>
          </w:p>
          <w:p w14:paraId="6416B851" w14:textId="77777777" w:rsidR="00E639E7" w:rsidRPr="001F5988" w:rsidRDefault="00E639E7" w:rsidP="00E639E7">
            <w:pPr>
              <w:rPr>
                <w:rStyle w:val="cf01"/>
                <w:i w:val="0"/>
                <w:iCs w:val="0"/>
              </w:rPr>
            </w:pPr>
          </w:p>
          <w:p w14:paraId="56A9EA8B" w14:textId="77777777" w:rsidR="00E639E7" w:rsidRPr="001F5988" w:rsidRDefault="00E639E7" w:rsidP="00E639E7">
            <w:pPr>
              <w:rPr>
                <w:rStyle w:val="cf01"/>
                <w:i w:val="0"/>
                <w:iCs w:val="0"/>
              </w:rPr>
            </w:pPr>
          </w:p>
          <w:p w14:paraId="4F97BEA5" w14:textId="77777777" w:rsidR="00E639E7" w:rsidRPr="001F5988" w:rsidRDefault="00E639E7" w:rsidP="00E639E7">
            <w:pPr>
              <w:rPr>
                <w:rStyle w:val="cf01"/>
                <w:i w:val="0"/>
                <w:iCs w:val="0"/>
              </w:rPr>
            </w:pPr>
          </w:p>
          <w:p w14:paraId="0B79AC37" w14:textId="77777777" w:rsidR="00E639E7" w:rsidRPr="001F5988" w:rsidRDefault="00E639E7" w:rsidP="00E639E7">
            <w:pPr>
              <w:rPr>
                <w:rStyle w:val="cf01"/>
                <w:i w:val="0"/>
                <w:iCs w:val="0"/>
              </w:rPr>
            </w:pPr>
          </w:p>
          <w:p w14:paraId="55D07F83" w14:textId="77777777" w:rsidR="00E639E7" w:rsidRPr="001F5988" w:rsidRDefault="00E639E7" w:rsidP="00E639E7">
            <w:pPr>
              <w:rPr>
                <w:rStyle w:val="cf01"/>
                <w:i w:val="0"/>
                <w:iCs w:val="0"/>
              </w:rPr>
            </w:pPr>
          </w:p>
          <w:p w14:paraId="3AB8B402" w14:textId="77777777" w:rsidR="00E639E7" w:rsidRPr="001F5988" w:rsidRDefault="00E639E7" w:rsidP="00E639E7">
            <w:pPr>
              <w:rPr>
                <w:rStyle w:val="cf01"/>
                <w:i w:val="0"/>
                <w:iCs w:val="0"/>
              </w:rPr>
            </w:pPr>
          </w:p>
          <w:p w14:paraId="5ADE8E63" w14:textId="77777777" w:rsidR="00E639E7" w:rsidRPr="001F5988" w:rsidRDefault="00E639E7" w:rsidP="00E639E7">
            <w:pPr>
              <w:rPr>
                <w:rStyle w:val="cf01"/>
                <w:i w:val="0"/>
                <w:iCs w:val="0"/>
              </w:rPr>
            </w:pPr>
          </w:p>
          <w:p w14:paraId="270947C1" w14:textId="77777777" w:rsidR="00E639E7" w:rsidRPr="001F5988" w:rsidRDefault="00E639E7" w:rsidP="00E639E7">
            <w:pPr>
              <w:rPr>
                <w:rStyle w:val="cf01"/>
                <w:i w:val="0"/>
                <w:iCs w:val="0"/>
              </w:rPr>
            </w:pPr>
          </w:p>
          <w:p w14:paraId="2A127E26" w14:textId="77777777" w:rsidR="00E639E7" w:rsidRPr="001F5988" w:rsidRDefault="00E639E7" w:rsidP="00E639E7">
            <w:pPr>
              <w:rPr>
                <w:rStyle w:val="cf01"/>
                <w:i w:val="0"/>
                <w:iCs w:val="0"/>
              </w:rPr>
            </w:pPr>
          </w:p>
          <w:p w14:paraId="227E32C6" w14:textId="77777777" w:rsidR="00E639E7" w:rsidRPr="001F5988" w:rsidRDefault="00E639E7" w:rsidP="00E639E7">
            <w:pPr>
              <w:rPr>
                <w:rStyle w:val="cf01"/>
                <w:i w:val="0"/>
                <w:iCs w:val="0"/>
              </w:rPr>
            </w:pPr>
          </w:p>
          <w:p w14:paraId="5E6EADE5" w14:textId="77777777" w:rsidR="00E639E7" w:rsidRPr="001F5988" w:rsidRDefault="00E639E7" w:rsidP="00E639E7">
            <w:pPr>
              <w:rPr>
                <w:rStyle w:val="cf01"/>
                <w:i w:val="0"/>
                <w:iCs w:val="0"/>
              </w:rPr>
            </w:pPr>
          </w:p>
          <w:p w14:paraId="57120D78" w14:textId="77777777" w:rsidR="00E639E7" w:rsidRPr="001F5988" w:rsidRDefault="00E639E7" w:rsidP="00E639E7">
            <w:pPr>
              <w:rPr>
                <w:rStyle w:val="cf01"/>
                <w:i w:val="0"/>
                <w:iCs w:val="0"/>
              </w:rPr>
            </w:pPr>
          </w:p>
          <w:p w14:paraId="6A9BA848" w14:textId="77777777" w:rsidR="00E639E7" w:rsidRPr="001F5988" w:rsidRDefault="00E639E7" w:rsidP="00E639E7">
            <w:pPr>
              <w:rPr>
                <w:rStyle w:val="cf01"/>
                <w:i w:val="0"/>
                <w:iCs w:val="0"/>
              </w:rPr>
            </w:pPr>
          </w:p>
          <w:p w14:paraId="7093BD60" w14:textId="77777777" w:rsidR="00E639E7" w:rsidRPr="001F5988" w:rsidRDefault="00E639E7" w:rsidP="00E639E7">
            <w:pPr>
              <w:rPr>
                <w:rStyle w:val="cf01"/>
                <w:i w:val="0"/>
                <w:iCs w:val="0"/>
              </w:rPr>
            </w:pPr>
          </w:p>
          <w:p w14:paraId="6ED5094D" w14:textId="77777777" w:rsidR="00E639E7" w:rsidRPr="001F5988" w:rsidRDefault="00E639E7" w:rsidP="00E639E7">
            <w:pPr>
              <w:rPr>
                <w:rStyle w:val="cf01"/>
                <w:i w:val="0"/>
                <w:iCs w:val="0"/>
              </w:rPr>
            </w:pPr>
          </w:p>
          <w:p w14:paraId="7DD2D1DE" w14:textId="77777777" w:rsidR="00E639E7" w:rsidRPr="001F5988" w:rsidRDefault="00E639E7" w:rsidP="00E639E7">
            <w:pPr>
              <w:rPr>
                <w:rStyle w:val="cf01"/>
                <w:i w:val="0"/>
                <w:iCs w:val="0"/>
              </w:rPr>
            </w:pPr>
          </w:p>
          <w:p w14:paraId="1BCA3E71" w14:textId="77777777" w:rsidR="00E639E7" w:rsidRPr="001F5988" w:rsidRDefault="00E639E7" w:rsidP="00E639E7">
            <w:pPr>
              <w:rPr>
                <w:rStyle w:val="cf01"/>
                <w:i w:val="0"/>
                <w:iCs w:val="0"/>
              </w:rPr>
            </w:pPr>
          </w:p>
          <w:p w14:paraId="38CA3437" w14:textId="77777777" w:rsidR="00E639E7" w:rsidRPr="001F5988" w:rsidRDefault="00E639E7" w:rsidP="00E639E7">
            <w:pPr>
              <w:rPr>
                <w:rStyle w:val="cf01"/>
                <w:i w:val="0"/>
                <w:iCs w:val="0"/>
              </w:rPr>
            </w:pPr>
          </w:p>
          <w:p w14:paraId="4042008A" w14:textId="77777777" w:rsidR="00E639E7" w:rsidRPr="001F5988" w:rsidRDefault="00E639E7" w:rsidP="00E639E7">
            <w:pPr>
              <w:rPr>
                <w:rStyle w:val="cf01"/>
                <w:i w:val="0"/>
                <w:iCs w:val="0"/>
              </w:rPr>
            </w:pPr>
          </w:p>
          <w:p w14:paraId="3F1B90D0" w14:textId="77777777" w:rsidR="00E639E7" w:rsidRPr="001F5988" w:rsidRDefault="00E639E7" w:rsidP="00E639E7">
            <w:pPr>
              <w:rPr>
                <w:rStyle w:val="cf01"/>
                <w:i w:val="0"/>
                <w:iCs w:val="0"/>
              </w:rPr>
            </w:pPr>
          </w:p>
          <w:p w14:paraId="1F8F5DDF" w14:textId="77777777" w:rsidR="00E639E7" w:rsidRPr="001F5988" w:rsidRDefault="00E639E7" w:rsidP="00E639E7">
            <w:pPr>
              <w:rPr>
                <w:rStyle w:val="cf01"/>
                <w:i w:val="0"/>
                <w:iCs w:val="0"/>
              </w:rPr>
            </w:pPr>
          </w:p>
          <w:p w14:paraId="5A10F37A" w14:textId="77777777" w:rsidR="00E639E7" w:rsidRPr="001F5988" w:rsidRDefault="00E639E7" w:rsidP="00E639E7">
            <w:pPr>
              <w:rPr>
                <w:rStyle w:val="cf01"/>
                <w:i w:val="0"/>
                <w:iCs w:val="0"/>
              </w:rPr>
            </w:pPr>
          </w:p>
          <w:p w14:paraId="57596364" w14:textId="77777777" w:rsidR="00E639E7" w:rsidRPr="001F5988" w:rsidRDefault="00E639E7" w:rsidP="00E639E7">
            <w:pPr>
              <w:rPr>
                <w:rStyle w:val="cf01"/>
                <w:i w:val="0"/>
                <w:iCs w:val="0"/>
              </w:rPr>
            </w:pPr>
          </w:p>
          <w:p w14:paraId="1B46C587" w14:textId="77777777" w:rsidR="00E639E7" w:rsidRPr="001F5988" w:rsidRDefault="00E639E7" w:rsidP="00E639E7">
            <w:pPr>
              <w:rPr>
                <w:rStyle w:val="cf01"/>
                <w:i w:val="0"/>
                <w:iCs w:val="0"/>
              </w:rPr>
            </w:pPr>
          </w:p>
          <w:p w14:paraId="0514897D" w14:textId="77777777" w:rsidR="00E639E7" w:rsidRPr="001F5988" w:rsidRDefault="00E639E7" w:rsidP="00E639E7">
            <w:pPr>
              <w:rPr>
                <w:rStyle w:val="cf01"/>
                <w:i w:val="0"/>
                <w:iCs w:val="0"/>
              </w:rPr>
            </w:pPr>
          </w:p>
          <w:p w14:paraId="7FEB31C9" w14:textId="77777777" w:rsidR="00E639E7" w:rsidRPr="001F5988" w:rsidRDefault="00E639E7" w:rsidP="00E639E7">
            <w:pPr>
              <w:rPr>
                <w:rStyle w:val="cf01"/>
                <w:i w:val="0"/>
                <w:iCs w:val="0"/>
              </w:rPr>
            </w:pPr>
          </w:p>
          <w:p w14:paraId="7CE1E0C1" w14:textId="77777777" w:rsidR="00E639E7" w:rsidRPr="001F5988" w:rsidRDefault="00E639E7" w:rsidP="00E639E7">
            <w:pPr>
              <w:rPr>
                <w:rStyle w:val="cf01"/>
                <w:i w:val="0"/>
                <w:iCs w:val="0"/>
              </w:rPr>
            </w:pPr>
          </w:p>
          <w:p w14:paraId="00784C52" w14:textId="77777777" w:rsidR="00E639E7" w:rsidRPr="001F5988" w:rsidRDefault="00E639E7" w:rsidP="00E639E7">
            <w:pPr>
              <w:rPr>
                <w:rStyle w:val="cf01"/>
                <w:i w:val="0"/>
                <w:iCs w:val="0"/>
              </w:rPr>
            </w:pPr>
          </w:p>
          <w:p w14:paraId="2214912D" w14:textId="77777777" w:rsidR="00E639E7" w:rsidRPr="001F5988" w:rsidRDefault="00E639E7" w:rsidP="00E639E7">
            <w:pPr>
              <w:rPr>
                <w:rStyle w:val="cf01"/>
                <w:i w:val="0"/>
                <w:iCs w:val="0"/>
              </w:rPr>
            </w:pPr>
          </w:p>
          <w:p w14:paraId="0A122559" w14:textId="77777777" w:rsidR="00E639E7" w:rsidRPr="001F5988" w:rsidRDefault="00E639E7" w:rsidP="00E639E7">
            <w:pPr>
              <w:rPr>
                <w:rStyle w:val="cf01"/>
                <w:i w:val="0"/>
                <w:iCs w:val="0"/>
              </w:rPr>
            </w:pPr>
          </w:p>
          <w:p w14:paraId="752F7692" w14:textId="77777777" w:rsidR="00E639E7" w:rsidRPr="001F5988" w:rsidRDefault="00E639E7" w:rsidP="00E639E7">
            <w:pPr>
              <w:rPr>
                <w:rStyle w:val="cf01"/>
                <w:i w:val="0"/>
                <w:iCs w:val="0"/>
              </w:rPr>
            </w:pPr>
          </w:p>
          <w:p w14:paraId="38E4C02E" w14:textId="77777777" w:rsidR="00E639E7" w:rsidRPr="001F5988" w:rsidRDefault="00E639E7" w:rsidP="00E639E7">
            <w:pPr>
              <w:rPr>
                <w:rStyle w:val="cf01"/>
                <w:i w:val="0"/>
                <w:iCs w:val="0"/>
              </w:rPr>
            </w:pPr>
          </w:p>
          <w:p w14:paraId="3AAD6D9E" w14:textId="77777777" w:rsidR="00E639E7" w:rsidRPr="001F5988" w:rsidRDefault="00E639E7" w:rsidP="00E639E7">
            <w:pPr>
              <w:rPr>
                <w:rStyle w:val="cf01"/>
                <w:i w:val="0"/>
                <w:iCs w:val="0"/>
              </w:rPr>
            </w:pPr>
          </w:p>
          <w:p w14:paraId="2A531620" w14:textId="77777777" w:rsidR="00E639E7" w:rsidRPr="001F5988" w:rsidRDefault="00E639E7" w:rsidP="00E639E7">
            <w:pPr>
              <w:rPr>
                <w:rStyle w:val="cf01"/>
                <w:i w:val="0"/>
                <w:iCs w:val="0"/>
              </w:rPr>
            </w:pPr>
          </w:p>
          <w:p w14:paraId="5084874A" w14:textId="77777777" w:rsidR="00E639E7" w:rsidRPr="001F5988" w:rsidRDefault="00E639E7" w:rsidP="00E639E7">
            <w:pPr>
              <w:rPr>
                <w:rStyle w:val="cf01"/>
                <w:i w:val="0"/>
                <w:iCs w:val="0"/>
              </w:rPr>
            </w:pPr>
          </w:p>
          <w:p w14:paraId="07470E88" w14:textId="77777777" w:rsidR="00E639E7" w:rsidRPr="001F5988" w:rsidRDefault="00E639E7" w:rsidP="00E639E7">
            <w:pPr>
              <w:rPr>
                <w:rStyle w:val="cf01"/>
                <w:i w:val="0"/>
                <w:iCs w:val="0"/>
              </w:rPr>
            </w:pPr>
          </w:p>
          <w:p w14:paraId="4C05396B" w14:textId="77777777" w:rsidR="00E639E7" w:rsidRPr="001F5988" w:rsidRDefault="00E639E7" w:rsidP="00E639E7">
            <w:pPr>
              <w:rPr>
                <w:rStyle w:val="cf01"/>
                <w:i w:val="0"/>
                <w:iCs w:val="0"/>
              </w:rPr>
            </w:pPr>
          </w:p>
          <w:p w14:paraId="7F7898AE" w14:textId="77777777" w:rsidR="00E639E7" w:rsidRPr="001F5988" w:rsidRDefault="00E639E7" w:rsidP="00E639E7">
            <w:pPr>
              <w:rPr>
                <w:rStyle w:val="cf01"/>
                <w:i w:val="0"/>
                <w:iCs w:val="0"/>
              </w:rPr>
            </w:pPr>
          </w:p>
          <w:p w14:paraId="5086511B" w14:textId="77777777" w:rsidR="00E639E7" w:rsidRPr="001F5988" w:rsidRDefault="00E639E7" w:rsidP="00E639E7">
            <w:pPr>
              <w:rPr>
                <w:rStyle w:val="cf01"/>
                <w:i w:val="0"/>
                <w:iCs w:val="0"/>
              </w:rPr>
            </w:pPr>
          </w:p>
          <w:p w14:paraId="4BE2696D" w14:textId="77777777" w:rsidR="00E639E7" w:rsidRPr="001F5988" w:rsidRDefault="00E639E7" w:rsidP="00E639E7">
            <w:pPr>
              <w:rPr>
                <w:rStyle w:val="cf01"/>
                <w:i w:val="0"/>
                <w:iCs w:val="0"/>
              </w:rPr>
            </w:pPr>
          </w:p>
          <w:p w14:paraId="47F354A9" w14:textId="77777777" w:rsidR="00E639E7" w:rsidRPr="001F5988" w:rsidRDefault="00E639E7" w:rsidP="00E639E7">
            <w:pPr>
              <w:rPr>
                <w:rStyle w:val="cf01"/>
                <w:i w:val="0"/>
                <w:iCs w:val="0"/>
              </w:rPr>
            </w:pPr>
          </w:p>
          <w:p w14:paraId="5D03BDF8" w14:textId="77777777" w:rsidR="00E639E7" w:rsidRPr="001F5988" w:rsidRDefault="00E639E7" w:rsidP="00E639E7">
            <w:pPr>
              <w:rPr>
                <w:rStyle w:val="cf01"/>
                <w:i w:val="0"/>
                <w:iCs w:val="0"/>
              </w:rPr>
            </w:pPr>
          </w:p>
          <w:p w14:paraId="739BC67B" w14:textId="77777777" w:rsidR="00E639E7" w:rsidRPr="001F5988" w:rsidRDefault="00E639E7" w:rsidP="00E639E7">
            <w:pPr>
              <w:rPr>
                <w:rStyle w:val="cf01"/>
                <w:i w:val="0"/>
                <w:iCs w:val="0"/>
              </w:rPr>
            </w:pPr>
          </w:p>
          <w:p w14:paraId="3A1A5266" w14:textId="77777777" w:rsidR="00E639E7" w:rsidRPr="001F5988" w:rsidRDefault="00E639E7" w:rsidP="00E639E7">
            <w:pPr>
              <w:rPr>
                <w:rStyle w:val="cf01"/>
                <w:i w:val="0"/>
                <w:iCs w:val="0"/>
              </w:rPr>
            </w:pPr>
          </w:p>
          <w:p w14:paraId="1ED7D452" w14:textId="77777777" w:rsidR="00E639E7" w:rsidRPr="001F5988" w:rsidRDefault="00E639E7" w:rsidP="00E639E7">
            <w:pPr>
              <w:rPr>
                <w:rStyle w:val="cf01"/>
                <w:i w:val="0"/>
                <w:iCs w:val="0"/>
              </w:rPr>
            </w:pPr>
          </w:p>
          <w:p w14:paraId="58F90948" w14:textId="77777777" w:rsidR="00E639E7" w:rsidRPr="001F5988" w:rsidRDefault="00E639E7" w:rsidP="00E639E7">
            <w:pPr>
              <w:rPr>
                <w:rStyle w:val="cf01"/>
                <w:i w:val="0"/>
                <w:iCs w:val="0"/>
              </w:rPr>
            </w:pPr>
          </w:p>
          <w:p w14:paraId="64E5F189" w14:textId="77777777" w:rsidR="00E639E7" w:rsidRDefault="00E639E7" w:rsidP="00E639E7">
            <w:pPr>
              <w:rPr>
                <w:rStyle w:val="cf01"/>
                <w:i w:val="0"/>
                <w:iCs w:val="0"/>
              </w:rPr>
            </w:pPr>
          </w:p>
          <w:p w14:paraId="64700190" w14:textId="77777777" w:rsidR="00E639E7" w:rsidRDefault="00E639E7" w:rsidP="00E639E7">
            <w:pPr>
              <w:rPr>
                <w:rStyle w:val="cf01"/>
              </w:rPr>
            </w:pPr>
          </w:p>
          <w:p w14:paraId="37F8E7A0" w14:textId="77777777" w:rsidR="00E639E7" w:rsidRDefault="00E639E7" w:rsidP="00E639E7">
            <w:pPr>
              <w:rPr>
                <w:rStyle w:val="cf01"/>
              </w:rPr>
            </w:pPr>
          </w:p>
          <w:p w14:paraId="62DAB7B2" w14:textId="77777777" w:rsidR="00E639E7" w:rsidRDefault="00E639E7" w:rsidP="00E639E7">
            <w:pPr>
              <w:rPr>
                <w:rStyle w:val="cf01"/>
              </w:rPr>
            </w:pPr>
          </w:p>
          <w:p w14:paraId="7BC607F2" w14:textId="77777777" w:rsidR="00E639E7" w:rsidRDefault="00E639E7" w:rsidP="00E639E7">
            <w:pPr>
              <w:rPr>
                <w:rStyle w:val="cf01"/>
              </w:rPr>
            </w:pPr>
          </w:p>
          <w:p w14:paraId="772BB869" w14:textId="77777777" w:rsidR="00E639E7" w:rsidRDefault="00E639E7" w:rsidP="00E639E7">
            <w:pPr>
              <w:rPr>
                <w:rStyle w:val="cf01"/>
              </w:rPr>
            </w:pPr>
          </w:p>
          <w:p w14:paraId="634E8AC1" w14:textId="77777777" w:rsidR="00E639E7" w:rsidRDefault="00E639E7" w:rsidP="00E639E7">
            <w:pPr>
              <w:rPr>
                <w:rStyle w:val="cf01"/>
              </w:rPr>
            </w:pPr>
          </w:p>
          <w:p w14:paraId="572DFCA2" w14:textId="77777777" w:rsidR="00E639E7" w:rsidRDefault="00E639E7" w:rsidP="00E639E7">
            <w:pPr>
              <w:rPr>
                <w:rStyle w:val="cf01"/>
              </w:rPr>
            </w:pPr>
          </w:p>
          <w:p w14:paraId="1A41A99F" w14:textId="77777777" w:rsidR="00E639E7" w:rsidRDefault="00E639E7" w:rsidP="00E639E7">
            <w:pPr>
              <w:rPr>
                <w:rStyle w:val="cf01"/>
              </w:rPr>
            </w:pPr>
          </w:p>
          <w:p w14:paraId="6414F946" w14:textId="77777777" w:rsidR="00E639E7" w:rsidRDefault="00E639E7" w:rsidP="00E639E7">
            <w:pPr>
              <w:rPr>
                <w:rStyle w:val="cf01"/>
              </w:rPr>
            </w:pPr>
          </w:p>
          <w:p w14:paraId="13ABDB55" w14:textId="77777777" w:rsidR="00E639E7" w:rsidRDefault="00E639E7" w:rsidP="00E639E7">
            <w:pPr>
              <w:rPr>
                <w:rStyle w:val="cf01"/>
              </w:rPr>
            </w:pPr>
          </w:p>
          <w:p w14:paraId="430A0ABE" w14:textId="77777777" w:rsidR="00E639E7" w:rsidRDefault="00E639E7" w:rsidP="00E639E7">
            <w:pPr>
              <w:rPr>
                <w:rStyle w:val="cf01"/>
              </w:rPr>
            </w:pPr>
          </w:p>
          <w:p w14:paraId="734B0412" w14:textId="77777777" w:rsidR="00E639E7" w:rsidRDefault="00E639E7" w:rsidP="00E639E7">
            <w:pPr>
              <w:rPr>
                <w:rStyle w:val="cf01"/>
              </w:rPr>
            </w:pPr>
          </w:p>
          <w:p w14:paraId="1FE819B5" w14:textId="77777777" w:rsidR="00E639E7" w:rsidRDefault="00E639E7" w:rsidP="00E639E7">
            <w:pPr>
              <w:rPr>
                <w:rStyle w:val="cf01"/>
              </w:rPr>
            </w:pPr>
          </w:p>
          <w:p w14:paraId="262EEF46" w14:textId="77777777" w:rsidR="00E639E7" w:rsidRDefault="00E639E7" w:rsidP="00E639E7">
            <w:pPr>
              <w:rPr>
                <w:rStyle w:val="cf01"/>
              </w:rPr>
            </w:pPr>
          </w:p>
          <w:p w14:paraId="719E24F2" w14:textId="77777777" w:rsidR="00E639E7" w:rsidRDefault="00E639E7" w:rsidP="00E639E7">
            <w:pPr>
              <w:rPr>
                <w:rStyle w:val="cf01"/>
              </w:rPr>
            </w:pPr>
          </w:p>
          <w:p w14:paraId="5AFC53EB" w14:textId="77777777" w:rsidR="00E639E7" w:rsidRDefault="00E639E7" w:rsidP="00E639E7">
            <w:pPr>
              <w:rPr>
                <w:rStyle w:val="cf01"/>
              </w:rPr>
            </w:pPr>
          </w:p>
          <w:p w14:paraId="1D2C4FE4" w14:textId="77777777" w:rsidR="00E639E7" w:rsidRDefault="00E639E7" w:rsidP="00E639E7">
            <w:pPr>
              <w:rPr>
                <w:rStyle w:val="cf01"/>
              </w:rPr>
            </w:pPr>
          </w:p>
          <w:p w14:paraId="4801986C" w14:textId="77777777" w:rsidR="00E639E7" w:rsidRDefault="00E639E7" w:rsidP="00E639E7">
            <w:pPr>
              <w:rPr>
                <w:rStyle w:val="cf01"/>
              </w:rPr>
            </w:pPr>
          </w:p>
          <w:p w14:paraId="004142BA" w14:textId="77777777" w:rsidR="00E639E7" w:rsidRDefault="00E639E7" w:rsidP="00E639E7">
            <w:pPr>
              <w:rPr>
                <w:rStyle w:val="cf01"/>
              </w:rPr>
            </w:pPr>
          </w:p>
          <w:p w14:paraId="62A984BA" w14:textId="77777777" w:rsidR="00E639E7" w:rsidRDefault="00E639E7" w:rsidP="00E639E7">
            <w:pPr>
              <w:rPr>
                <w:rStyle w:val="cf01"/>
              </w:rPr>
            </w:pPr>
          </w:p>
          <w:p w14:paraId="1C55C564" w14:textId="77777777" w:rsidR="00E639E7" w:rsidRDefault="00E639E7" w:rsidP="00E639E7">
            <w:pPr>
              <w:rPr>
                <w:rStyle w:val="cf01"/>
              </w:rPr>
            </w:pPr>
          </w:p>
          <w:p w14:paraId="21824BD2" w14:textId="77777777" w:rsidR="00E639E7" w:rsidRDefault="00E639E7" w:rsidP="00E639E7">
            <w:pPr>
              <w:rPr>
                <w:rStyle w:val="cf01"/>
              </w:rPr>
            </w:pPr>
          </w:p>
          <w:p w14:paraId="1EA37D80" w14:textId="77777777" w:rsidR="00E639E7" w:rsidRDefault="00E639E7" w:rsidP="00E639E7">
            <w:pPr>
              <w:rPr>
                <w:rStyle w:val="cf01"/>
              </w:rPr>
            </w:pPr>
          </w:p>
          <w:p w14:paraId="0112528C" w14:textId="77777777" w:rsidR="00E639E7" w:rsidRDefault="00E639E7" w:rsidP="00E639E7">
            <w:pPr>
              <w:rPr>
                <w:rStyle w:val="cf01"/>
              </w:rPr>
            </w:pPr>
          </w:p>
          <w:p w14:paraId="36F57D6E" w14:textId="77777777" w:rsidR="00E639E7" w:rsidRDefault="00E639E7" w:rsidP="00E639E7">
            <w:pPr>
              <w:rPr>
                <w:rStyle w:val="cf01"/>
              </w:rPr>
            </w:pPr>
          </w:p>
          <w:p w14:paraId="02D9C420" w14:textId="77777777" w:rsidR="00E639E7" w:rsidRDefault="00E639E7" w:rsidP="00E639E7">
            <w:pPr>
              <w:rPr>
                <w:rStyle w:val="cf01"/>
              </w:rPr>
            </w:pPr>
          </w:p>
          <w:p w14:paraId="7745B26C" w14:textId="77777777" w:rsidR="00E639E7" w:rsidRDefault="00E639E7" w:rsidP="00E639E7">
            <w:pPr>
              <w:rPr>
                <w:rStyle w:val="cf01"/>
              </w:rPr>
            </w:pPr>
          </w:p>
          <w:p w14:paraId="47DADF49" w14:textId="77777777" w:rsidR="00E639E7" w:rsidRDefault="00E639E7" w:rsidP="00E639E7">
            <w:pPr>
              <w:rPr>
                <w:rStyle w:val="cf01"/>
              </w:rPr>
            </w:pPr>
          </w:p>
          <w:p w14:paraId="32B4BC47" w14:textId="77777777" w:rsidR="00E639E7" w:rsidRDefault="00E639E7" w:rsidP="00E639E7">
            <w:pPr>
              <w:rPr>
                <w:rStyle w:val="cf01"/>
              </w:rPr>
            </w:pPr>
          </w:p>
          <w:p w14:paraId="5AA7B194" w14:textId="77777777" w:rsidR="00E639E7" w:rsidRDefault="00E639E7" w:rsidP="00E639E7">
            <w:pPr>
              <w:rPr>
                <w:rStyle w:val="cf01"/>
              </w:rPr>
            </w:pPr>
          </w:p>
          <w:p w14:paraId="6E546709" w14:textId="77777777" w:rsidR="00E639E7" w:rsidRDefault="00E639E7" w:rsidP="00E639E7">
            <w:pPr>
              <w:rPr>
                <w:rStyle w:val="cf01"/>
              </w:rPr>
            </w:pPr>
          </w:p>
          <w:p w14:paraId="3701B02B" w14:textId="77777777" w:rsidR="00E639E7" w:rsidRDefault="00E639E7" w:rsidP="00E639E7">
            <w:pPr>
              <w:rPr>
                <w:rStyle w:val="cf01"/>
              </w:rPr>
            </w:pPr>
          </w:p>
          <w:p w14:paraId="56D02AAD" w14:textId="77777777" w:rsidR="00E639E7" w:rsidRDefault="00E639E7" w:rsidP="00E639E7">
            <w:pPr>
              <w:rPr>
                <w:rStyle w:val="cf01"/>
              </w:rPr>
            </w:pPr>
          </w:p>
          <w:p w14:paraId="0B020C83" w14:textId="77777777" w:rsidR="00E639E7" w:rsidRDefault="00E639E7" w:rsidP="00E639E7">
            <w:pPr>
              <w:rPr>
                <w:rStyle w:val="cf01"/>
              </w:rPr>
            </w:pPr>
          </w:p>
          <w:p w14:paraId="68A6B303" w14:textId="77777777" w:rsidR="00E639E7" w:rsidRDefault="00E639E7" w:rsidP="00E639E7">
            <w:pPr>
              <w:rPr>
                <w:rStyle w:val="cf01"/>
              </w:rPr>
            </w:pPr>
          </w:p>
          <w:p w14:paraId="5E2E677C" w14:textId="77777777" w:rsidR="00E639E7" w:rsidRDefault="00E639E7" w:rsidP="00E639E7">
            <w:pPr>
              <w:rPr>
                <w:rStyle w:val="cf01"/>
              </w:rPr>
            </w:pPr>
          </w:p>
          <w:p w14:paraId="3544E161" w14:textId="77777777" w:rsidR="00E639E7" w:rsidRDefault="00E639E7" w:rsidP="00E639E7">
            <w:pPr>
              <w:rPr>
                <w:rStyle w:val="cf01"/>
              </w:rPr>
            </w:pPr>
          </w:p>
          <w:p w14:paraId="2E871E35" w14:textId="77777777" w:rsidR="00E639E7" w:rsidRDefault="00E639E7" w:rsidP="00E639E7">
            <w:pPr>
              <w:rPr>
                <w:rStyle w:val="cf01"/>
              </w:rPr>
            </w:pPr>
          </w:p>
          <w:p w14:paraId="109E942D" w14:textId="77777777" w:rsidR="00E639E7" w:rsidRDefault="00E639E7" w:rsidP="00E639E7">
            <w:pPr>
              <w:rPr>
                <w:rStyle w:val="cf01"/>
              </w:rPr>
            </w:pPr>
          </w:p>
          <w:p w14:paraId="2EA72950" w14:textId="77777777" w:rsidR="00E639E7" w:rsidRPr="001F5988" w:rsidRDefault="00E639E7" w:rsidP="00E639E7">
            <w:pPr>
              <w:rPr>
                <w:rStyle w:val="cf01"/>
                <w:i w:val="0"/>
                <w:iCs w:val="0"/>
              </w:rPr>
            </w:pPr>
          </w:p>
          <w:p w14:paraId="5DE8A6EC" w14:textId="77777777" w:rsidR="00E639E7" w:rsidRPr="001F5988" w:rsidRDefault="00E639E7" w:rsidP="00E639E7">
            <w:pPr>
              <w:rPr>
                <w:rStyle w:val="cf01"/>
                <w:i w:val="0"/>
                <w:iCs w:val="0"/>
              </w:rPr>
            </w:pPr>
          </w:p>
          <w:p w14:paraId="415882CD" w14:textId="77777777" w:rsidR="00E639E7" w:rsidRPr="001F5988" w:rsidDel="00EA4893" w:rsidRDefault="00E639E7" w:rsidP="00E639E7">
            <w:pPr>
              <w:rPr>
                <w:del w:id="86" w:author="Author"/>
                <w:rStyle w:val="cf01"/>
                <w:i w:val="0"/>
                <w:iCs w:val="0"/>
              </w:rPr>
            </w:pPr>
          </w:p>
          <w:p w14:paraId="7B9ECEDB" w14:textId="77777777" w:rsidR="00E639E7" w:rsidRPr="001F5988" w:rsidRDefault="00E639E7" w:rsidP="00E639E7">
            <w:pPr>
              <w:rPr>
                <w:rStyle w:val="cf01"/>
                <w:i w:val="0"/>
                <w:iCs w:val="0"/>
              </w:rPr>
            </w:pPr>
          </w:p>
          <w:p w14:paraId="1672A657" w14:textId="77777777" w:rsidR="00E639E7" w:rsidRPr="001F5988" w:rsidRDefault="00E639E7" w:rsidP="00E639E7">
            <w:pPr>
              <w:rPr>
                <w:rStyle w:val="cf01"/>
                <w:i w:val="0"/>
                <w:iCs w:val="0"/>
              </w:rPr>
            </w:pPr>
          </w:p>
          <w:p w14:paraId="476417F8" w14:textId="77777777" w:rsidR="00E639E7" w:rsidRPr="001F5988" w:rsidRDefault="00E639E7" w:rsidP="00E639E7">
            <w:pPr>
              <w:rPr>
                <w:rStyle w:val="cf01"/>
                <w:i w:val="0"/>
                <w:iCs w:val="0"/>
              </w:rPr>
            </w:pPr>
            <w:r w:rsidRPr="001F5988">
              <w:rPr>
                <w:rStyle w:val="cf01"/>
                <w:i w:val="0"/>
                <w:iCs w:val="0"/>
              </w:rPr>
              <w:t xml:space="preserve">6) Advanced capabilities introduce additional costs to power-generating modules. These costs </w:t>
            </w:r>
            <w:proofErr w:type="gramStart"/>
            <w:r w:rsidRPr="001F5988">
              <w:rPr>
                <w:rStyle w:val="cf01"/>
                <w:i w:val="0"/>
                <w:iCs w:val="0"/>
              </w:rPr>
              <w:t>should only be taken</w:t>
            </w:r>
            <w:proofErr w:type="gramEnd"/>
            <w:r w:rsidRPr="001F5988">
              <w:rPr>
                <w:rStyle w:val="cf01"/>
                <w:i w:val="0"/>
                <w:iCs w:val="0"/>
              </w:rPr>
              <w:t xml:space="preserve"> if the capability is actually needed. </w:t>
            </w:r>
            <w:proofErr w:type="gramStart"/>
            <w:r w:rsidRPr="001F5988">
              <w:rPr>
                <w:rStyle w:val="cf01"/>
                <w:i w:val="0"/>
                <w:iCs w:val="0"/>
              </w:rPr>
              <w:t>Otherwise</w:t>
            </w:r>
            <w:proofErr w:type="gramEnd"/>
            <w:r w:rsidRPr="001F5988">
              <w:rPr>
                <w:rStyle w:val="cf01"/>
                <w:i w:val="0"/>
                <w:iCs w:val="0"/>
              </w:rPr>
              <w:t xml:space="preserve"> a lot of sunk costs will be introduced.</w:t>
            </w:r>
          </w:p>
          <w:p w14:paraId="65F8600E" w14:textId="77777777" w:rsidR="00E639E7" w:rsidRPr="001F5988" w:rsidRDefault="00E639E7" w:rsidP="00E639E7">
            <w:pPr>
              <w:rPr>
                <w:rStyle w:val="cf01"/>
                <w:i w:val="0"/>
                <w:iCs w:val="0"/>
              </w:rPr>
            </w:pPr>
          </w:p>
          <w:p w14:paraId="0489E68F" w14:textId="77777777" w:rsidR="00E639E7" w:rsidRPr="001F5988" w:rsidRDefault="00E639E7" w:rsidP="00E639E7">
            <w:pPr>
              <w:rPr>
                <w:rStyle w:val="cf01"/>
                <w:i w:val="0"/>
                <w:iCs w:val="0"/>
              </w:rPr>
            </w:pPr>
            <w:r w:rsidRPr="001F5988">
              <w:rPr>
                <w:rStyle w:val="cf01"/>
                <w:i w:val="0"/>
                <w:iCs w:val="0"/>
              </w:rPr>
              <w:t>Procurement of such capabilities rather than applying them to all generators helps to find the economically most favourable solution.</w:t>
            </w:r>
          </w:p>
          <w:p w14:paraId="395EBDE3" w14:textId="77777777" w:rsidR="00E639E7" w:rsidRPr="001F5988" w:rsidRDefault="00E639E7" w:rsidP="00E639E7">
            <w:pPr>
              <w:rPr>
                <w:rStyle w:val="cf01"/>
                <w:i w:val="0"/>
                <w:iCs w:val="0"/>
              </w:rPr>
            </w:pPr>
          </w:p>
          <w:p w14:paraId="02A78150" w14:textId="77777777" w:rsidR="00E639E7" w:rsidRPr="001F5988" w:rsidDel="00E10018" w:rsidRDefault="00E639E7" w:rsidP="00E639E7">
            <w:pPr>
              <w:rPr>
                <w:del w:id="87" w:author="Author"/>
                <w:rStyle w:val="cf01"/>
                <w:i w:val="0"/>
                <w:iCs w:val="0"/>
              </w:rPr>
            </w:pPr>
            <w:r w:rsidRPr="001F5988">
              <w:rPr>
                <w:rStyle w:val="cf01"/>
                <w:i w:val="0"/>
                <w:iCs w:val="0"/>
              </w:rPr>
              <w:t>The suggested changes state that specified advanced capabilities should be non-mandatory. This will reduce the grid connection costs significantly.</w:t>
            </w:r>
          </w:p>
          <w:p w14:paraId="6F18975A" w14:textId="77777777" w:rsidR="00E639E7" w:rsidRPr="001F5988" w:rsidDel="00E10018" w:rsidRDefault="00E639E7" w:rsidP="00E639E7">
            <w:pPr>
              <w:rPr>
                <w:del w:id="88" w:author="Author"/>
                <w:rStyle w:val="cf01"/>
                <w:i w:val="0"/>
                <w:iCs w:val="0"/>
              </w:rPr>
            </w:pPr>
          </w:p>
          <w:p w14:paraId="1D7347DE" w14:textId="77777777" w:rsidR="00E639E7" w:rsidRPr="001F5988" w:rsidRDefault="00E639E7" w:rsidP="00E639E7">
            <w:pPr>
              <w:rPr>
                <w:rStyle w:val="cf01"/>
                <w:i w:val="0"/>
                <w:iCs w:val="0"/>
              </w:rPr>
            </w:pPr>
            <w:r w:rsidRPr="001F5988">
              <w:rPr>
                <w:rStyle w:val="cf01"/>
                <w:i w:val="0"/>
                <w:iCs w:val="0"/>
              </w:rPr>
              <w:t xml:space="preserve">     </w:t>
            </w:r>
          </w:p>
          <w:p w14:paraId="6A98D6E7" w14:textId="77777777" w:rsidR="00E639E7" w:rsidRPr="001F5988" w:rsidRDefault="00E639E7" w:rsidP="00E639E7">
            <w:pPr>
              <w:rPr>
                <w:rStyle w:val="cf01"/>
                <w:i w:val="0"/>
                <w:iCs w:val="0"/>
              </w:rPr>
            </w:pPr>
          </w:p>
          <w:p w14:paraId="04795229" w14:textId="77777777" w:rsidR="00E639E7" w:rsidRPr="001F5988" w:rsidRDefault="00E639E7" w:rsidP="00E639E7">
            <w:pPr>
              <w:rPr>
                <w:rStyle w:val="cf01"/>
                <w:i w:val="0"/>
                <w:iCs w:val="0"/>
              </w:rPr>
            </w:pPr>
          </w:p>
          <w:p w14:paraId="3D519422" w14:textId="77777777" w:rsidR="00E639E7" w:rsidRPr="001F5988" w:rsidRDefault="00E639E7" w:rsidP="00E639E7">
            <w:pPr>
              <w:rPr>
                <w:rStyle w:val="cf01"/>
                <w:i w:val="0"/>
                <w:iCs w:val="0"/>
              </w:rPr>
            </w:pPr>
          </w:p>
          <w:p w14:paraId="7DACC0C1" w14:textId="77777777" w:rsidR="00E639E7" w:rsidRPr="001F5988" w:rsidRDefault="00E639E7" w:rsidP="00E639E7">
            <w:pPr>
              <w:rPr>
                <w:rStyle w:val="cf01"/>
                <w:i w:val="0"/>
                <w:iCs w:val="0"/>
              </w:rPr>
            </w:pPr>
          </w:p>
          <w:p w14:paraId="676B953C" w14:textId="77777777" w:rsidR="00E639E7" w:rsidRPr="001F5988" w:rsidRDefault="00E639E7" w:rsidP="00E639E7">
            <w:pPr>
              <w:rPr>
                <w:rStyle w:val="cf01"/>
                <w:i w:val="0"/>
                <w:iCs w:val="0"/>
              </w:rPr>
            </w:pPr>
          </w:p>
          <w:p w14:paraId="25491902" w14:textId="77777777" w:rsidR="00E639E7" w:rsidRPr="001F5988" w:rsidRDefault="00E639E7" w:rsidP="00E639E7">
            <w:pPr>
              <w:rPr>
                <w:rStyle w:val="cf01"/>
                <w:i w:val="0"/>
                <w:iCs w:val="0"/>
              </w:rPr>
            </w:pPr>
          </w:p>
          <w:p w14:paraId="00511F06" w14:textId="77777777" w:rsidR="00E639E7" w:rsidRPr="001F5988" w:rsidRDefault="00E639E7" w:rsidP="00E639E7">
            <w:pPr>
              <w:rPr>
                <w:rStyle w:val="cf01"/>
                <w:i w:val="0"/>
                <w:iCs w:val="0"/>
              </w:rPr>
            </w:pPr>
          </w:p>
          <w:p w14:paraId="431FCC9F" w14:textId="77777777" w:rsidR="00E639E7" w:rsidRPr="001F5988" w:rsidRDefault="00E639E7" w:rsidP="00E639E7">
            <w:pPr>
              <w:rPr>
                <w:rStyle w:val="cf01"/>
                <w:i w:val="0"/>
                <w:iCs w:val="0"/>
              </w:rPr>
            </w:pPr>
          </w:p>
          <w:p w14:paraId="35F9C662" w14:textId="77777777" w:rsidR="00E639E7" w:rsidRPr="001F5988" w:rsidRDefault="00E639E7" w:rsidP="00E639E7">
            <w:pPr>
              <w:rPr>
                <w:rStyle w:val="cf01"/>
                <w:i w:val="0"/>
                <w:iCs w:val="0"/>
              </w:rPr>
            </w:pPr>
          </w:p>
        </w:tc>
        <w:tc>
          <w:tcPr>
            <w:tcW w:w="1662" w:type="dxa"/>
          </w:tcPr>
          <w:p w14:paraId="4A3C5E90" w14:textId="77777777" w:rsidR="00E639E7" w:rsidRDefault="00E639E7" w:rsidP="00E639E7"/>
        </w:tc>
      </w:tr>
      <w:tr w:rsidR="00E639E7" w14:paraId="67EB5D24" w14:textId="77777777" w:rsidTr="47220DE9">
        <w:tc>
          <w:tcPr>
            <w:tcW w:w="1273" w:type="dxa"/>
          </w:tcPr>
          <w:p w14:paraId="127A6DE6" w14:textId="77777777" w:rsidR="00E639E7" w:rsidRDefault="00E639E7" w:rsidP="00E639E7">
            <w:r>
              <w:lastRenderedPageBreak/>
              <w:t>Article 30</w:t>
            </w:r>
          </w:p>
        </w:tc>
        <w:tc>
          <w:tcPr>
            <w:tcW w:w="8671" w:type="dxa"/>
          </w:tcPr>
          <w:p w14:paraId="7DD6D57C"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35C8FA72"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Operational notification of type A power-generating modules</w:t>
            </w:r>
          </w:p>
          <w:p w14:paraId="7A3CBFC0"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for each power-generating module within the power-generating facility.</w:t>
            </w:r>
          </w:p>
          <w:p w14:paraId="07952EE0"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ensure that </w:t>
            </w:r>
            <w:proofErr w:type="gramStart"/>
            <w:r w:rsidRPr="003B7AE9">
              <w:rPr>
                <w:rFonts w:ascii="inherit" w:eastAsia="Times New Roman" w:hAnsi="inherit" w:cs="Times New Roman"/>
                <w:color w:val="000000"/>
                <w:sz w:val="24"/>
                <w:szCs w:val="24"/>
                <w:lang w:eastAsia="en-GB"/>
              </w:rPr>
              <w:t>the required information can be submitted by third parties on behalf of the power-generating facility owner</w:t>
            </w:r>
            <w:proofErr w:type="gramEnd"/>
            <w:r w:rsidRPr="003B7AE9">
              <w:rPr>
                <w:rFonts w:ascii="inherit" w:eastAsia="Times New Roman" w:hAnsi="inherit" w:cs="Times New Roman"/>
                <w:color w:val="000000"/>
                <w:sz w:val="24"/>
                <w:szCs w:val="24"/>
                <w:lang w:eastAsia="en-GB"/>
              </w:rPr>
              <w:t>.</w:t>
            </w:r>
          </w:p>
          <w:p w14:paraId="01340040"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w:t>
            </w:r>
            <w:del w:id="89" w:author="Author">
              <w:r w:rsidRPr="003B7AE9" w:rsidDel="00704586">
                <w:rPr>
                  <w:rFonts w:ascii="inherit" w:eastAsia="Times New Roman" w:hAnsi="inherit" w:cs="Times New Roman"/>
                  <w:color w:val="000000"/>
                  <w:sz w:val="24"/>
                  <w:szCs w:val="24"/>
                  <w:lang w:eastAsia="en-GB"/>
                </w:rPr>
                <w:delText>relevant system operator</w:delText>
              </w:r>
            </w:del>
            <w:ins w:id="90" w:author="Author">
              <w:r>
                <w:rPr>
                  <w:rFonts w:ascii="inherit" w:eastAsia="Times New Roman" w:hAnsi="inherit" w:cs="Times New Roman"/>
                  <w:color w:val="000000"/>
                  <w:sz w:val="24"/>
                  <w:szCs w:val="24"/>
                  <w:lang w:eastAsia="en-GB"/>
                </w:rPr>
                <w:t>member states</w:t>
              </w:r>
            </w:ins>
            <w:r w:rsidRPr="003B7AE9">
              <w:rPr>
                <w:rFonts w:ascii="inherit" w:eastAsia="Times New Roman" w:hAnsi="inherit" w:cs="Times New Roman"/>
                <w:color w:val="000000"/>
                <w:sz w:val="24"/>
                <w:szCs w:val="24"/>
                <w:lang w:eastAsia="en-GB"/>
              </w:rPr>
              <w:t xml:space="preserve"> shall specify the content of the installation document</w:t>
            </w:r>
            <w:ins w:id="91" w:author="Author">
              <w:r>
                <w:rPr>
                  <w:rFonts w:ascii="inherit" w:eastAsia="Times New Roman" w:hAnsi="inherit" w:cs="Times New Roman"/>
                  <w:color w:val="000000"/>
                  <w:sz w:val="24"/>
                  <w:szCs w:val="24"/>
                  <w:lang w:eastAsia="en-GB"/>
                </w:rPr>
                <w:t xml:space="preserve"> to be used on national level by the relevant system operators</w:t>
              </w:r>
            </w:ins>
            <w:r w:rsidRPr="003B7AE9">
              <w:rPr>
                <w:rFonts w:ascii="inherit" w:eastAsia="Times New Roman" w:hAnsi="inherit" w:cs="Times New Roman"/>
                <w:color w:val="000000"/>
                <w:sz w:val="24"/>
                <w:szCs w:val="24"/>
                <w:lang w:eastAsia="en-GB"/>
              </w:rPr>
              <w:t>, which shall have at least the following information:</w:t>
            </w:r>
          </w:p>
          <w:tbl>
            <w:tblPr>
              <w:tblW w:w="5000" w:type="pct"/>
              <w:tblCellMar>
                <w:left w:w="0" w:type="dxa"/>
                <w:right w:w="0" w:type="dxa"/>
              </w:tblCellMar>
              <w:tblLook w:val="04A0" w:firstRow="1" w:lastRow="0" w:firstColumn="1" w:lastColumn="0" w:noHBand="0" w:noVBand="1"/>
            </w:tblPr>
            <w:tblGrid>
              <w:gridCol w:w="518"/>
              <w:gridCol w:w="7937"/>
            </w:tblGrid>
            <w:tr w:rsidR="00E639E7" w:rsidRPr="003B7AE9" w14:paraId="5F500BEB" w14:textId="77777777" w:rsidTr="007D7645">
              <w:tc>
                <w:tcPr>
                  <w:tcW w:w="0" w:type="auto"/>
                  <w:shd w:val="clear" w:color="auto" w:fill="auto"/>
                  <w:hideMark/>
                </w:tcPr>
                <w:p w14:paraId="42FA458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4B3C2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1CE62F75"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78"/>
              <w:gridCol w:w="7577"/>
            </w:tblGrid>
            <w:tr w:rsidR="00E639E7" w:rsidRPr="003B7AE9" w14:paraId="67266135" w14:textId="77777777" w:rsidTr="007D7645">
              <w:tc>
                <w:tcPr>
                  <w:tcW w:w="0" w:type="auto"/>
                  <w:shd w:val="clear" w:color="auto" w:fill="auto"/>
                  <w:hideMark/>
                </w:tcPr>
                <w:p w14:paraId="45B7635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BA1A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466C15A8"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4"/>
              <w:gridCol w:w="7981"/>
            </w:tblGrid>
            <w:tr w:rsidR="00E639E7" w:rsidRPr="003B7AE9" w14:paraId="3D58D8C5" w14:textId="77777777" w:rsidTr="007D7645">
              <w:tc>
                <w:tcPr>
                  <w:tcW w:w="0" w:type="auto"/>
                  <w:shd w:val="clear" w:color="auto" w:fill="auto"/>
                  <w:hideMark/>
                </w:tcPr>
                <w:p w14:paraId="3B879AF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C517DE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1480D815"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95"/>
              <w:gridCol w:w="7760"/>
            </w:tblGrid>
            <w:tr w:rsidR="00E639E7" w:rsidRPr="003B7AE9" w14:paraId="6D618274" w14:textId="77777777" w:rsidTr="007D7645">
              <w:tc>
                <w:tcPr>
                  <w:tcW w:w="0" w:type="auto"/>
                  <w:shd w:val="clear" w:color="auto" w:fill="auto"/>
                  <w:hideMark/>
                </w:tcPr>
                <w:p w14:paraId="2DEE614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D172E8C"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0D694ED"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4A88053F" w14:textId="77777777" w:rsidTr="007D7645">
              <w:tc>
                <w:tcPr>
                  <w:tcW w:w="0" w:type="auto"/>
                  <w:shd w:val="clear" w:color="auto" w:fill="auto"/>
                  <w:hideMark/>
                </w:tcPr>
                <w:p w14:paraId="531C1A7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82F52C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5F3E1116"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199"/>
            </w:tblGrid>
            <w:tr w:rsidR="00E639E7" w:rsidRPr="003B7AE9" w14:paraId="76069983" w14:textId="77777777" w:rsidTr="007D7645">
              <w:tc>
                <w:tcPr>
                  <w:tcW w:w="0" w:type="auto"/>
                  <w:shd w:val="clear" w:color="auto" w:fill="auto"/>
                  <w:hideMark/>
                </w:tcPr>
                <w:p w14:paraId="6B22529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1EC7E77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763C3105"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153"/>
            </w:tblGrid>
            <w:tr w:rsidR="00E639E7" w:rsidRPr="003B7AE9" w14:paraId="3C1579AE" w14:textId="77777777" w:rsidTr="007D7645">
              <w:tc>
                <w:tcPr>
                  <w:tcW w:w="0" w:type="auto"/>
                  <w:shd w:val="clear" w:color="auto" w:fill="auto"/>
                  <w:hideMark/>
                </w:tcPr>
                <w:p w14:paraId="7E31858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CDC577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1EE9DA2F"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139"/>
            </w:tblGrid>
            <w:tr w:rsidR="00E639E7" w:rsidRPr="003B7AE9" w14:paraId="3BC2E890" w14:textId="77777777" w:rsidTr="007D7645">
              <w:tc>
                <w:tcPr>
                  <w:tcW w:w="0" w:type="auto"/>
                  <w:shd w:val="clear" w:color="auto" w:fill="auto"/>
                  <w:hideMark/>
                </w:tcPr>
                <w:p w14:paraId="0C640BF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752C338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contact details of the power-generating facility owner and the installer and their signatures.</w:t>
                  </w:r>
                </w:p>
              </w:tc>
            </w:tr>
          </w:tbl>
          <w:p w14:paraId="3F60C0A4"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The power-generating facility owner shall ensure that the relevant system operator or the competent authority of the Member State </w:t>
            </w:r>
            <w:proofErr w:type="gramStart"/>
            <w:r w:rsidRPr="003B7AE9">
              <w:rPr>
                <w:rFonts w:ascii="inherit" w:eastAsia="Times New Roman" w:hAnsi="inherit" w:cs="Times New Roman"/>
                <w:color w:val="000000"/>
                <w:sz w:val="24"/>
                <w:szCs w:val="24"/>
                <w:lang w:eastAsia="en-GB"/>
              </w:rPr>
              <w:t>is notified</w:t>
            </w:r>
            <w:proofErr w:type="gramEnd"/>
            <w:r w:rsidRPr="003B7AE9">
              <w:rPr>
                <w:rFonts w:ascii="inherit" w:eastAsia="Times New Roman" w:hAnsi="inherit" w:cs="Times New Roman"/>
                <w:color w:val="000000"/>
                <w:sz w:val="24"/>
                <w:szCs w:val="24"/>
                <w:lang w:eastAsia="en-GB"/>
              </w:rPr>
              <w:t xml:space="preserve"> about the permanent decommissioning of a power-generating module in accordance with national legislation.</w:t>
            </w:r>
          </w:p>
          <w:p w14:paraId="7DCB35BB" w14:textId="77777777" w:rsidR="00E639E7" w:rsidRDefault="00E639E7" w:rsidP="00E639E7">
            <w:r w:rsidRPr="003B7AE9">
              <w:rPr>
                <w:rFonts w:ascii="inherit" w:eastAsia="Times New Roman" w:hAnsi="inherit" w:cs="Times New Roman"/>
                <w:color w:val="000000"/>
                <w:sz w:val="24"/>
                <w:szCs w:val="24"/>
                <w:lang w:eastAsia="en-GB"/>
              </w:rPr>
              <w:t xml:space="preserve">The relevant system operator shall ensure that </w:t>
            </w:r>
            <w:proofErr w:type="gramStart"/>
            <w:r w:rsidRPr="003B7AE9">
              <w:rPr>
                <w:rFonts w:ascii="inherit" w:eastAsia="Times New Roman" w:hAnsi="inherit" w:cs="Times New Roman"/>
                <w:color w:val="000000"/>
                <w:sz w:val="24"/>
                <w:szCs w:val="24"/>
                <w:lang w:eastAsia="en-GB"/>
              </w:rPr>
              <w:t>such notification can be made by third parties, including aggregators</w:t>
            </w:r>
            <w:proofErr w:type="gramEnd"/>
            <w:r w:rsidRPr="003B7AE9">
              <w:rPr>
                <w:rFonts w:ascii="inherit" w:eastAsia="Times New Roman" w:hAnsi="inherit" w:cs="Times New Roman"/>
                <w:color w:val="000000"/>
                <w:sz w:val="24"/>
                <w:szCs w:val="24"/>
                <w:lang w:eastAsia="en-GB"/>
              </w:rPr>
              <w:t>.</w:t>
            </w:r>
          </w:p>
        </w:tc>
        <w:tc>
          <w:tcPr>
            <w:tcW w:w="2342" w:type="dxa"/>
          </w:tcPr>
          <w:p w14:paraId="77D9452F" w14:textId="77777777" w:rsidR="00E639E7" w:rsidRPr="001F5988" w:rsidRDefault="00E639E7" w:rsidP="00E639E7">
            <w:pPr>
              <w:rPr>
                <w:i/>
                <w:iCs/>
              </w:rPr>
            </w:pPr>
            <w:r w:rsidRPr="001F5988">
              <w:rPr>
                <w:rStyle w:val="cf01"/>
                <w:i w:val="0"/>
                <w:iCs w:val="0"/>
              </w:rPr>
              <w:lastRenderedPageBreak/>
              <w:t xml:space="preserve">2. Documents and data required shall be harmonised over all DSOs </w:t>
            </w:r>
            <w:r w:rsidRPr="001F5988">
              <w:rPr>
                <w:rStyle w:val="cf01"/>
                <w:i w:val="0"/>
                <w:iCs w:val="0"/>
              </w:rPr>
              <w:lastRenderedPageBreak/>
              <w:t>in at least one member state.</w:t>
            </w:r>
          </w:p>
        </w:tc>
        <w:tc>
          <w:tcPr>
            <w:tcW w:w="1662" w:type="dxa"/>
          </w:tcPr>
          <w:p w14:paraId="65401ED2" w14:textId="77777777" w:rsidR="00E639E7" w:rsidRDefault="00E639E7" w:rsidP="00E639E7"/>
        </w:tc>
      </w:tr>
      <w:tr w:rsidR="00E639E7" w14:paraId="582C458A" w14:textId="77777777" w:rsidTr="47220DE9">
        <w:tc>
          <w:tcPr>
            <w:tcW w:w="1273" w:type="dxa"/>
          </w:tcPr>
          <w:p w14:paraId="4B611BC6" w14:textId="77777777" w:rsidR="00E639E7" w:rsidRDefault="00E639E7" w:rsidP="00E639E7">
            <w:r>
              <w:lastRenderedPageBreak/>
              <w:t>Article 32</w:t>
            </w:r>
          </w:p>
        </w:tc>
        <w:tc>
          <w:tcPr>
            <w:tcW w:w="8671" w:type="dxa"/>
          </w:tcPr>
          <w:p w14:paraId="677351C5"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4E14E069"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11F200ED"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For the purpose of operational notification for connection of each new type B and C power-generating module, a power-generating module document (‘PGMD’)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by the power-generating facility owner to the relevant system operator and shall include a statement of compliance.</w:t>
            </w:r>
          </w:p>
          <w:p w14:paraId="0C1A4357"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each power-generating module within the power-generating facility, separate independent PGMDs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w:t>
            </w:r>
          </w:p>
          <w:p w14:paraId="66961FC5"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format of the PGMD </w:t>
            </w:r>
            <w:ins w:id="92" w:author="Author">
              <w:r>
                <w:rPr>
                  <w:rFonts w:ascii="inherit" w:eastAsia="Times New Roman" w:hAnsi="inherit" w:cs="Times New Roman"/>
                  <w:color w:val="000000"/>
                  <w:sz w:val="24"/>
                  <w:szCs w:val="24"/>
                  <w:lang w:eastAsia="en-GB"/>
                </w:rPr>
                <w:t xml:space="preserve">to </w:t>
              </w:r>
              <w:proofErr w:type="gramStart"/>
              <w:r>
                <w:rPr>
                  <w:rFonts w:ascii="inherit" w:eastAsia="Times New Roman" w:hAnsi="inherit" w:cs="Times New Roman"/>
                  <w:color w:val="000000"/>
                  <w:sz w:val="24"/>
                  <w:szCs w:val="24"/>
                  <w:lang w:eastAsia="en-GB"/>
                </w:rPr>
                <w:t>be used</w:t>
              </w:r>
              <w:proofErr w:type="gramEnd"/>
              <w:r>
                <w:rPr>
                  <w:rFonts w:ascii="inherit" w:eastAsia="Times New Roman" w:hAnsi="inherit" w:cs="Times New Roman"/>
                  <w:color w:val="000000"/>
                  <w:sz w:val="24"/>
                  <w:szCs w:val="24"/>
                  <w:lang w:eastAsia="en-GB"/>
                </w:rPr>
                <w:t xml:space="preserve"> on national level by the relevant system operators </w:t>
              </w:r>
            </w:ins>
            <w:r w:rsidRPr="003B7AE9">
              <w:rPr>
                <w:rFonts w:ascii="inherit" w:eastAsia="Times New Roman" w:hAnsi="inherit" w:cs="Times New Roman"/>
                <w:color w:val="000000"/>
                <w:sz w:val="24"/>
                <w:szCs w:val="24"/>
                <w:lang w:eastAsia="en-GB"/>
              </w:rPr>
              <w:t xml:space="preserve">and the information to be given therein shall be specified by the </w:t>
            </w:r>
            <w:del w:id="93" w:author="Author">
              <w:r w:rsidRPr="003B7AE9" w:rsidDel="00DE410A">
                <w:rPr>
                  <w:rFonts w:ascii="inherit" w:eastAsia="Times New Roman" w:hAnsi="inherit" w:cs="Times New Roman"/>
                  <w:color w:val="000000"/>
                  <w:sz w:val="24"/>
                  <w:szCs w:val="24"/>
                  <w:lang w:eastAsia="en-GB"/>
                </w:rPr>
                <w:delText>relevant system operator</w:delText>
              </w:r>
            </w:del>
            <w:ins w:id="94" w:author="Author">
              <w:r>
                <w:rPr>
                  <w:rFonts w:ascii="inherit" w:eastAsia="Times New Roman" w:hAnsi="inherit" w:cs="Times New Roman"/>
                  <w:color w:val="000000"/>
                  <w:sz w:val="24"/>
                  <w:szCs w:val="24"/>
                  <w:lang w:eastAsia="en-GB"/>
                </w:rPr>
                <w:t>member states</w:t>
              </w:r>
            </w:ins>
            <w:r w:rsidRPr="003B7AE9">
              <w:rPr>
                <w:rFonts w:ascii="inherit" w:eastAsia="Times New Roman" w:hAnsi="inherit" w:cs="Times New Roman"/>
                <w:color w:val="000000"/>
                <w:sz w:val="24"/>
                <w:szCs w:val="24"/>
                <w:lang w:eastAsia="en-GB"/>
              </w:rPr>
              <w:t xml:space="preserve">. </w:t>
            </w:r>
            <w:ins w:id="95" w:author="Author">
              <w:r>
                <w:rPr>
                  <w:rFonts w:ascii="inherit" w:eastAsia="Times New Roman" w:hAnsi="inherit" w:cs="Times New Roman"/>
                  <w:color w:val="000000"/>
                  <w:sz w:val="24"/>
                  <w:szCs w:val="24"/>
                  <w:lang w:eastAsia="en-GB"/>
                </w:rPr>
                <w:t xml:space="preserve">The procedure and the effort for obtaining the PGMD shall be in a sensible proportion to the PGM’s size and significance. </w:t>
              </w:r>
            </w:ins>
            <w:r w:rsidRPr="003B7AE9">
              <w:rPr>
                <w:rFonts w:ascii="inherit" w:eastAsia="Times New Roman" w:hAnsi="inherit" w:cs="Times New Roman"/>
                <w:color w:val="000000"/>
                <w:sz w:val="24"/>
                <w:szCs w:val="24"/>
                <w:lang w:eastAsia="en-GB"/>
              </w:rPr>
              <w:t>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229BE7A5" w14:textId="77777777" w:rsidTr="007D7645">
              <w:tc>
                <w:tcPr>
                  <w:tcW w:w="0" w:type="auto"/>
                  <w:shd w:val="clear" w:color="auto" w:fill="auto"/>
                  <w:hideMark/>
                </w:tcPr>
                <w:p w14:paraId="284DA721"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11594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52126468"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96"/>
              <w:gridCol w:w="7759"/>
            </w:tblGrid>
            <w:tr w:rsidR="00E639E7" w:rsidRPr="003B7AE9" w14:paraId="397FAE22" w14:textId="77777777" w:rsidTr="007D7645">
              <w:tc>
                <w:tcPr>
                  <w:tcW w:w="0" w:type="auto"/>
                  <w:shd w:val="clear" w:color="auto" w:fill="auto"/>
                  <w:hideMark/>
                </w:tcPr>
                <w:p w14:paraId="26A2BDD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5A266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2482617"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165"/>
            </w:tblGrid>
            <w:tr w:rsidR="00E639E7" w:rsidRPr="003B7AE9" w14:paraId="010C46A0" w14:textId="77777777" w:rsidTr="007D7645">
              <w:tc>
                <w:tcPr>
                  <w:tcW w:w="0" w:type="auto"/>
                  <w:shd w:val="clear" w:color="auto" w:fill="auto"/>
                  <w:hideMark/>
                </w:tcPr>
                <w:p w14:paraId="54EA351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803B38F"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4EFE1B27"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138"/>
            </w:tblGrid>
            <w:tr w:rsidR="00E639E7" w:rsidRPr="003B7AE9" w14:paraId="4C90009B" w14:textId="77777777" w:rsidTr="007D7645">
              <w:tc>
                <w:tcPr>
                  <w:tcW w:w="0" w:type="auto"/>
                  <w:shd w:val="clear" w:color="auto" w:fill="auto"/>
                  <w:hideMark/>
                </w:tcPr>
                <w:p w14:paraId="0564756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79F87AE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4B740A8E"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3C593664" w14:textId="77777777" w:rsidTr="007D7645">
              <w:tc>
                <w:tcPr>
                  <w:tcW w:w="0" w:type="auto"/>
                  <w:shd w:val="clear" w:color="auto" w:fill="auto"/>
                  <w:hideMark/>
                </w:tcPr>
                <w:p w14:paraId="3DC5D80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69FD7AB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5885C7D"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199"/>
            </w:tblGrid>
            <w:tr w:rsidR="00E639E7" w:rsidRPr="003B7AE9" w14:paraId="7DD7185D" w14:textId="77777777" w:rsidTr="007D7645">
              <w:tc>
                <w:tcPr>
                  <w:tcW w:w="0" w:type="auto"/>
                  <w:shd w:val="clear" w:color="auto" w:fill="auto"/>
                  <w:hideMark/>
                </w:tcPr>
                <w:p w14:paraId="1B51102A"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0FE5CC3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3FCE9A33"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153"/>
            </w:tblGrid>
            <w:tr w:rsidR="00E639E7" w:rsidRPr="003B7AE9" w14:paraId="6967F045" w14:textId="77777777" w:rsidTr="007D7645">
              <w:tc>
                <w:tcPr>
                  <w:tcW w:w="0" w:type="auto"/>
                  <w:shd w:val="clear" w:color="auto" w:fill="auto"/>
                  <w:hideMark/>
                </w:tcPr>
                <w:p w14:paraId="73FE7E7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545FF8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studies</w:t>
                  </w:r>
                  <w:proofErr w:type="gramEnd"/>
                  <w:r w:rsidRPr="003B7AE9">
                    <w:rPr>
                      <w:rFonts w:ascii="inherit" w:eastAsia="Times New Roman" w:hAnsi="inherit" w:cs="Times New Roman"/>
                      <w:sz w:val="24"/>
                      <w:szCs w:val="24"/>
                      <w:lang w:eastAsia="en-GB"/>
                    </w:rPr>
                    <w:t xml:space="preserve"> demonstrating steady-state and dynamic performance as required by Chapters 5, 6 or 7 of Title IV, to the level of detail required by the relevant system operator.</w:t>
                  </w:r>
                </w:p>
              </w:tc>
            </w:tr>
          </w:tbl>
          <w:p w14:paraId="5379834C"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77AEDA97"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A04C6D9"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applicable, the relevant system operator shall ensure that the commissioning and decommissioning of Type B and Type C power-generating modules </w:t>
            </w:r>
            <w:proofErr w:type="gramStart"/>
            <w:r w:rsidRPr="003B7AE9">
              <w:rPr>
                <w:rFonts w:ascii="inherit" w:eastAsia="Times New Roman" w:hAnsi="inherit" w:cs="Times New Roman"/>
                <w:color w:val="000000"/>
                <w:sz w:val="24"/>
                <w:szCs w:val="24"/>
                <w:lang w:eastAsia="en-GB"/>
              </w:rPr>
              <w:t>can be notified</w:t>
            </w:r>
            <w:proofErr w:type="gramEnd"/>
            <w:r w:rsidRPr="003B7AE9">
              <w:rPr>
                <w:rFonts w:ascii="inherit" w:eastAsia="Times New Roman" w:hAnsi="inherit" w:cs="Times New Roman"/>
                <w:color w:val="000000"/>
                <w:sz w:val="24"/>
                <w:szCs w:val="24"/>
                <w:lang w:eastAsia="en-GB"/>
              </w:rPr>
              <w:t xml:space="preserve"> electronically.</w:t>
            </w:r>
          </w:p>
          <w:p w14:paraId="744D2D33" w14:textId="77777777" w:rsidR="00E639E7" w:rsidRDefault="00E639E7" w:rsidP="00E639E7">
            <w:r w:rsidRPr="003B7AE9">
              <w:rPr>
                <w:rFonts w:ascii="inherit" w:eastAsia="Times New Roman" w:hAnsi="inherit" w:cs="Times New Roman"/>
                <w:color w:val="000000"/>
                <w:sz w:val="24"/>
                <w:szCs w:val="24"/>
                <w:lang w:eastAsia="en-GB"/>
              </w:rPr>
              <w:t xml:space="preserve">6.   Member States may provide that </w:t>
            </w:r>
            <w:proofErr w:type="gramStart"/>
            <w:r w:rsidRPr="003B7AE9">
              <w:rPr>
                <w:rFonts w:ascii="inherit" w:eastAsia="Times New Roman" w:hAnsi="inherit" w:cs="Times New Roman"/>
                <w:color w:val="000000"/>
                <w:sz w:val="24"/>
                <w:szCs w:val="24"/>
                <w:lang w:eastAsia="en-GB"/>
              </w:rPr>
              <w:t>the PGMD shall be issued by an authorised certifier</w:t>
            </w:r>
            <w:proofErr w:type="gramEnd"/>
            <w:r w:rsidRPr="003B7AE9">
              <w:rPr>
                <w:rFonts w:ascii="inherit" w:eastAsia="Times New Roman" w:hAnsi="inherit" w:cs="Times New Roman"/>
                <w:color w:val="000000"/>
                <w:sz w:val="24"/>
                <w:szCs w:val="24"/>
                <w:lang w:eastAsia="en-GB"/>
              </w:rPr>
              <w:t>.</w:t>
            </w:r>
          </w:p>
        </w:tc>
        <w:tc>
          <w:tcPr>
            <w:tcW w:w="2342" w:type="dxa"/>
          </w:tcPr>
          <w:p w14:paraId="4FCBEA79" w14:textId="77777777" w:rsidR="00E639E7" w:rsidRPr="001F5988" w:rsidRDefault="00E639E7" w:rsidP="00E639E7">
            <w:pPr>
              <w:rPr>
                <w:rStyle w:val="cf01"/>
              </w:rPr>
            </w:pPr>
            <w:r w:rsidRPr="001F5988">
              <w:rPr>
                <w:rStyle w:val="cf01"/>
                <w:i w:val="0"/>
                <w:iCs w:val="0"/>
              </w:rPr>
              <w:lastRenderedPageBreak/>
              <w:t xml:space="preserve">Efforts to show compliance </w:t>
            </w:r>
            <w:proofErr w:type="gramStart"/>
            <w:r w:rsidRPr="001F5988">
              <w:rPr>
                <w:rStyle w:val="cf01"/>
                <w:i w:val="0"/>
                <w:iCs w:val="0"/>
              </w:rPr>
              <w:t>shall be kept</w:t>
            </w:r>
            <w:proofErr w:type="gramEnd"/>
            <w:r w:rsidRPr="001F5988">
              <w:rPr>
                <w:rStyle w:val="cf01"/>
                <w:i w:val="0"/>
                <w:iCs w:val="0"/>
              </w:rPr>
              <w:t xml:space="preserve"> in a reasonable relation to the plant's cost. Therefore, documents and the related process shall be harmonised between the RSOs of a member state and take the PGMs significance and value into account. The smaller the PGM (“Mass market products”), the less project-specific technical requirements and notification effort </w:t>
            </w:r>
            <w:proofErr w:type="gramStart"/>
            <w:r w:rsidRPr="001F5988">
              <w:rPr>
                <w:rStyle w:val="cf01"/>
                <w:i w:val="0"/>
                <w:iCs w:val="0"/>
              </w:rPr>
              <w:t>can be afforded</w:t>
            </w:r>
            <w:proofErr w:type="gramEnd"/>
            <w:r w:rsidRPr="001F5988">
              <w:rPr>
                <w:rStyle w:val="cf01"/>
                <w:i w:val="0"/>
                <w:iCs w:val="0"/>
              </w:rPr>
              <w:t>.</w:t>
            </w:r>
          </w:p>
        </w:tc>
        <w:tc>
          <w:tcPr>
            <w:tcW w:w="1662" w:type="dxa"/>
          </w:tcPr>
          <w:p w14:paraId="5CEF01FE" w14:textId="77777777" w:rsidR="00E639E7" w:rsidRDefault="00E639E7" w:rsidP="00E639E7"/>
        </w:tc>
      </w:tr>
      <w:tr w:rsidR="00E639E7" w14:paraId="41819C09" w14:textId="77777777" w:rsidTr="47220DE9">
        <w:tc>
          <w:tcPr>
            <w:tcW w:w="1273" w:type="dxa"/>
          </w:tcPr>
          <w:p w14:paraId="357497EC" w14:textId="77777777" w:rsidR="00E639E7" w:rsidRDefault="00E639E7" w:rsidP="00E639E7">
            <w:r>
              <w:t>Article 41</w:t>
            </w:r>
          </w:p>
        </w:tc>
        <w:tc>
          <w:tcPr>
            <w:tcW w:w="8671" w:type="dxa"/>
          </w:tcPr>
          <w:p w14:paraId="54F51BF0"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5A3DB2E8"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0C055DA1"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The relevant system operator shall assess the compliance of a power-generating module with the requirements applicable under this Regulation, throughout the lifetime of the power-generating facility. The power-generating facility owner </w:t>
            </w:r>
            <w:proofErr w:type="gramStart"/>
            <w:r w:rsidRPr="003B7AE9">
              <w:rPr>
                <w:rFonts w:ascii="inherit" w:eastAsia="Times New Roman" w:hAnsi="inherit" w:cs="Times New Roman"/>
                <w:color w:val="000000"/>
                <w:sz w:val="24"/>
                <w:szCs w:val="24"/>
                <w:lang w:eastAsia="en-GB"/>
              </w:rPr>
              <w:t>shall be informed</w:t>
            </w:r>
            <w:proofErr w:type="gramEnd"/>
            <w:r w:rsidRPr="003B7AE9">
              <w:rPr>
                <w:rFonts w:ascii="inherit" w:eastAsia="Times New Roman" w:hAnsi="inherit" w:cs="Times New Roman"/>
                <w:color w:val="000000"/>
                <w:sz w:val="24"/>
                <w:szCs w:val="24"/>
                <w:lang w:eastAsia="en-GB"/>
              </w:rPr>
              <w:t xml:space="preserve"> of the outcome of this assessment.</w:t>
            </w:r>
          </w:p>
          <w:p w14:paraId="44E599D1" w14:textId="77777777" w:rsidR="00E639E7" w:rsidRDefault="00E639E7" w:rsidP="00E639E7">
            <w:pPr>
              <w:spacing w:after="120"/>
              <w:rPr>
                <w:ins w:id="96" w:author="Author"/>
                <w:rFonts w:ascii="Times New Roman" w:hAnsi="Times New Roman" w:cs="Times New Roman"/>
                <w:b/>
              </w:rPr>
            </w:pPr>
            <w:r w:rsidRPr="003B7AE9">
              <w:rPr>
                <w:rFonts w:ascii="inherit" w:eastAsia="Times New Roman" w:hAnsi="inherit" w:cs="Times New Roman"/>
                <w:color w:val="000000"/>
                <w:sz w:val="24"/>
                <w:szCs w:val="24"/>
                <w:lang w:eastAsia="en-GB"/>
              </w:rPr>
              <w:t xml:space="preserve">For type A power-generating modules, the relevant system operator </w:t>
            </w:r>
            <w:del w:id="97" w:author="Author">
              <w:r w:rsidRPr="003B7AE9" w:rsidDel="00096075">
                <w:rPr>
                  <w:rFonts w:ascii="inherit" w:eastAsia="Times New Roman" w:hAnsi="inherit" w:cs="Times New Roman"/>
                  <w:color w:val="000000"/>
                  <w:sz w:val="24"/>
                  <w:szCs w:val="24"/>
                  <w:lang w:eastAsia="en-GB"/>
                </w:rPr>
                <w:delText xml:space="preserve">may </w:delText>
              </w:r>
            </w:del>
            <w:ins w:id="98" w:author="Author">
              <w:r>
                <w:rPr>
                  <w:rFonts w:ascii="inherit" w:eastAsia="Times New Roman" w:hAnsi="inherit" w:cs="Times New Roman"/>
                  <w:color w:val="000000"/>
                  <w:sz w:val="24"/>
                  <w:szCs w:val="24"/>
                  <w:lang w:eastAsia="en-GB"/>
                </w:rPr>
                <w:t>shall</w:t>
              </w:r>
              <w:r w:rsidRPr="003B7AE9">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rely upon equipment certificates issued by an authorised certifier for this assessment.</w:t>
            </w:r>
            <w:ins w:id="99" w:author="Author">
              <w:r>
                <w:rPr>
                  <w:rFonts w:ascii="inherit" w:eastAsia="Times New Roman" w:hAnsi="inherit" w:cs="Times New Roman"/>
                  <w:color w:val="000000"/>
                  <w:sz w:val="24"/>
                  <w:szCs w:val="24"/>
                  <w:lang w:eastAsia="en-GB"/>
                </w:rPr>
                <w:t xml:space="preserve"> </w:t>
              </w:r>
              <w:r>
                <w:rPr>
                  <w:rFonts w:ascii="Times New Roman" w:hAnsi="Times New Roman" w:cs="Times New Roman"/>
                  <w:b/>
                </w:rPr>
                <w:t xml:space="preserve">Type A power-generating </w:t>
              </w:r>
              <w:proofErr w:type="gramStart"/>
              <w:r>
                <w:rPr>
                  <w:rFonts w:ascii="Times New Roman" w:hAnsi="Times New Roman" w:cs="Times New Roman"/>
                  <w:b/>
                </w:rPr>
                <w:t>modules which</w:t>
              </w:r>
              <w:proofErr w:type="gramEnd"/>
              <w:r>
                <w:rPr>
                  <w:rFonts w:ascii="Times New Roman" w:hAnsi="Times New Roman" w:cs="Times New Roman"/>
                  <w:b/>
                </w:rPr>
                <w:t xml:space="preserve"> have been successfully certified in one Member State shall not require any additional assessment in another Member State.</w:t>
              </w:r>
            </w:ins>
          </w:p>
          <w:p w14:paraId="374AC6D6"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p>
          <w:p w14:paraId="4ABAC666"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7A5A1BE8"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power-generating facility owner </w:t>
            </w:r>
            <w:proofErr w:type="gramStart"/>
            <w:r w:rsidRPr="003B7AE9">
              <w:rPr>
                <w:rFonts w:ascii="inherit" w:eastAsia="Times New Roman" w:hAnsi="inherit" w:cs="Times New Roman"/>
                <w:color w:val="000000"/>
                <w:sz w:val="24"/>
                <w:szCs w:val="24"/>
                <w:lang w:eastAsia="en-GB"/>
              </w:rPr>
              <w:t>shall be informed</w:t>
            </w:r>
            <w:proofErr w:type="gramEnd"/>
            <w:r w:rsidRPr="003B7AE9">
              <w:rPr>
                <w:rFonts w:ascii="inherit" w:eastAsia="Times New Roman" w:hAnsi="inherit" w:cs="Times New Roman"/>
                <w:color w:val="000000"/>
                <w:sz w:val="24"/>
                <w:szCs w:val="24"/>
                <w:lang w:eastAsia="en-GB"/>
              </w:rPr>
              <w:t xml:space="preserve"> of the outcome of those compliance tests and simulations.</w:t>
            </w:r>
          </w:p>
          <w:p w14:paraId="6DED7FDA"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relevant system operator shall make publicly available a list of information and documents to </w:t>
            </w:r>
            <w:proofErr w:type="gramStart"/>
            <w:r w:rsidRPr="003B7AE9">
              <w:rPr>
                <w:rFonts w:ascii="inherit" w:eastAsia="Times New Roman" w:hAnsi="inherit" w:cs="Times New Roman"/>
                <w:color w:val="000000"/>
                <w:sz w:val="24"/>
                <w:szCs w:val="24"/>
                <w:lang w:eastAsia="en-GB"/>
              </w:rPr>
              <w:t>be provided</w:t>
            </w:r>
            <w:proofErr w:type="gramEnd"/>
            <w:r w:rsidRPr="003B7AE9">
              <w:rPr>
                <w:rFonts w:ascii="inherit" w:eastAsia="Times New Roman" w:hAnsi="inherit" w:cs="Times New Roman"/>
                <w:color w:val="000000"/>
                <w:sz w:val="24"/>
                <w:szCs w:val="24"/>
                <w:lang w:eastAsia="en-GB"/>
              </w:rPr>
              <w:t xml:space="preserve">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046D31AA" w14:textId="77777777" w:rsidTr="007D7645">
              <w:tc>
                <w:tcPr>
                  <w:tcW w:w="0" w:type="auto"/>
                  <w:shd w:val="clear" w:color="auto" w:fill="auto"/>
                  <w:hideMark/>
                </w:tcPr>
                <w:p w14:paraId="4B4EAFAD"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B665D4"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6C16EA59"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140"/>
            </w:tblGrid>
            <w:tr w:rsidR="00E639E7" w:rsidRPr="003B7AE9" w14:paraId="3A665387" w14:textId="77777777" w:rsidTr="007D7645">
              <w:tc>
                <w:tcPr>
                  <w:tcW w:w="0" w:type="auto"/>
                  <w:shd w:val="clear" w:color="auto" w:fill="auto"/>
                  <w:hideMark/>
                </w:tcPr>
                <w:p w14:paraId="46293CE3"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11A15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029F373E"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7"/>
              <w:gridCol w:w="8128"/>
            </w:tblGrid>
            <w:tr w:rsidR="00E639E7" w:rsidRPr="003B7AE9" w14:paraId="70DCA171" w14:textId="77777777" w:rsidTr="007D7645">
              <w:tc>
                <w:tcPr>
                  <w:tcW w:w="0" w:type="auto"/>
                  <w:shd w:val="clear" w:color="auto" w:fill="auto"/>
                  <w:hideMark/>
                </w:tcPr>
                <w:p w14:paraId="3116E6C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6A0C61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B2A6FA0"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112"/>
            </w:tblGrid>
            <w:tr w:rsidR="00E639E7" w:rsidRPr="003B7AE9" w14:paraId="1C9139FF" w14:textId="77777777" w:rsidTr="007D7645">
              <w:tc>
                <w:tcPr>
                  <w:tcW w:w="0" w:type="auto"/>
                  <w:shd w:val="clear" w:color="auto" w:fill="auto"/>
                  <w:hideMark/>
                </w:tcPr>
                <w:p w14:paraId="06092578"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7EF25FE"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0A6AB25F"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154"/>
            </w:tblGrid>
            <w:tr w:rsidR="00E639E7" w:rsidRPr="003B7AE9" w14:paraId="27148348" w14:textId="77777777" w:rsidTr="007D7645">
              <w:tc>
                <w:tcPr>
                  <w:tcW w:w="0" w:type="auto"/>
                  <w:shd w:val="clear" w:color="auto" w:fill="auto"/>
                  <w:hideMark/>
                </w:tcPr>
                <w:p w14:paraId="3A49ABF9"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3757318B"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58FD1634"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199"/>
            </w:tblGrid>
            <w:tr w:rsidR="00E639E7" w:rsidRPr="003B7AE9" w14:paraId="2A05C707" w14:textId="77777777" w:rsidTr="007D7645">
              <w:tc>
                <w:tcPr>
                  <w:tcW w:w="0" w:type="auto"/>
                  <w:shd w:val="clear" w:color="auto" w:fill="auto"/>
                  <w:hideMark/>
                </w:tcPr>
                <w:p w14:paraId="0049B9D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76A09C6"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3AB10E17" w14:textId="77777777" w:rsidR="00E639E7" w:rsidRPr="003B7AE9" w:rsidRDefault="00E639E7" w:rsidP="00E639E7">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153"/>
            </w:tblGrid>
            <w:tr w:rsidR="00E639E7" w:rsidRPr="003B7AE9" w14:paraId="24963303" w14:textId="77777777" w:rsidTr="007D7645">
              <w:tc>
                <w:tcPr>
                  <w:tcW w:w="0" w:type="auto"/>
                  <w:shd w:val="clear" w:color="auto" w:fill="auto"/>
                  <w:hideMark/>
                </w:tcPr>
                <w:p w14:paraId="35766B30"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1AFADA52" w14:textId="77777777" w:rsidR="00E639E7" w:rsidRPr="003B7AE9" w:rsidRDefault="00E639E7" w:rsidP="00E639E7">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conditions</w:t>
                  </w:r>
                  <w:proofErr w:type="gramEnd"/>
                  <w:r w:rsidRPr="003B7AE9">
                    <w:rPr>
                      <w:rFonts w:ascii="inherit" w:eastAsia="Times New Roman" w:hAnsi="inherit" w:cs="Times New Roman"/>
                      <w:sz w:val="24"/>
                      <w:szCs w:val="24"/>
                      <w:lang w:eastAsia="en-GB"/>
                    </w:rPr>
                    <w:t xml:space="preserve"> and procedures for the use of relevant equipment certificates issued by an authorised certifier by the power-generating facility owner.</w:t>
                  </w:r>
                </w:p>
              </w:tc>
            </w:tr>
          </w:tbl>
          <w:p w14:paraId="312FCEE9" w14:textId="77777777" w:rsidR="00E639E7" w:rsidRPr="003B7AE9" w:rsidRDefault="00E639E7" w:rsidP="00E639E7">
            <w:pPr>
              <w:shd w:val="clear" w:color="auto" w:fill="FFFFFF"/>
              <w:spacing w:before="120"/>
              <w:jc w:val="both"/>
              <w:rPr>
                <w:ins w:id="100" w:author="Author"/>
                <w:rFonts w:ascii="inherit" w:eastAsia="Times New Roman" w:hAnsi="inherit" w:cs="Times New Roman"/>
                <w:color w:val="000000"/>
                <w:sz w:val="24"/>
                <w:szCs w:val="24"/>
                <w:lang w:eastAsia="en-GB"/>
              </w:rPr>
            </w:pPr>
            <w:ins w:id="101" w:author="Author">
              <w:r>
                <w:rPr>
                  <w:rFonts w:ascii="inherit" w:eastAsia="Times New Roman" w:hAnsi="inherit" w:cs="Times New Roman"/>
                  <w:color w:val="000000"/>
                  <w:sz w:val="24"/>
                  <w:szCs w:val="24"/>
                  <w:lang w:eastAsia="en-GB"/>
                </w:rPr>
                <w:t xml:space="preserve">(new) If a relevant network operator deems it necessary to extend the list defined during the implementation in the member state, there has to be a comprehensible rationale and a national </w:t>
              </w:r>
              <w:r w:rsidRPr="00D92310">
                <w:rPr>
                  <w:rFonts w:ascii="inherit" w:eastAsia="Times New Roman" w:hAnsi="inherit" w:cs="Times New Roman"/>
                  <w:color w:val="000000"/>
                  <w:sz w:val="24"/>
                  <w:szCs w:val="24"/>
                  <w:lang w:eastAsia="en-GB"/>
                </w:rPr>
                <w:t>stakeholder process</w:t>
              </w:r>
              <w:r>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shall be done</w:t>
              </w:r>
              <w:proofErr w:type="gramEnd"/>
              <w:r>
                <w:rPr>
                  <w:rFonts w:ascii="inherit" w:eastAsia="Times New Roman" w:hAnsi="inherit" w:cs="Times New Roman"/>
                  <w:color w:val="000000"/>
                  <w:sz w:val="24"/>
                  <w:szCs w:val="24"/>
                  <w:lang w:eastAsia="en-GB"/>
                </w:rPr>
                <w:t>.</w:t>
              </w:r>
            </w:ins>
          </w:p>
          <w:p w14:paraId="12218BCD" w14:textId="77777777" w:rsidR="00E639E7" w:rsidRDefault="00E639E7" w:rsidP="00E639E7">
            <w:pPr>
              <w:shd w:val="clear" w:color="auto" w:fill="FFFFFF"/>
              <w:spacing w:before="120"/>
              <w:jc w:val="both"/>
              <w:rPr>
                <w:ins w:id="102" w:author="Author"/>
                <w:rFonts w:ascii="inherit" w:eastAsia="Times New Roman" w:hAnsi="inherit" w:cs="Times New Roman"/>
                <w:color w:val="000000"/>
                <w:sz w:val="24"/>
                <w:szCs w:val="24"/>
                <w:lang w:eastAsia="en-GB"/>
              </w:rPr>
            </w:pPr>
          </w:p>
          <w:p w14:paraId="2BFCF211"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21DF51AA"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system operator </w:t>
            </w:r>
            <w:proofErr w:type="gramStart"/>
            <w:r w:rsidRPr="003B7AE9">
              <w:rPr>
                <w:rFonts w:ascii="inherit" w:eastAsia="Times New Roman" w:hAnsi="inherit" w:cs="Times New Roman"/>
                <w:color w:val="000000"/>
                <w:sz w:val="24"/>
                <w:szCs w:val="24"/>
                <w:lang w:eastAsia="en-GB"/>
              </w:rPr>
              <w:t>may totally or partially delegate</w:t>
            </w:r>
            <w:proofErr w:type="gramEnd"/>
            <w:r w:rsidRPr="003B7AE9">
              <w:rPr>
                <w:rFonts w:ascii="inherit" w:eastAsia="Times New Roman" w:hAnsi="inherit" w:cs="Times New Roman"/>
                <w:color w:val="000000"/>
                <w:sz w:val="24"/>
                <w:szCs w:val="24"/>
                <w:lang w:eastAsia="en-GB"/>
              </w:rPr>
              <w:t xml:space="preserve"> the performance of its compliance monitoring to third parties. In such cases, the relevant system operator shall continue ensuring compliance with Article 12, including entering into confidentiality commitments with the assignee.</w:t>
            </w:r>
          </w:p>
          <w:p w14:paraId="0F4CB848"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w:t>
            </w:r>
            <w:proofErr w:type="gramStart"/>
            <w:r w:rsidRPr="003B7AE9">
              <w:rPr>
                <w:rFonts w:ascii="inherit" w:eastAsia="Times New Roman" w:hAnsi="inherit" w:cs="Times New Roman"/>
                <w:color w:val="000000"/>
                <w:sz w:val="24"/>
                <w:szCs w:val="24"/>
                <w:lang w:eastAsia="en-GB"/>
              </w:rPr>
              <w:t>cannot be carried out</w:t>
            </w:r>
            <w:proofErr w:type="gramEnd"/>
            <w:r w:rsidRPr="003B7AE9">
              <w:rPr>
                <w:rFonts w:ascii="inherit" w:eastAsia="Times New Roman" w:hAnsi="inherit" w:cs="Times New Roman"/>
                <w:color w:val="000000"/>
                <w:sz w:val="24"/>
                <w:szCs w:val="24"/>
                <w:lang w:eastAsia="en-GB"/>
              </w:rPr>
              <w:t xml:space="preserve">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0D466D9D" w14:textId="77777777" w:rsidR="00E639E7" w:rsidRDefault="00E639E7" w:rsidP="00E639E7"/>
        </w:tc>
        <w:tc>
          <w:tcPr>
            <w:tcW w:w="2342" w:type="dxa"/>
          </w:tcPr>
          <w:p w14:paraId="61E7D023" w14:textId="77777777" w:rsidR="00E639E7" w:rsidRPr="00DF5C8F" w:rsidRDefault="00E639E7" w:rsidP="00E639E7">
            <w:pPr>
              <w:rPr>
                <w:rStyle w:val="cf01"/>
                <w:i w:val="0"/>
                <w:iCs w:val="0"/>
              </w:rPr>
            </w:pPr>
            <w:r w:rsidRPr="001F5988">
              <w:rPr>
                <w:rStyle w:val="cf01"/>
                <w:i w:val="0"/>
                <w:iCs w:val="0"/>
              </w:rPr>
              <w:lastRenderedPageBreak/>
              <w:t xml:space="preserve">Where compliance with this Regulation </w:t>
            </w:r>
            <w:proofErr w:type="gramStart"/>
            <w:r w:rsidRPr="001F5988">
              <w:rPr>
                <w:rStyle w:val="cf01"/>
                <w:i w:val="0"/>
                <w:iCs w:val="0"/>
              </w:rPr>
              <w:t>has been proven</w:t>
            </w:r>
            <w:proofErr w:type="gramEnd"/>
            <w:r w:rsidRPr="001F5988">
              <w:rPr>
                <w:rStyle w:val="cf01"/>
                <w:i w:val="0"/>
                <w:iCs w:val="0"/>
              </w:rPr>
              <w:t xml:space="preserve"> for Type A modules once, this shall be sufficient</w:t>
            </w:r>
            <w:r>
              <w:rPr>
                <w:rStyle w:val="cf01"/>
              </w:rPr>
              <w:t xml:space="preserve"> </w:t>
            </w:r>
            <w:r w:rsidRPr="001F5988">
              <w:rPr>
                <w:rStyle w:val="cf01"/>
                <w:i w:val="0"/>
                <w:iCs w:val="0"/>
              </w:rPr>
              <w:t xml:space="preserve">proof within the entire internal market. Type </w:t>
            </w:r>
            <w:r w:rsidRPr="00DF5C8F">
              <w:rPr>
                <w:rStyle w:val="cf01"/>
                <w:i w:val="0"/>
                <w:iCs w:val="0"/>
              </w:rPr>
              <w:t xml:space="preserve">A modules shall not </w:t>
            </w:r>
            <w:r w:rsidRPr="00DF5C8F">
              <w:rPr>
                <w:rStyle w:val="cf01"/>
                <w:i w:val="0"/>
                <w:iCs w:val="0"/>
              </w:rPr>
              <w:lastRenderedPageBreak/>
              <w:t>be subject to repeated individual certification in every Member State.</w:t>
            </w:r>
          </w:p>
          <w:p w14:paraId="1528C016" w14:textId="77777777" w:rsidR="00E639E7" w:rsidRPr="00B548C7" w:rsidRDefault="00E639E7" w:rsidP="00E639E7">
            <w:pPr>
              <w:rPr>
                <w:rFonts w:ascii="Arial" w:hAnsi="Arial" w:cs="Arial"/>
                <w:sz w:val="20"/>
                <w:szCs w:val="20"/>
              </w:rPr>
            </w:pPr>
            <w:r w:rsidRPr="001F5988">
              <w:rPr>
                <w:rStyle w:val="cf01"/>
                <w:i w:val="0"/>
                <w:iCs w:val="0"/>
              </w:rPr>
              <w:t xml:space="preserve">Harmonize the requirements of different DSOs within a member state to avoid </w:t>
            </w:r>
            <w:proofErr w:type="spellStart"/>
            <w:r w:rsidRPr="001F5988">
              <w:rPr>
                <w:rStyle w:val="cf01"/>
                <w:i w:val="0"/>
                <w:iCs w:val="0"/>
              </w:rPr>
              <w:t>unnessecary</w:t>
            </w:r>
            <w:proofErr w:type="spellEnd"/>
            <w:r w:rsidRPr="001F5988">
              <w:rPr>
                <w:rStyle w:val="cf01"/>
                <w:i w:val="0"/>
                <w:iCs w:val="0"/>
              </w:rPr>
              <w:t xml:space="preserve"> efforts for installers, planners, vendors.</w:t>
            </w:r>
          </w:p>
        </w:tc>
        <w:tc>
          <w:tcPr>
            <w:tcW w:w="1662" w:type="dxa"/>
          </w:tcPr>
          <w:p w14:paraId="575DB8A6" w14:textId="77777777" w:rsidR="00E639E7" w:rsidRDefault="00E639E7" w:rsidP="00E639E7"/>
        </w:tc>
      </w:tr>
      <w:tr w:rsidR="00E639E7" w14:paraId="3534EE90" w14:textId="77777777" w:rsidTr="47220DE9">
        <w:tc>
          <w:tcPr>
            <w:tcW w:w="1273" w:type="dxa"/>
          </w:tcPr>
          <w:p w14:paraId="244BD60B" w14:textId="77777777" w:rsidR="00E639E7" w:rsidRDefault="00E639E7" w:rsidP="00E639E7">
            <w:r>
              <w:lastRenderedPageBreak/>
              <w:t>Article 71</w:t>
            </w:r>
          </w:p>
        </w:tc>
        <w:tc>
          <w:tcPr>
            <w:tcW w:w="8671" w:type="dxa"/>
          </w:tcPr>
          <w:p w14:paraId="0C5F367F" w14:textId="77777777" w:rsidR="00E639E7" w:rsidRPr="003B7AE9" w:rsidRDefault="00E639E7" w:rsidP="00E639E7">
            <w:pPr>
              <w:shd w:val="clear" w:color="auto" w:fill="FFFFFF"/>
              <w:spacing w:before="360" w:after="120"/>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3BBA5917" w14:textId="77777777" w:rsidR="00E639E7" w:rsidRPr="003B7AE9" w:rsidRDefault="00E639E7" w:rsidP="00E639E7">
            <w:pPr>
              <w:shd w:val="clear" w:color="auto" w:fill="FFFFFF"/>
              <w:spacing w:before="60" w:after="120"/>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76F88E9C"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Regulatory authorities shall ensure that all relevant clauses in contracts and general terms and conditions relating to the grid connection of new power-generating modules </w:t>
            </w:r>
            <w:proofErr w:type="gramStart"/>
            <w:r w:rsidRPr="003B7AE9">
              <w:rPr>
                <w:rFonts w:ascii="inherit" w:eastAsia="Times New Roman" w:hAnsi="inherit" w:cs="Times New Roman"/>
                <w:color w:val="000000"/>
                <w:sz w:val="24"/>
                <w:szCs w:val="24"/>
                <w:lang w:eastAsia="en-GB"/>
              </w:rPr>
              <w:t>are brought</w:t>
            </w:r>
            <w:proofErr w:type="gramEnd"/>
            <w:r w:rsidRPr="003B7AE9">
              <w:rPr>
                <w:rFonts w:ascii="inherit" w:eastAsia="Times New Roman" w:hAnsi="inherit" w:cs="Times New Roman"/>
                <w:color w:val="000000"/>
                <w:sz w:val="24"/>
                <w:szCs w:val="24"/>
                <w:lang w:eastAsia="en-GB"/>
              </w:rPr>
              <w:t xml:space="preserve"> into compliance with the requirements of this Regulation.</w:t>
            </w:r>
          </w:p>
          <w:p w14:paraId="3883ECE9" w14:textId="77777777" w:rsidR="00E639E7" w:rsidRPr="003B7AE9" w:rsidRDefault="00E639E7" w:rsidP="00E639E7">
            <w:pPr>
              <w:shd w:val="clear" w:color="auto" w:fill="FFFFFF"/>
              <w:spacing w:before="120"/>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in order to comply with the requirements of this Regulation. The relevant clauses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within three years following the decision of the regulatory authority or Member State as referred to in Article 4(1).</w:t>
            </w:r>
          </w:p>
          <w:p w14:paraId="38247266" w14:textId="77777777" w:rsidR="00E639E7" w:rsidRDefault="00E639E7" w:rsidP="00E639E7">
            <w:pPr>
              <w:shd w:val="clear" w:color="auto" w:fill="FFFFFF"/>
              <w:spacing w:before="120"/>
              <w:jc w:val="both"/>
              <w:rPr>
                <w:ins w:id="10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69457F08" w14:textId="77777777" w:rsidR="00E639E7" w:rsidRPr="00B548C7" w:rsidRDefault="00E639E7" w:rsidP="00E639E7">
            <w:pPr>
              <w:shd w:val="clear" w:color="auto" w:fill="FFFFFF"/>
              <w:spacing w:before="120"/>
              <w:jc w:val="both"/>
              <w:rPr>
                <w:rFonts w:ascii="inherit" w:eastAsia="Times New Roman" w:hAnsi="inherit" w:cs="Times New Roman"/>
                <w:color w:val="000000"/>
                <w:sz w:val="24"/>
                <w:szCs w:val="24"/>
                <w:lang w:eastAsia="en-GB"/>
              </w:rPr>
            </w:pPr>
            <w:ins w:id="104" w:author="Author">
              <w:r>
                <w:rPr>
                  <w:rFonts w:ascii="inherit" w:eastAsia="Times New Roman" w:hAnsi="inherit" w:cs="Times New Roman"/>
                  <w:color w:val="000000"/>
                  <w:sz w:val="24"/>
                  <w:szCs w:val="24"/>
                  <w:lang w:eastAsia="en-GB"/>
                </w:rPr>
                <w:t xml:space="preserve">4. </w:t>
              </w:r>
              <w:r>
                <w:rPr>
                  <w:rFonts w:ascii="Times New Roman" w:hAnsi="Times New Roman" w:cs="Times New Roman"/>
                  <w:b/>
                </w:rPr>
                <w:t xml:space="preserve">The relevant system operators shall not establish requirements for grid connection to their </w:t>
              </w:r>
              <w:proofErr w:type="gramStart"/>
              <w:r>
                <w:rPr>
                  <w:rFonts w:ascii="Times New Roman" w:hAnsi="Times New Roman" w:cs="Times New Roman"/>
                  <w:b/>
                </w:rPr>
                <w:t>grid which</w:t>
              </w:r>
              <w:proofErr w:type="gramEnd"/>
              <w:r>
                <w:rPr>
                  <w:rFonts w:ascii="Times New Roman" w:hAnsi="Times New Roman" w:cs="Times New Roman"/>
                  <w:b/>
                </w:rPr>
                <w:t xml:space="preserve"> go beyond what is laid down in this Regulation. Where additional requirements are necessary for the secure operation of the system, the NRA may after consultation with all relevant stakeholders lay down a limited set of options for additional requirements for grid connection from which system operators may choose.</w:t>
              </w:r>
            </w:ins>
          </w:p>
        </w:tc>
        <w:tc>
          <w:tcPr>
            <w:tcW w:w="2342" w:type="dxa"/>
          </w:tcPr>
          <w:p w14:paraId="2A2736CA" w14:textId="77777777" w:rsidR="00E639E7" w:rsidRPr="00DF5C8F" w:rsidRDefault="00E639E7" w:rsidP="00E639E7">
            <w:pPr>
              <w:rPr>
                <w:i/>
                <w:iCs/>
              </w:rPr>
            </w:pPr>
            <w:r w:rsidRPr="00DF5C8F">
              <w:rPr>
                <w:rStyle w:val="cf01"/>
                <w:i w:val="0"/>
                <w:iCs w:val="0"/>
              </w:rPr>
              <w:lastRenderedPageBreak/>
              <w:t xml:space="preserve">Today, in some Member States such as Germany, each of the 900 DSOs can establish individual additional grid connection requirements for their </w:t>
            </w:r>
            <w:r w:rsidRPr="00DF5C8F">
              <w:rPr>
                <w:rStyle w:val="cf01"/>
                <w:i w:val="0"/>
                <w:iCs w:val="0"/>
              </w:rPr>
              <w:lastRenderedPageBreak/>
              <w:t xml:space="preserve">grid. This leads to a substantial fragmentation of the internal market for energy technologies and </w:t>
            </w:r>
            <w:proofErr w:type="gramStart"/>
            <w:r w:rsidRPr="00DF5C8F">
              <w:rPr>
                <w:rStyle w:val="cf01"/>
                <w:i w:val="0"/>
                <w:iCs w:val="0"/>
              </w:rPr>
              <w:t>products which can be offered</w:t>
            </w:r>
            <w:proofErr w:type="gramEnd"/>
            <w:r w:rsidRPr="00DF5C8F">
              <w:rPr>
                <w:rStyle w:val="cf01"/>
                <w:i w:val="0"/>
                <w:iCs w:val="0"/>
              </w:rPr>
              <w:t xml:space="preserve"> on a national level. Instead, only where necessary a limited set of national – or even better European – options to go beyond the </w:t>
            </w:r>
            <w:proofErr w:type="spellStart"/>
            <w:r w:rsidRPr="00DF5C8F">
              <w:rPr>
                <w:rStyle w:val="cf01"/>
                <w:i w:val="0"/>
                <w:iCs w:val="0"/>
              </w:rPr>
              <w:t>RfG</w:t>
            </w:r>
            <w:proofErr w:type="spellEnd"/>
            <w:r w:rsidRPr="00DF5C8F">
              <w:rPr>
                <w:rStyle w:val="cf01"/>
                <w:i w:val="0"/>
                <w:iCs w:val="0"/>
              </w:rPr>
              <w:t xml:space="preserve"> </w:t>
            </w:r>
            <w:proofErr w:type="gramStart"/>
            <w:r w:rsidRPr="00DF5C8F">
              <w:rPr>
                <w:rStyle w:val="cf01"/>
                <w:i w:val="0"/>
                <w:iCs w:val="0"/>
              </w:rPr>
              <w:t>should be offered</w:t>
            </w:r>
            <w:proofErr w:type="gramEnd"/>
            <w:r w:rsidRPr="00DF5C8F">
              <w:rPr>
                <w:rStyle w:val="cf01"/>
                <w:i w:val="0"/>
                <w:iCs w:val="0"/>
              </w:rPr>
              <w:t>.</w:t>
            </w:r>
          </w:p>
        </w:tc>
        <w:tc>
          <w:tcPr>
            <w:tcW w:w="1662" w:type="dxa"/>
          </w:tcPr>
          <w:p w14:paraId="3D6DB7E7" w14:textId="77777777" w:rsidR="00E639E7" w:rsidRDefault="00E639E7" w:rsidP="00E639E7"/>
        </w:tc>
      </w:tr>
    </w:tbl>
    <w:p w14:paraId="77A90D46" w14:textId="77777777" w:rsidR="00847BD3" w:rsidRDefault="00847BD3"/>
    <w:sectPr w:rsidR="00847BD3" w:rsidSect="00EB4FE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egular Semibold">
    <w:altName w:val="Calibri"/>
    <w:panose1 w:val="00000000000000000000"/>
    <w:charset w:val="4D"/>
    <w:family w:val="decorative"/>
    <w:notTrueType/>
    <w:pitch w:val="variable"/>
    <w:sig w:usb0="00000007" w:usb1="00000000" w:usb2="00000000" w:usb3="00000000" w:csb0="00000093" w:csb1="00000000"/>
  </w:font>
  <w:font w:name="inherit">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25F55"/>
    <w:multiLevelType w:val="hybridMultilevel"/>
    <w:tmpl w:val="F536A054"/>
    <w:lvl w:ilvl="0" w:tplc="2000000F">
      <w:start w:val="1"/>
      <w:numFmt w:val="decimal"/>
      <w:lvlText w:val="%1."/>
      <w:lvlJc w:val="left"/>
      <w:pPr>
        <w:ind w:left="198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3BE0BBF"/>
    <w:multiLevelType w:val="hybridMultilevel"/>
    <w:tmpl w:val="E16697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7AC6FE7"/>
    <w:multiLevelType w:val="hybridMultilevel"/>
    <w:tmpl w:val="17D21112"/>
    <w:lvl w:ilvl="0" w:tplc="5BF67EBE">
      <w:start w:val="1"/>
      <w:numFmt w:val="decimal"/>
      <w:lvlText w:val="%1."/>
      <w:lvlJc w:val="left"/>
      <w:pPr>
        <w:ind w:left="720" w:hanging="360"/>
      </w:pPr>
      <w:rPr>
        <w:rFonts w:ascii="Segoe UI" w:hAnsi="Segoe UI" w:cs="Segoe UI" w:hint="default"/>
        <w:sz w:val="1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FEA"/>
    <w:rsid w:val="000059F1"/>
    <w:rsid w:val="00011B02"/>
    <w:rsid w:val="000134AB"/>
    <w:rsid w:val="000319CD"/>
    <w:rsid w:val="00045AF9"/>
    <w:rsid w:val="00045B25"/>
    <w:rsid w:val="00046695"/>
    <w:rsid w:val="00050092"/>
    <w:rsid w:val="00060535"/>
    <w:rsid w:val="00080337"/>
    <w:rsid w:val="000E1C81"/>
    <w:rsid w:val="001048D2"/>
    <w:rsid w:val="0011086F"/>
    <w:rsid w:val="00111C3B"/>
    <w:rsid w:val="00126049"/>
    <w:rsid w:val="00132A66"/>
    <w:rsid w:val="00142B23"/>
    <w:rsid w:val="001721BB"/>
    <w:rsid w:val="001C24A7"/>
    <w:rsid w:val="001C6E6A"/>
    <w:rsid w:val="001D3BEC"/>
    <w:rsid w:val="001D44A2"/>
    <w:rsid w:val="001F251E"/>
    <w:rsid w:val="001F5988"/>
    <w:rsid w:val="002212CC"/>
    <w:rsid w:val="00223548"/>
    <w:rsid w:val="002500B8"/>
    <w:rsid w:val="0025631C"/>
    <w:rsid w:val="00286BC2"/>
    <w:rsid w:val="002A23C6"/>
    <w:rsid w:val="002D1FF0"/>
    <w:rsid w:val="002E15EB"/>
    <w:rsid w:val="002E52C4"/>
    <w:rsid w:val="002F1A80"/>
    <w:rsid w:val="002F7005"/>
    <w:rsid w:val="00364F37"/>
    <w:rsid w:val="003934C6"/>
    <w:rsid w:val="003A618B"/>
    <w:rsid w:val="003D54DC"/>
    <w:rsid w:val="003D6733"/>
    <w:rsid w:val="003E7BD5"/>
    <w:rsid w:val="004300E8"/>
    <w:rsid w:val="004572EA"/>
    <w:rsid w:val="004573C4"/>
    <w:rsid w:val="00470D44"/>
    <w:rsid w:val="00486814"/>
    <w:rsid w:val="004B25A4"/>
    <w:rsid w:val="004D360F"/>
    <w:rsid w:val="004E518B"/>
    <w:rsid w:val="004F3D17"/>
    <w:rsid w:val="005053A0"/>
    <w:rsid w:val="005428B2"/>
    <w:rsid w:val="00546C53"/>
    <w:rsid w:val="00546C6F"/>
    <w:rsid w:val="00554C33"/>
    <w:rsid w:val="00585CFE"/>
    <w:rsid w:val="005E6F32"/>
    <w:rsid w:val="005F6F56"/>
    <w:rsid w:val="0061011A"/>
    <w:rsid w:val="00613707"/>
    <w:rsid w:val="00627297"/>
    <w:rsid w:val="006421EA"/>
    <w:rsid w:val="006540EB"/>
    <w:rsid w:val="006669DD"/>
    <w:rsid w:val="006A6924"/>
    <w:rsid w:val="006B632A"/>
    <w:rsid w:val="006D0AAD"/>
    <w:rsid w:val="006D2931"/>
    <w:rsid w:val="006E6E24"/>
    <w:rsid w:val="0074289D"/>
    <w:rsid w:val="00743426"/>
    <w:rsid w:val="007649C9"/>
    <w:rsid w:val="00772417"/>
    <w:rsid w:val="0078138F"/>
    <w:rsid w:val="00794718"/>
    <w:rsid w:val="00797395"/>
    <w:rsid w:val="007B410E"/>
    <w:rsid w:val="007C4E64"/>
    <w:rsid w:val="007D7645"/>
    <w:rsid w:val="007E40A8"/>
    <w:rsid w:val="007E5EF4"/>
    <w:rsid w:val="007F14F2"/>
    <w:rsid w:val="008122D1"/>
    <w:rsid w:val="00831F0B"/>
    <w:rsid w:val="00847BD3"/>
    <w:rsid w:val="00870213"/>
    <w:rsid w:val="00875A47"/>
    <w:rsid w:val="00882A47"/>
    <w:rsid w:val="00891ACD"/>
    <w:rsid w:val="008A3FEE"/>
    <w:rsid w:val="008C394C"/>
    <w:rsid w:val="008D304F"/>
    <w:rsid w:val="008D53A6"/>
    <w:rsid w:val="008E114B"/>
    <w:rsid w:val="008E2534"/>
    <w:rsid w:val="008E5640"/>
    <w:rsid w:val="00901C4C"/>
    <w:rsid w:val="00907FBA"/>
    <w:rsid w:val="009140BA"/>
    <w:rsid w:val="0091573A"/>
    <w:rsid w:val="00924C8B"/>
    <w:rsid w:val="009347F3"/>
    <w:rsid w:val="00962383"/>
    <w:rsid w:val="009A2511"/>
    <w:rsid w:val="009A6B95"/>
    <w:rsid w:val="009C5E97"/>
    <w:rsid w:val="009D427D"/>
    <w:rsid w:val="009E404E"/>
    <w:rsid w:val="00A276B8"/>
    <w:rsid w:val="00A503B8"/>
    <w:rsid w:val="00A57EC3"/>
    <w:rsid w:val="00A70D09"/>
    <w:rsid w:val="00A8672C"/>
    <w:rsid w:val="00A91368"/>
    <w:rsid w:val="00AA103B"/>
    <w:rsid w:val="00AB08E9"/>
    <w:rsid w:val="00AB4BC5"/>
    <w:rsid w:val="00AC11B0"/>
    <w:rsid w:val="00AF7389"/>
    <w:rsid w:val="00B0750A"/>
    <w:rsid w:val="00B237FC"/>
    <w:rsid w:val="00B44C0E"/>
    <w:rsid w:val="00B548C7"/>
    <w:rsid w:val="00BA04C9"/>
    <w:rsid w:val="00BE7E57"/>
    <w:rsid w:val="00C13094"/>
    <w:rsid w:val="00C1580C"/>
    <w:rsid w:val="00C178C1"/>
    <w:rsid w:val="00C41C70"/>
    <w:rsid w:val="00C97E72"/>
    <w:rsid w:val="00CB05ED"/>
    <w:rsid w:val="00CD4173"/>
    <w:rsid w:val="00CE6D74"/>
    <w:rsid w:val="00CF4DFA"/>
    <w:rsid w:val="00D1375C"/>
    <w:rsid w:val="00D24061"/>
    <w:rsid w:val="00D2716D"/>
    <w:rsid w:val="00D50C1E"/>
    <w:rsid w:val="00D707A3"/>
    <w:rsid w:val="00D95016"/>
    <w:rsid w:val="00DA5AC1"/>
    <w:rsid w:val="00DC086D"/>
    <w:rsid w:val="00DD0017"/>
    <w:rsid w:val="00DE311B"/>
    <w:rsid w:val="00DF099E"/>
    <w:rsid w:val="00DF5C8F"/>
    <w:rsid w:val="00E10018"/>
    <w:rsid w:val="00E31FD5"/>
    <w:rsid w:val="00E34860"/>
    <w:rsid w:val="00E47183"/>
    <w:rsid w:val="00E47680"/>
    <w:rsid w:val="00E53A44"/>
    <w:rsid w:val="00E639E7"/>
    <w:rsid w:val="00E64583"/>
    <w:rsid w:val="00E8665E"/>
    <w:rsid w:val="00EA4893"/>
    <w:rsid w:val="00EB4FEA"/>
    <w:rsid w:val="00F11302"/>
    <w:rsid w:val="00F153BB"/>
    <w:rsid w:val="00F4490B"/>
    <w:rsid w:val="00F543B4"/>
    <w:rsid w:val="00F65CF8"/>
    <w:rsid w:val="00F712D4"/>
    <w:rsid w:val="00F747F5"/>
    <w:rsid w:val="00F95C6F"/>
    <w:rsid w:val="00FA0A3E"/>
    <w:rsid w:val="00FB1D71"/>
    <w:rsid w:val="00FD1468"/>
    <w:rsid w:val="00FD5B3C"/>
    <w:rsid w:val="0321C72B"/>
    <w:rsid w:val="034B387C"/>
    <w:rsid w:val="03513D2E"/>
    <w:rsid w:val="038D6C02"/>
    <w:rsid w:val="03B453AD"/>
    <w:rsid w:val="04EE7060"/>
    <w:rsid w:val="06523C5D"/>
    <w:rsid w:val="0656DF83"/>
    <w:rsid w:val="07C0BF02"/>
    <w:rsid w:val="081B9740"/>
    <w:rsid w:val="0839E18E"/>
    <w:rsid w:val="08E10DBB"/>
    <w:rsid w:val="08F124D9"/>
    <w:rsid w:val="09C26786"/>
    <w:rsid w:val="0A6BE509"/>
    <w:rsid w:val="0AE2F48B"/>
    <w:rsid w:val="0C18AE7D"/>
    <w:rsid w:val="0E8A89EE"/>
    <w:rsid w:val="0FB665AE"/>
    <w:rsid w:val="0FE9A48C"/>
    <w:rsid w:val="11E7B7E9"/>
    <w:rsid w:val="1287F001"/>
    <w:rsid w:val="130ACF31"/>
    <w:rsid w:val="138BCA12"/>
    <w:rsid w:val="13C174D8"/>
    <w:rsid w:val="13FE338F"/>
    <w:rsid w:val="15BF90C3"/>
    <w:rsid w:val="15D7C73D"/>
    <w:rsid w:val="163EE6A7"/>
    <w:rsid w:val="175B6124"/>
    <w:rsid w:val="176EDB99"/>
    <w:rsid w:val="1835C214"/>
    <w:rsid w:val="18E5F6AE"/>
    <w:rsid w:val="19EF476E"/>
    <w:rsid w:val="1A251136"/>
    <w:rsid w:val="1A81C70F"/>
    <w:rsid w:val="1B76E275"/>
    <w:rsid w:val="1BA44925"/>
    <w:rsid w:val="1BECDB48"/>
    <w:rsid w:val="1C196218"/>
    <w:rsid w:val="1C246618"/>
    <w:rsid w:val="1C36BFCD"/>
    <w:rsid w:val="1D71A7E1"/>
    <w:rsid w:val="1D781C9D"/>
    <w:rsid w:val="1DB967D1"/>
    <w:rsid w:val="1EDEB0E4"/>
    <w:rsid w:val="1F54A9EC"/>
    <w:rsid w:val="1F667309"/>
    <w:rsid w:val="1F7EA983"/>
    <w:rsid w:val="204C1586"/>
    <w:rsid w:val="20591243"/>
    <w:rsid w:val="2170475F"/>
    <w:rsid w:val="22750D0F"/>
    <w:rsid w:val="228CD8F4"/>
    <w:rsid w:val="22A60151"/>
    <w:rsid w:val="23AB5631"/>
    <w:rsid w:val="2428A955"/>
    <w:rsid w:val="256B30CB"/>
    <w:rsid w:val="25B0C7A3"/>
    <w:rsid w:val="25F5D88D"/>
    <w:rsid w:val="27DF88E3"/>
    <w:rsid w:val="289F6824"/>
    <w:rsid w:val="28A3735B"/>
    <w:rsid w:val="28FE9743"/>
    <w:rsid w:val="292D794F"/>
    <w:rsid w:val="2AAFEF7D"/>
    <w:rsid w:val="2BB583C4"/>
    <w:rsid w:val="2C7144E6"/>
    <w:rsid w:val="2E0D1547"/>
    <w:rsid w:val="2E3B4603"/>
    <w:rsid w:val="2F9CBAD3"/>
    <w:rsid w:val="2FA8E5A8"/>
    <w:rsid w:val="302138EB"/>
    <w:rsid w:val="306F360D"/>
    <w:rsid w:val="310226FB"/>
    <w:rsid w:val="3144B609"/>
    <w:rsid w:val="33C36098"/>
    <w:rsid w:val="35F3C5DD"/>
    <w:rsid w:val="36581E10"/>
    <w:rsid w:val="36C672ED"/>
    <w:rsid w:val="380FBD43"/>
    <w:rsid w:val="38510877"/>
    <w:rsid w:val="392A74BC"/>
    <w:rsid w:val="3A43015A"/>
    <w:rsid w:val="3D3DA1F7"/>
    <w:rsid w:val="3D4FC223"/>
    <w:rsid w:val="3D5625A1"/>
    <w:rsid w:val="4008C9AA"/>
    <w:rsid w:val="403C99AA"/>
    <w:rsid w:val="40825446"/>
    <w:rsid w:val="424E9CC6"/>
    <w:rsid w:val="43A81F6D"/>
    <w:rsid w:val="44A61772"/>
    <w:rsid w:val="459B45E7"/>
    <w:rsid w:val="47220DE9"/>
    <w:rsid w:val="4880549E"/>
    <w:rsid w:val="48E734FA"/>
    <w:rsid w:val="4A1C24FF"/>
    <w:rsid w:val="4B06D6B3"/>
    <w:rsid w:val="4B411962"/>
    <w:rsid w:val="4B8D922C"/>
    <w:rsid w:val="4D52A208"/>
    <w:rsid w:val="4EC532EE"/>
    <w:rsid w:val="4EEE7269"/>
    <w:rsid w:val="4F77609E"/>
    <w:rsid w:val="4FD38C9D"/>
    <w:rsid w:val="50010EC8"/>
    <w:rsid w:val="50FC9BE2"/>
    <w:rsid w:val="531A07F4"/>
    <w:rsid w:val="554A9F24"/>
    <w:rsid w:val="55D37E55"/>
    <w:rsid w:val="56DC4D53"/>
    <w:rsid w:val="571B1616"/>
    <w:rsid w:val="57D5429D"/>
    <w:rsid w:val="589747CE"/>
    <w:rsid w:val="58C2C73D"/>
    <w:rsid w:val="598917A2"/>
    <w:rsid w:val="5B0CE35F"/>
    <w:rsid w:val="5D8DBA00"/>
    <w:rsid w:val="5DFD4F8A"/>
    <w:rsid w:val="5F9A157C"/>
    <w:rsid w:val="6128D8F1"/>
    <w:rsid w:val="61297E2F"/>
    <w:rsid w:val="61629046"/>
    <w:rsid w:val="61E6C268"/>
    <w:rsid w:val="621AE500"/>
    <w:rsid w:val="622A0CD7"/>
    <w:rsid w:val="622CC63C"/>
    <w:rsid w:val="62CAD6A6"/>
    <w:rsid w:val="63145589"/>
    <w:rsid w:val="63C48650"/>
    <w:rsid w:val="657BF713"/>
    <w:rsid w:val="66B8917B"/>
    <w:rsid w:val="67FEDD3D"/>
    <w:rsid w:val="685F87B8"/>
    <w:rsid w:val="68C351D4"/>
    <w:rsid w:val="694B79C8"/>
    <w:rsid w:val="6B432B29"/>
    <w:rsid w:val="6BEB3897"/>
    <w:rsid w:val="6CAD9CB3"/>
    <w:rsid w:val="6D2CDB7F"/>
    <w:rsid w:val="6E598432"/>
    <w:rsid w:val="70280934"/>
    <w:rsid w:val="709869D3"/>
    <w:rsid w:val="71620D19"/>
    <w:rsid w:val="717C53B9"/>
    <w:rsid w:val="71F24CC1"/>
    <w:rsid w:val="72C26AA6"/>
    <w:rsid w:val="7334E2DB"/>
    <w:rsid w:val="73951F8C"/>
    <w:rsid w:val="74D0B33C"/>
    <w:rsid w:val="75AC718B"/>
    <w:rsid w:val="780853FE"/>
    <w:rsid w:val="7844468D"/>
    <w:rsid w:val="78932A71"/>
    <w:rsid w:val="78DC24C7"/>
    <w:rsid w:val="7944D535"/>
    <w:rsid w:val="79A45635"/>
    <w:rsid w:val="79C9A967"/>
    <w:rsid w:val="7A76D16F"/>
    <w:rsid w:val="7AF6BBBD"/>
    <w:rsid w:val="7B1A38C7"/>
    <w:rsid w:val="7B26CC63"/>
    <w:rsid w:val="7BC13F7E"/>
    <w:rsid w:val="7C2A4328"/>
    <w:rsid w:val="7E4E5607"/>
    <w:rsid w:val="7E4F7CA4"/>
    <w:rsid w:val="7E7C011A"/>
    <w:rsid w:val="7EB1406F"/>
    <w:rsid w:val="7F273977"/>
    <w:rsid w:val="7F5353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2E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4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4FEA"/>
    <w:rPr>
      <w:sz w:val="16"/>
      <w:szCs w:val="16"/>
    </w:rPr>
  </w:style>
  <w:style w:type="paragraph" w:styleId="CommentText">
    <w:name w:val="annotation text"/>
    <w:basedOn w:val="Normal"/>
    <w:link w:val="CommentTextChar"/>
    <w:uiPriority w:val="99"/>
    <w:unhideWhenUsed/>
    <w:rsid w:val="00EB4FEA"/>
    <w:pPr>
      <w:spacing w:line="240" w:lineRule="auto"/>
    </w:pPr>
    <w:rPr>
      <w:sz w:val="20"/>
      <w:szCs w:val="20"/>
    </w:rPr>
  </w:style>
  <w:style w:type="character" w:customStyle="1" w:styleId="CommentTextChar">
    <w:name w:val="Comment Text Char"/>
    <w:basedOn w:val="DefaultParagraphFont"/>
    <w:link w:val="CommentText"/>
    <w:uiPriority w:val="99"/>
    <w:rsid w:val="00EB4FEA"/>
    <w:rPr>
      <w:sz w:val="20"/>
      <w:szCs w:val="20"/>
      <w:lang w:val="en-GB"/>
    </w:rPr>
  </w:style>
  <w:style w:type="character" w:customStyle="1" w:styleId="cf01">
    <w:name w:val="cf01"/>
    <w:basedOn w:val="DefaultParagraphFont"/>
    <w:rsid w:val="00B548C7"/>
    <w:rPr>
      <w:rFonts w:ascii="Segoe UI" w:hAnsi="Segoe UI" w:cs="Segoe UI" w:hint="default"/>
      <w:i/>
      <w:iCs/>
      <w:sz w:val="18"/>
      <w:szCs w:val="18"/>
    </w:rPr>
  </w:style>
  <w:style w:type="paragraph" w:customStyle="1" w:styleId="pf0">
    <w:name w:val="pf0"/>
    <w:basedOn w:val="Normal"/>
    <w:rsid w:val="00B548C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548C7"/>
    <w:pPr>
      <w:ind w:left="720"/>
      <w:contextualSpacing/>
    </w:pPr>
  </w:style>
  <w:style w:type="paragraph" w:styleId="CommentSubject">
    <w:name w:val="annotation subject"/>
    <w:basedOn w:val="CommentText"/>
    <w:next w:val="CommentText"/>
    <w:link w:val="CommentSubjectChar"/>
    <w:uiPriority w:val="99"/>
    <w:semiHidden/>
    <w:unhideWhenUsed/>
    <w:rsid w:val="00B548C7"/>
    <w:rPr>
      <w:b/>
      <w:bCs/>
    </w:rPr>
  </w:style>
  <w:style w:type="character" w:customStyle="1" w:styleId="CommentSubjectChar">
    <w:name w:val="Comment Subject Char"/>
    <w:basedOn w:val="CommentTextChar"/>
    <w:link w:val="CommentSubject"/>
    <w:uiPriority w:val="99"/>
    <w:semiHidden/>
    <w:rsid w:val="00B548C7"/>
    <w:rPr>
      <w:b/>
      <w:bCs/>
      <w:sz w:val="20"/>
      <w:szCs w:val="20"/>
      <w:lang w:val="en-GB"/>
    </w:rPr>
  </w:style>
  <w:style w:type="paragraph" w:styleId="Revision">
    <w:name w:val="Revision"/>
    <w:hidden/>
    <w:uiPriority w:val="99"/>
    <w:semiHidden/>
    <w:rsid w:val="009E404E"/>
    <w:pPr>
      <w:spacing w:after="0" w:line="240" w:lineRule="auto"/>
    </w:pPr>
    <w:rPr>
      <w:lang w:val="en-GB"/>
    </w:rPr>
  </w:style>
  <w:style w:type="paragraph" w:styleId="Title">
    <w:name w:val="Title"/>
    <w:basedOn w:val="Normal"/>
    <w:next w:val="Normal"/>
    <w:link w:val="TitleChar"/>
    <w:uiPriority w:val="10"/>
    <w:qFormat/>
    <w:rsid w:val="00D707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7A3"/>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8092">
      <w:bodyDiv w:val="1"/>
      <w:marLeft w:val="0"/>
      <w:marRight w:val="0"/>
      <w:marTop w:val="0"/>
      <w:marBottom w:val="0"/>
      <w:divBdr>
        <w:top w:val="none" w:sz="0" w:space="0" w:color="auto"/>
        <w:left w:val="none" w:sz="0" w:space="0" w:color="auto"/>
        <w:bottom w:val="none" w:sz="0" w:space="0" w:color="auto"/>
        <w:right w:val="none" w:sz="0" w:space="0" w:color="auto"/>
      </w:divBdr>
    </w:div>
    <w:div w:id="355084176">
      <w:bodyDiv w:val="1"/>
      <w:marLeft w:val="0"/>
      <w:marRight w:val="0"/>
      <w:marTop w:val="0"/>
      <w:marBottom w:val="0"/>
      <w:divBdr>
        <w:top w:val="none" w:sz="0" w:space="0" w:color="auto"/>
        <w:left w:val="none" w:sz="0" w:space="0" w:color="auto"/>
        <w:bottom w:val="none" w:sz="0" w:space="0" w:color="auto"/>
        <w:right w:val="none" w:sz="0" w:space="0" w:color="auto"/>
      </w:divBdr>
    </w:div>
    <w:div w:id="1131628665">
      <w:bodyDiv w:val="1"/>
      <w:marLeft w:val="0"/>
      <w:marRight w:val="0"/>
      <w:marTop w:val="0"/>
      <w:marBottom w:val="0"/>
      <w:divBdr>
        <w:top w:val="none" w:sz="0" w:space="0" w:color="auto"/>
        <w:left w:val="none" w:sz="0" w:space="0" w:color="auto"/>
        <w:bottom w:val="none" w:sz="0" w:space="0" w:color="auto"/>
        <w:right w:val="none" w:sz="0" w:space="0" w:color="auto"/>
      </w:divBdr>
    </w:div>
    <w:div w:id="1203128105">
      <w:bodyDiv w:val="1"/>
      <w:marLeft w:val="0"/>
      <w:marRight w:val="0"/>
      <w:marTop w:val="0"/>
      <w:marBottom w:val="0"/>
      <w:divBdr>
        <w:top w:val="none" w:sz="0" w:space="0" w:color="auto"/>
        <w:left w:val="none" w:sz="0" w:space="0" w:color="auto"/>
        <w:bottom w:val="none" w:sz="0" w:space="0" w:color="auto"/>
        <w:right w:val="none" w:sz="0" w:space="0" w:color="auto"/>
      </w:divBdr>
    </w:div>
    <w:div w:id="183090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D4F71EDF-2C33-46AA-B780-DB3B7A4C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FDBE9F-D47D-41B2-A5E1-4C3545CCECE3}">
  <ds:schemaRefs>
    <ds:schemaRef ds:uri="http://schemas.microsoft.com/sharepoint/v3/contenttype/forms"/>
  </ds:schemaRefs>
</ds:datastoreItem>
</file>

<file path=customXml/itemProps3.xml><?xml version="1.0" encoding="utf-8"?>
<ds:datastoreItem xmlns:ds="http://schemas.openxmlformats.org/officeDocument/2006/customXml" ds:itemID="{4C2D5EC5-960F-448C-8954-0190FCA7F57D}">
  <ds:schemaRefs>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a5ff7179-4526-4e31-84f3-1e5086ece008"/>
    <ds:schemaRef ds:uri="http://www.w3.org/XML/1998/namespace"/>
    <ds:schemaRef ds:uri="http://purl.org/dc/dcmitype/"/>
    <ds:schemaRef ds:uri="http://purl.org/dc/elements/1.1/"/>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6733</Words>
  <Characters>38383</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2022-11-29T10:10:00Z</dcterms:created>
  <dcterms:modified xsi:type="dcterms:W3CDTF">2022-11-29T10:10:00Z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