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5031A6"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9"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0"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1"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2"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3"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w:t>
            </w:r>
            <w:proofErr w:type="spellStart"/>
            <w:r w:rsidRPr="003B7AE9">
              <w:rPr>
                <w:rFonts w:ascii="inherit" w:eastAsia="Times New Roman" w:hAnsi="inherit" w:cs="Times New Roman"/>
                <w:sz w:val="24"/>
                <w:szCs w:val="24"/>
                <w:lang w:eastAsia="en-GB"/>
              </w:rPr>
              <w:t>kVAr</w:t>
            </w:r>
            <w:proofErr w:type="spellEnd"/>
            <w:r w:rsidRPr="003B7AE9">
              <w:rPr>
                <w:rFonts w:ascii="inherit" w:eastAsia="Times New Roman" w:hAnsi="inherit" w:cs="Times New Roman"/>
                <w:sz w:val="24"/>
                <w:szCs w:val="24"/>
                <w:lang w:eastAsia="en-GB"/>
              </w:rPr>
              <w:t>’)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‘limited frequency sensitive mode — </w:t>
            </w:r>
            <w:proofErr w:type="spellStart"/>
            <w:r w:rsidRPr="003B7AE9">
              <w:rPr>
                <w:rFonts w:ascii="inherit" w:eastAsia="Times New Roman" w:hAnsi="inherit" w:cs="Times New Roman"/>
                <w:sz w:val="24"/>
                <w:szCs w:val="24"/>
                <w:lang w:eastAsia="en-GB"/>
              </w:rPr>
              <w:t>underfrequency’‘LFSM</w:t>
            </w:r>
            <w:proofErr w:type="spellEnd"/>
            <w:r w:rsidRPr="003B7AE9">
              <w:rPr>
                <w:rFonts w:ascii="inherit" w:eastAsia="Times New Roman" w:hAnsi="inherit" w:cs="Times New Roman"/>
                <w:sz w:val="24"/>
                <w:szCs w:val="24"/>
                <w:lang w:eastAsia="en-GB"/>
              </w:rPr>
              <w:t>-U’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4"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‘slope’ means the ratio of the change in voltage, based on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kV and its maximum capacity is at or above </w:t>
            </w:r>
            <w:r w:rsidRPr="003B7AE9">
              <w:rPr>
                <w:rFonts w:ascii="inherit" w:eastAsia="Times New Roman" w:hAnsi="inherit" w:cs="Times New Roman"/>
                <w:sz w:val="24"/>
                <w:szCs w:val="24"/>
                <w:lang w:eastAsia="en-GB"/>
              </w:rPr>
              <w:lastRenderedPageBreak/>
              <w:t>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1BC33A4D"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power-generating modules, pump-storage power-generating modules, combined heat and power facilities, </w:t>
      </w:r>
      <w:del w:id="1" w:author="Author">
        <w:r w:rsidRPr="003B7AE9" w:rsidDel="008F76E0">
          <w:rPr>
            <w:rFonts w:ascii="inherit" w:eastAsia="Times New Roman" w:hAnsi="inherit" w:cs="Times New Roman"/>
            <w:b/>
            <w:bCs/>
            <w:color w:val="000000"/>
            <w:sz w:val="24"/>
            <w:szCs w:val="24"/>
            <w:lang w:eastAsia="en-GB"/>
          </w:rPr>
          <w:delText xml:space="preserve">and </w:delText>
        </w:r>
      </w:del>
      <w:r w:rsidRPr="003B7AE9">
        <w:rPr>
          <w:rFonts w:ascii="inherit" w:eastAsia="Times New Roman" w:hAnsi="inherit" w:cs="Times New Roman"/>
          <w:b/>
          <w:bCs/>
          <w:color w:val="000000"/>
          <w:sz w:val="24"/>
          <w:szCs w:val="24"/>
          <w:lang w:eastAsia="en-GB"/>
        </w:rPr>
        <w:t>industrial sites</w:t>
      </w:r>
      <w:ins w:id="2" w:author="Author">
        <w:r w:rsidR="008F76E0">
          <w:rPr>
            <w:rFonts w:ascii="inherit" w:eastAsia="Times New Roman" w:hAnsi="inherit" w:cs="Times New Roman"/>
            <w:b/>
            <w:bCs/>
            <w:color w:val="000000"/>
            <w:sz w:val="24"/>
            <w:szCs w:val="24"/>
            <w:lang w:eastAsia="en-GB"/>
          </w:rPr>
          <w:t>, and mixed custo</w:t>
        </w:r>
        <w:r w:rsidR="00671265">
          <w:rPr>
            <w:rFonts w:ascii="inherit" w:eastAsia="Times New Roman" w:hAnsi="inherit" w:cs="Times New Roman"/>
            <w:b/>
            <w:bCs/>
            <w:color w:val="000000"/>
            <w:sz w:val="24"/>
            <w:szCs w:val="24"/>
            <w:lang w:eastAsia="en-GB"/>
          </w:rPr>
          <w:t>mer sites</w:t>
        </w:r>
      </w:ins>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w:t>
      </w:r>
      <w:r w:rsidRPr="003B7AE9">
        <w:rPr>
          <w:rFonts w:ascii="inherit" w:eastAsia="Times New Roman" w:hAnsi="inherit" w:cs="Times New Roman"/>
          <w:color w:val="000000"/>
          <w:sz w:val="24"/>
          <w:szCs w:val="24"/>
          <w:lang w:eastAsia="en-GB"/>
        </w:rPr>
        <w:lastRenderedPageBreak/>
        <w:t>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600D4C64" w:rsidR="003B7AE9" w:rsidRDefault="003B7AE9" w:rsidP="003B7AE9">
      <w:pPr>
        <w:shd w:val="clear" w:color="auto" w:fill="FFFFFF"/>
        <w:spacing w:before="120" w:after="0" w:line="240" w:lineRule="auto"/>
        <w:jc w:val="both"/>
        <w:rPr>
          <w:ins w:id="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793873D0" w14:textId="2E72639F" w:rsidR="00671265" w:rsidRDefault="00671265" w:rsidP="003B7AE9">
      <w:pPr>
        <w:shd w:val="clear" w:color="auto" w:fill="FFFFFF"/>
        <w:spacing w:before="120" w:after="0" w:line="240" w:lineRule="auto"/>
        <w:jc w:val="both"/>
        <w:rPr>
          <w:ins w:id="4" w:author="Author"/>
          <w:rFonts w:ascii="inherit" w:eastAsia="Times New Roman" w:hAnsi="inherit" w:cs="Times New Roman"/>
          <w:color w:val="000000"/>
          <w:sz w:val="24"/>
          <w:szCs w:val="24"/>
          <w:lang w:eastAsia="en-GB"/>
        </w:rPr>
      </w:pPr>
      <w:ins w:id="5" w:author="Author">
        <w:r>
          <w:rPr>
            <w:rFonts w:ascii="inherit" w:eastAsia="Times New Roman" w:hAnsi="inherit" w:cs="Times New Roman"/>
            <w:color w:val="000000"/>
            <w:sz w:val="24"/>
            <w:szCs w:val="24"/>
            <w:lang w:eastAsia="en-GB"/>
          </w:rPr>
          <w:t xml:space="preserve">6. </w:t>
        </w:r>
        <w:r w:rsidR="005B67A8">
          <w:rPr>
            <w:rFonts w:ascii="inherit" w:eastAsia="Times New Roman" w:hAnsi="inherit" w:cs="Times New Roman"/>
            <w:color w:val="000000"/>
            <w:sz w:val="24"/>
            <w:szCs w:val="24"/>
            <w:lang w:eastAsia="en-GB"/>
          </w:rPr>
          <w:t>For a PGM in m</w:t>
        </w:r>
        <w:r w:rsidR="00E74689">
          <w:rPr>
            <w:rFonts w:ascii="inherit" w:eastAsia="Times New Roman" w:hAnsi="inherit" w:cs="Times New Roman"/>
            <w:color w:val="000000"/>
            <w:sz w:val="24"/>
            <w:szCs w:val="24"/>
            <w:lang w:eastAsia="en-GB"/>
          </w:rPr>
          <w:t>ixed customer sites (MCS)</w:t>
        </w:r>
        <w:r w:rsidR="005B67A8">
          <w:rPr>
            <w:rFonts w:ascii="inherit" w:eastAsia="Times New Roman" w:hAnsi="inherit" w:cs="Times New Roman"/>
            <w:color w:val="000000"/>
            <w:sz w:val="24"/>
            <w:szCs w:val="24"/>
            <w:lang w:eastAsia="en-GB"/>
          </w:rPr>
          <w:t>, the following applies:</w:t>
        </w:r>
      </w:ins>
    </w:p>
    <w:p w14:paraId="097C103D" w14:textId="752F5193" w:rsidR="00FC262B" w:rsidRDefault="00FC262B" w:rsidP="003B7AE9">
      <w:pPr>
        <w:shd w:val="clear" w:color="auto" w:fill="FFFFFF"/>
        <w:spacing w:before="120" w:after="0" w:line="240" w:lineRule="auto"/>
        <w:jc w:val="both"/>
        <w:rPr>
          <w:ins w:id="6" w:author="Author"/>
          <w:rFonts w:ascii="inherit" w:eastAsia="Times New Roman" w:hAnsi="inherit" w:cs="Times New Roman"/>
          <w:color w:val="000000"/>
          <w:sz w:val="24"/>
          <w:szCs w:val="24"/>
          <w:lang w:eastAsia="en-GB"/>
        </w:rPr>
      </w:pPr>
      <w:ins w:id="7" w:author="Author">
        <w:r>
          <w:rPr>
            <w:rFonts w:ascii="inherit" w:eastAsia="Times New Roman" w:hAnsi="inherit" w:cs="Times New Roman"/>
            <w:color w:val="000000"/>
            <w:sz w:val="24"/>
            <w:szCs w:val="24"/>
            <w:lang w:eastAsia="en-GB"/>
          </w:rPr>
          <w:t xml:space="preserve">(a) </w:t>
        </w:r>
        <w:r w:rsidR="005B67A8">
          <w:rPr>
            <w:rFonts w:ascii="inherit" w:eastAsia="Times New Roman" w:hAnsi="inherit" w:cs="Times New Roman"/>
            <w:color w:val="000000"/>
            <w:sz w:val="24"/>
            <w:szCs w:val="24"/>
            <w:lang w:eastAsia="en-GB"/>
          </w:rPr>
          <w:t>T</w:t>
        </w:r>
        <w:r w:rsidR="00E1323C">
          <w:rPr>
            <w:rFonts w:ascii="inherit" w:eastAsia="Times New Roman" w:hAnsi="inherit" w:cs="Times New Roman"/>
            <w:color w:val="000000"/>
            <w:sz w:val="24"/>
            <w:szCs w:val="24"/>
            <w:lang w:eastAsia="en-GB"/>
          </w:rPr>
          <w:t>he type classification</w:t>
        </w:r>
        <w:r w:rsidR="003A13CB">
          <w:rPr>
            <w:rFonts w:ascii="inherit" w:eastAsia="Times New Roman" w:hAnsi="inherit" w:cs="Times New Roman"/>
            <w:color w:val="000000"/>
            <w:sz w:val="24"/>
            <w:szCs w:val="24"/>
            <w:lang w:eastAsia="en-GB"/>
          </w:rPr>
          <w:t xml:space="preserve"> according to </w:t>
        </w:r>
        <w:r w:rsidR="003A7551">
          <w:rPr>
            <w:rFonts w:ascii="inherit" w:eastAsia="Times New Roman" w:hAnsi="inherit" w:cs="Times New Roman"/>
            <w:color w:val="000000"/>
            <w:sz w:val="24"/>
            <w:szCs w:val="24"/>
            <w:lang w:eastAsia="en-GB"/>
          </w:rPr>
          <w:t>paragraph 2</w:t>
        </w:r>
        <w:r w:rsidR="003A13CB">
          <w:rPr>
            <w:rFonts w:ascii="inherit" w:eastAsia="Times New Roman" w:hAnsi="inherit" w:cs="Times New Roman"/>
            <w:color w:val="000000"/>
            <w:sz w:val="24"/>
            <w:szCs w:val="24"/>
            <w:lang w:eastAsia="en-GB"/>
          </w:rPr>
          <w:t>, article 5,</w:t>
        </w:r>
        <w:r w:rsidR="00E1323C">
          <w:rPr>
            <w:rFonts w:ascii="inherit" w:eastAsia="Times New Roman" w:hAnsi="inherit" w:cs="Times New Roman"/>
            <w:color w:val="000000"/>
            <w:sz w:val="24"/>
            <w:szCs w:val="24"/>
            <w:lang w:eastAsia="en-GB"/>
          </w:rPr>
          <w:t xml:space="preserve"> shall be based on the </w:t>
        </w:r>
        <w:r w:rsidR="00757BA2">
          <w:rPr>
            <w:rFonts w:ascii="inherit" w:eastAsia="Times New Roman" w:hAnsi="inherit" w:cs="Times New Roman"/>
            <w:color w:val="000000"/>
            <w:sz w:val="24"/>
            <w:szCs w:val="24"/>
            <w:lang w:eastAsia="en-GB"/>
          </w:rPr>
          <w:t xml:space="preserve">maximum feed-in capacity </w:t>
        </w:r>
        <w:r w:rsidR="00F57187">
          <w:rPr>
            <w:rFonts w:ascii="inherit" w:eastAsia="Times New Roman" w:hAnsi="inherit" w:cs="Times New Roman"/>
            <w:color w:val="000000"/>
            <w:sz w:val="24"/>
            <w:szCs w:val="24"/>
            <w:lang w:eastAsia="en-GB"/>
          </w:rPr>
          <w:t>and not on the installed capacity</w:t>
        </w:r>
      </w:ins>
    </w:p>
    <w:p w14:paraId="535DA939" w14:textId="4EAE126D" w:rsidR="00E7156E" w:rsidRDefault="00E7156E" w:rsidP="003B7AE9">
      <w:pPr>
        <w:shd w:val="clear" w:color="auto" w:fill="FFFFFF"/>
        <w:spacing w:before="120" w:after="0" w:line="240" w:lineRule="auto"/>
        <w:jc w:val="both"/>
        <w:rPr>
          <w:ins w:id="8" w:author="Author"/>
          <w:rFonts w:ascii="inherit" w:eastAsia="Times New Roman" w:hAnsi="inherit" w:cs="Times New Roman"/>
          <w:color w:val="000000"/>
          <w:sz w:val="24"/>
          <w:szCs w:val="24"/>
          <w:lang w:eastAsia="en-GB"/>
        </w:rPr>
      </w:pPr>
      <w:ins w:id="9" w:author="Author">
        <w:r>
          <w:rPr>
            <w:rFonts w:ascii="inherit" w:eastAsia="Times New Roman" w:hAnsi="inherit" w:cs="Times New Roman"/>
            <w:color w:val="000000"/>
            <w:sz w:val="24"/>
            <w:szCs w:val="24"/>
            <w:lang w:eastAsia="en-GB"/>
          </w:rPr>
          <w:t>(</w:t>
        </w:r>
        <w:r w:rsidR="00FC262B">
          <w:rPr>
            <w:rFonts w:ascii="inherit" w:eastAsia="Times New Roman" w:hAnsi="inherit" w:cs="Times New Roman"/>
            <w:color w:val="000000"/>
            <w:sz w:val="24"/>
            <w:szCs w:val="24"/>
            <w:lang w:eastAsia="en-GB"/>
          </w:rPr>
          <w:t>b</w:t>
        </w:r>
        <w:r>
          <w:rPr>
            <w:rFonts w:ascii="inherit" w:eastAsia="Times New Roman" w:hAnsi="inherit" w:cs="Times New Roman"/>
            <w:color w:val="000000"/>
            <w:sz w:val="24"/>
            <w:szCs w:val="24"/>
            <w:lang w:eastAsia="en-GB"/>
          </w:rPr>
          <w:t xml:space="preserve">) </w:t>
        </w:r>
        <w:r w:rsidR="00E45303">
          <w:rPr>
            <w:rFonts w:ascii="inherit" w:eastAsia="Times New Roman" w:hAnsi="inherit" w:cs="Times New Roman"/>
            <w:color w:val="000000"/>
            <w:sz w:val="24"/>
            <w:szCs w:val="24"/>
            <w:lang w:eastAsia="en-GB"/>
          </w:rPr>
          <w:t>The voltage limit in paragraph</w:t>
        </w:r>
        <w:r w:rsidR="00F42A57">
          <w:rPr>
            <w:rFonts w:ascii="inherit" w:eastAsia="Times New Roman" w:hAnsi="inherit" w:cs="Times New Roman"/>
            <w:color w:val="000000"/>
            <w:sz w:val="24"/>
            <w:szCs w:val="24"/>
            <w:lang w:eastAsia="en-GB"/>
          </w:rPr>
          <w:t xml:space="preserve"> 2 article 5 shall not be applied to </w:t>
        </w:r>
        <w:r w:rsidR="0094374A">
          <w:rPr>
            <w:rFonts w:ascii="inherit" w:eastAsia="Times New Roman" w:hAnsi="inherit" w:cs="Times New Roman"/>
            <w:color w:val="000000"/>
            <w:sz w:val="24"/>
            <w:szCs w:val="24"/>
            <w:lang w:eastAsia="en-GB"/>
          </w:rPr>
          <w:t>MCS.</w:t>
        </w:r>
        <w:r w:rsidR="00CE2747">
          <w:rPr>
            <w:rFonts w:ascii="inherit" w:eastAsia="Times New Roman" w:hAnsi="inherit" w:cs="Times New Roman"/>
            <w:color w:val="000000"/>
            <w:sz w:val="24"/>
            <w:szCs w:val="24"/>
            <w:lang w:eastAsia="en-GB"/>
          </w:rPr>
          <w:t xml:space="preserve"> The </w:t>
        </w:r>
        <w:r w:rsidR="00FC262B">
          <w:rPr>
            <w:rFonts w:ascii="inherit" w:eastAsia="Times New Roman" w:hAnsi="inherit" w:cs="Times New Roman"/>
            <w:color w:val="000000"/>
            <w:sz w:val="24"/>
            <w:szCs w:val="24"/>
            <w:lang w:eastAsia="en-GB"/>
          </w:rPr>
          <w:t>type classification</w:t>
        </w:r>
        <w:r w:rsidR="00D2170F">
          <w:rPr>
            <w:rFonts w:ascii="inherit" w:eastAsia="Times New Roman" w:hAnsi="inherit" w:cs="Times New Roman"/>
            <w:color w:val="000000"/>
            <w:sz w:val="24"/>
            <w:szCs w:val="24"/>
            <w:lang w:eastAsia="en-GB"/>
          </w:rPr>
          <w:t xml:space="preserve"> of </w:t>
        </w:r>
        <w:r w:rsidR="007518EE">
          <w:rPr>
            <w:rFonts w:ascii="inherit" w:eastAsia="Times New Roman" w:hAnsi="inherit" w:cs="Times New Roman"/>
            <w:color w:val="000000"/>
            <w:sz w:val="24"/>
            <w:szCs w:val="24"/>
            <w:lang w:eastAsia="en-GB"/>
          </w:rPr>
          <w:t xml:space="preserve">a </w:t>
        </w:r>
        <w:r w:rsidR="00D2170F">
          <w:rPr>
            <w:rFonts w:ascii="inherit" w:eastAsia="Times New Roman" w:hAnsi="inherit" w:cs="Times New Roman"/>
            <w:color w:val="000000"/>
            <w:sz w:val="24"/>
            <w:szCs w:val="24"/>
            <w:lang w:eastAsia="en-GB"/>
          </w:rPr>
          <w:t>PGM</w:t>
        </w:r>
        <w:r w:rsidR="007518EE">
          <w:rPr>
            <w:rFonts w:ascii="inherit" w:eastAsia="Times New Roman" w:hAnsi="inherit" w:cs="Times New Roman"/>
            <w:color w:val="000000"/>
            <w:sz w:val="24"/>
            <w:szCs w:val="24"/>
            <w:lang w:eastAsia="en-GB"/>
          </w:rPr>
          <w:t xml:space="preserve"> in a</w:t>
        </w:r>
        <w:r w:rsidR="00D2170F">
          <w:rPr>
            <w:rFonts w:ascii="inherit" w:eastAsia="Times New Roman" w:hAnsi="inherit" w:cs="Times New Roman"/>
            <w:color w:val="000000"/>
            <w:sz w:val="24"/>
            <w:szCs w:val="24"/>
            <w:lang w:eastAsia="en-GB"/>
          </w:rPr>
          <w:t xml:space="preserve"> MCS shall be based</w:t>
        </w:r>
        <w:r w:rsidR="007518EE">
          <w:rPr>
            <w:rFonts w:ascii="inherit" w:eastAsia="Times New Roman" w:hAnsi="inherit" w:cs="Times New Roman"/>
            <w:color w:val="000000"/>
            <w:sz w:val="24"/>
            <w:szCs w:val="24"/>
            <w:lang w:eastAsia="en-GB"/>
          </w:rPr>
          <w:t xml:space="preserve"> o</w:t>
        </w:r>
        <w:r w:rsidR="0094374A">
          <w:rPr>
            <w:rFonts w:ascii="inherit" w:eastAsia="Times New Roman" w:hAnsi="inherit" w:cs="Times New Roman"/>
            <w:color w:val="000000"/>
            <w:sz w:val="24"/>
            <w:szCs w:val="24"/>
            <w:lang w:eastAsia="en-GB"/>
          </w:rPr>
          <w:t>nly</w:t>
        </w:r>
        <w:r w:rsidR="007518EE">
          <w:rPr>
            <w:rFonts w:ascii="inherit" w:eastAsia="Times New Roman" w:hAnsi="inherit" w:cs="Times New Roman"/>
            <w:color w:val="000000"/>
            <w:sz w:val="24"/>
            <w:szCs w:val="24"/>
            <w:lang w:eastAsia="en-GB"/>
          </w:rPr>
          <w:t xml:space="preserve"> on</w:t>
        </w:r>
        <w:r w:rsidR="0094374A">
          <w:rPr>
            <w:rFonts w:ascii="inherit" w:eastAsia="Times New Roman" w:hAnsi="inherit" w:cs="Times New Roman"/>
            <w:color w:val="000000"/>
            <w:sz w:val="24"/>
            <w:szCs w:val="24"/>
            <w:lang w:eastAsia="en-GB"/>
          </w:rPr>
          <w:t xml:space="preserve"> power limit </w:t>
        </w:r>
        <w:r w:rsidR="000E636A">
          <w:rPr>
            <w:rFonts w:ascii="inherit" w:eastAsia="Times New Roman" w:hAnsi="inherit" w:cs="Times New Roman"/>
            <w:color w:val="000000"/>
            <w:sz w:val="24"/>
            <w:szCs w:val="24"/>
            <w:lang w:eastAsia="en-GB"/>
          </w:rPr>
          <w:t>according to (a).</w:t>
        </w:r>
      </w:ins>
    </w:p>
    <w:p w14:paraId="43F16A46" w14:textId="77777777" w:rsidR="00E7156E" w:rsidRPr="003B7AE9" w:rsidRDefault="00E7156E"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5A1DA51D" w:rsidR="003B7AE9" w:rsidRDefault="003B7AE9" w:rsidP="003B7AE9">
      <w:pPr>
        <w:shd w:val="clear" w:color="auto" w:fill="FFFFFF"/>
        <w:spacing w:before="120" w:after="0" w:line="240" w:lineRule="auto"/>
        <w:jc w:val="both"/>
        <w:rPr>
          <w:ins w:id="10"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Requirements of general application to be established by relevant system operators or TSOs under this Regulation shall be subject to approval by the entity designated by the </w:t>
      </w:r>
      <w:r w:rsidRPr="003B7AE9">
        <w:rPr>
          <w:rFonts w:ascii="inherit" w:eastAsia="Times New Roman" w:hAnsi="inherit" w:cs="Times New Roman"/>
          <w:color w:val="000000"/>
          <w:sz w:val="24"/>
          <w:szCs w:val="24"/>
          <w:lang w:eastAsia="en-GB"/>
        </w:rPr>
        <w:lastRenderedPageBreak/>
        <w:t>Member State and be published. The designated entity shall be the regulatory authority unless otherwise provided by the Member State.</w:t>
      </w:r>
    </w:p>
    <w:p w14:paraId="3E542FF6" w14:textId="0DF4ADE4" w:rsidR="00125F7E" w:rsidRPr="003B7AE9" w:rsidRDefault="00BF5B80" w:rsidP="00125F7E">
      <w:pPr>
        <w:shd w:val="clear" w:color="auto" w:fill="FFFFFF"/>
        <w:spacing w:before="120" w:after="0" w:line="240" w:lineRule="auto"/>
        <w:jc w:val="both"/>
        <w:rPr>
          <w:rFonts w:ascii="inherit" w:eastAsia="Times New Roman" w:hAnsi="inherit" w:cs="Times New Roman"/>
          <w:color w:val="000000"/>
          <w:sz w:val="24"/>
          <w:szCs w:val="24"/>
          <w:lang w:eastAsia="en-GB"/>
        </w:rPr>
      </w:pPr>
      <w:ins w:id="11" w:author="Author">
        <w:r>
          <w:rPr>
            <w:rFonts w:ascii="inherit" w:eastAsia="Times New Roman" w:hAnsi="inherit" w:cs="Times New Roman"/>
            <w:color w:val="000000"/>
            <w:sz w:val="24"/>
            <w:szCs w:val="24"/>
            <w:lang w:eastAsia="en-GB"/>
          </w:rPr>
          <w:t>The</w:t>
        </w:r>
        <w:r w:rsidR="00125F7E" w:rsidRPr="00125F7E">
          <w:rPr>
            <w:rFonts w:ascii="inherit" w:eastAsia="Times New Roman" w:hAnsi="inherit" w:cs="Times New Roman"/>
            <w:color w:val="000000"/>
            <w:sz w:val="24"/>
            <w:szCs w:val="24"/>
            <w:lang w:eastAsia="en-GB"/>
          </w:rPr>
          <w:t xml:space="preserve"> relevant system operator </w:t>
        </w:r>
        <w:proofErr w:type="spellStart"/>
        <w:r w:rsidR="007827AF">
          <w:rPr>
            <w:rFonts w:ascii="inherit" w:eastAsia="Times New Roman" w:hAnsi="inherit" w:cs="Times New Roman"/>
            <w:color w:val="000000"/>
            <w:sz w:val="24"/>
            <w:szCs w:val="24"/>
            <w:lang w:eastAsia="en-GB"/>
          </w:rPr>
          <w:t>can not</w:t>
        </w:r>
        <w:proofErr w:type="spellEnd"/>
        <w:r w:rsidR="00125F7E" w:rsidRPr="00125F7E">
          <w:rPr>
            <w:rFonts w:ascii="inherit" w:eastAsia="Times New Roman" w:hAnsi="inherit" w:cs="Times New Roman"/>
            <w:color w:val="000000"/>
            <w:sz w:val="24"/>
            <w:szCs w:val="24"/>
            <w:lang w:eastAsia="en-GB"/>
          </w:rPr>
          <w:t xml:space="preserve"> apply more stringent requirements to PGMs than defined </w:t>
        </w:r>
        <w:r w:rsidR="00385CA1">
          <w:rPr>
            <w:rFonts w:ascii="inherit" w:eastAsia="Times New Roman" w:hAnsi="inherit" w:cs="Times New Roman"/>
            <w:color w:val="000000"/>
            <w:sz w:val="24"/>
            <w:szCs w:val="24"/>
            <w:lang w:eastAsia="en-GB"/>
          </w:rPr>
          <w:t>in this regulation</w:t>
        </w:r>
        <w:r w:rsidR="00B734FB">
          <w:rPr>
            <w:rFonts w:ascii="inherit" w:eastAsia="Times New Roman" w:hAnsi="inherit" w:cs="Times New Roman"/>
            <w:color w:val="000000"/>
            <w:sz w:val="24"/>
            <w:szCs w:val="24"/>
            <w:lang w:eastAsia="en-GB"/>
          </w:rPr>
          <w:t xml:space="preserve"> unless the </w:t>
        </w:r>
        <w:r w:rsidR="00883474">
          <w:rPr>
            <w:rFonts w:ascii="inherit" w:eastAsia="Times New Roman" w:hAnsi="inherit" w:cs="Times New Roman"/>
            <w:color w:val="000000"/>
            <w:sz w:val="24"/>
            <w:szCs w:val="24"/>
            <w:lang w:eastAsia="en-GB"/>
          </w:rPr>
          <w:t xml:space="preserve">national regulatory authority </w:t>
        </w:r>
        <w:r w:rsidR="00385CA1">
          <w:rPr>
            <w:rFonts w:ascii="inherit" w:eastAsia="Times New Roman" w:hAnsi="inherit" w:cs="Times New Roman"/>
            <w:color w:val="000000"/>
            <w:sz w:val="24"/>
            <w:szCs w:val="24"/>
            <w:lang w:eastAsia="en-GB"/>
          </w:rPr>
          <w:t>ha</w:t>
        </w:r>
        <w:r w:rsidR="00694BE0">
          <w:rPr>
            <w:rFonts w:ascii="inherit" w:eastAsia="Times New Roman" w:hAnsi="inherit" w:cs="Times New Roman"/>
            <w:color w:val="000000"/>
            <w:sz w:val="24"/>
            <w:szCs w:val="24"/>
            <w:lang w:eastAsia="en-GB"/>
          </w:rPr>
          <w:t xml:space="preserve">s </w:t>
        </w:r>
        <w:r w:rsidR="00694BE0" w:rsidRPr="00694BE0">
          <w:rPr>
            <w:rFonts w:ascii="inherit" w:eastAsia="Times New Roman" w:hAnsi="inherit" w:cs="Times New Roman"/>
            <w:color w:val="000000"/>
            <w:sz w:val="24"/>
            <w:szCs w:val="24"/>
            <w:lang w:eastAsia="en-GB"/>
          </w:rPr>
          <w:t>evaluated</w:t>
        </w:r>
        <w:r w:rsidR="00694BE0">
          <w:rPr>
            <w:rFonts w:ascii="inherit" w:eastAsia="Times New Roman" w:hAnsi="inherit" w:cs="Times New Roman"/>
            <w:color w:val="000000"/>
            <w:sz w:val="24"/>
            <w:szCs w:val="24"/>
            <w:lang w:eastAsia="en-GB"/>
          </w:rPr>
          <w:t xml:space="preserve"> and </w:t>
        </w:r>
        <w:r w:rsidR="0080659E">
          <w:rPr>
            <w:rFonts w:ascii="inherit" w:eastAsia="Times New Roman" w:hAnsi="inherit" w:cs="Times New Roman"/>
            <w:color w:val="000000"/>
            <w:sz w:val="24"/>
            <w:szCs w:val="24"/>
            <w:lang w:eastAsia="en-GB"/>
          </w:rPr>
          <w:t xml:space="preserve">approved the </w:t>
        </w:r>
        <w:r w:rsidR="00AD46F6">
          <w:rPr>
            <w:rFonts w:ascii="inherit" w:eastAsia="Times New Roman" w:hAnsi="inherit" w:cs="Times New Roman"/>
            <w:color w:val="000000"/>
            <w:sz w:val="24"/>
            <w:szCs w:val="24"/>
            <w:lang w:eastAsia="en-GB"/>
          </w:rPr>
          <w:t>requirements</w:t>
        </w:r>
        <w:r w:rsidR="0080659E">
          <w:rPr>
            <w:rFonts w:ascii="inherit" w:eastAsia="Times New Roman" w:hAnsi="inherit" w:cs="Times New Roman"/>
            <w:color w:val="000000"/>
            <w:sz w:val="24"/>
            <w:szCs w:val="24"/>
            <w:lang w:eastAsia="en-GB"/>
          </w:rPr>
          <w:t xml:space="preserve"> in </w:t>
        </w:r>
        <w:r w:rsidR="00AD46F6" w:rsidRPr="00AD46F6">
          <w:rPr>
            <w:rFonts w:ascii="inherit" w:eastAsia="Times New Roman" w:hAnsi="inherit" w:cs="Times New Roman"/>
            <w:color w:val="000000"/>
            <w:sz w:val="24"/>
            <w:szCs w:val="24"/>
            <w:lang w:eastAsia="en-GB"/>
          </w:rPr>
          <w:t>consultation with relevant stakeholders</w:t>
        </w:r>
        <w:r w:rsidR="00AD46F6">
          <w:rPr>
            <w:rFonts w:ascii="inherit" w:eastAsia="Times New Roman" w:hAnsi="inherit" w:cs="Times New Roman"/>
            <w:color w:val="000000"/>
            <w:sz w:val="24"/>
            <w:szCs w:val="24"/>
            <w:lang w:eastAsia="en-GB"/>
          </w:rPr>
          <w:t>.</w:t>
        </w:r>
      </w:ins>
    </w:p>
    <w:p w14:paraId="54AF93E2" w14:textId="769CF4E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w:t>
      </w:r>
      <w:ins w:id="12" w:author="Author">
        <w:r w:rsidR="006D6AFD">
          <w:rPr>
            <w:rFonts w:ascii="inherit" w:eastAsia="Times New Roman" w:hAnsi="inherit" w:cs="Times New Roman"/>
            <w:color w:val="000000"/>
            <w:sz w:val="24"/>
            <w:szCs w:val="24"/>
            <w:lang w:eastAsia="en-GB"/>
          </w:rPr>
          <w:t xml:space="preserve"> or regional</w:t>
        </w:r>
      </w:ins>
      <w:r w:rsidRPr="003B7AE9">
        <w:rPr>
          <w:rFonts w:ascii="inherit" w:eastAsia="Times New Roman" w:hAnsi="inherit" w:cs="Times New Roman"/>
          <w:color w:val="000000"/>
          <w:sz w:val="24"/>
          <w:szCs w:val="24"/>
          <w:lang w:eastAsia="en-GB"/>
        </w:rPr>
        <w:t xml:space="preserve">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2"/>
        <w:gridCol w:w="8704"/>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r w:rsidR="00E41E2E" w:rsidRPr="003B7AE9" w14:paraId="2916DF51" w14:textId="77777777" w:rsidTr="003B7AE9">
        <w:trPr>
          <w:ins w:id="13" w:author="Author"/>
        </w:trPr>
        <w:tc>
          <w:tcPr>
            <w:tcW w:w="0" w:type="auto"/>
            <w:shd w:val="clear" w:color="auto" w:fill="auto"/>
          </w:tcPr>
          <w:p w14:paraId="3AE1601A" w14:textId="16D612B5" w:rsidR="00E41E2E" w:rsidRPr="003B7AE9" w:rsidRDefault="00B60926" w:rsidP="003B7AE9">
            <w:pPr>
              <w:spacing w:before="120" w:after="0" w:line="240" w:lineRule="auto"/>
              <w:jc w:val="both"/>
              <w:rPr>
                <w:ins w:id="14" w:author="Author"/>
                <w:rFonts w:ascii="inherit" w:eastAsia="Times New Roman" w:hAnsi="inherit" w:cs="Times New Roman"/>
                <w:sz w:val="24"/>
                <w:szCs w:val="24"/>
                <w:lang w:eastAsia="en-GB"/>
              </w:rPr>
            </w:pPr>
            <w:ins w:id="15" w:author="Author">
              <w:r>
                <w:rPr>
                  <w:rFonts w:ascii="inherit" w:eastAsia="Times New Roman" w:hAnsi="inherit" w:cs="Times New Roman"/>
                  <w:sz w:val="24"/>
                  <w:szCs w:val="24"/>
                  <w:lang w:eastAsia="en-GB"/>
                </w:rPr>
                <w:t>(g)</w:t>
              </w:r>
            </w:ins>
          </w:p>
        </w:tc>
        <w:tc>
          <w:tcPr>
            <w:tcW w:w="0" w:type="auto"/>
            <w:shd w:val="clear" w:color="auto" w:fill="auto"/>
          </w:tcPr>
          <w:p w14:paraId="73309025" w14:textId="7B0E5889" w:rsidR="00E41E2E" w:rsidRPr="003B7AE9" w:rsidRDefault="005D5464" w:rsidP="003B7AE9">
            <w:pPr>
              <w:spacing w:before="120" w:after="0" w:line="240" w:lineRule="auto"/>
              <w:jc w:val="both"/>
              <w:rPr>
                <w:ins w:id="16" w:author="Author"/>
                <w:rFonts w:ascii="inherit" w:eastAsia="Times New Roman" w:hAnsi="inherit" w:cs="Times New Roman"/>
                <w:sz w:val="24"/>
                <w:szCs w:val="24"/>
                <w:lang w:eastAsia="en-GB"/>
              </w:rPr>
            </w:pPr>
            <w:ins w:id="17" w:author="Author">
              <w:r>
                <w:rPr>
                  <w:rFonts w:ascii="inherit" w:eastAsia="Times New Roman" w:hAnsi="inherit" w:cs="Times New Roman"/>
                  <w:sz w:val="24"/>
                  <w:szCs w:val="24"/>
                  <w:lang w:eastAsia="en-GB"/>
                </w:rPr>
                <w:t xml:space="preserve">Harmonize the </w:t>
              </w:r>
              <w:r w:rsidR="008538A2">
                <w:rPr>
                  <w:rFonts w:ascii="inherit" w:eastAsia="Times New Roman" w:hAnsi="inherit" w:cs="Times New Roman"/>
                  <w:sz w:val="24"/>
                  <w:szCs w:val="24"/>
                  <w:lang w:eastAsia="en-GB"/>
                </w:rPr>
                <w:t>requirements within a member state</w:t>
              </w:r>
            </w:ins>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w:t>
      </w:r>
      <w:r w:rsidRPr="003B7AE9">
        <w:rPr>
          <w:rFonts w:ascii="inherit" w:eastAsia="Times New Roman" w:hAnsi="inherit" w:cs="Times New Roman"/>
          <w:color w:val="000000"/>
          <w:sz w:val="24"/>
          <w:szCs w:val="24"/>
          <w:lang w:eastAsia="en-GB"/>
        </w:rPr>
        <w:lastRenderedPageBreak/>
        <w:t>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62C30EE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w:t>
            </w:r>
            <w:ins w:id="18" w:author="Author">
              <w:r w:rsidR="00B8280E">
                <w:rPr>
                  <w:rFonts w:ascii="inherit" w:eastAsia="Times New Roman" w:hAnsi="inherit" w:cs="Times New Roman"/>
                  <w:sz w:val="24"/>
                  <w:szCs w:val="24"/>
                  <w:lang w:eastAsia="en-GB"/>
                </w:rPr>
                <w:t xml:space="preserve">, </w:t>
              </w:r>
              <w:r w:rsidR="00A272F6">
                <w:rPr>
                  <w:rFonts w:ascii="inherit" w:eastAsia="Times New Roman" w:hAnsi="inherit" w:cs="Times New Roman"/>
                  <w:sz w:val="24"/>
                  <w:szCs w:val="24"/>
                  <w:lang w:eastAsia="en-GB"/>
                </w:rPr>
                <w:t>unless there is a market</w:t>
              </w:r>
              <w:r w:rsidR="00BA0FBA">
                <w:rPr>
                  <w:rFonts w:ascii="inherit" w:eastAsia="Times New Roman" w:hAnsi="inherit" w:cs="Times New Roman"/>
                  <w:sz w:val="24"/>
                  <w:szCs w:val="24"/>
                  <w:lang w:eastAsia="en-GB"/>
                </w:rPr>
                <w:t xml:space="preserve"> based</w:t>
              </w:r>
              <w:r w:rsidR="00A272F6">
                <w:rPr>
                  <w:rFonts w:ascii="inherit" w:eastAsia="Times New Roman" w:hAnsi="inherit" w:cs="Times New Roman"/>
                  <w:sz w:val="24"/>
                  <w:szCs w:val="24"/>
                  <w:lang w:eastAsia="en-GB"/>
                </w:rPr>
                <w:t xml:space="preserve"> solution</w:t>
              </w:r>
              <w:r w:rsidR="0086258F">
                <w:rPr>
                  <w:rFonts w:ascii="inherit" w:eastAsia="Times New Roman" w:hAnsi="inherit" w:cs="Times New Roman"/>
                  <w:sz w:val="24"/>
                  <w:szCs w:val="24"/>
                  <w:lang w:eastAsia="en-GB"/>
                </w:rPr>
                <w:t xml:space="preserve"> dealing with the issue</w:t>
              </w:r>
              <w:r w:rsidR="00C02ED6">
                <w:rPr>
                  <w:rFonts w:ascii="inherit" w:eastAsia="Times New Roman" w:hAnsi="inherit" w:cs="Times New Roman"/>
                  <w:sz w:val="24"/>
                  <w:szCs w:val="24"/>
                  <w:lang w:eastAsia="en-GB"/>
                </w:rPr>
                <w:t>,</w:t>
              </w:r>
            </w:ins>
            <w:r w:rsidRPr="003B7AE9">
              <w:rPr>
                <w:rFonts w:ascii="inherit" w:eastAsia="Times New Roman" w:hAnsi="inherit" w:cs="Times New Roman"/>
                <w:sz w:val="24"/>
                <w:szCs w:val="24"/>
                <w:lang w:eastAsia="en-GB"/>
              </w:rPr>
              <w:t xml:space="preserve">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overfrequencies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lower limit of a voltage-against-time profile of the voltage at the connection point, expressed as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before, during and after a fault. </w:t>
                  </w:r>
                  <w:proofErr w:type="spellStart"/>
                  <w:r w:rsidRPr="003B7AE9">
                    <w:rPr>
                      <w:rFonts w:ascii="inherit" w:eastAsia="Times New Roman" w:hAnsi="inherit" w:cs="Times New Roman"/>
                      <w:sz w:val="24"/>
                      <w:szCs w:val="24"/>
                      <w:lang w:eastAsia="en-GB"/>
                    </w:rPr>
                    <w:t>U</w:t>
                  </w:r>
                  <w:r w:rsidRPr="003B7AE9">
                    <w:rPr>
                      <w:rFonts w:ascii="inherit" w:eastAsia="Times New Roman" w:hAnsi="inherit" w:cs="Times New Roman"/>
                      <w:sz w:val="17"/>
                      <w:szCs w:val="17"/>
                      <w:vertAlign w:val="subscript"/>
                      <w:lang w:eastAsia="en-GB"/>
                    </w:rPr>
                    <w:t>ret</w:t>
                  </w:r>
                  <w:proofErr w:type="spellEnd"/>
                  <w:r w:rsidRPr="003B7AE9">
                    <w:rPr>
                      <w:rFonts w:ascii="inherit" w:eastAsia="Times New Roman" w:hAnsi="inherit" w:cs="Times New Roman"/>
                      <w:sz w:val="24"/>
                      <w:szCs w:val="24"/>
                      <w:lang w:eastAsia="en-GB"/>
                    </w:rPr>
                    <w:t xml:space="preserve"> is the retained voltage at the connection point during a fault, </w:t>
                  </w:r>
                  <w:proofErr w:type="spellStart"/>
                  <w:r w:rsidRPr="003B7AE9">
                    <w:rPr>
                      <w:rFonts w:ascii="inherit" w:eastAsia="Times New Roman" w:hAnsi="inherit" w:cs="Times New Roman"/>
                      <w:sz w:val="24"/>
                      <w:szCs w:val="24"/>
                      <w:lang w:eastAsia="en-GB"/>
                    </w:rPr>
                    <w:t>t</w:t>
                  </w:r>
                  <w:r w:rsidRPr="003B7AE9">
                    <w:rPr>
                      <w:rFonts w:ascii="inherit" w:eastAsia="Times New Roman" w:hAnsi="inherit" w:cs="Times New Roman"/>
                      <w:sz w:val="17"/>
                      <w:szCs w:val="17"/>
                      <w:vertAlign w:val="subscript"/>
                      <w:lang w:eastAsia="en-GB"/>
                    </w:rPr>
                    <w:t>clear</w:t>
                  </w:r>
                  <w:proofErr w:type="spellEnd"/>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0,85-0,9 and ≥ </w:t>
                        </w: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w:t>
                  </w:r>
                  <w:r w:rsidRPr="003B7AE9">
                    <w:rPr>
                      <w:rFonts w:ascii="inherit" w:eastAsia="Times New Roman" w:hAnsi="inherit" w:cs="Times New Roman"/>
                      <w:sz w:val="24"/>
                      <w:szCs w:val="24"/>
                      <w:lang w:eastAsia="en-GB"/>
                    </w:rPr>
                    <w:lastRenderedPageBreak/>
                    <w:t>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protection against inadmissible shaft torsions (for example, </w:t>
                        </w:r>
                        <w:proofErr w:type="spellStart"/>
                        <w:r w:rsidRPr="003B7AE9">
                          <w:rPr>
                            <w:rFonts w:ascii="inherit" w:eastAsia="Times New Roman" w:hAnsi="inherit" w:cs="Times New Roman"/>
                            <w:sz w:val="24"/>
                            <w:szCs w:val="24"/>
                            <w:lang w:eastAsia="en-GB"/>
                          </w:rPr>
                          <w:t>subsynchronous</w:t>
                        </w:r>
                        <w:proofErr w:type="spellEnd"/>
                        <w:r w:rsidRPr="003B7AE9">
                          <w:rPr>
                            <w:rFonts w:ascii="inherit" w:eastAsia="Times New Roman" w:hAnsi="inherit" w:cs="Times New Roman"/>
                            <w:sz w:val="24"/>
                            <w:szCs w:val="24"/>
                            <w:lang w:eastAsia="en-GB"/>
                          </w:rPr>
                          <w:t xml:space="preserve">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spellStart"/>
                        <w:r w:rsidRPr="003B7AE9">
                          <w:rPr>
                            <w:rFonts w:ascii="inherit" w:eastAsia="Times New Roman" w:hAnsi="inherit" w:cs="Times New Roman"/>
                            <w:sz w:val="24"/>
                            <w:szCs w:val="24"/>
                            <w:lang w:eastAsia="en-GB"/>
                          </w:rPr>
                          <w:t>overfluxing</w:t>
                        </w:r>
                        <w:proofErr w:type="spellEnd"/>
                        <w:r w:rsidRPr="003B7AE9">
                          <w:rPr>
                            <w:rFonts w:ascii="inherit" w:eastAsia="Times New Roman" w:hAnsi="inherit" w:cs="Times New Roman"/>
                            <w:sz w:val="24"/>
                            <w:szCs w:val="24"/>
                            <w:lang w:eastAsia="en-GB"/>
                          </w:rPr>
                          <w:t xml:space="preserve">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and may be specified differently for synchronous power-generating modules and power park modules.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 At </w:t>
                  </w:r>
                  <w:proofErr w:type="spellStart"/>
                  <w:r w:rsidRPr="003B7AE9">
                    <w:rPr>
                      <w:rFonts w:ascii="inherit" w:eastAsia="Times New Roman" w:hAnsi="inherit" w:cs="Times New Roman"/>
                      <w:sz w:val="24"/>
                      <w:szCs w:val="24"/>
                      <w:lang w:eastAsia="en-GB"/>
                    </w:rPr>
                    <w:t>underfrequencies</w:t>
                  </w:r>
                  <w:proofErr w:type="spellEnd"/>
                  <w:r w:rsidRPr="003B7AE9">
                    <w:rPr>
                      <w:rFonts w:ascii="inherit" w:eastAsia="Times New Roman" w:hAnsi="inherit" w:cs="Times New Roman"/>
                      <w:sz w:val="24"/>
                      <w:szCs w:val="24"/>
                      <w:lang w:eastAsia="en-GB"/>
                    </w:rPr>
                    <w:t xml:space="preserve"> where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10-30 </w:t>
                        </w:r>
                        <w:proofErr w:type="spellStart"/>
                        <w:r w:rsidRPr="003B7AE9">
                          <w:rPr>
                            <w:rFonts w:ascii="inherit" w:eastAsia="Times New Roman" w:hAnsi="inherit" w:cs="Times New Roman"/>
                            <w:lang w:eastAsia="en-GB"/>
                          </w:rPr>
                          <w:t>mHz</w:t>
                        </w:r>
                        <w:proofErr w:type="spellEnd"/>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Frequency response </w:t>
                        </w:r>
                        <w:proofErr w:type="spellStart"/>
                        <w:r w:rsidRPr="003B7AE9">
                          <w:rPr>
                            <w:rFonts w:ascii="inherit" w:eastAsia="Times New Roman" w:hAnsi="inherit" w:cs="Times New Roman"/>
                            <w:lang w:eastAsia="en-GB"/>
                          </w:rPr>
                          <w:t>deadband</w:t>
                        </w:r>
                        <w:proofErr w:type="spellEnd"/>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0-500 </w:t>
                        </w:r>
                        <w:proofErr w:type="spellStart"/>
                        <w:r w:rsidRPr="003B7AE9">
                          <w:rPr>
                            <w:rFonts w:ascii="inherit" w:eastAsia="Times New Roman" w:hAnsi="inherit" w:cs="Times New Roman"/>
                            <w:lang w:eastAsia="en-GB"/>
                          </w:rPr>
                          <w:t>mHz</w:t>
                        </w:r>
                        <w:proofErr w:type="spellEnd"/>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 xml:space="preserve">Active power frequency response capability of power-generating modules in FSM illustrating the case of zero </w:t>
                  </w:r>
                  <w:proofErr w:type="spellStart"/>
                  <w:r w:rsidRPr="003B7AE9">
                    <w:rPr>
                      <w:rFonts w:ascii="inherit" w:eastAsia="Times New Roman" w:hAnsi="inherit" w:cs="Times New Roman"/>
                      <w:b/>
                      <w:bCs/>
                      <w:sz w:val="24"/>
                      <w:szCs w:val="24"/>
                      <w:lang w:eastAsia="en-GB"/>
                    </w:rPr>
                    <w:t>deadband</w:t>
                  </w:r>
                  <w:proofErr w:type="spellEnd"/>
                  <w:r w:rsidRPr="003B7AE9">
                    <w:rPr>
                      <w:rFonts w:ascii="inherit" w:eastAsia="Times New Roman" w:hAnsi="inherit" w:cs="Times New Roman"/>
                      <w:b/>
                      <w:bCs/>
                      <w:sz w:val="24"/>
                      <w:szCs w:val="24"/>
                      <w:lang w:eastAsia="en-GB"/>
                    </w:rPr>
                    <w:t xml:space="preserve">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xml:space="preserve"> is the reference active power to which ΔΡ is related. ΔΡ is the change in active power output from the power-generating module. </w:t>
                  </w:r>
                  <w:proofErr w:type="spellStart"/>
                  <w:r w:rsidRPr="003B7AE9">
                    <w:rPr>
                      <w:rFonts w:ascii="inherit" w:eastAsia="Times New Roman" w:hAnsi="inherit" w:cs="Times New Roman"/>
                      <w:sz w:val="24"/>
                      <w:szCs w:val="24"/>
                      <w:lang w:eastAsia="en-GB"/>
                    </w:rPr>
                    <w:t>f</w:t>
                  </w:r>
                  <w:r w:rsidRPr="003B7AE9">
                    <w:rPr>
                      <w:rFonts w:ascii="inherit" w:eastAsia="Times New Roman" w:hAnsi="inherit" w:cs="Times New Roman"/>
                      <w:sz w:val="17"/>
                      <w:szCs w:val="17"/>
                      <w:vertAlign w:val="subscript"/>
                      <w:lang w:eastAsia="en-GB"/>
                    </w:rPr>
                    <w:t>n</w:t>
                  </w:r>
                  <w:proofErr w:type="spellEnd"/>
                  <w:r w:rsidRPr="003B7AE9">
                    <w:rPr>
                      <w:rFonts w:ascii="inherit" w:eastAsia="Times New Roman" w:hAnsi="inherit" w:cs="Times New Roman"/>
                      <w:sz w:val="24"/>
                      <w:szCs w:val="24"/>
                      <w:lang w:eastAsia="en-GB"/>
                    </w:rPr>
                    <w:t xml:space="preserve"> is the nominal frequency (50 Hz) in the network and </w:t>
                  </w:r>
                  <w:proofErr w:type="spellStart"/>
                  <w:r w:rsidRPr="003B7AE9">
                    <w:rPr>
                      <w:rFonts w:ascii="inherit" w:eastAsia="Times New Roman" w:hAnsi="inherit" w:cs="Times New Roman"/>
                      <w:sz w:val="24"/>
                      <w:szCs w:val="24"/>
                      <w:lang w:eastAsia="en-GB"/>
                    </w:rPr>
                    <w:t>Δf</w:t>
                  </w:r>
                  <w:proofErr w:type="spellEnd"/>
                  <w:r w:rsidRPr="003B7AE9">
                    <w:rPr>
                      <w:rFonts w:ascii="inherit" w:eastAsia="Times New Roman" w:hAnsi="inherit" w:cs="Times New Roman"/>
                      <w:sz w:val="24"/>
                      <w:szCs w:val="24"/>
                      <w:lang w:eastAsia="en-GB"/>
                    </w:rPr>
                    <w:t xml:space="preserve">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frequency response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disconnection due to underfrequency, power-generating facilities capable of acting as a load, including hydro pump-storage power-generating facilities, </w:t>
            </w:r>
            <w:r w:rsidRPr="003B7AE9">
              <w:rPr>
                <w:rFonts w:ascii="inherit" w:eastAsia="Times New Roman" w:hAnsi="inherit" w:cs="Times New Roman"/>
                <w:sz w:val="24"/>
                <w:szCs w:val="24"/>
                <w:lang w:eastAsia="en-GB"/>
              </w:rPr>
              <w:lastRenderedPageBreak/>
              <w:t>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the event of power oscillations, power-generating modules shall </w:t>
            </w:r>
            <w:proofErr w:type="spellStart"/>
            <w:r w:rsidRPr="003B7AE9">
              <w:rPr>
                <w:rFonts w:ascii="inherit" w:eastAsia="Times New Roman" w:hAnsi="inherit" w:cs="Times New Roman"/>
                <w:sz w:val="24"/>
                <w:szCs w:val="24"/>
                <w:lang w:eastAsia="en-GB"/>
              </w:rPr>
              <w:t>retain</w:t>
            </w:r>
            <w:proofErr w:type="spellEnd"/>
            <w:r w:rsidRPr="003B7AE9">
              <w:rPr>
                <w:rFonts w:ascii="inherit" w:eastAsia="Times New Roman" w:hAnsi="inherit" w:cs="Times New Roman"/>
                <w:sz w:val="24"/>
                <w:szCs w:val="24"/>
                <w:lang w:eastAsia="en-GB"/>
              </w:rPr>
              <w:t xml:space="preserve">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control frequency in case of overfrequency and underfrequency within the whole active power output range between minimum regulating level and maximum capacity as well as at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method for detecting a change from interconnected system operation to island operation shall be agreed between the power-generating facility owner and the relevant system operator in coordination with the relevant TSO. The agreed </w:t>
                  </w:r>
                  <w:r w:rsidRPr="003B7AE9">
                    <w:rPr>
                      <w:rFonts w:ascii="inherit" w:eastAsia="Times New Roman" w:hAnsi="inherit" w:cs="Times New Roman"/>
                      <w:sz w:val="24"/>
                      <w:szCs w:val="24"/>
                      <w:lang w:eastAsia="en-GB"/>
                    </w:rPr>
                    <w:lastRenderedPageBreak/>
                    <w:t>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a minimum re-synchronisation time greater than 15 minutes after its disconnection from any external power supply must be designed to trip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from any operating point in its P-Q-capability diagram. In this case, the identification of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shall be capable of continuing operation following tripping to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w:t>
            </w:r>
            <w:r w:rsidRPr="003B7AE9">
              <w:rPr>
                <w:rFonts w:ascii="inherit" w:eastAsia="Times New Roman" w:hAnsi="inherit" w:cs="Times New Roman"/>
                <w:sz w:val="24"/>
                <w:szCs w:val="24"/>
                <w:lang w:eastAsia="en-GB"/>
              </w:rPr>
              <w:lastRenderedPageBreak/>
              <w:t>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TSO may specify shorter periods of time during which power-generating modules shall be capable of remaining connected to the network in the event of simultaneous overvoltage and underfrequency or simultaneous </w:t>
                  </w:r>
                  <w:proofErr w:type="spellStart"/>
                  <w:r w:rsidRPr="003B7AE9">
                    <w:rPr>
                      <w:rFonts w:ascii="inherit" w:eastAsia="Times New Roman" w:hAnsi="inherit" w:cs="Times New Roman"/>
                      <w:sz w:val="24"/>
                      <w:szCs w:val="24"/>
                      <w:lang w:eastAsia="en-GB"/>
                    </w:rPr>
                    <w:t>undervoltage</w:t>
                  </w:r>
                  <w:proofErr w:type="spellEnd"/>
                  <w:r w:rsidRPr="003B7AE9">
                    <w:rPr>
                      <w:rFonts w:ascii="inherit" w:eastAsia="Times New Roman" w:hAnsi="inherit" w:cs="Times New Roman"/>
                      <w:sz w:val="24"/>
                      <w:szCs w:val="24"/>
                      <w:lang w:eastAsia="en-GB"/>
                    </w:rPr>
                    <w:t xml:space="preserv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notwithstanding the provisions of point (i), the relevant TSO in Spain may require power-generating modules to be capable of remaining connected to the network in the voltage range between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and 1,0875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400 kV grid voltage level (or alternatively commonly referred to as 380 kV level),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is 400 kV; for other grid voltage levels,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 xml:space="preserve">Time period </w:t>
                        </w:r>
                        <w:r w:rsidRPr="003B7AE9">
                          <w:rPr>
                            <w:rFonts w:ascii="inherit" w:eastAsia="Times New Roman" w:hAnsi="inherit" w:cs="Times New Roman"/>
                            <w:b/>
                            <w:bCs/>
                            <w:lang w:eastAsia="en-GB"/>
                          </w:rPr>
                          <w:lastRenderedPageBreak/>
                          <w:t>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table shows the minimum time periods during which a power-generating module must be capable of operating for voltages deviating from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at the connection point without disconnecting from the network where the voltage base for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w:t>
                        </w:r>
                        <w:proofErr w:type="spellStart"/>
                        <w:r w:rsidRPr="003B7AE9">
                          <w:rPr>
                            <w:rFonts w:ascii="inherit" w:eastAsia="Times New Roman" w:hAnsi="inherit" w:cs="Times New Roman"/>
                            <w:b/>
                            <w:bCs/>
                            <w:lang w:eastAsia="en-GB"/>
                          </w:rPr>
                          <w:t>pu</w:t>
                        </w:r>
                        <w:proofErr w:type="spellEnd"/>
                        <w:r w:rsidRPr="003B7AE9">
                          <w:rPr>
                            <w:rFonts w:ascii="inherit" w:eastAsia="Times New Roman" w:hAnsi="inherit" w:cs="Times New Roman"/>
                            <w:b/>
                            <w:bCs/>
                            <w:lang w:eastAsia="en-GB"/>
                          </w:rPr>
                          <w:t>)</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roofErr w:type="spellEnd"/>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proofErr w:type="spellStart"/>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roofErr w:type="spellEnd"/>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the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 </w:t>
                  </w:r>
                  <w:proofErr w:type="spellStart"/>
                  <w:r w:rsidRPr="003B7AE9">
                    <w:rPr>
                      <w:rFonts w:ascii="inherit" w:eastAsia="Times New Roman" w:hAnsi="inherit" w:cs="Times New Roman"/>
                      <w:sz w:val="24"/>
                      <w:szCs w:val="24"/>
                      <w:lang w:eastAsia="en-GB"/>
                    </w:rPr>
                    <w:t>underexcitation</w:t>
                  </w:r>
                  <w:proofErr w:type="spellEnd"/>
                  <w:r w:rsidRPr="003B7AE9">
                    <w:rPr>
                      <w:rFonts w:ascii="inherit" w:eastAsia="Times New Roman" w:hAnsi="inherit" w:cs="Times New Roman"/>
                      <w:sz w:val="24"/>
                      <w:szCs w:val="24"/>
                      <w:lang w:eastAsia="en-GB"/>
                    </w:rPr>
                    <w:t xml:space="preserve">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reactive power capability, the relevant system operator may specify supplementary reactive power to be provided if the connection point of a power park </w:t>
            </w:r>
            <w:r w:rsidRPr="003B7AE9">
              <w:rPr>
                <w:rFonts w:ascii="inherit" w:eastAsia="Times New Roman" w:hAnsi="inherit" w:cs="Times New Roman"/>
                <w:sz w:val="24"/>
                <w:szCs w:val="24"/>
                <w:lang w:eastAsia="en-GB"/>
              </w:rPr>
              <w:lastRenderedPageBreak/>
              <w:t>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by the voltage at the connection point, expressed by the ratio of its actual value and its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envelope at zero reactive power shall be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at the connection point by the active power, expressed by the ratio of its actual value and the maximum capacity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in steps no greater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setpoint may be operated with or without a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selectable in a range from zero to ± 5 % of reference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w:t>
            </w:r>
            <w:proofErr w:type="spellStart"/>
            <w:r w:rsidRPr="003B7AE9">
              <w:rPr>
                <w:rFonts w:ascii="inherit" w:eastAsia="Times New Roman" w:hAnsi="inherit" w:cs="Times New Roman"/>
                <w:sz w:val="24"/>
                <w:szCs w:val="24"/>
                <w:lang w:eastAsia="en-GB"/>
              </w:rPr>
              <w:t>ms</w:t>
            </w:r>
            <w:proofErr w:type="spellEnd"/>
            <w:r w:rsidRPr="003B7AE9">
              <w:rPr>
                <w:rFonts w:ascii="inherit" w:eastAsia="Times New Roman" w:hAnsi="inherit" w:cs="Times New Roman"/>
                <w:sz w:val="24"/>
                <w:szCs w:val="24"/>
                <w:lang w:eastAsia="en-GB"/>
              </w:rPr>
              <w:t xml:space="preserve">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Notwithstanding the provisions of paragraph 1, the relevant TSO in Spain may require AC-connected offshore power park modules to remain connected to the network in the voltage range between 1,05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and 1,0875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1,05 pu-1,10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pu-1,10 </w:t>
            </w:r>
            <w:proofErr w:type="spellStart"/>
            <w:r w:rsidRPr="003B7AE9">
              <w:rPr>
                <w:rFonts w:ascii="inherit" w:eastAsia="Times New Roman" w:hAnsi="inherit" w:cs="Times New Roman"/>
                <w:lang w:eastAsia="en-GB"/>
              </w:rPr>
              <w:t>pu</w:t>
            </w:r>
            <w:proofErr w:type="spellEnd"/>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0,85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pu-1,118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1,118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"ntr*-L_2016112EN.01000101-E0007"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0,88 pu-0,90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0,90 pu-1,097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1,097 pu-1,15 </w:t>
            </w:r>
            <w:proofErr w:type="spellStart"/>
            <w:r w:rsidRPr="003B7AE9">
              <w:rPr>
                <w:rFonts w:ascii="inherit" w:eastAsia="Times New Roman" w:hAnsi="inherit" w:cs="Times New Roman"/>
                <w:lang w:eastAsia="en-GB"/>
              </w:rPr>
              <w:t>pu</w:t>
            </w:r>
            <w:proofErr w:type="spellEnd"/>
            <w:r w:rsidRPr="003B7AE9">
              <w:rPr>
                <w:rFonts w:ascii="inherit" w:eastAsia="Times New Roman" w:hAnsi="inherit" w:cs="Times New Roman"/>
                <w:lang w:eastAsia="en-GB"/>
              </w:rPr>
              <w:fldChar w:fldCharType="begin"/>
            </w:r>
            <w:r w:rsidRPr="003B7AE9">
              <w:rPr>
                <w:rFonts w:ascii="inherit" w:eastAsia="Times New Roman" w:hAnsi="inherit" w:cs="Times New Roman"/>
                <w:lang w:eastAsia="en-GB"/>
              </w:rPr>
              <w:instrText xml:space="preserve"> HYPERLINK "https://eur-lex.europa.eu/legal-content/EN/TXT/HTML/?uri=CELEX:32016R0631&amp;from=EN" \l "ntr**-L_2016112EN.01000101-E0008" </w:instrText>
            </w:r>
            <w:r w:rsidRPr="003B7AE9">
              <w:rPr>
                <w:rFonts w:ascii="inherit" w:eastAsia="Times New Roman" w:hAnsi="inherit" w:cs="Times New Roman"/>
                <w:lang w:eastAsia="en-GB"/>
              </w:rPr>
              <w:fldChar w:fldCharType="separate"/>
            </w:r>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r w:rsidRPr="003B7AE9">
              <w:rPr>
                <w:rFonts w:ascii="inherit" w:eastAsia="Times New Roman" w:hAnsi="inherit" w:cs="Times New Roman"/>
                <w:lang w:eastAsia="en-GB"/>
              </w:rPr>
              <w:fldChar w:fldCharType="end"/>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table shows the minimum period during which an AC-connected offshore power park module must be capable of operating over different voltage ranges deviating from the reference 1 </w:t>
      </w:r>
      <w:proofErr w:type="spellStart"/>
      <w:r w:rsidRPr="003B7AE9">
        <w:rPr>
          <w:rFonts w:ascii="inherit" w:eastAsia="Times New Roman" w:hAnsi="inherit" w:cs="Times New Roman"/>
          <w:color w:val="000000"/>
          <w:sz w:val="24"/>
          <w:szCs w:val="24"/>
          <w:lang w:eastAsia="en-GB"/>
        </w:rPr>
        <w:t>pu</w:t>
      </w:r>
      <w:proofErr w:type="spellEnd"/>
      <w:r w:rsidRPr="003B7AE9">
        <w:rPr>
          <w:rFonts w:ascii="inherit" w:eastAsia="Times New Roman" w:hAnsi="inherit" w:cs="Times New Roman"/>
          <w:color w:val="000000"/>
          <w:sz w:val="24"/>
          <w:szCs w:val="24"/>
          <w:lang w:eastAsia="en-GB"/>
        </w:rPr>
        <w:t xml:space="preserve">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27"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28"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3BFE6AB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w:t>
      </w:r>
      <w:ins w:id="19" w:author="Author">
        <w:r w:rsidR="008274E8">
          <w:rPr>
            <w:rFonts w:ascii="inherit" w:eastAsia="Times New Roman" w:hAnsi="inherit" w:cs="Times New Roman"/>
            <w:color w:val="000000"/>
            <w:sz w:val="24"/>
            <w:szCs w:val="24"/>
            <w:lang w:eastAsia="en-GB"/>
          </w:rPr>
          <w:t xml:space="preserve">regulatory authority </w:t>
        </w:r>
      </w:ins>
      <w:del w:id="20" w:author="Author">
        <w:r w:rsidRPr="003B7AE9" w:rsidDel="008274E8">
          <w:rPr>
            <w:rFonts w:ascii="inherit" w:eastAsia="Times New Roman" w:hAnsi="inherit" w:cs="Times New Roman"/>
            <w:color w:val="000000"/>
            <w:sz w:val="24"/>
            <w:szCs w:val="24"/>
            <w:lang w:eastAsia="en-GB"/>
          </w:rPr>
          <w:delText xml:space="preserve">relevant system operator </w:delText>
        </w:r>
      </w:del>
      <w:r w:rsidRPr="003B7AE9">
        <w:rPr>
          <w:rFonts w:ascii="inherit" w:eastAsia="Times New Roman" w:hAnsi="inherit" w:cs="Times New Roman"/>
          <w:color w:val="000000"/>
          <w:sz w:val="24"/>
          <w:szCs w:val="24"/>
          <w:lang w:eastAsia="en-GB"/>
        </w:rPr>
        <w:t>shall specify the content of the installation document</w:t>
      </w:r>
      <w:ins w:id="21" w:author="Author">
        <w:r w:rsidR="00C819DF">
          <w:rPr>
            <w:rFonts w:ascii="inherit" w:eastAsia="Times New Roman" w:hAnsi="inherit" w:cs="Times New Roman"/>
            <w:color w:val="000000"/>
            <w:sz w:val="24"/>
            <w:szCs w:val="24"/>
            <w:lang w:eastAsia="en-GB"/>
          </w:rPr>
          <w:t xml:space="preserve"> used in the member state</w:t>
        </w:r>
      </w:ins>
      <w:r w:rsidRPr="003B7AE9">
        <w:rPr>
          <w:rFonts w:ascii="inherit" w:eastAsia="Times New Roman" w:hAnsi="inherit" w:cs="Times New Roman"/>
          <w:color w:val="000000"/>
          <w:sz w:val="24"/>
          <w:szCs w:val="24"/>
          <w:lang w:eastAsia="en-GB"/>
        </w:rPr>
        <w: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0FA53D9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22" w:author="Author">
              <w:r w:rsidRPr="003B7AE9" w:rsidDel="006218E5">
                <w:rPr>
                  <w:rFonts w:ascii="inherit" w:eastAsia="Times New Roman" w:hAnsi="inherit" w:cs="Times New Roman"/>
                  <w:sz w:val="24"/>
                  <w:szCs w:val="24"/>
                  <w:lang w:eastAsia="en-GB"/>
                </w:rPr>
                <w:delText>h</w:delText>
              </w:r>
            </w:del>
            <w:r w:rsidRPr="003B7AE9">
              <w:rPr>
                <w:rFonts w:ascii="inherit" w:eastAsia="Times New Roman" w:hAnsi="inherit" w:cs="Times New Roman"/>
                <w:sz w:val="24"/>
                <w:szCs w:val="24"/>
                <w:lang w:eastAsia="en-GB"/>
              </w:rPr>
              <w:t>)</w:t>
            </w:r>
          </w:p>
        </w:tc>
        <w:tc>
          <w:tcPr>
            <w:tcW w:w="0" w:type="auto"/>
            <w:shd w:val="clear" w:color="auto" w:fill="auto"/>
            <w:hideMark/>
          </w:tcPr>
          <w:p w14:paraId="09B6D05E" w14:textId="5A7EB99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3" w:author="Author">
              <w:r w:rsidRPr="003B7AE9" w:rsidDel="006218E5">
                <w:rPr>
                  <w:rFonts w:ascii="inherit" w:eastAsia="Times New Roman" w:hAnsi="inherit" w:cs="Times New Roman"/>
                  <w:sz w:val="24"/>
                  <w:szCs w:val="24"/>
                  <w:lang w:eastAsia="en-GB"/>
                </w:rPr>
                <w:delText xml:space="preserve">the contact details of the power-generating facility owner and the installer </w:delText>
              </w:r>
              <w:r w:rsidRPr="003B7AE9" w:rsidDel="00A31881">
                <w:rPr>
                  <w:rFonts w:ascii="inherit" w:eastAsia="Times New Roman" w:hAnsi="inherit" w:cs="Times New Roman"/>
                  <w:sz w:val="24"/>
                  <w:szCs w:val="24"/>
                  <w:lang w:eastAsia="en-GB"/>
                </w:rPr>
                <w:delText>and their signatures</w:delText>
              </w:r>
              <w:r w:rsidRPr="003B7AE9" w:rsidDel="006218E5">
                <w:rPr>
                  <w:rFonts w:ascii="inherit" w:eastAsia="Times New Roman" w:hAnsi="inherit" w:cs="Times New Roman"/>
                  <w:sz w:val="24"/>
                  <w:szCs w:val="24"/>
                  <w:lang w:eastAsia="en-GB"/>
                </w:rPr>
                <w:delText>.</w:delText>
              </w:r>
            </w:del>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08EA89A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w:t>
      </w:r>
      <w:ins w:id="24" w:author="Author">
        <w:r w:rsidR="0094330E">
          <w:rPr>
            <w:rFonts w:ascii="inherit" w:eastAsia="Times New Roman" w:hAnsi="inherit" w:cs="Times New Roman"/>
            <w:color w:val="000000"/>
            <w:sz w:val="24"/>
            <w:szCs w:val="24"/>
            <w:lang w:eastAsia="en-GB"/>
          </w:rPr>
          <w:t xml:space="preserve"> regulatory authority</w:t>
        </w:r>
      </w:ins>
      <w:del w:id="25" w:author="Author">
        <w:r w:rsidRPr="003B7AE9" w:rsidDel="0094330E">
          <w:rPr>
            <w:rFonts w:ascii="inherit" w:eastAsia="Times New Roman" w:hAnsi="inherit" w:cs="Times New Roman"/>
            <w:color w:val="000000"/>
            <w:sz w:val="24"/>
            <w:szCs w:val="24"/>
            <w:lang w:eastAsia="en-GB"/>
          </w:rPr>
          <w:delText xml:space="preserve"> relevant system operator</w:delText>
        </w:r>
      </w:del>
      <w:r w:rsidRPr="003B7AE9">
        <w:rPr>
          <w:rFonts w:ascii="inherit" w:eastAsia="Times New Roman" w:hAnsi="inherit" w:cs="Times New Roman"/>
          <w:color w:val="000000"/>
          <w:sz w:val="24"/>
          <w:szCs w:val="24"/>
          <w:lang w:eastAsia="en-GB"/>
        </w:rPr>
        <w:t>.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require the power-generating facility owner to carry out additional or alternative sets of simulations in those cases where the information supplied to the relevant system </w:t>
            </w:r>
            <w:r w:rsidRPr="003B7AE9">
              <w:rPr>
                <w:rFonts w:ascii="inherit" w:eastAsia="Times New Roman" w:hAnsi="inherit" w:cs="Times New Roman"/>
                <w:sz w:val="24"/>
                <w:szCs w:val="24"/>
                <w:lang w:eastAsia="en-GB"/>
              </w:rPr>
              <w:lastRenderedPageBreak/>
              <w:t>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appropriate active power load points, with low frequency steps and ramps big enough to trigger active power change of at least 10 %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With regard to the tripping to </w:t>
      </w:r>
      <w:proofErr w:type="spellStart"/>
      <w:r w:rsidRPr="003B7AE9">
        <w:rPr>
          <w:rFonts w:ascii="inherit" w:eastAsia="Times New Roman" w:hAnsi="inherit" w:cs="Times New Roman"/>
          <w:color w:val="000000"/>
          <w:sz w:val="24"/>
          <w:szCs w:val="24"/>
          <w:lang w:eastAsia="en-GB"/>
        </w:rPr>
        <w:t>houseload</w:t>
      </w:r>
      <w:proofErr w:type="spellEnd"/>
      <w:r w:rsidRPr="003B7AE9">
        <w:rPr>
          <w:rFonts w:ascii="inherit" w:eastAsia="Times New Roman" w:hAnsi="inherit" w:cs="Times New Roman"/>
          <w:color w:val="000000"/>
          <w:sz w:val="24"/>
          <w:szCs w:val="24"/>
          <w:lang w:eastAsia="en-GB"/>
        </w:rPr>
        <w:t xml:space="preserv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deemed successful if tripping to house load is successful, stable </w:t>
            </w:r>
            <w:proofErr w:type="spellStart"/>
            <w:r w:rsidRPr="003B7AE9">
              <w:rPr>
                <w:rFonts w:ascii="inherit" w:eastAsia="Times New Roman" w:hAnsi="inherit" w:cs="Times New Roman"/>
                <w:sz w:val="24"/>
                <w:szCs w:val="24"/>
                <w:lang w:eastAsia="en-GB"/>
              </w:rPr>
              <w:t>houseload</w:t>
            </w:r>
            <w:proofErr w:type="spellEnd"/>
            <w:r w:rsidRPr="003B7AE9">
              <w:rPr>
                <w:rFonts w:ascii="inherit" w:eastAsia="Times New Roman" w:hAnsi="inherit" w:cs="Times New Roman"/>
                <w:sz w:val="24"/>
                <w:szCs w:val="24"/>
                <w:lang w:eastAsia="en-GB"/>
              </w:rPr>
              <w:t xml:space="preserve">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to contribute to frequency control in case of increase of frequency in the system shall be demonstrated. The steady-state parameters of regulations, such as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tests for type B power park modules described in Article 47, power-generating facility owners shall undertake the compliance tests set out in </w:t>
      </w:r>
      <w:r w:rsidRPr="003B7AE9">
        <w:rPr>
          <w:rFonts w:ascii="inherit" w:eastAsia="Times New Roman" w:hAnsi="inherit" w:cs="Times New Roman"/>
          <w:color w:val="000000"/>
          <w:sz w:val="24"/>
          <w:szCs w:val="24"/>
          <w:lang w:eastAsia="en-GB"/>
        </w:rPr>
        <w:lastRenderedPageBreak/>
        <w:t>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the frequency steps and ramps big enough to trigger at least 10 % of maximum capacity active power change with a starting point of no more than 80 % of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droop settings are available within the ranges specified in point (d) of Article 15(2)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implemented slope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range of regulation and adjustable droop and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 xml:space="preserve">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insensitivity of voltage control is not higher than 0,01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sudden load reduction of the power-generating module from 1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to 0,6 </w:t>
                  </w:r>
                  <w:proofErr w:type="spellStart"/>
                  <w:r w:rsidRPr="003B7AE9">
                    <w:rPr>
                      <w:rFonts w:ascii="inherit" w:eastAsia="Times New Roman" w:hAnsi="inherit" w:cs="Times New Roman"/>
                      <w:sz w:val="24"/>
                      <w:szCs w:val="24"/>
                      <w:lang w:eastAsia="en-GB"/>
                    </w:rPr>
                    <w:t>pu</w:t>
                  </w:r>
                  <w:proofErr w:type="spellEnd"/>
                  <w:r w:rsidRPr="003B7AE9">
                    <w:rPr>
                      <w:rFonts w:ascii="inherit" w:eastAsia="Times New Roman" w:hAnsi="inherit" w:cs="Times New Roman"/>
                      <w:sz w:val="24"/>
                      <w:szCs w:val="24"/>
                      <w:lang w:eastAsia="en-GB"/>
                    </w:rPr>
                    <w:t xml:space="preserve">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means of high frequency steps and ramps reaching minimum regulating level,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low frequency steps and ramps reaching maximum capacity,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simulation shall be carried out by simulating frequency steps and ramps big enough to trigger the whole active power frequency response range, taking into account the droop settings and the </w:t>
            </w:r>
            <w:proofErr w:type="spellStart"/>
            <w:r w:rsidRPr="003B7AE9">
              <w:rPr>
                <w:rFonts w:ascii="inherit" w:eastAsia="Times New Roman" w:hAnsi="inherit" w:cs="Times New Roman"/>
                <w:sz w:val="24"/>
                <w:szCs w:val="24"/>
                <w:lang w:eastAsia="en-GB"/>
              </w:rPr>
              <w:t>deadband</w:t>
            </w:r>
            <w:proofErr w:type="spellEnd"/>
            <w:r w:rsidRPr="003B7AE9">
              <w:rPr>
                <w:rFonts w:ascii="inherit" w:eastAsia="Times New Roman" w:hAnsi="inherit" w:cs="Times New Roman"/>
                <w:sz w:val="24"/>
                <w:szCs w:val="24"/>
                <w:lang w:eastAsia="en-GB"/>
              </w:rPr>
              <w:t>;</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power park modules set out in Articles 54 and 55, except for the fault-ride-through capability of type B power park </w:t>
      </w:r>
      <w:r w:rsidRPr="003B7AE9">
        <w:rPr>
          <w:rFonts w:ascii="inherit" w:eastAsia="Times New Roman" w:hAnsi="inherit" w:cs="Times New Roman"/>
          <w:color w:val="000000"/>
          <w:sz w:val="24"/>
          <w:szCs w:val="24"/>
          <w:lang w:eastAsia="en-GB"/>
        </w:rPr>
        <w:lastRenderedPageBreak/>
        <w:t>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w:t>
      </w:r>
      <w:r w:rsidRPr="003B7AE9">
        <w:rPr>
          <w:rFonts w:ascii="inherit" w:eastAsia="Times New Roman" w:hAnsi="inherit" w:cs="Times New Roman"/>
          <w:color w:val="000000"/>
          <w:sz w:val="24"/>
          <w:szCs w:val="24"/>
          <w:lang w:eastAsia="en-GB"/>
        </w:rPr>
        <w:lastRenderedPageBreak/>
        <w:t>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a request for a derogation concerns a type C or D power-generating module connected to a distribution system, including a closed distribution system, the relevant </w:t>
      </w:r>
      <w:r w:rsidRPr="003B7AE9">
        <w:rPr>
          <w:rFonts w:ascii="inherit" w:eastAsia="Times New Roman" w:hAnsi="inherit" w:cs="Times New Roman"/>
          <w:color w:val="000000"/>
          <w:sz w:val="24"/>
          <w:szCs w:val="24"/>
          <w:lang w:eastAsia="en-GB"/>
        </w:rPr>
        <w:lastRenderedPageBreak/>
        <w:t>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5683B0C1" w:rsidR="003B7AE9" w:rsidRDefault="003B7AE9" w:rsidP="003B7AE9">
      <w:pPr>
        <w:shd w:val="clear" w:color="auto" w:fill="FFFFFF"/>
        <w:spacing w:before="120" w:after="0" w:line="240" w:lineRule="auto"/>
        <w:jc w:val="both"/>
        <w:rPr>
          <w:ins w:id="26"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73FC7ED0" w14:textId="68C21BE5" w:rsidR="00CA6D81" w:rsidRPr="003B7AE9" w:rsidRDefault="003510A9" w:rsidP="00CA6D81">
      <w:pPr>
        <w:shd w:val="clear" w:color="auto" w:fill="FFFFFF"/>
        <w:spacing w:before="120" w:after="0" w:line="240" w:lineRule="auto"/>
        <w:jc w:val="both"/>
        <w:rPr>
          <w:ins w:id="27" w:author="Author"/>
          <w:rFonts w:ascii="inherit" w:eastAsia="Times New Roman" w:hAnsi="inherit" w:cs="Times New Roman"/>
          <w:color w:val="000000"/>
          <w:sz w:val="24"/>
          <w:szCs w:val="24"/>
          <w:lang w:eastAsia="en-GB"/>
        </w:rPr>
      </w:pPr>
      <w:ins w:id="28" w:author="Author">
        <w:r>
          <w:rPr>
            <w:rFonts w:ascii="inherit" w:eastAsia="Times New Roman" w:hAnsi="inherit" w:cs="Times New Roman"/>
            <w:color w:val="000000"/>
            <w:sz w:val="24"/>
            <w:szCs w:val="24"/>
            <w:lang w:eastAsia="en-GB"/>
          </w:rPr>
          <w:t xml:space="preserve">4. </w:t>
        </w:r>
        <w:r w:rsidR="00CA6D81">
          <w:rPr>
            <w:rFonts w:ascii="inherit" w:eastAsia="Times New Roman" w:hAnsi="inherit" w:cs="Times New Roman"/>
            <w:color w:val="000000"/>
            <w:sz w:val="24"/>
            <w:szCs w:val="24"/>
            <w:lang w:eastAsia="en-GB"/>
          </w:rPr>
          <w:t>The</w:t>
        </w:r>
        <w:r w:rsidR="00CA6D81" w:rsidRPr="00125F7E">
          <w:rPr>
            <w:rFonts w:ascii="inherit" w:eastAsia="Times New Roman" w:hAnsi="inherit" w:cs="Times New Roman"/>
            <w:color w:val="000000"/>
            <w:sz w:val="24"/>
            <w:szCs w:val="24"/>
            <w:lang w:eastAsia="en-GB"/>
          </w:rPr>
          <w:t xml:space="preserve"> relevant system operator </w:t>
        </w:r>
        <w:proofErr w:type="spellStart"/>
        <w:r w:rsidR="00CA6D81">
          <w:rPr>
            <w:rFonts w:ascii="inherit" w:eastAsia="Times New Roman" w:hAnsi="inherit" w:cs="Times New Roman"/>
            <w:color w:val="000000"/>
            <w:sz w:val="24"/>
            <w:szCs w:val="24"/>
            <w:lang w:eastAsia="en-GB"/>
          </w:rPr>
          <w:t>can not</w:t>
        </w:r>
        <w:proofErr w:type="spellEnd"/>
        <w:r w:rsidR="00CA6D81" w:rsidRPr="00125F7E">
          <w:rPr>
            <w:rFonts w:ascii="inherit" w:eastAsia="Times New Roman" w:hAnsi="inherit" w:cs="Times New Roman"/>
            <w:color w:val="000000"/>
            <w:sz w:val="24"/>
            <w:szCs w:val="24"/>
            <w:lang w:eastAsia="en-GB"/>
          </w:rPr>
          <w:t xml:space="preserve"> apply requirements </w:t>
        </w:r>
        <w:r w:rsidR="006017BD">
          <w:rPr>
            <w:rFonts w:ascii="inherit" w:eastAsia="Times New Roman" w:hAnsi="inherit" w:cs="Times New Roman"/>
            <w:color w:val="000000"/>
            <w:sz w:val="24"/>
            <w:szCs w:val="24"/>
            <w:lang w:eastAsia="en-GB"/>
          </w:rPr>
          <w:t xml:space="preserve">other than </w:t>
        </w:r>
        <w:r w:rsidR="00AD2456">
          <w:rPr>
            <w:rFonts w:ascii="inherit" w:eastAsia="Times New Roman" w:hAnsi="inherit" w:cs="Times New Roman"/>
            <w:color w:val="000000"/>
            <w:sz w:val="24"/>
            <w:szCs w:val="24"/>
            <w:lang w:eastAsia="en-GB"/>
          </w:rPr>
          <w:t>defined</w:t>
        </w:r>
        <w:r w:rsidR="006017BD">
          <w:rPr>
            <w:rFonts w:ascii="inherit" w:eastAsia="Times New Roman" w:hAnsi="inherit" w:cs="Times New Roman"/>
            <w:color w:val="000000"/>
            <w:sz w:val="24"/>
            <w:szCs w:val="24"/>
            <w:lang w:eastAsia="en-GB"/>
          </w:rPr>
          <w:t xml:space="preserve"> </w:t>
        </w:r>
        <w:r w:rsidR="002C01BC">
          <w:rPr>
            <w:rFonts w:ascii="inherit" w:eastAsia="Times New Roman" w:hAnsi="inherit" w:cs="Times New Roman"/>
            <w:color w:val="000000"/>
            <w:sz w:val="24"/>
            <w:szCs w:val="24"/>
            <w:lang w:eastAsia="en-GB"/>
          </w:rPr>
          <w:t xml:space="preserve">in </w:t>
        </w:r>
        <w:r w:rsidR="00AD2456">
          <w:rPr>
            <w:rFonts w:ascii="inherit" w:eastAsia="Times New Roman" w:hAnsi="inherit" w:cs="Times New Roman"/>
            <w:color w:val="000000"/>
            <w:sz w:val="24"/>
            <w:szCs w:val="24"/>
            <w:lang w:eastAsia="en-GB"/>
          </w:rPr>
          <w:t xml:space="preserve">this regulation </w:t>
        </w:r>
        <w:r w:rsidR="00CA6D81">
          <w:rPr>
            <w:rFonts w:ascii="inherit" w:eastAsia="Times New Roman" w:hAnsi="inherit" w:cs="Times New Roman"/>
            <w:color w:val="000000"/>
            <w:sz w:val="24"/>
            <w:szCs w:val="24"/>
            <w:lang w:eastAsia="en-GB"/>
          </w:rPr>
          <w:t xml:space="preserve">unless the national regulatory authority has </w:t>
        </w:r>
        <w:r w:rsidR="00CA6D81" w:rsidRPr="00694BE0">
          <w:rPr>
            <w:rFonts w:ascii="inherit" w:eastAsia="Times New Roman" w:hAnsi="inherit" w:cs="Times New Roman"/>
            <w:color w:val="000000"/>
            <w:sz w:val="24"/>
            <w:szCs w:val="24"/>
            <w:lang w:eastAsia="en-GB"/>
          </w:rPr>
          <w:t>evaluated</w:t>
        </w:r>
        <w:r w:rsidR="00CA6D81">
          <w:rPr>
            <w:rFonts w:ascii="inherit" w:eastAsia="Times New Roman" w:hAnsi="inherit" w:cs="Times New Roman"/>
            <w:color w:val="000000"/>
            <w:sz w:val="24"/>
            <w:szCs w:val="24"/>
            <w:lang w:eastAsia="en-GB"/>
          </w:rPr>
          <w:t xml:space="preserve"> and approved the requirements in </w:t>
        </w:r>
        <w:r w:rsidR="00CA6D81" w:rsidRPr="00AD46F6">
          <w:rPr>
            <w:rFonts w:ascii="inherit" w:eastAsia="Times New Roman" w:hAnsi="inherit" w:cs="Times New Roman"/>
            <w:color w:val="000000"/>
            <w:sz w:val="24"/>
            <w:szCs w:val="24"/>
            <w:lang w:eastAsia="en-GB"/>
          </w:rPr>
          <w:t>consultation with relevant stakeholders</w:t>
        </w:r>
        <w:r w:rsidR="00CA6D81">
          <w:rPr>
            <w:rFonts w:ascii="inherit" w:eastAsia="Times New Roman" w:hAnsi="inherit" w:cs="Times New Roman"/>
            <w:color w:val="000000"/>
            <w:sz w:val="24"/>
            <w:szCs w:val="24"/>
            <w:lang w:eastAsia="en-GB"/>
          </w:rPr>
          <w:t>.</w:t>
        </w:r>
      </w:ins>
    </w:p>
    <w:p w14:paraId="1520B069" w14:textId="3899E04F" w:rsidR="003510A9" w:rsidRPr="003B7AE9" w:rsidRDefault="003510A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5031A6"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30"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32"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4"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6"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7"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8"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9"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40"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below 300 kV.</w:t>
      </w:r>
    </w:p>
    <w:p w14:paraId="28933CC8"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2"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xml:space="preserve">  The voltage base for </w:t>
      </w:r>
      <w:proofErr w:type="spellStart"/>
      <w:r w:rsidR="003B7AE9" w:rsidRPr="003B7AE9">
        <w:rPr>
          <w:rFonts w:ascii="inherit" w:eastAsia="Times New Roman" w:hAnsi="inherit" w:cs="Times New Roman"/>
          <w:color w:val="000000"/>
          <w:sz w:val="19"/>
          <w:szCs w:val="19"/>
          <w:lang w:eastAsia="en-GB"/>
        </w:rPr>
        <w:t>pu</w:t>
      </w:r>
      <w:proofErr w:type="spellEnd"/>
      <w:r w:rsidR="003B7AE9" w:rsidRPr="003B7AE9">
        <w:rPr>
          <w:rFonts w:ascii="inherit" w:eastAsia="Times New Roman" w:hAnsi="inherit" w:cs="Times New Roman"/>
          <w:color w:val="000000"/>
          <w:sz w:val="19"/>
          <w:szCs w:val="19"/>
          <w:lang w:eastAsia="en-GB"/>
        </w:rPr>
        <w:t xml:space="preserve"> values is from 300 kV to 400 kV.</w:t>
      </w:r>
    </w:p>
    <w:p w14:paraId="338F871E"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5031A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4"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5031A6"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5031A6"/>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02B0C"/>
    <w:rsid w:val="00072C60"/>
    <w:rsid w:val="000E636A"/>
    <w:rsid w:val="00125F7E"/>
    <w:rsid w:val="00165FD7"/>
    <w:rsid w:val="001B0BEF"/>
    <w:rsid w:val="00234092"/>
    <w:rsid w:val="002C01BC"/>
    <w:rsid w:val="003510A9"/>
    <w:rsid w:val="00385CA1"/>
    <w:rsid w:val="003A13CB"/>
    <w:rsid w:val="003A7551"/>
    <w:rsid w:val="003B7AE9"/>
    <w:rsid w:val="003E5A92"/>
    <w:rsid w:val="005031A6"/>
    <w:rsid w:val="00513EE3"/>
    <w:rsid w:val="0051515C"/>
    <w:rsid w:val="00562DA3"/>
    <w:rsid w:val="005A0A09"/>
    <w:rsid w:val="005B67A8"/>
    <w:rsid w:val="005D5464"/>
    <w:rsid w:val="006017BD"/>
    <w:rsid w:val="00617F47"/>
    <w:rsid w:val="006218E5"/>
    <w:rsid w:val="0062733B"/>
    <w:rsid w:val="00671265"/>
    <w:rsid w:val="006716CD"/>
    <w:rsid w:val="00694BE0"/>
    <w:rsid w:val="006D6AFD"/>
    <w:rsid w:val="007518EE"/>
    <w:rsid w:val="00757BA2"/>
    <w:rsid w:val="00776074"/>
    <w:rsid w:val="007827AF"/>
    <w:rsid w:val="0080659E"/>
    <w:rsid w:val="00820E13"/>
    <w:rsid w:val="008274E8"/>
    <w:rsid w:val="008538A2"/>
    <w:rsid w:val="0086258F"/>
    <w:rsid w:val="00883474"/>
    <w:rsid w:val="008A269E"/>
    <w:rsid w:val="008F76E0"/>
    <w:rsid w:val="0094330E"/>
    <w:rsid w:val="0094374A"/>
    <w:rsid w:val="00A272F6"/>
    <w:rsid w:val="00A31881"/>
    <w:rsid w:val="00A516B6"/>
    <w:rsid w:val="00AA0F46"/>
    <w:rsid w:val="00AD2456"/>
    <w:rsid w:val="00AD46F6"/>
    <w:rsid w:val="00B60926"/>
    <w:rsid w:val="00B734FB"/>
    <w:rsid w:val="00B8280E"/>
    <w:rsid w:val="00B91B7E"/>
    <w:rsid w:val="00BA0FBA"/>
    <w:rsid w:val="00BF5B80"/>
    <w:rsid w:val="00C02ED6"/>
    <w:rsid w:val="00C53769"/>
    <w:rsid w:val="00C819DF"/>
    <w:rsid w:val="00CA6D81"/>
    <w:rsid w:val="00CE2747"/>
    <w:rsid w:val="00CF3C5C"/>
    <w:rsid w:val="00D2170F"/>
    <w:rsid w:val="00D71BA8"/>
    <w:rsid w:val="00E07166"/>
    <w:rsid w:val="00E1013D"/>
    <w:rsid w:val="00E1323C"/>
    <w:rsid w:val="00E41E2E"/>
    <w:rsid w:val="00E45303"/>
    <w:rsid w:val="00E7156E"/>
    <w:rsid w:val="00E74689"/>
    <w:rsid w:val="00F42A57"/>
    <w:rsid w:val="00F57187"/>
    <w:rsid w:val="00F83EC4"/>
    <w:rsid w:val="00FC2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ListParagraph">
    <w:name w:val="List Paragraph"/>
    <w:basedOn w:val="Normal"/>
    <w:uiPriority w:val="34"/>
    <w:qFormat/>
    <w:rsid w:val="00E715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4.jpeg"/><Relationship Id="rId26" Type="http://schemas.openxmlformats.org/officeDocument/2006/relationships/image" Target="media/image12.jpeg"/><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7.jpeg"/><Relationship Id="rId34" Type="http://schemas.openxmlformats.org/officeDocument/2006/relationships/hyperlink" Target="https://eur-lex.europa.eu/legal-content/EN/AUTO/?uri=OJ:L:2012:315:TOC" TargetMode="External"/><Relationship Id="rId42" Type="http://schemas.openxmlformats.org/officeDocument/2006/relationships/hyperlink" Target="https://eur-lex.europa.eu/legal-content/EN/TXT/HTML/?uri=CELEX:32016R0631&amp;from=E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hyperlink" Target="https://eur-lex.europa.eu/legal-content/EN/TXT/HTML/?uri=CELEX:32016R0631&amp;fr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0.jpeg"/><Relationship Id="rId32" Type="http://schemas.openxmlformats.org/officeDocument/2006/relationships/hyperlink" Target="https://eur-lex.europa.eu/legal-content/EN/AUTO/?uri=OJ:L:2009:211:TOC"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AUTO/?uri=OJ:L:2008:218:TOC"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9.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AUTO/?uri=OJ:L:2015:197:TOC" TargetMode="External"/><Relationship Id="rId10" Type="http://schemas.openxmlformats.org/officeDocument/2006/relationships/hyperlink" Target="https://eur-lex.europa.eu/legal-content/EN/TXT/HTML/?uri=CELEX:32016R0631&amp;from=EN" TargetMode="External"/><Relationship Id="rId19" Type="http://schemas.openxmlformats.org/officeDocument/2006/relationships/image" Target="media/image5.jpeg"/><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4" Type="http://schemas.openxmlformats.org/officeDocument/2006/relationships/customXml" Target="../customXml/item4.xml"/><Relationship Id="rId9" Type="http://schemas.openxmlformats.org/officeDocument/2006/relationships/hyperlink" Target="https://eur-lex.europa.eu/legal-content/EN/TXT/HTML/?uri=CELEX:32016R0631&amp;from=EN" TargetMode="External"/><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8.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AUTO/?uri=OJ:L:2009:211:TOC"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3.jpeg"/><Relationship Id="rId25" Type="http://schemas.openxmlformats.org/officeDocument/2006/relationships/image" Target="media/image11.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AUTO/?uri=OJ:L:2013:163:TOC" TargetMode="External"/><Relationship Id="rId46" Type="http://schemas.openxmlformats.org/officeDocument/2006/relationships/theme" Target="theme/theme1.xml"/><Relationship Id="rId20" Type="http://schemas.openxmlformats.org/officeDocument/2006/relationships/image" Target="media/image6.jpeg"/><Relationship Id="rId41"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7170-321E-43D5-8C52-60FB73ABB40B}"/>
</file>

<file path=customXml/itemProps2.xml><?xml version="1.0" encoding="utf-8"?>
<ds:datastoreItem xmlns:ds="http://schemas.openxmlformats.org/officeDocument/2006/customXml" ds:itemID="{8DD57F84-F29D-44BA-BB96-2C04FC2ACD44}"/>
</file>

<file path=customXml/itemProps3.xml><?xml version="1.0" encoding="utf-8"?>
<ds:datastoreItem xmlns:ds="http://schemas.openxmlformats.org/officeDocument/2006/customXml" ds:itemID="{1573CFEE-0D43-446F-BD42-D0D83CC47036}"/>
</file>

<file path=customXml/itemProps4.xml><?xml version="1.0" encoding="utf-8"?>
<ds:datastoreItem xmlns:ds="http://schemas.openxmlformats.org/officeDocument/2006/customXml" ds:itemID="{55BE1F70-F5E3-4E7C-AE4F-69F299B52251}"/>
</file>

<file path=docProps/app.xml><?xml version="1.0" encoding="utf-8"?>
<Properties xmlns="http://schemas.openxmlformats.org/officeDocument/2006/extended-properties" xmlns:vt="http://schemas.openxmlformats.org/officeDocument/2006/docPropsVTypes">
  <Template>Normal</Template>
  <TotalTime>0</TotalTime>
  <Pages>89</Pages>
  <Words>31995</Words>
  <Characters>182377</Characters>
  <Application>Microsoft Office Word</Application>
  <DocSecurity>0</DocSecurity>
  <Lines>1519</Lines>
  <Paragraphs>427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2022-11-29T10:14:00Z</dcterms:created>
  <dcterms:modified xsi:type="dcterms:W3CDTF">2022-11-29T10:14:00Z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