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FB6BE0"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proofErr w:type="gramStart"/>
      <w:r w:rsidRPr="003B7AE9">
        <w:rPr>
          <w:rFonts w:ascii="inherit" w:eastAsia="Times New Roman" w:hAnsi="inherit" w:cs="Times New Roman"/>
          <w:b/>
          <w:bCs/>
          <w:color w:val="000000"/>
          <w:sz w:val="24"/>
          <w:szCs w:val="24"/>
          <w:lang w:eastAsia="en-GB"/>
        </w:rPr>
        <w:t>of</w:t>
      </w:r>
      <w:proofErr w:type="gramEnd"/>
      <w:r w:rsidRPr="003B7AE9">
        <w:rPr>
          <w:rFonts w:ascii="inherit" w:eastAsia="Times New Roman" w:hAnsi="inherit" w:cs="Times New Roman"/>
          <w:b/>
          <w:bCs/>
          <w:color w:val="000000"/>
          <w:sz w:val="24"/>
          <w:szCs w:val="24"/>
          <w:lang w:eastAsia="en-GB"/>
        </w:rPr>
        <w:t xml:space="preserve">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proofErr w:type="gramStart"/>
      <w:r w:rsidRPr="003B7AE9">
        <w:rPr>
          <w:rFonts w:ascii="inherit" w:eastAsia="Times New Roman" w:hAnsi="inherit" w:cs="Times New Roman"/>
          <w:b/>
          <w:bCs/>
          <w:color w:val="000000"/>
          <w:sz w:val="24"/>
          <w:szCs w:val="24"/>
          <w:lang w:eastAsia="en-GB"/>
        </w:rPr>
        <w:t>establishing</w:t>
      </w:r>
      <w:proofErr w:type="gramEnd"/>
      <w:r w:rsidRPr="003B7AE9">
        <w:rPr>
          <w:rFonts w:ascii="inherit" w:eastAsia="Times New Roman" w:hAnsi="inherit" w:cs="Times New Roman"/>
          <w:b/>
          <w:bCs/>
          <w:color w:val="000000"/>
          <w:sz w:val="24"/>
          <w:szCs w:val="24"/>
          <w:lang w:eastAsia="en-GB"/>
        </w:rPr>
        <w:t xml:space="preserve">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3B7AE9">
              <w:rPr>
                <w:rFonts w:ascii="inherit" w:eastAsia="Times New Roman" w:hAnsi="inherit" w:cs="Times New Roman"/>
                <w:sz w:val="24"/>
                <w:szCs w:val="24"/>
                <w:lang w:eastAsia="en-GB"/>
              </w:rPr>
              <w:t>should be regarded</w:t>
            </w:r>
            <w:proofErr w:type="gramEnd"/>
            <w:r w:rsidRPr="003B7AE9">
              <w:rPr>
                <w:rFonts w:ascii="inherit" w:eastAsia="Times New Roman" w:hAnsi="inherit" w:cs="Times New Roman"/>
                <w:sz w:val="24"/>
                <w:szCs w:val="24"/>
                <w:lang w:eastAsia="en-GB"/>
              </w:rPr>
              <w:t xml:space="preserve">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of voltage and nominal frequency. In the context of system security, the networks and the power-generating modules </w:t>
            </w:r>
            <w:proofErr w:type="gramStart"/>
            <w:r w:rsidRPr="003B7AE9">
              <w:rPr>
                <w:rFonts w:ascii="inherit" w:eastAsia="Times New Roman" w:hAnsi="inherit" w:cs="Times New Roman"/>
                <w:sz w:val="24"/>
                <w:szCs w:val="24"/>
                <w:lang w:eastAsia="en-GB"/>
              </w:rPr>
              <w:t>should be considered</w:t>
            </w:r>
            <w:proofErr w:type="gramEnd"/>
            <w:r w:rsidRPr="003B7AE9">
              <w:rPr>
                <w:rFonts w:ascii="inherit" w:eastAsia="Times New Roman" w:hAnsi="inherit" w:cs="Times New Roman"/>
                <w:sz w:val="24"/>
                <w:szCs w:val="24"/>
                <w:lang w:eastAsia="en-GB"/>
              </w:rPr>
              <w:t xml:space="preserve">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roofErr w:type="gramEnd"/>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Different synchronous electricity systems in the Union have different </w:t>
            </w:r>
            <w:proofErr w:type="gramStart"/>
            <w:r w:rsidRPr="003B7AE9">
              <w:rPr>
                <w:rFonts w:ascii="inherit" w:eastAsia="Times New Roman" w:hAnsi="inherit" w:cs="Times New Roman"/>
                <w:sz w:val="24"/>
                <w:szCs w:val="24"/>
                <w:lang w:eastAsia="en-GB"/>
              </w:rPr>
              <w:t>characteristics which</w:t>
            </w:r>
            <w:proofErr w:type="gramEnd"/>
            <w:r w:rsidRPr="003B7AE9">
              <w:rPr>
                <w:rFonts w:ascii="inherit" w:eastAsia="Times New Roman" w:hAnsi="inherit" w:cs="Times New Roman"/>
                <w:sz w:val="24"/>
                <w:szCs w:val="24"/>
                <w:lang w:eastAsia="en-GB"/>
              </w:rPr>
              <w:t xml:space="preserve">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roofErr w:type="gramEnd"/>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significance of power-generating modules </w:t>
            </w:r>
            <w:proofErr w:type="gramStart"/>
            <w:r w:rsidRPr="003B7AE9">
              <w:rPr>
                <w:rFonts w:ascii="inherit" w:eastAsia="Times New Roman" w:hAnsi="inherit" w:cs="Times New Roman"/>
                <w:sz w:val="24"/>
                <w:szCs w:val="24"/>
                <w:lang w:eastAsia="en-GB"/>
              </w:rPr>
              <w:t>should be based</w:t>
            </w:r>
            <w:proofErr w:type="gramEnd"/>
            <w:r w:rsidRPr="003B7AE9">
              <w:rPr>
                <w:rFonts w:ascii="inherit" w:eastAsia="Times New Roman" w:hAnsi="inherit" w:cs="Times New Roman"/>
                <w:sz w:val="24"/>
                <w:szCs w:val="24"/>
                <w:lang w:eastAsia="en-GB"/>
              </w:rPr>
              <w:t xml:space="preserve">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w:t>
            </w:r>
            <w:proofErr w:type="gramStart"/>
            <w:r w:rsidRPr="003B7AE9">
              <w:rPr>
                <w:rFonts w:ascii="inherit" w:eastAsia="Times New Roman" w:hAnsi="inherit" w:cs="Times New Roman"/>
                <w:sz w:val="24"/>
                <w:szCs w:val="24"/>
                <w:lang w:eastAsia="en-GB"/>
              </w:rPr>
              <w:t>should be assessed</w:t>
            </w:r>
            <w:proofErr w:type="gramEnd"/>
            <w:r w:rsidRPr="003B7AE9">
              <w:rPr>
                <w:rFonts w:ascii="inherit" w:eastAsia="Times New Roman" w:hAnsi="inherit" w:cs="Times New Roman"/>
                <w:sz w:val="24"/>
                <w:szCs w:val="24"/>
                <w:lang w:eastAsia="en-GB"/>
              </w:rPr>
              <w:t xml:space="preserve"> on its size, and not on the whole capacity of the facility. Non-synchronously connected power-generating units, where they are collected together to form an economic unit and where they have a single connection point </w:t>
            </w:r>
            <w:proofErr w:type="gramStart"/>
            <w:r w:rsidRPr="003B7AE9">
              <w:rPr>
                <w:rFonts w:ascii="inherit" w:eastAsia="Times New Roman" w:hAnsi="inherit" w:cs="Times New Roman"/>
                <w:sz w:val="24"/>
                <w:szCs w:val="24"/>
                <w:lang w:eastAsia="en-GB"/>
              </w:rPr>
              <w:t>should be assessed</w:t>
            </w:r>
            <w:proofErr w:type="gramEnd"/>
            <w:r w:rsidRPr="003B7AE9">
              <w:rPr>
                <w:rFonts w:ascii="inherit" w:eastAsia="Times New Roman" w:hAnsi="inherit" w:cs="Times New Roman"/>
                <w:sz w:val="24"/>
                <w:szCs w:val="24"/>
                <w:lang w:eastAsia="en-GB"/>
              </w:rPr>
              <w:t xml:space="preserve">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view of the different voltage level </w:t>
            </w:r>
            <w:proofErr w:type="gramStart"/>
            <w:r w:rsidRPr="003B7AE9">
              <w:rPr>
                <w:rFonts w:ascii="inherit" w:eastAsia="Times New Roman" w:hAnsi="inherit" w:cs="Times New Roman"/>
                <w:sz w:val="24"/>
                <w:szCs w:val="24"/>
                <w:lang w:eastAsia="en-GB"/>
              </w:rPr>
              <w:t>at which generators are connected and their maximum generating capacity,</w:t>
            </w:r>
            <w:proofErr w:type="gramEnd"/>
            <w:r w:rsidRPr="003B7AE9">
              <w:rPr>
                <w:rFonts w:ascii="inherit" w:eastAsia="Times New Roman" w:hAnsi="inherit" w:cs="Times New Roman"/>
                <w:sz w:val="24"/>
                <w:szCs w:val="24"/>
                <w:lang w:eastAsia="en-GB"/>
              </w:rPr>
              <w:t xml:space="preserve">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w:t>
            </w:r>
            <w:proofErr w:type="gramStart"/>
            <w:r w:rsidRPr="003B7AE9">
              <w:rPr>
                <w:rFonts w:ascii="inherit" w:eastAsia="Times New Roman" w:hAnsi="inherit" w:cs="Times New Roman"/>
                <w:sz w:val="24"/>
                <w:szCs w:val="24"/>
                <w:lang w:eastAsia="en-GB"/>
              </w:rPr>
              <w:t>should be based</w:t>
            </w:r>
            <w:proofErr w:type="gramEnd"/>
            <w:r w:rsidRPr="003B7AE9">
              <w:rPr>
                <w:rFonts w:ascii="inherit" w:eastAsia="Times New Roman" w:hAnsi="inherit" w:cs="Times New Roman"/>
                <w:sz w:val="24"/>
                <w:szCs w:val="24"/>
                <w:lang w:eastAsia="en-GB"/>
              </w:rPr>
              <w:t xml:space="preserve"> on the principles of non-discrimination and transparency as well as on the principle of optimisation between the highest overall efficiency and lowest total cost for all involved parties.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w:t>
            </w:r>
            <w:proofErr w:type="gramStart"/>
            <w:r w:rsidRPr="003B7AE9">
              <w:rPr>
                <w:rFonts w:ascii="inherit" w:eastAsia="Times New Roman" w:hAnsi="inherit" w:cs="Times New Roman"/>
                <w:sz w:val="24"/>
                <w:szCs w:val="24"/>
                <w:lang w:eastAsia="en-GB"/>
              </w:rPr>
              <w:t>impact</w:t>
            </w:r>
            <w:proofErr w:type="gramEnd"/>
            <w:r w:rsidRPr="003B7AE9">
              <w:rPr>
                <w:rFonts w:ascii="inherit" w:eastAsia="Times New Roman" w:hAnsi="inherit" w:cs="Times New Roman"/>
                <w:sz w:val="24"/>
                <w:szCs w:val="24"/>
                <w:lang w:eastAsia="en-GB"/>
              </w:rPr>
              <w:t xml:space="preserve">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When defining the pre-fault and post-fault conditions for the fault-ride-through capability, taking into account system characteristics such as network topology and generation mix, the relevant TSO should decide whether priority </w:t>
            </w:r>
            <w:proofErr w:type="gramStart"/>
            <w:r w:rsidRPr="003B7AE9">
              <w:rPr>
                <w:rFonts w:ascii="inherit" w:eastAsia="Times New Roman" w:hAnsi="inherit" w:cs="Times New Roman"/>
                <w:sz w:val="24"/>
                <w:szCs w:val="24"/>
                <w:lang w:eastAsia="en-GB"/>
              </w:rPr>
              <w:t>is given</w:t>
            </w:r>
            <w:proofErr w:type="gramEnd"/>
            <w:r w:rsidRPr="003B7AE9">
              <w:rPr>
                <w:rFonts w:ascii="inherit" w:eastAsia="Times New Roman" w:hAnsi="inherit" w:cs="Times New Roman"/>
                <w:sz w:val="24"/>
                <w:szCs w:val="24"/>
                <w:lang w:eastAsia="en-GB"/>
              </w:rPr>
              <w:t xml:space="preserve">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w:t>
            </w:r>
            <w:proofErr w:type="gramStart"/>
            <w:r w:rsidRPr="003B7AE9">
              <w:rPr>
                <w:rFonts w:ascii="inherit" w:eastAsia="Times New Roman" w:hAnsi="inherit" w:cs="Times New Roman"/>
                <w:sz w:val="24"/>
                <w:szCs w:val="24"/>
                <w:lang w:eastAsia="en-GB"/>
              </w:rPr>
              <w:t>emergency situations</w:t>
            </w:r>
            <w:proofErr w:type="gramEnd"/>
            <w:r w:rsidRPr="003B7AE9">
              <w:rPr>
                <w:rFonts w:ascii="inherit" w:eastAsia="Times New Roman" w:hAnsi="inherit" w:cs="Times New Roman"/>
                <w:sz w:val="24"/>
                <w:szCs w:val="24"/>
                <w:lang w:eastAsia="en-GB"/>
              </w:rPr>
              <w:t xml:space="preserve">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w:t>
            </w:r>
            <w:proofErr w:type="gramStart"/>
            <w:r w:rsidRPr="003B7AE9">
              <w:rPr>
                <w:rFonts w:ascii="inherit" w:eastAsia="Times New Roman" w:hAnsi="inherit" w:cs="Times New Roman"/>
                <w:sz w:val="24"/>
                <w:szCs w:val="24"/>
                <w:lang w:eastAsia="en-GB"/>
              </w:rPr>
              <w:t>should be taken</w:t>
            </w:r>
            <w:proofErr w:type="gramEnd"/>
            <w:r w:rsidRPr="003B7AE9">
              <w:rPr>
                <w:rFonts w:ascii="inherit" w:eastAsia="Times New Roman" w:hAnsi="inherit" w:cs="Times New Roman"/>
                <w:sz w:val="24"/>
                <w:szCs w:val="24"/>
                <w:lang w:eastAsia="en-GB"/>
              </w:rPr>
              <w:t xml:space="preserve">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modules have an inherent capability to resist or slow down frequency deviations, a characteristic which many RES technologies do not have.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Appropriate and proportionate compliance testing </w:t>
            </w:r>
            <w:proofErr w:type="gramStart"/>
            <w:r w:rsidRPr="003B7AE9">
              <w:rPr>
                <w:rFonts w:ascii="inherit" w:eastAsia="Times New Roman" w:hAnsi="inherit" w:cs="Times New Roman"/>
                <w:sz w:val="24"/>
                <w:szCs w:val="24"/>
                <w:lang w:eastAsia="en-GB"/>
              </w:rPr>
              <w:t>should be introduced</w:t>
            </w:r>
            <w:proofErr w:type="gramEnd"/>
            <w:r w:rsidRPr="003B7AE9">
              <w:rPr>
                <w:rFonts w:ascii="inherit" w:eastAsia="Times New Roman" w:hAnsi="inherit" w:cs="Times New Roman"/>
                <w:sz w:val="24"/>
                <w:szCs w:val="24"/>
                <w:lang w:eastAsia="en-GB"/>
              </w:rPr>
              <w:t xml:space="preserve">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3B7AE9">
              <w:rPr>
                <w:rFonts w:ascii="inherit" w:eastAsia="Times New Roman" w:hAnsi="inherit" w:cs="Times New Roman"/>
                <w:sz w:val="24"/>
                <w:szCs w:val="24"/>
                <w:lang w:eastAsia="en-GB"/>
              </w:rPr>
              <w:t>should be taken</w:t>
            </w:r>
            <w:proofErr w:type="gramEnd"/>
            <w:r w:rsidRPr="003B7AE9">
              <w:rPr>
                <w:rFonts w:ascii="inherit" w:eastAsia="Times New Roman" w:hAnsi="inherit" w:cs="Times New Roman"/>
                <w:sz w:val="24"/>
                <w:szCs w:val="24"/>
                <w:lang w:eastAsia="en-GB"/>
              </w:rPr>
              <w:t xml:space="preserve">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Subject to approval by the relevant regulatory authority, or other authority where applicable in a Member State, system operators should be allowed to propose </w:t>
            </w:r>
            <w:proofErr w:type="gramStart"/>
            <w:r w:rsidRPr="003B7AE9">
              <w:rPr>
                <w:rFonts w:ascii="inherit" w:eastAsia="Times New Roman" w:hAnsi="inherit" w:cs="Times New Roman"/>
                <w:sz w:val="24"/>
                <w:szCs w:val="24"/>
                <w:lang w:eastAsia="en-GB"/>
              </w:rPr>
              <w:t>derogations for certain</w:t>
            </w:r>
            <w:proofErr w:type="gramEnd"/>
            <w:r w:rsidRPr="003B7AE9">
              <w:rPr>
                <w:rFonts w:ascii="inherit" w:eastAsia="Times New Roman" w:hAnsi="inherit" w:cs="Times New Roman"/>
                <w:sz w:val="24"/>
                <w:szCs w:val="24"/>
                <w:lang w:eastAsia="en-GB"/>
              </w:rPr>
              <w:t xml:space="preserve">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has been adopted </w:t>
            </w:r>
            <w:proofErr w:type="gramStart"/>
            <w:r w:rsidRPr="003B7AE9">
              <w:rPr>
                <w:rFonts w:ascii="inherit" w:eastAsia="Times New Roman" w:hAnsi="inherit" w:cs="Times New Roman"/>
                <w:sz w:val="24"/>
                <w:szCs w:val="24"/>
                <w:lang w:eastAsia="en-GB"/>
              </w:rPr>
              <w:t>on the basis of</w:t>
            </w:r>
            <w:proofErr w:type="gramEnd"/>
            <w:r w:rsidRPr="003B7AE9">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w:t>
            </w:r>
            <w:proofErr w:type="gramStart"/>
            <w:r w:rsidRPr="003B7AE9">
              <w:rPr>
                <w:rFonts w:ascii="inherit" w:eastAsia="Times New Roman" w:hAnsi="inherit" w:cs="Times New Roman"/>
                <w:sz w:val="24"/>
                <w:szCs w:val="24"/>
                <w:lang w:eastAsia="en-GB"/>
              </w:rPr>
              <w:t>should be understood</w:t>
            </w:r>
            <w:proofErr w:type="gramEnd"/>
            <w:r w:rsidRPr="003B7AE9">
              <w:rPr>
                <w:rFonts w:ascii="inherit" w:eastAsia="Times New Roman" w:hAnsi="inherit" w:cs="Times New Roman"/>
                <w:sz w:val="24"/>
                <w:szCs w:val="24"/>
                <w:lang w:eastAsia="en-GB"/>
              </w:rPr>
              <w:t xml:space="preserve">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This Regulation establishes a network </w:t>
      </w:r>
      <w:proofErr w:type="gramStart"/>
      <w:r w:rsidRPr="003B7AE9">
        <w:rPr>
          <w:rFonts w:ascii="inherit" w:eastAsia="Times New Roman" w:hAnsi="inherit" w:cs="Times New Roman"/>
          <w:color w:val="000000"/>
          <w:sz w:val="24"/>
          <w:szCs w:val="24"/>
          <w:lang w:eastAsia="en-GB"/>
        </w:rPr>
        <w:t>code which</w:t>
      </w:r>
      <w:proofErr w:type="gramEnd"/>
      <w:r w:rsidRPr="003B7AE9">
        <w:rPr>
          <w:rFonts w:ascii="inherit" w:eastAsia="Times New Roman" w:hAnsi="inherit" w:cs="Times New Roman"/>
          <w:color w:val="000000"/>
          <w:sz w:val="24"/>
          <w:szCs w:val="24"/>
          <w:lang w:eastAsia="en-GB"/>
        </w:rPr>
        <w:t xml:space="preserve">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roofErr w:type="gramEnd"/>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entity</w:t>
            </w:r>
            <w:proofErr w:type="gramEnd"/>
            <w:r w:rsidRPr="003B7AE9">
              <w:rPr>
                <w:rFonts w:ascii="inherit" w:eastAsia="Times New Roman" w:hAnsi="inherit" w:cs="Times New Roman"/>
                <w:sz w:val="24"/>
                <w:szCs w:val="24"/>
                <w:lang w:eastAsia="en-GB"/>
              </w:rPr>
              <w:t>’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04CA936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w:t>
            </w:r>
            <w:ins w:id="0" w:author="Author">
              <w:r w:rsidR="00403671">
                <w:rPr>
                  <w:rFonts w:ascii="inherit" w:eastAsia="Times New Roman" w:hAnsi="inherit" w:cs="Times New Roman"/>
                  <w:sz w:val="24"/>
                  <w:szCs w:val="24"/>
                  <w:lang w:eastAsia="en-GB"/>
                </w:rPr>
                <w:t xml:space="preserve"> at least </w:t>
              </w:r>
              <w:r w:rsidR="00A44570">
                <w:rPr>
                  <w:rFonts w:ascii="inherit" w:eastAsia="Times New Roman" w:hAnsi="inherit" w:cs="Times New Roman"/>
                  <w:sz w:val="24"/>
                  <w:szCs w:val="24"/>
                  <w:lang w:eastAsia="en-GB"/>
                </w:rPr>
                <w:t>95% of the time</w:t>
              </w:r>
            </w:ins>
            <w:r w:rsidRPr="003B7AE9">
              <w:rPr>
                <w:rFonts w:ascii="inherit" w:eastAsia="Times New Roman" w:hAnsi="inherit" w:cs="Times New Roman"/>
                <w:sz w:val="24"/>
                <w:szCs w:val="24"/>
                <w:lang w:eastAsia="en-GB"/>
              </w:rPr>
              <w:t>,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4009F42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droop</w:t>
            </w:r>
            <w:proofErr w:type="gramEnd"/>
            <w:r w:rsidRPr="003B7AE9">
              <w:rPr>
                <w:rFonts w:ascii="inherit" w:eastAsia="Times New Roman" w:hAnsi="inherit" w:cs="Times New Roman"/>
                <w:sz w:val="24"/>
                <w:szCs w:val="24"/>
                <w:lang w:eastAsia="en-GB"/>
              </w:rPr>
              <w:t>’ means the ratio of a steady-state change of frequency to the resulting steady-state change in active power output</w:t>
            </w:r>
            <w:ins w:id="1" w:author="Author">
              <w:r w:rsidR="00A40638">
                <w:rPr>
                  <w:rFonts w:ascii="inherit" w:eastAsia="Times New Roman" w:hAnsi="inherit" w:cs="Times New Roman"/>
                  <w:sz w:val="24"/>
                  <w:szCs w:val="24"/>
                  <w:lang w:eastAsia="en-GB"/>
                </w:rPr>
                <w:t xml:space="preserve"> or controlled quantity</w:t>
              </w:r>
            </w:ins>
            <w:r w:rsidRPr="003B7AE9">
              <w:rPr>
                <w:rFonts w:ascii="inherit" w:eastAsia="Times New Roman" w:hAnsi="inherit" w:cs="Times New Roman"/>
                <w:sz w:val="24"/>
                <w:szCs w:val="24"/>
                <w:lang w:eastAsia="en-GB"/>
              </w:rPr>
              <w:t>, expressed in percentage terms. The change in frequency is expressed as a ratio to nominal frequency and the change in active power</w:t>
            </w:r>
            <w:ins w:id="2" w:author="Author">
              <w:r w:rsidR="00A40638" w:rsidRPr="00A40638">
                <w:rPr>
                  <w:rFonts w:ascii="inherit" w:eastAsia="Times New Roman" w:hAnsi="inherit" w:cs="Times New Roman"/>
                  <w:sz w:val="24"/>
                  <w:szCs w:val="24"/>
                  <w:lang w:eastAsia="en-GB"/>
                </w:rPr>
                <w:t xml:space="preserve"> or controlled quantity</w:t>
              </w:r>
            </w:ins>
            <w:r w:rsidRPr="003B7AE9">
              <w:rPr>
                <w:rFonts w:ascii="inherit" w:eastAsia="Times New Roman" w:hAnsi="inherit" w:cs="Times New Roman"/>
                <w:sz w:val="24"/>
                <w:szCs w:val="24"/>
                <w:lang w:eastAsia="en-GB"/>
              </w:rPr>
              <w:t xml:space="preserve"> expressed as a ratio to maximum capacity or actual active power</w:t>
            </w:r>
            <w:ins w:id="3" w:author="Author">
              <w:r w:rsidR="00A40638" w:rsidRPr="00A40638">
                <w:rPr>
                  <w:rFonts w:ascii="inherit" w:eastAsia="Times New Roman" w:hAnsi="inherit" w:cs="Times New Roman"/>
                  <w:sz w:val="24"/>
                  <w:szCs w:val="24"/>
                  <w:lang w:eastAsia="en-GB"/>
                </w:rPr>
                <w:t xml:space="preserve"> or controlled quantity</w:t>
              </w:r>
            </w:ins>
            <w:r w:rsidRPr="003B7AE9">
              <w:rPr>
                <w:rFonts w:ascii="inherit" w:eastAsia="Times New Roman" w:hAnsi="inherit" w:cs="Times New Roman"/>
                <w:sz w:val="24"/>
                <w:szCs w:val="24"/>
                <w:lang w:eastAsia="en-GB"/>
              </w:rPr>
              <w:t xml:space="preserve">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A5F5E0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w:t>
            </w:r>
            <w:ins w:id="4" w:author="Author">
              <w:r w:rsidR="00112556" w:rsidRPr="00112556">
                <w:rPr>
                  <w:rFonts w:ascii="inherit" w:eastAsia="Times New Roman" w:hAnsi="inherit" w:cs="Times New Roman"/>
                  <w:sz w:val="24"/>
                  <w:szCs w:val="24"/>
                  <w:lang w:eastAsia="en-GB"/>
                </w:rPr>
                <w:t xml:space="preserve"> or controlled quantity</w:t>
              </w:r>
            </w:ins>
            <w:r w:rsidRPr="003B7AE9">
              <w:rPr>
                <w:rFonts w:ascii="inherit" w:eastAsia="Times New Roman" w:hAnsi="inherit" w:cs="Times New Roman"/>
                <w:sz w:val="24"/>
                <w:szCs w:val="24"/>
                <w:lang w:eastAsia="en-GB"/>
              </w:rPr>
              <w:t xml:space="preserve">, as specified in the connection agreement or as agreed between the relevant system </w:t>
            </w:r>
            <w:r w:rsidRPr="003B7AE9">
              <w:rPr>
                <w:rFonts w:ascii="inherit" w:eastAsia="Times New Roman" w:hAnsi="inherit" w:cs="Times New Roman"/>
                <w:sz w:val="24"/>
                <w:szCs w:val="24"/>
                <w:lang w:eastAsia="en-GB"/>
              </w:rPr>
              <w:lastRenderedPageBreak/>
              <w:t>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‘reactive power’ means the imaginary component of the apparent power at fundamental frequency, usually expressed in </w:t>
            </w:r>
            <w:proofErr w:type="spellStart"/>
            <w:r w:rsidRPr="003B7AE9">
              <w:rPr>
                <w:rFonts w:ascii="inherit" w:eastAsia="Times New Roman" w:hAnsi="inherit" w:cs="Times New Roman"/>
                <w:sz w:val="24"/>
                <w:szCs w:val="24"/>
                <w:lang w:eastAsia="en-GB"/>
              </w:rPr>
              <w:t>kilovar</w:t>
            </w:r>
            <w:proofErr w:type="spellEnd"/>
            <w:r w:rsidRPr="003B7AE9">
              <w:rPr>
                <w:rFonts w:ascii="inherit" w:eastAsia="Times New Roman" w:hAnsi="inherit" w:cs="Times New Roman"/>
                <w:sz w:val="24"/>
                <w:szCs w:val="24"/>
                <w:lang w:eastAsia="en-GB"/>
              </w:rPr>
              <w:t xml:space="preserve">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xml:space="preserve">’) or </w:t>
            </w:r>
            <w:proofErr w:type="spellStart"/>
            <w:r w:rsidRPr="003B7AE9">
              <w:rPr>
                <w:rFonts w:ascii="inherit" w:eastAsia="Times New Roman" w:hAnsi="inherit" w:cs="Times New Roman"/>
                <w:sz w:val="24"/>
                <w:szCs w:val="24"/>
                <w:lang w:eastAsia="en-GB"/>
              </w:rPr>
              <w:t>megavar</w:t>
            </w:r>
            <w:proofErr w:type="spellEnd"/>
            <w:r w:rsidRPr="003B7AE9">
              <w:rPr>
                <w:rFonts w:ascii="inherit" w:eastAsia="Times New Roman" w:hAnsi="inherit" w:cs="Times New Roman"/>
                <w:sz w:val="24"/>
                <w:szCs w:val="24"/>
                <w:lang w:eastAsia="en-GB"/>
              </w:rPr>
              <w:t xml:space="preserve">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w:t>
            </w:r>
            <w:proofErr w:type="spellEnd"/>
            <w:r w:rsidRPr="003B7AE9">
              <w:rPr>
                <w:rFonts w:ascii="inherit" w:eastAsia="Times New Roman" w:hAnsi="inherit" w:cs="Times New Roman"/>
                <w:sz w:val="24"/>
                <w:szCs w:val="24"/>
                <w:lang w:eastAsia="en-GB"/>
              </w:rPr>
              <w:t>’‘LFSM-U’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equipment</w:t>
            </w:r>
            <w:proofErr w:type="gramEnd"/>
            <w:r w:rsidRPr="003B7AE9">
              <w:rPr>
                <w:rFonts w:ascii="inherit" w:eastAsia="Times New Roman" w:hAnsi="inherit" w:cs="Times New Roman"/>
                <w:sz w:val="24"/>
                <w:szCs w:val="24"/>
                <w:lang w:eastAsia="en-GB"/>
              </w:rPr>
              <w:t xml:space="preserve">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w:t>
            </w:r>
            <w:proofErr w:type="gramStart"/>
            <w:r w:rsidRPr="003B7AE9">
              <w:rPr>
                <w:rFonts w:ascii="inherit" w:eastAsia="Times New Roman" w:hAnsi="inherit" w:cs="Times New Roman"/>
                <w:sz w:val="24"/>
                <w:szCs w:val="24"/>
                <w:lang w:eastAsia="en-GB"/>
              </w:rPr>
              <w:t>is selected</w:t>
            </w:r>
            <w:proofErr w:type="gramEnd"/>
            <w:r w:rsidRPr="003B7AE9">
              <w:rPr>
                <w:rFonts w:ascii="inherit" w:eastAsia="Times New Roman" w:hAnsi="inherit" w:cs="Times New Roman"/>
                <w:sz w:val="24"/>
                <w:szCs w:val="24"/>
                <w:lang w:eastAsia="en-GB"/>
              </w:rPr>
              <w:t xml:space="preserve">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141F12A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w:t>
            </w:r>
            <w:bookmarkStart w:id="5" w:name="_GoBack"/>
            <w:ins w:id="6" w:author="Author">
              <w:r w:rsidR="003B633B">
                <w:rPr>
                  <w:rFonts w:ascii="inherit" w:eastAsia="Times New Roman" w:hAnsi="inherit" w:cs="Times New Roman"/>
                  <w:sz w:val="24"/>
                  <w:szCs w:val="24"/>
                  <w:lang w:eastAsia="en-GB"/>
                </w:rPr>
                <w:t xml:space="preserve"> </w:t>
              </w:r>
              <w:r w:rsidR="003B633B" w:rsidRPr="003B633B">
                <w:rPr>
                  <w:rFonts w:ascii="inherit" w:eastAsia="Times New Roman" w:hAnsi="inherit" w:cs="Times New Roman"/>
                  <w:sz w:val="24"/>
                  <w:szCs w:val="24"/>
                  <w:lang w:eastAsia="en-GB"/>
                </w:rPr>
                <w:t>or controlled quantity</w:t>
              </w:r>
            </w:ins>
            <w:bookmarkEnd w:id="5"/>
            <w:r w:rsidRPr="003B7AE9">
              <w:rPr>
                <w:rFonts w:ascii="inherit" w:eastAsia="Times New Roman" w:hAnsi="inherit" w:cs="Times New Roman"/>
                <w:sz w:val="24"/>
                <w:szCs w:val="24"/>
                <w:lang w:eastAsia="en-GB"/>
              </w:rPr>
              <w:t>,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63AE7591" w14:textId="77777777" w:rsidR="006D7E44" w:rsidRDefault="003B7AE9" w:rsidP="006D7E44">
            <w:pPr>
              <w:spacing w:before="120" w:after="0" w:line="240" w:lineRule="auto"/>
              <w:jc w:val="both"/>
              <w:rPr>
                <w:ins w:id="7"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p w14:paraId="74179CE3" w14:textId="430994B5" w:rsidR="006D7E44" w:rsidRPr="00FB6BE0" w:rsidRDefault="006439DB" w:rsidP="00FB6BE0">
            <w:pPr>
              <w:spacing w:before="120" w:after="0" w:line="240" w:lineRule="auto"/>
              <w:jc w:val="both"/>
              <w:rPr>
                <w:ins w:id="8" w:author="Author"/>
                <w:rFonts w:ascii="inherit" w:hAnsi="inherit" w:cs="Times New Roman"/>
                <w:sz w:val="24"/>
                <w:szCs w:val="24"/>
                <w:lang w:eastAsia="en-GB"/>
                <w:rPrChange w:id="9" w:author="Author">
                  <w:rPr>
                    <w:ins w:id="10" w:author="Author"/>
                    <w:rFonts w:asciiTheme="minorHAnsi" w:hAnsiTheme="minorHAnsi" w:cstheme="minorHAnsi"/>
                    <w:sz w:val="22"/>
                    <w:szCs w:val="22"/>
                    <w:lang w:val="en-GB"/>
                  </w:rPr>
                </w:rPrChange>
              </w:rPr>
              <w:pPrChange w:id="11" w:author="Author">
                <w:pPr>
                  <w:pStyle w:val="paragraph"/>
                  <w:spacing w:before="0" w:beforeAutospacing="0" w:after="0" w:afterAutospacing="0"/>
                  <w:textAlignment w:val="baseline"/>
                </w:pPr>
              </w:pPrChange>
            </w:pPr>
            <w:ins w:id="12" w:author="Author">
              <w:r>
                <w:rPr>
                  <w:rStyle w:val="normaltextrun"/>
                  <w:rFonts w:cstheme="minorHAnsi"/>
                </w:rPr>
                <w:t>(</w:t>
              </w:r>
              <w:r w:rsidR="006D7E44" w:rsidRPr="009E2CC3">
                <w:rPr>
                  <w:rStyle w:val="normaltextrun"/>
                  <w:rFonts w:cstheme="minorHAnsi"/>
                  <w:lang w:val="en-US"/>
                </w:rPr>
                <w:t>66</w:t>
              </w:r>
              <w:r>
                <w:rPr>
                  <w:rStyle w:val="normaltextrun"/>
                  <w:rFonts w:cstheme="minorHAnsi"/>
                  <w:lang w:val="en-US"/>
                </w:rPr>
                <w:t>)</w:t>
              </w:r>
              <w:r w:rsidR="006D7E44" w:rsidRPr="009E2CC3">
                <w:rPr>
                  <w:rStyle w:val="normaltextrun"/>
                  <w:rFonts w:cstheme="minorHAnsi"/>
                  <w:lang w:val="en-US"/>
                </w:rPr>
                <w:t>‘controlled quantity’ means the quantity that is used as feedback in the control scheme used to adjust the active power;</w:t>
              </w:r>
            </w:ins>
          </w:p>
          <w:p w14:paraId="513E8CD8" w14:textId="04482086" w:rsidR="006D7E44" w:rsidRPr="003B7AE9" w:rsidRDefault="006439DB" w:rsidP="006D7E44">
            <w:pPr>
              <w:spacing w:before="120" w:after="0" w:line="240" w:lineRule="auto"/>
              <w:jc w:val="both"/>
              <w:rPr>
                <w:rFonts w:ascii="inherit" w:eastAsia="Times New Roman" w:hAnsi="inherit" w:cs="Times New Roman"/>
                <w:sz w:val="24"/>
                <w:szCs w:val="24"/>
                <w:lang w:eastAsia="en-GB"/>
              </w:rPr>
            </w:pPr>
            <w:ins w:id="13" w:author="Author">
              <w:r>
                <w:rPr>
                  <w:rStyle w:val="normaltextrun"/>
                  <w:rFonts w:cstheme="minorHAnsi"/>
                  <w:lang w:val="en-US"/>
                </w:rPr>
                <w:t>(</w:t>
              </w:r>
              <w:r w:rsidR="006D7E44" w:rsidRPr="009E2CC3">
                <w:rPr>
                  <w:rStyle w:val="normaltextrun"/>
                  <w:rFonts w:cstheme="minorHAnsi"/>
                  <w:lang w:val="en-US"/>
                </w:rPr>
                <w:t>67</w:t>
              </w:r>
              <w:r>
                <w:rPr>
                  <w:rStyle w:val="normaltextrun"/>
                  <w:rFonts w:cstheme="minorHAnsi"/>
                  <w:lang w:val="en-US"/>
                </w:rPr>
                <w:t>)</w:t>
              </w:r>
              <w:r w:rsidR="006D7E44" w:rsidRPr="009E2CC3">
                <w:rPr>
                  <w:rStyle w:val="normaltextrun"/>
                  <w:rFonts w:cstheme="minorHAnsi"/>
                  <w:lang w:val="en-US"/>
                </w:rPr>
                <w:t>‘active power setpoint’ means the target value for the active power, or for power generating modules covered by</w:t>
              </w:r>
              <w:r w:rsidR="006D7E44">
                <w:rPr>
                  <w:rStyle w:val="normaltextrun"/>
                  <w:rFonts w:cstheme="minorHAnsi"/>
                  <w:lang w:val="en-US"/>
                </w:rPr>
                <w:t xml:space="preserve"> [proposed amendment]</w:t>
              </w:r>
              <w:r w:rsidR="006D7E44" w:rsidRPr="009E2CC3">
                <w:rPr>
                  <w:rStyle w:val="normaltextrun"/>
                  <w:rFonts w:cstheme="minorHAnsi"/>
                  <w:lang w:val="en-US"/>
                </w:rPr>
                <w:t xml:space="preserve"> </w:t>
              </w:r>
              <w:r w:rsidR="006D7E44">
                <w:rPr>
                  <w:rStyle w:val="normaltextrun"/>
                  <w:rFonts w:cstheme="minorHAnsi"/>
                  <w:lang w:val="en-US"/>
                </w:rPr>
                <w:t>1</w:t>
              </w:r>
              <w:r w:rsidR="00C261A5">
                <w:rPr>
                  <w:rStyle w:val="normaltextrun"/>
                  <w:rFonts w:cstheme="minorHAnsi"/>
                  <w:lang w:val="en-US"/>
                </w:rPr>
                <w:t>3</w:t>
              </w:r>
              <w:r w:rsidR="006D7E44">
                <w:rPr>
                  <w:rStyle w:val="normaltextrun"/>
                  <w:rFonts w:cstheme="minorHAnsi"/>
                  <w:lang w:val="en-US"/>
                </w:rPr>
                <w:t>(</w:t>
              </w:r>
              <w:r w:rsidR="00C261A5">
                <w:rPr>
                  <w:rStyle w:val="normaltextrun"/>
                  <w:rFonts w:cstheme="minorHAnsi"/>
                  <w:lang w:val="en-US"/>
                </w:rPr>
                <w:t>8</w:t>
              </w:r>
              <w:r w:rsidR="006D7E44">
                <w:rPr>
                  <w:rStyle w:val="normaltextrun"/>
                  <w:rFonts w:cstheme="minorHAnsi"/>
                  <w:lang w:val="en-US"/>
                </w:rPr>
                <w:t>)</w:t>
              </w:r>
              <w:r w:rsidR="006D7E44" w:rsidRPr="009E2CC3">
                <w:rPr>
                  <w:rStyle w:val="normaltextrun"/>
                  <w:rFonts w:cstheme="minorHAnsi"/>
                  <w:lang w:val="en-US"/>
                </w:rPr>
                <w:t xml:space="preserve"> the target value for the controlled quantity;</w:t>
              </w:r>
            </w:ins>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connection requirements set out in this Regulation shall apply to new power-generating </w:t>
      </w:r>
      <w:proofErr w:type="gramStart"/>
      <w:r w:rsidRPr="003B7AE9">
        <w:rPr>
          <w:rFonts w:ascii="inherit" w:eastAsia="Times New Roman" w:hAnsi="inherit" w:cs="Times New Roman"/>
          <w:color w:val="000000"/>
          <w:sz w:val="24"/>
          <w:szCs w:val="24"/>
          <w:lang w:eastAsia="en-GB"/>
        </w:rPr>
        <w:t>modules which</w:t>
      </w:r>
      <w:proofErr w:type="gramEnd"/>
      <w:r w:rsidRPr="003B7AE9">
        <w:rPr>
          <w:rFonts w:ascii="inherit" w:eastAsia="Times New Roman" w:hAnsi="inherit" w:cs="Times New Roman"/>
          <w:color w:val="000000"/>
          <w:sz w:val="24"/>
          <w:szCs w:val="24"/>
          <w:lang w:eastAsia="en-GB"/>
        </w:rPr>
        <w:t xml:space="preserve">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relevant system operator shall refuse to allow the connection of a power-generating module which does not comply with the requirements set out in this Regulation and which </w:t>
      </w:r>
      <w:proofErr w:type="gramStart"/>
      <w:r w:rsidRPr="003B7AE9">
        <w:rPr>
          <w:rFonts w:ascii="inherit" w:eastAsia="Times New Roman" w:hAnsi="inherit" w:cs="Times New Roman"/>
          <w:color w:val="000000"/>
          <w:sz w:val="24"/>
          <w:szCs w:val="24"/>
          <w:lang w:eastAsia="en-GB"/>
        </w:rPr>
        <w:t>is not covered</w:t>
      </w:r>
      <w:proofErr w:type="gramEnd"/>
      <w:r w:rsidRPr="003B7AE9">
        <w:rPr>
          <w:rFonts w:ascii="inherit" w:eastAsia="Times New Roman" w:hAnsi="inherit" w:cs="Times New Roman"/>
          <w:color w:val="000000"/>
          <w:sz w:val="24"/>
          <w:szCs w:val="24"/>
          <w:lang w:eastAsia="en-GB"/>
        </w:rPr>
        <w:t xml:space="preserve">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This Regulation shall not apply </w:t>
      </w:r>
      <w:proofErr w:type="gramStart"/>
      <w:r w:rsidRPr="003B7AE9">
        <w:rPr>
          <w:rFonts w:ascii="inherit" w:eastAsia="Times New Roman" w:hAnsi="inherit" w:cs="Times New Roman"/>
          <w:color w:val="000000"/>
          <w:sz w:val="24"/>
          <w:szCs w:val="24"/>
          <w:lang w:eastAsia="en-GB"/>
        </w:rPr>
        <w:t>to</w:t>
      </w:r>
      <w:proofErr w:type="gramEnd"/>
      <w:r w:rsidRPr="003B7AE9">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storage</w:t>
            </w:r>
            <w:proofErr w:type="gramEnd"/>
            <w:r w:rsidRPr="003B7AE9">
              <w:rPr>
                <w:rFonts w:ascii="inherit" w:eastAsia="Times New Roman" w:hAnsi="inherit" w:cs="Times New Roman"/>
                <w:sz w:val="24"/>
                <w:szCs w:val="24"/>
                <w:lang w:eastAsia="en-GB"/>
              </w:rPr>
              <w:t xml:space="preserv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For the purposes of this Regulation, a power-generating module </w:t>
      </w:r>
      <w:proofErr w:type="gramStart"/>
      <w:r w:rsidRPr="003B7AE9">
        <w:rPr>
          <w:rFonts w:ascii="inherit" w:eastAsia="Times New Roman" w:hAnsi="inherit" w:cs="Times New Roman"/>
          <w:color w:val="000000"/>
          <w:sz w:val="24"/>
          <w:szCs w:val="24"/>
          <w:lang w:eastAsia="en-GB"/>
        </w:rPr>
        <w:t>shall be considered</w:t>
      </w:r>
      <w:proofErr w:type="gramEnd"/>
      <w:r w:rsidRPr="003B7AE9">
        <w:rPr>
          <w:rFonts w:ascii="inherit" w:eastAsia="Times New Roman" w:hAnsi="inherit" w:cs="Times New Roman"/>
          <w:color w:val="000000"/>
          <w:sz w:val="24"/>
          <w:szCs w:val="24"/>
          <w:lang w:eastAsia="en-GB"/>
        </w:rPr>
        <w:t xml:space="preserve">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A Member State may provide that in specified circumstances the regulatory authority may determine whether the power-generating module is to </w:t>
      </w:r>
      <w:proofErr w:type="gramStart"/>
      <w:r w:rsidRPr="003B7AE9">
        <w:rPr>
          <w:rFonts w:ascii="inherit" w:eastAsia="Times New Roman" w:hAnsi="inherit" w:cs="Times New Roman"/>
          <w:color w:val="000000"/>
          <w:sz w:val="24"/>
          <w:szCs w:val="24"/>
          <w:lang w:eastAsia="en-GB"/>
        </w:rPr>
        <w:t>be considered</w:t>
      </w:r>
      <w:proofErr w:type="gramEnd"/>
      <w:r w:rsidRPr="003B7AE9">
        <w:rPr>
          <w:rFonts w:ascii="inherit" w:eastAsia="Times New Roman" w:hAnsi="inherit" w:cs="Times New Roman"/>
          <w:color w:val="000000"/>
          <w:sz w:val="24"/>
          <w:szCs w:val="24"/>
          <w:lang w:eastAsia="en-GB"/>
        </w:rPr>
        <w:t xml:space="preserve">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lastRenderedPageBreak/>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roofErr w:type="gramEnd"/>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For that </w:t>
      </w:r>
      <w:proofErr w:type="gramStart"/>
      <w:r w:rsidRPr="003B7AE9">
        <w:rPr>
          <w:rFonts w:ascii="inherit" w:eastAsia="Times New Roman" w:hAnsi="inherit" w:cs="Times New Roman"/>
          <w:color w:val="000000"/>
          <w:sz w:val="24"/>
          <w:szCs w:val="24"/>
          <w:lang w:eastAsia="en-GB"/>
        </w:rPr>
        <w:t>purpose</w:t>
      </w:r>
      <w:proofErr w:type="gramEnd"/>
      <w:r w:rsidRPr="003B7AE9">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obtain</w:t>
            </w:r>
            <w:proofErr w:type="gramEnd"/>
            <w:r w:rsidRPr="003B7AE9">
              <w:rPr>
                <w:rFonts w:ascii="inherit" w:eastAsia="Times New Roman" w:hAnsi="inherit" w:cs="Times New Roman"/>
                <w:sz w:val="24"/>
                <w:szCs w:val="24"/>
                <w:lang w:eastAsia="en-GB"/>
              </w:rPr>
              <w:t xml:space="preserve">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modules shall comply with the requirements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 voltage level of their connection point and their maximum capacity according to the categories set out in paragraph 2.</w:t>
      </w:r>
    </w:p>
    <w:p w14:paraId="3EE41E3C" w14:textId="7154DE56" w:rsidR="003B7AE9" w:rsidRPr="003B7AE9" w:rsidDel="001059CE" w:rsidRDefault="0AE2F0B1" w:rsidP="0AE2F0B1">
      <w:pPr>
        <w:shd w:val="clear" w:color="auto" w:fill="FFFFFF" w:themeFill="background1"/>
        <w:spacing w:before="120" w:after="0" w:line="240" w:lineRule="auto"/>
        <w:jc w:val="both"/>
        <w:rPr>
          <w:ins w:id="14" w:author="Author"/>
          <w:del w:id="15" w:author="Author"/>
          <w:rFonts w:ascii="inherit" w:eastAsia="Times New Roman" w:hAnsi="inherit" w:cs="Times New Roman"/>
          <w:color w:val="000000"/>
          <w:sz w:val="24"/>
          <w:szCs w:val="24"/>
          <w:lang w:eastAsia="en-GB"/>
        </w:rPr>
      </w:pPr>
      <w:r w:rsidRPr="0AE2F0B1">
        <w:rPr>
          <w:rFonts w:ascii="inherit" w:eastAsia="Times New Roman" w:hAnsi="inherit" w:cs="Times New Roman"/>
          <w:color w:val="000000" w:themeColor="text1"/>
          <w:sz w:val="24"/>
          <w:szCs w:val="24"/>
          <w:lang w:eastAsia="en-GB"/>
        </w:rPr>
        <w:t xml:space="preserve">2.   Power-generating modules within the following categories </w:t>
      </w:r>
      <w:proofErr w:type="gramStart"/>
      <w:r w:rsidRPr="0AE2F0B1">
        <w:rPr>
          <w:rFonts w:ascii="inherit" w:eastAsia="Times New Roman" w:hAnsi="inherit" w:cs="Times New Roman"/>
          <w:color w:val="000000" w:themeColor="text1"/>
          <w:sz w:val="24"/>
          <w:szCs w:val="24"/>
          <w:lang w:eastAsia="en-GB"/>
        </w:rPr>
        <w:t>shall be considered</w:t>
      </w:r>
      <w:proofErr w:type="gramEnd"/>
      <w:r w:rsidRPr="0AE2F0B1">
        <w:rPr>
          <w:rFonts w:ascii="inherit" w:eastAsia="Times New Roman" w:hAnsi="inherit" w:cs="Times New Roman"/>
          <w:color w:val="000000" w:themeColor="text1"/>
          <w:sz w:val="24"/>
          <w:szCs w:val="24"/>
          <w:lang w:eastAsia="en-GB"/>
        </w:rPr>
        <w:t xml:space="preserve"> as significant</w:t>
      </w:r>
      <w:ins w:id="16" w:author="Author">
        <w:r w:rsidR="00D74E92">
          <w:rPr>
            <w:rFonts w:ascii="inherit" w:eastAsia="Times New Roman" w:hAnsi="inherit" w:cs="Times New Roman"/>
            <w:color w:val="000000" w:themeColor="text1"/>
            <w:sz w:val="24"/>
            <w:szCs w:val="24"/>
            <w:lang w:eastAsia="en-GB"/>
          </w:rPr>
          <w:t xml:space="preserve"> (</w:t>
        </w:r>
        <w:r w:rsidR="00D74E92" w:rsidRPr="00D74E92">
          <w:rPr>
            <w:rFonts w:ascii="inherit" w:eastAsia="Times New Roman" w:hAnsi="inherit" w:cs="Times New Roman"/>
            <w:color w:val="000000" w:themeColor="text1"/>
            <w:sz w:val="24"/>
            <w:szCs w:val="24"/>
            <w:lang w:eastAsia="en-GB"/>
          </w:rPr>
          <w:t>110 kV should be used unless the regulatory authority decides something else</w:t>
        </w:r>
        <w:r w:rsidR="00D74E92">
          <w:rPr>
            <w:rFonts w:ascii="inherit" w:eastAsia="Times New Roman" w:hAnsi="inherit" w:cs="Times New Roman"/>
            <w:color w:val="000000" w:themeColor="text1"/>
            <w:sz w:val="24"/>
            <w:szCs w:val="24"/>
            <w:lang w:eastAsia="en-GB"/>
          </w:rPr>
          <w:t>)</w:t>
        </w:r>
      </w:ins>
      <w:r w:rsidRPr="0AE2F0B1">
        <w:rPr>
          <w:rFonts w:ascii="inherit" w:eastAsia="Times New Roman" w:hAnsi="inherit" w:cs="Times New Roman"/>
          <w:color w:val="000000" w:themeColor="text1"/>
          <w:sz w:val="24"/>
          <w:szCs w:val="24"/>
          <w:lang w:eastAsia="en-GB"/>
        </w:rPr>
        <w:t>:</w:t>
      </w:r>
    </w:p>
    <w:p w14:paraId="0E9C14C1" w14:textId="0A5F6102" w:rsidR="0AE2F0B1" w:rsidRDefault="0AE2F0B1" w:rsidP="0AE2F0B1">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connection</w:t>
            </w:r>
            <w:proofErr w:type="gramEnd"/>
            <w:r w:rsidRPr="003B7AE9">
              <w:rPr>
                <w:rFonts w:ascii="inherit" w:eastAsia="Times New Roman" w:hAnsi="inherit" w:cs="Times New Roman"/>
                <w:sz w:val="24"/>
                <w:szCs w:val="24"/>
                <w:lang w:eastAsia="en-GB"/>
              </w:rPr>
              <w:t xml:space="preserve"> point below 110 kV and maximum capacity at or above a threshold proposed by each relevant TSO in accordance with the procedure laid out in paragraph </w:t>
            </w:r>
            <w:r w:rsidRPr="003B7AE9">
              <w:rPr>
                <w:rFonts w:ascii="inherit" w:eastAsia="Times New Roman" w:hAnsi="inherit" w:cs="Times New Roman"/>
                <w:sz w:val="24"/>
                <w:szCs w:val="24"/>
                <w:lang w:eastAsia="en-GB"/>
              </w:rPr>
              <w:lastRenderedPageBreak/>
              <w:t>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connection</w:t>
            </w:r>
            <w:proofErr w:type="gramEnd"/>
            <w:r w:rsidRPr="003B7AE9">
              <w:rPr>
                <w:rFonts w:ascii="inherit" w:eastAsia="Times New Roman" w:hAnsi="inherit" w:cs="Times New Roman"/>
                <w:sz w:val="24"/>
                <w:szCs w:val="24"/>
                <w:lang w:eastAsia="en-GB"/>
              </w:rPr>
              <w:t xml:space="preserve">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connection</w:t>
            </w:r>
            <w:proofErr w:type="gramEnd"/>
            <w:r w:rsidRPr="003B7AE9">
              <w:rPr>
                <w:rFonts w:ascii="inherit" w:eastAsia="Times New Roman" w:hAnsi="inherit" w:cs="Times New Roman"/>
                <w:sz w:val="24"/>
                <w:szCs w:val="24"/>
                <w:lang w:eastAsia="en-GB"/>
              </w:rPr>
              <w:t xml:space="preserve">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Proposals for maximum capacity thresholds for types B, C and D power-generating modules shall be subject to approval by the relevant regulatory authority or, where applicable, the Member State. In forming </w:t>
      </w:r>
      <w:proofErr w:type="gramStart"/>
      <w:r w:rsidRPr="003B7AE9">
        <w:rPr>
          <w:rFonts w:ascii="inherit" w:eastAsia="Times New Roman" w:hAnsi="inherit" w:cs="Times New Roman"/>
          <w:color w:val="000000"/>
          <w:sz w:val="24"/>
          <w:szCs w:val="24"/>
          <w:lang w:eastAsia="en-GB"/>
        </w:rPr>
        <w:t>proposals</w:t>
      </w:r>
      <w:proofErr w:type="gramEnd"/>
      <w:r w:rsidRPr="003B7AE9">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Article 10. A proposal by the relevant TSO to change the thresholds </w:t>
      </w:r>
      <w:proofErr w:type="gramStart"/>
      <w:r w:rsidRPr="003B7AE9">
        <w:rPr>
          <w:rFonts w:ascii="inherit" w:eastAsia="Times New Roman" w:hAnsi="inherit" w:cs="Times New Roman"/>
          <w:color w:val="000000"/>
          <w:sz w:val="24"/>
          <w:szCs w:val="24"/>
          <w:lang w:eastAsia="en-GB"/>
        </w:rPr>
        <w:t>shall not be made</w:t>
      </w:r>
      <w:proofErr w:type="gramEnd"/>
      <w:r w:rsidRPr="003B7AE9">
        <w:rPr>
          <w:rFonts w:ascii="inherit" w:eastAsia="Times New Roman" w:hAnsi="inherit" w:cs="Times New Roman"/>
          <w:color w:val="000000"/>
          <w:sz w:val="24"/>
          <w:szCs w:val="24"/>
          <w:lang w:eastAsia="en-GB"/>
        </w:rPr>
        <w:t xml:space="preserv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If,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roofErr w:type="gramEnd"/>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w:t>
      </w:r>
      <w:proofErr w:type="gramEnd"/>
      <w:r w:rsidRPr="003B7AE9">
        <w:rPr>
          <w:rFonts w:ascii="inherit" w:eastAsia="Times New Roman" w:hAnsi="inherit" w:cs="Times New Roman"/>
          <w:color w:val="000000"/>
          <w:sz w:val="24"/>
          <w:szCs w:val="24"/>
          <w:lang w:eastAsia="en-GB"/>
        </w:rPr>
        <w:t xml:space="preserve">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roofErr w:type="gramEnd"/>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Combined heat and power-generating facilities shall be assessed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Requirements of general application to </w:t>
      </w:r>
      <w:proofErr w:type="gramStart"/>
      <w:r w:rsidRPr="003B7AE9">
        <w:rPr>
          <w:rFonts w:ascii="inherit" w:eastAsia="Times New Roman" w:hAnsi="inherit" w:cs="Times New Roman"/>
          <w:color w:val="000000"/>
          <w:sz w:val="24"/>
          <w:szCs w:val="24"/>
          <w:lang w:eastAsia="en-GB"/>
        </w:rPr>
        <w:t>be established</w:t>
      </w:r>
      <w:proofErr w:type="gramEnd"/>
      <w:r w:rsidRPr="003B7AE9">
        <w:rPr>
          <w:rFonts w:ascii="inherit" w:eastAsia="Times New Roman" w:hAnsi="inherit" w:cs="Times New Roman"/>
          <w:color w:val="000000"/>
          <w:sz w:val="24"/>
          <w:szCs w:val="24"/>
          <w:lang w:eastAsia="en-GB"/>
        </w:rPr>
        <w:t xml:space="preserve"> by relevant system operators or TSOs under this Regulation shall be subject to approval by the entity designated by the </w:t>
      </w:r>
      <w:r w:rsidRPr="003B7AE9">
        <w:rPr>
          <w:rFonts w:ascii="inherit" w:eastAsia="Times New Roman" w:hAnsi="inherit" w:cs="Times New Roman"/>
          <w:color w:val="000000"/>
          <w:sz w:val="24"/>
          <w:szCs w:val="24"/>
          <w:lang w:eastAsia="en-GB"/>
        </w:rPr>
        <w:lastRenderedPageBreak/>
        <w:t>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For </w:t>
      </w:r>
      <w:proofErr w:type="gramStart"/>
      <w:r w:rsidRPr="003B7AE9">
        <w:rPr>
          <w:rFonts w:ascii="inherit" w:eastAsia="Times New Roman" w:hAnsi="inherit" w:cs="Times New Roman"/>
          <w:color w:val="000000"/>
          <w:sz w:val="24"/>
          <w:szCs w:val="24"/>
          <w:lang w:eastAsia="en-GB"/>
        </w:rPr>
        <w:t>site specific</w:t>
      </w:r>
      <w:proofErr w:type="gramEnd"/>
      <w:r w:rsidRPr="003B7AE9">
        <w:rPr>
          <w:rFonts w:ascii="inherit" w:eastAsia="Times New Roman" w:hAnsi="inherit" w:cs="Times New Roman"/>
          <w:color w:val="000000"/>
          <w:sz w:val="24"/>
          <w:szCs w:val="24"/>
          <w:lang w:eastAsia="en-GB"/>
        </w:rPr>
        <w:t xml:space="preserve">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take</w:t>
            </w:r>
            <w:proofErr w:type="gramEnd"/>
            <w:r w:rsidRPr="003B7AE9">
              <w:rPr>
                <w:rFonts w:ascii="inherit" w:eastAsia="Times New Roman" w:hAnsi="inherit" w:cs="Times New Roman"/>
                <w:sz w:val="24"/>
                <w:szCs w:val="24"/>
                <w:lang w:eastAsia="en-GB"/>
              </w:rPr>
              <w:t xml:space="preserv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this Regulation requires the relevant system operator, relevant TSO, power-generating facility owner and/or the distribution system operator to seek agreement, they shall endeavour to </w:t>
      </w:r>
      <w:proofErr w:type="gramStart"/>
      <w:r w:rsidRPr="003B7AE9">
        <w:rPr>
          <w:rFonts w:ascii="inherit" w:eastAsia="Times New Roman" w:hAnsi="inherit" w:cs="Times New Roman"/>
          <w:color w:val="000000"/>
          <w:sz w:val="24"/>
          <w:szCs w:val="24"/>
          <w:lang w:eastAsia="en-GB"/>
        </w:rPr>
        <w:t>do so within six months after a first proposal has been submitted</w:t>
      </w:r>
      <w:proofErr w:type="gramEnd"/>
      <w:r w:rsidRPr="003B7AE9">
        <w:rPr>
          <w:rFonts w:ascii="inherit" w:eastAsia="Times New Roman" w:hAnsi="inherit" w:cs="Times New Roman"/>
          <w:color w:val="000000"/>
          <w:sz w:val="24"/>
          <w:szCs w:val="24"/>
          <w:lang w:eastAsia="en-GB"/>
        </w:rPr>
        <w:t xml:space="preserve"> by one party to the other parties. If no agreement has been found within this </w:t>
      </w:r>
      <w:proofErr w:type="gramStart"/>
      <w:r w:rsidRPr="003B7AE9">
        <w:rPr>
          <w:rFonts w:ascii="inherit" w:eastAsia="Times New Roman" w:hAnsi="inherit" w:cs="Times New Roman"/>
          <w:color w:val="000000"/>
          <w:sz w:val="24"/>
          <w:szCs w:val="24"/>
          <w:lang w:eastAsia="en-GB"/>
        </w:rPr>
        <w:t>time frame</w:t>
      </w:r>
      <w:proofErr w:type="gramEnd"/>
      <w:r w:rsidRPr="003B7AE9">
        <w:rPr>
          <w:rFonts w:ascii="inherit" w:eastAsia="Times New Roman" w:hAnsi="inherit" w:cs="Times New Roman"/>
          <w:color w:val="000000"/>
          <w:sz w:val="24"/>
          <w:szCs w:val="24"/>
          <w:lang w:eastAsia="en-GB"/>
        </w:rPr>
        <w:t>,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w:t>
      </w:r>
      <w:proofErr w:type="gramStart"/>
      <w:r w:rsidRPr="003B7AE9">
        <w:rPr>
          <w:rFonts w:ascii="inherit" w:eastAsia="Times New Roman" w:hAnsi="inherit" w:cs="Times New Roman"/>
          <w:color w:val="000000"/>
          <w:sz w:val="24"/>
          <w:szCs w:val="24"/>
          <w:lang w:eastAsia="en-GB"/>
        </w:rPr>
        <w:t>may be extended</w:t>
      </w:r>
      <w:proofErr w:type="gramEnd"/>
      <w:r w:rsidRPr="003B7AE9">
        <w:rPr>
          <w:rFonts w:ascii="inherit" w:eastAsia="Times New Roman" w:hAnsi="inherit" w:cs="Times New Roman"/>
          <w:color w:val="000000"/>
          <w:sz w:val="24"/>
          <w:szCs w:val="24"/>
          <w:lang w:eastAsia="en-GB"/>
        </w:rPr>
        <w:t xml:space="preserve"> by two months where additional information is sought by the regulatory authority. That extended period </w:t>
      </w:r>
      <w:proofErr w:type="gramStart"/>
      <w:r w:rsidRPr="003B7AE9">
        <w:rPr>
          <w:rFonts w:ascii="inherit" w:eastAsia="Times New Roman" w:hAnsi="inherit" w:cs="Times New Roman"/>
          <w:color w:val="000000"/>
          <w:sz w:val="24"/>
          <w:szCs w:val="24"/>
          <w:lang w:eastAsia="en-GB"/>
        </w:rPr>
        <w:t>may be further extended</w:t>
      </w:r>
      <w:proofErr w:type="gramEnd"/>
      <w:r w:rsidRPr="003B7AE9">
        <w:rPr>
          <w:rFonts w:ascii="inherit" w:eastAsia="Times New Roman" w:hAnsi="inherit" w:cs="Times New Roman"/>
          <w:color w:val="000000"/>
          <w:sz w:val="24"/>
          <w:szCs w:val="24"/>
          <w:lang w:eastAsia="en-GB"/>
        </w:rPr>
        <w:t xml:space="preserve">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9.   Where the requirements under this Regulation are to </w:t>
      </w:r>
      <w:proofErr w:type="gramStart"/>
      <w:r w:rsidRPr="003B7AE9">
        <w:rPr>
          <w:rFonts w:ascii="inherit" w:eastAsia="Times New Roman" w:hAnsi="inherit" w:cs="Times New Roman"/>
          <w:color w:val="000000"/>
          <w:sz w:val="24"/>
          <w:szCs w:val="24"/>
          <w:lang w:eastAsia="en-GB"/>
        </w:rPr>
        <w:t>be established</w:t>
      </w:r>
      <w:proofErr w:type="gramEnd"/>
      <w:r w:rsidRPr="003B7AE9">
        <w:rPr>
          <w:rFonts w:ascii="inherit" w:eastAsia="Times New Roman" w:hAnsi="inherit" w:cs="Times New Roman"/>
          <w:color w:val="000000"/>
          <w:sz w:val="24"/>
          <w:szCs w:val="24"/>
          <w:lang w:eastAsia="en-GB"/>
        </w:rPr>
        <w:t xml:space="preserve">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Member States may, under the national regulatory regime, provide that the responsibility of a TSO to comply with </w:t>
      </w:r>
      <w:proofErr w:type="gramStart"/>
      <w:r w:rsidRPr="003B7AE9">
        <w:rPr>
          <w:rFonts w:ascii="inherit" w:eastAsia="Times New Roman" w:hAnsi="inherit" w:cs="Times New Roman"/>
          <w:color w:val="000000"/>
          <w:sz w:val="24"/>
          <w:szCs w:val="24"/>
          <w:lang w:eastAsia="en-GB"/>
        </w:rPr>
        <w:t>one or some</w:t>
      </w:r>
      <w:proofErr w:type="gramEnd"/>
      <w:r w:rsidRPr="003B7AE9">
        <w:rPr>
          <w:rFonts w:ascii="inherit" w:eastAsia="Times New Roman" w:hAnsi="inherit" w:cs="Times New Roman"/>
          <w:color w:val="000000"/>
          <w:sz w:val="24"/>
          <w:szCs w:val="24"/>
          <w:lang w:eastAsia="en-GB"/>
        </w:rPr>
        <w:t xml:space="preserv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w:t>
      </w:r>
      <w:proofErr w:type="gramEnd"/>
      <w:r w:rsidRPr="003B7AE9">
        <w:rPr>
          <w:rFonts w:ascii="inherit" w:eastAsia="Times New Roman" w:hAnsi="inherit" w:cs="Times New Roman"/>
          <w:color w:val="000000"/>
          <w:sz w:val="24"/>
          <w:szCs w:val="24"/>
          <w:lang w:eastAsia="en-GB"/>
        </w:rPr>
        <w:t xml:space="preserve">. Costs assessed as reasonable, efficient and proportionate </w:t>
      </w:r>
      <w:proofErr w:type="gramStart"/>
      <w:r w:rsidRPr="003B7AE9">
        <w:rPr>
          <w:rFonts w:ascii="inherit" w:eastAsia="Times New Roman" w:hAnsi="inherit" w:cs="Times New Roman"/>
          <w:color w:val="000000"/>
          <w:sz w:val="24"/>
          <w:szCs w:val="24"/>
          <w:lang w:eastAsia="en-GB"/>
        </w:rPr>
        <w:t>shall be recovered</w:t>
      </w:r>
      <w:proofErr w:type="gramEnd"/>
      <w:r w:rsidRPr="003B7AE9">
        <w:rPr>
          <w:rFonts w:ascii="inherit" w:eastAsia="Times New Roman" w:hAnsi="inherit" w:cs="Times New Roman"/>
          <w:color w:val="000000"/>
          <w:sz w:val="24"/>
          <w:szCs w:val="24"/>
          <w:lang w:eastAsia="en-GB"/>
        </w:rPr>
        <w:t xml:space="preserve">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If requested by the relevant regulatory authorities, system operators referred to in paragraph 1 </w:t>
      </w:r>
      <w:proofErr w:type="gramStart"/>
      <w:r w:rsidRPr="003B7AE9">
        <w:rPr>
          <w:rFonts w:ascii="inherit" w:eastAsia="Times New Roman" w:hAnsi="inherit" w:cs="Times New Roman"/>
          <w:color w:val="000000"/>
          <w:sz w:val="24"/>
          <w:szCs w:val="24"/>
          <w:lang w:eastAsia="en-GB"/>
        </w:rPr>
        <w:t>shall, within three months of the request, provide</w:t>
      </w:r>
      <w:proofErr w:type="gramEnd"/>
      <w:r w:rsidRPr="003B7AE9">
        <w:rPr>
          <w:rFonts w:ascii="inherit" w:eastAsia="Times New Roman" w:hAnsi="inherit" w:cs="Times New Roman"/>
          <w:color w:val="000000"/>
          <w:sz w:val="24"/>
          <w:szCs w:val="24"/>
          <w:lang w:eastAsia="en-GB"/>
        </w:rPr>
        <w:t xml:space="preserv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w:t>
      </w:r>
      <w:proofErr w:type="gramEnd"/>
      <w:r w:rsidRPr="003B7AE9">
        <w:rPr>
          <w:rFonts w:ascii="inherit" w:eastAsia="Times New Roman" w:hAnsi="inherit" w:cs="Times New Roman"/>
          <w:color w:val="000000"/>
          <w:sz w:val="24"/>
          <w:szCs w:val="24"/>
          <w:lang w:eastAsia="en-GB"/>
        </w:rPr>
        <w:t xml:space="preserve">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Without prejudice to cases covered by national or Union law, regulatory authorities, entities or persons who receive confidential information pursuant to this Regulation may use it only </w:t>
      </w:r>
      <w:proofErr w:type="gramStart"/>
      <w:r w:rsidRPr="003B7AE9">
        <w:rPr>
          <w:rFonts w:ascii="inherit" w:eastAsia="Times New Roman" w:hAnsi="inherit" w:cs="Times New Roman"/>
          <w:color w:val="000000"/>
          <w:sz w:val="24"/>
          <w:szCs w:val="24"/>
          <w:lang w:eastAsia="en-GB"/>
        </w:rPr>
        <w:t>for the purpose of</w:t>
      </w:r>
      <w:proofErr w:type="gramEnd"/>
      <w:r w:rsidRPr="003B7AE9">
        <w:rPr>
          <w:rFonts w:ascii="inherit" w:eastAsia="Times New Roman" w:hAnsi="inherit" w:cs="Times New Roman"/>
          <w:color w:val="000000"/>
          <w:sz w:val="24"/>
          <w:szCs w:val="24"/>
          <w:lang w:eastAsia="en-GB"/>
        </w:rPr>
        <w:t xml:space="preserve">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w:t>
      </w:r>
      <w:proofErr w:type="gramStart"/>
      <w:r w:rsidRPr="003B7AE9">
        <w:rPr>
          <w:rFonts w:ascii="inherit" w:eastAsia="Times New Roman" w:hAnsi="inherit" w:cs="Times New Roman"/>
          <w:color w:val="000000"/>
          <w:sz w:val="24"/>
          <w:szCs w:val="24"/>
          <w:lang w:eastAsia="en-GB"/>
        </w:rPr>
        <w:t>A</w:t>
      </w:r>
      <w:proofErr w:type="gramEnd"/>
      <w:r w:rsidRPr="003B7AE9">
        <w:rPr>
          <w:rFonts w:ascii="inherit" w:eastAsia="Times New Roman" w:hAnsi="inherit" w:cs="Times New Roman"/>
          <w:color w:val="000000"/>
          <w:sz w:val="24"/>
          <w:szCs w:val="24"/>
          <w:lang w:eastAsia="en-GB"/>
        </w:rPr>
        <w:t xml:space="preserve">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rate of change of frequency withstand capability, a power-generating module shall be capable of staying connected to the network and operate at rates of change of frequency up to a value specified by the relevant TSO, unless disconnection </w:t>
            </w:r>
            <w:proofErr w:type="gramStart"/>
            <w:r w:rsidRPr="003B7AE9">
              <w:rPr>
                <w:rFonts w:ascii="inherit" w:eastAsia="Times New Roman" w:hAnsi="inherit" w:cs="Times New Roman"/>
                <w:sz w:val="24"/>
                <w:szCs w:val="24"/>
                <w:lang w:eastAsia="en-GB"/>
              </w:rPr>
              <w:t>was triggered</w:t>
            </w:r>
            <w:proofErr w:type="gramEnd"/>
            <w:r w:rsidRPr="003B7AE9">
              <w:rPr>
                <w:rFonts w:ascii="inherit" w:eastAsia="Times New Roman" w:hAnsi="inherit" w:cs="Times New Roman"/>
                <w:sz w:val="24"/>
                <w:szCs w:val="24"/>
                <w:lang w:eastAsia="en-GB"/>
              </w:rPr>
              <w:t xml:space="preserve">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Minimum </w:t>
            </w:r>
            <w:proofErr w:type="gramStart"/>
            <w:r w:rsidRPr="003B7AE9">
              <w:rPr>
                <w:rFonts w:ascii="inherit" w:eastAsia="Times New Roman" w:hAnsi="inherit" w:cs="Times New Roman"/>
                <w:b/>
                <w:bCs/>
                <w:sz w:val="24"/>
                <w:szCs w:val="24"/>
                <w:lang w:eastAsia="en-GB"/>
              </w:rPr>
              <w:t>time periods</w:t>
            </w:r>
            <w:proofErr w:type="gramEnd"/>
            <w:r w:rsidRPr="003B7AE9">
              <w:rPr>
                <w:rFonts w:ascii="inherit" w:eastAsia="Times New Roman" w:hAnsi="inherit" w:cs="Times New Roman"/>
                <w:b/>
                <w:bCs/>
                <w:sz w:val="24"/>
                <w:szCs w:val="24"/>
                <w:lang w:eastAsia="en-GB"/>
              </w:rPr>
              <w:t xml:space="preserve">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With regard to the limited frequency sensitive mode — </w:t>
      </w:r>
      <w:proofErr w:type="spellStart"/>
      <w:r w:rsidRPr="003B7AE9">
        <w:rPr>
          <w:rFonts w:ascii="inherit" w:eastAsia="Times New Roman" w:hAnsi="inherit" w:cs="Times New Roman"/>
          <w:color w:val="000000"/>
          <w:sz w:val="24"/>
          <w:szCs w:val="24"/>
          <w:lang w:eastAsia="en-GB"/>
        </w:rPr>
        <w:t>overfrequency</w:t>
      </w:r>
      <w:proofErr w:type="spellEnd"/>
      <w:r w:rsidRPr="003B7AE9">
        <w:rPr>
          <w:rFonts w:ascii="inherit" w:eastAsia="Times New Roman" w:hAnsi="inherit" w:cs="Times New Roman"/>
          <w:color w:val="000000"/>
          <w:sz w:val="24"/>
          <w:szCs w:val="24"/>
          <w:lang w:eastAsia="en-GB"/>
        </w:rPr>
        <w:t xml:space="preserve">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1838921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w:t>
            </w:r>
            <w:proofErr w:type="gramStart"/>
            <w:r w:rsidRPr="003B7AE9">
              <w:rPr>
                <w:rFonts w:ascii="inherit" w:eastAsia="Times New Roman" w:hAnsi="inherit" w:cs="Times New Roman"/>
                <w:sz w:val="24"/>
                <w:szCs w:val="24"/>
                <w:lang w:eastAsia="en-GB"/>
              </w:rPr>
              <w:t>may be specified</w:t>
            </w:r>
            <w:proofErr w:type="gramEnd"/>
            <w:r w:rsidRPr="003B7AE9">
              <w:rPr>
                <w:rFonts w:ascii="inherit" w:eastAsia="Times New Roman" w:hAnsi="inherit" w:cs="Times New Roman"/>
                <w:sz w:val="24"/>
                <w:szCs w:val="24"/>
                <w:lang w:eastAsia="en-GB"/>
              </w:rPr>
              <w:t xml:space="preserve"> differently for synchronous power-generating modules and power park modules. ΔΡ is the change in active power output from the power-generating module. </w:t>
            </w:r>
            <w:proofErr w:type="spellStart"/>
            <w:proofErr w:type="gram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proofErr w:type="gram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ins w:id="17" w:author="Author">
              <w:r w:rsidR="007F28BF">
                <w:rPr>
                  <w:rFonts w:ascii="inherit" w:eastAsia="Times New Roman" w:hAnsi="inherit" w:cs="Times New Roman"/>
                  <w:sz w:val="24"/>
                  <w:szCs w:val="24"/>
                  <w:lang w:eastAsia="en-GB"/>
                </w:rPr>
                <w:t xml:space="preserve"> </w:t>
              </w:r>
              <w:r w:rsidR="007F28BF" w:rsidRPr="007F28BF">
                <w:rPr>
                  <w:rFonts w:ascii="inherit" w:eastAsia="Times New Roman" w:hAnsi="inherit" w:cs="Times New Roman"/>
                  <w:sz w:val="24"/>
                  <w:szCs w:val="24"/>
                  <w:lang w:val="en-US" w:eastAsia="en-GB"/>
                </w:rPr>
                <w:t>‘P</w:t>
              </w:r>
              <w:r w:rsidR="007F28BF" w:rsidRPr="007F28BF">
                <w:rPr>
                  <w:rFonts w:ascii="inherit" w:eastAsia="Times New Roman" w:hAnsi="inherit" w:cs="Times New Roman"/>
                  <w:sz w:val="24"/>
                  <w:szCs w:val="24"/>
                  <w:vertAlign w:val="subscript"/>
                  <w:lang w:val="en-US" w:eastAsia="en-GB"/>
                </w:rPr>
                <w:t>ref</w:t>
              </w:r>
              <w:r w:rsidR="007F28BF" w:rsidRPr="007F28BF">
                <w:rPr>
                  <w:rFonts w:ascii="inherit" w:eastAsia="Times New Roman" w:hAnsi="inherit" w:cs="Times New Roman"/>
                  <w:sz w:val="24"/>
                  <w:szCs w:val="24"/>
                  <w:lang w:val="en-US" w:eastAsia="en-GB"/>
                </w:rPr>
                <w:t>’ refers to either ‘Maximum capacity’ or ‘maximal value of the controlled quantity’ and ‘ΔP’ to either the change in active power or controlled</w:t>
              </w:r>
              <w:proofErr w:type="gramStart"/>
              <w:r w:rsidR="007F28BF" w:rsidRPr="007F28BF">
                <w:rPr>
                  <w:rFonts w:ascii="inherit" w:eastAsia="Times New Roman" w:hAnsi="inherit" w:cs="Times New Roman"/>
                  <w:sz w:val="24"/>
                  <w:szCs w:val="24"/>
                  <w:lang w:val="en-US" w:eastAsia="en-GB"/>
                </w:rPr>
                <w:t>  quantity</w:t>
              </w:r>
              <w:proofErr w:type="gramEnd"/>
              <w:r w:rsidR="007F28BF" w:rsidRPr="007F28BF">
                <w:rPr>
                  <w:rFonts w:ascii="inherit" w:eastAsia="Times New Roman" w:hAnsi="inherit" w:cs="Times New Roman"/>
                  <w:sz w:val="24"/>
                  <w:szCs w:val="24"/>
                  <w:lang w:val="en-US" w:eastAsia="en-GB"/>
                </w:rPr>
                <w:t>.</w:t>
              </w:r>
            </w:ins>
          </w:p>
        </w:tc>
      </w:tr>
    </w:tbl>
    <w:p w14:paraId="5C5B015D" w14:textId="44F2991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w:t>
      </w:r>
      <w:ins w:id="18" w:author="Author">
        <w:r w:rsidR="00125A56" w:rsidRPr="00125A56">
          <w:rPr>
            <w:rFonts w:ascii="inherit" w:eastAsia="Times New Roman" w:hAnsi="inherit" w:cs="Times New Roman"/>
            <w:color w:val="000000"/>
            <w:sz w:val="24"/>
            <w:szCs w:val="24"/>
            <w:lang w:val="en-US" w:eastAsia="en-GB"/>
          </w:rPr>
          <w:t xml:space="preserve">, </w:t>
        </w:r>
        <w:r w:rsidR="00125A56" w:rsidRPr="00FB6BE0">
          <w:rPr>
            <w:rFonts w:ascii="inherit" w:eastAsia="Times New Roman" w:hAnsi="inherit" w:cs="Times New Roman"/>
            <w:color w:val="000000"/>
            <w:sz w:val="24"/>
            <w:szCs w:val="24"/>
            <w:lang w:val="en-US" w:eastAsia="en-GB"/>
            <w:rPrChange w:id="19" w:author="Author">
              <w:rPr>
                <w:rFonts w:ascii="inherit" w:eastAsia="Times New Roman" w:hAnsi="inherit" w:cs="Times New Roman"/>
                <w:b/>
                <w:bCs/>
                <w:color w:val="000000"/>
                <w:sz w:val="24"/>
                <w:szCs w:val="24"/>
                <w:lang w:val="en-US" w:eastAsia="en-GB"/>
              </w:rPr>
            </w:rPrChange>
          </w:rPr>
          <w:t>i.e. constant active power or constant controlled quantity,</w:t>
        </w:r>
      </w:ins>
      <w:r w:rsidRPr="003B7AE9">
        <w:rPr>
          <w:rFonts w:ascii="inherit" w:eastAsia="Times New Roman" w:hAnsi="inherit" w:cs="Times New Roman"/>
          <w:color w:val="000000"/>
          <w:sz w:val="24"/>
          <w:szCs w:val="24"/>
          <w:lang w:eastAsia="en-GB"/>
        </w:rPr>
        <w:t xml:space="preserve"> at its target active power value regardless of changes in frequency, except where output follows the changes specified in the context of paragraphs 2 and 4 of this Article or points (c) and (d) of Article 15(2) as applicable.</w:t>
      </w:r>
    </w:p>
    <w:p w14:paraId="2A5021C1" w14:textId="60BDDD9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w:t>
      </w:r>
      <w:ins w:id="20" w:author="Author">
        <w:r w:rsidR="004B5FAC">
          <w:rPr>
            <w:rFonts w:ascii="inherit" w:eastAsia="Times New Roman" w:hAnsi="inherit" w:cs="Times New Roman"/>
            <w:color w:val="000000"/>
            <w:sz w:val="24"/>
            <w:szCs w:val="24"/>
            <w:lang w:eastAsia="en-GB"/>
          </w:rPr>
          <w:t xml:space="preserve"> or controlled quantity</w:t>
        </w:r>
      </w:ins>
      <w:r w:rsidRPr="003B7AE9">
        <w:rPr>
          <w:rFonts w:ascii="inherit" w:eastAsia="Times New Roman" w:hAnsi="inherit" w:cs="Times New Roman"/>
          <w:color w:val="000000"/>
          <w:sz w:val="24"/>
          <w:szCs w:val="24"/>
          <w:lang w:eastAsia="en-GB"/>
        </w:rPr>
        <w:t xml:space="preserve">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below</w:t>
            </w:r>
            <w:proofErr w:type="gramEnd"/>
            <w:r w:rsidRPr="003B7AE9">
              <w:rPr>
                <w:rFonts w:ascii="inherit" w:eastAsia="Times New Roman" w:hAnsi="inherit" w:cs="Times New Roman"/>
                <w:sz w:val="24"/>
                <w:szCs w:val="24"/>
                <w:lang w:eastAsia="en-GB"/>
              </w:rPr>
              <w:t xml:space="preserve"> 49,5 Hz falling by a reduction rate of 10 % of the maximum capacity at 50 Hz per 1 Hz frequency drop.</w:t>
            </w:r>
          </w:p>
        </w:tc>
      </w:tr>
    </w:tbl>
    <w:p w14:paraId="4913B631" w14:textId="628B739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w:t>
      </w:r>
      <w:ins w:id="21" w:author="Author">
        <w:r w:rsidR="004B5FAC" w:rsidRPr="004B5FAC">
          <w:rPr>
            <w:rFonts w:ascii="inherit" w:eastAsia="Times New Roman" w:hAnsi="inherit" w:cs="Times New Roman"/>
            <w:color w:val="000000"/>
            <w:sz w:val="24"/>
            <w:szCs w:val="24"/>
            <w:lang w:eastAsia="en-GB"/>
          </w:rPr>
          <w:t xml:space="preserve"> or controlled quantity</w:t>
        </w:r>
      </w:ins>
      <w:r w:rsidRPr="003B7AE9">
        <w:rPr>
          <w:rFonts w:ascii="inherit" w:eastAsia="Times New Roman" w:hAnsi="inherit" w:cs="Times New Roman"/>
          <w:color w:val="000000"/>
          <w:sz w:val="24"/>
          <w:szCs w:val="24"/>
          <w:lang w:eastAsia="en-GB"/>
        </w:rPr>
        <w:t xml:space="preserve">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take</w:t>
            </w:r>
            <w:proofErr w:type="gramEnd"/>
            <w:r w:rsidRPr="003B7AE9">
              <w:rPr>
                <w:rFonts w:ascii="inherit" w:eastAsia="Times New Roman" w:hAnsi="inherit" w:cs="Times New Roman"/>
                <w:sz w:val="24"/>
                <w:szCs w:val="24"/>
                <w:lang w:eastAsia="en-GB"/>
              </w:rPr>
              <w:t xml:space="preserv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boundaries in which the capability </w:t>
            </w:r>
            <w:proofErr w:type="gramStart"/>
            <w:r w:rsidRPr="003B7AE9">
              <w:rPr>
                <w:rFonts w:ascii="inherit" w:eastAsia="Times New Roman" w:hAnsi="inherit" w:cs="Times New Roman"/>
                <w:sz w:val="24"/>
                <w:szCs w:val="24"/>
                <w:lang w:eastAsia="en-GB"/>
              </w:rPr>
              <w:t>can be specified</w:t>
            </w:r>
            <w:proofErr w:type="gramEnd"/>
            <w:r w:rsidRPr="003B7AE9">
              <w:rPr>
                <w:rFonts w:ascii="inherit" w:eastAsia="Times New Roman" w:hAnsi="inherit" w:cs="Times New Roman"/>
                <w:sz w:val="24"/>
                <w:szCs w:val="24"/>
                <w:lang w:eastAsia="en-GB"/>
              </w:rPr>
              <w:t xml:space="preserve">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power-generating module shall be equipped with a logic interface (input port) in order to cease active power output within five seconds following an instruction </w:t>
      </w:r>
      <w:proofErr w:type="gramStart"/>
      <w:r w:rsidRPr="003B7AE9">
        <w:rPr>
          <w:rFonts w:ascii="inherit" w:eastAsia="Times New Roman" w:hAnsi="inherit" w:cs="Times New Roman"/>
          <w:color w:val="000000"/>
          <w:sz w:val="24"/>
          <w:szCs w:val="24"/>
          <w:lang w:eastAsia="en-GB"/>
        </w:rPr>
        <w:t>being received</w:t>
      </w:r>
      <w:proofErr w:type="gramEnd"/>
      <w:r w:rsidRPr="003B7AE9">
        <w:rPr>
          <w:rFonts w:ascii="inherit" w:eastAsia="Times New Roman" w:hAnsi="inherit" w:cs="Times New Roman"/>
          <w:color w:val="000000"/>
          <w:sz w:val="24"/>
          <w:szCs w:val="24"/>
          <w:lang w:eastAsia="en-GB"/>
        </w:rPr>
        <w:t xml:space="preserve">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maximum</w:t>
            </w:r>
            <w:proofErr w:type="gramEnd"/>
            <w:r w:rsidRPr="003B7AE9">
              <w:rPr>
                <w:rFonts w:ascii="inherit" w:eastAsia="Times New Roman" w:hAnsi="inherit" w:cs="Times New Roman"/>
                <w:sz w:val="24"/>
                <w:szCs w:val="24"/>
                <w:lang w:eastAsia="en-GB"/>
              </w:rPr>
              <w:t xml:space="preserve"> admissible gradient of increase in active power output.</w:t>
            </w:r>
          </w:p>
        </w:tc>
      </w:tr>
    </w:tbl>
    <w:p w14:paraId="0BCD63AE" w14:textId="77777777" w:rsidR="003B7AE9" w:rsidRDefault="003B7AE9" w:rsidP="003B7AE9">
      <w:pPr>
        <w:shd w:val="clear" w:color="auto" w:fill="FFFFFF"/>
        <w:spacing w:before="120" w:after="0" w:line="240" w:lineRule="auto"/>
        <w:jc w:val="both"/>
        <w:rPr>
          <w:ins w:id="22"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Automatic connection </w:t>
      </w:r>
      <w:proofErr w:type="gramStart"/>
      <w:r w:rsidRPr="003B7AE9">
        <w:rPr>
          <w:rFonts w:ascii="inherit" w:eastAsia="Times New Roman" w:hAnsi="inherit" w:cs="Times New Roman"/>
          <w:color w:val="000000"/>
          <w:sz w:val="24"/>
          <w:szCs w:val="24"/>
          <w:lang w:eastAsia="en-GB"/>
        </w:rPr>
        <w:t>is allowed</w:t>
      </w:r>
      <w:proofErr w:type="gramEnd"/>
      <w:r w:rsidRPr="003B7AE9">
        <w:rPr>
          <w:rFonts w:ascii="inherit" w:eastAsia="Times New Roman" w:hAnsi="inherit" w:cs="Times New Roman"/>
          <w:color w:val="000000"/>
          <w:sz w:val="24"/>
          <w:szCs w:val="24"/>
          <w:lang w:eastAsia="en-GB"/>
        </w:rPr>
        <w:t xml:space="preserve"> unless specified otherwise by the relevant system operator in coordination with the relevant TSO.</w:t>
      </w:r>
    </w:p>
    <w:p w14:paraId="64A97980" w14:textId="0B01404C" w:rsidR="00622506" w:rsidRPr="003B7AE9" w:rsidRDefault="0062250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3" w:author="Author">
        <w:r w:rsidRPr="00622506">
          <w:rPr>
            <w:rFonts w:ascii="inherit" w:eastAsia="Times New Roman" w:hAnsi="inherit" w:cs="Times New Roman"/>
            <w:color w:val="000000"/>
            <w:sz w:val="24"/>
            <w:szCs w:val="24"/>
            <w:lang w:eastAsia="en-GB"/>
          </w:rPr>
          <w:t>1</w:t>
        </w:r>
        <w:r>
          <w:rPr>
            <w:rFonts w:ascii="inherit" w:eastAsia="Times New Roman" w:hAnsi="inherit" w:cs="Times New Roman"/>
            <w:color w:val="000000"/>
            <w:sz w:val="24"/>
            <w:szCs w:val="24"/>
            <w:lang w:eastAsia="en-GB"/>
          </w:rPr>
          <w:t>3</w:t>
        </w:r>
        <w:r w:rsidRPr="00622506">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8</w:t>
        </w:r>
        <w:r w:rsidRPr="00622506">
          <w:rPr>
            <w:rFonts w:ascii="inherit" w:eastAsia="Times New Roman" w:hAnsi="inherit" w:cs="Times New Roman"/>
            <w:color w:val="000000"/>
            <w:sz w:val="24"/>
            <w:szCs w:val="24"/>
            <w:lang w:eastAsia="en-GB"/>
          </w:rPr>
          <w:t xml:space="preserve"> </w:t>
        </w:r>
        <w:r w:rsidR="00817C0C">
          <w:rPr>
            <w:rFonts w:ascii="inherit" w:eastAsia="Times New Roman" w:hAnsi="inherit" w:cs="Times New Roman"/>
            <w:color w:val="000000"/>
            <w:sz w:val="24"/>
            <w:szCs w:val="24"/>
            <w:lang w:eastAsia="en-GB"/>
          </w:rPr>
          <w:t>Existing p</w:t>
        </w:r>
        <w:proofErr w:type="spellStart"/>
        <w:r w:rsidRPr="00622506">
          <w:rPr>
            <w:rFonts w:ascii="inherit" w:eastAsia="Times New Roman" w:hAnsi="inherit" w:cs="Times New Roman"/>
            <w:color w:val="000000"/>
            <w:sz w:val="24"/>
            <w:szCs w:val="24"/>
            <w:lang w:val="en-US" w:eastAsia="en-GB"/>
          </w:rPr>
          <w:t>ower</w:t>
        </w:r>
        <w:proofErr w:type="spellEnd"/>
        <w:r w:rsidRPr="00622506">
          <w:rPr>
            <w:rFonts w:ascii="inherit" w:eastAsia="Times New Roman" w:hAnsi="inherit" w:cs="Times New Roman"/>
            <w:color w:val="000000"/>
            <w:sz w:val="24"/>
            <w:szCs w:val="24"/>
            <w:lang w:val="en-US" w:eastAsia="en-GB"/>
          </w:rPr>
          <w:t xml:space="preserve"> generating module</w:t>
        </w:r>
        <w:r w:rsidR="00817C0C">
          <w:rPr>
            <w:rFonts w:ascii="inherit" w:eastAsia="Times New Roman" w:hAnsi="inherit" w:cs="Times New Roman"/>
            <w:color w:val="000000"/>
            <w:sz w:val="24"/>
            <w:szCs w:val="24"/>
            <w:lang w:val="en-US" w:eastAsia="en-GB"/>
          </w:rPr>
          <w:t>s</w:t>
        </w:r>
        <w:r w:rsidRPr="00622506">
          <w:rPr>
            <w:rFonts w:ascii="inherit" w:eastAsia="Times New Roman" w:hAnsi="inherit" w:cs="Times New Roman"/>
            <w:color w:val="000000"/>
            <w:sz w:val="24"/>
            <w:szCs w:val="24"/>
            <w:lang w:val="en-US" w:eastAsia="en-GB"/>
          </w:rPr>
          <w:t xml:space="preserve"> that have traditionally utilized another measured quantity than active power as feedback in the main control scheme, such as the </w:t>
        </w:r>
        <w:proofErr w:type="gramStart"/>
        <w:r w:rsidRPr="00622506">
          <w:rPr>
            <w:rFonts w:ascii="inherit" w:eastAsia="Times New Roman" w:hAnsi="inherit" w:cs="Times New Roman"/>
            <w:color w:val="000000"/>
            <w:sz w:val="24"/>
            <w:szCs w:val="24"/>
            <w:lang w:val="en-US" w:eastAsia="en-GB"/>
          </w:rPr>
          <w:t>turbine governor control loop</w:t>
        </w:r>
        <w:proofErr w:type="gramEnd"/>
        <w:r w:rsidRPr="00622506">
          <w:rPr>
            <w:rFonts w:ascii="inherit" w:eastAsia="Times New Roman" w:hAnsi="inherit" w:cs="Times New Roman"/>
            <w:color w:val="000000"/>
            <w:sz w:val="24"/>
            <w:szCs w:val="24"/>
            <w:lang w:val="en-US" w:eastAsia="en-GB"/>
          </w:rPr>
          <w:t>, are allowed to continue that practice.</w:t>
        </w:r>
      </w:ins>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B power-generating modules shall fulfil the requirements set out in Article 13,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post-fault</w:t>
                        </w:r>
                        <w:proofErr w:type="gramEnd"/>
                        <w:r w:rsidRPr="003B7AE9">
                          <w:rPr>
                            <w:rFonts w:ascii="inherit" w:eastAsia="Times New Roman" w:hAnsi="inherit" w:cs="Times New Roman"/>
                            <w:sz w:val="24"/>
                            <w:szCs w:val="24"/>
                            <w:lang w:eastAsia="en-GB"/>
                          </w:rPr>
                          <w:t xml:space="preserve">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w:t>
                  </w:r>
                  <w:proofErr w:type="gramStart"/>
                  <w:r w:rsidRPr="003B7AE9">
                    <w:rPr>
                      <w:rFonts w:ascii="inherit" w:eastAsia="Times New Roman" w:hAnsi="inherit" w:cs="Times New Roman"/>
                      <w:sz w:val="24"/>
                      <w:szCs w:val="24"/>
                      <w:lang w:eastAsia="en-GB"/>
                    </w:rPr>
                    <w:t>fault,</w:t>
                  </w:r>
                  <w:proofErr w:type="gramEnd"/>
                  <w:r w:rsidRPr="003B7AE9">
                    <w:rPr>
                      <w:rFonts w:ascii="inherit" w:eastAsia="Times New Roman" w:hAnsi="inherit" w:cs="Times New Roman"/>
                      <w:sz w:val="24"/>
                      <w:szCs w:val="24"/>
                      <w:lang w:eastAsia="en-GB"/>
                    </w:rPr>
                    <w:t xml:space="preserve">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289B4815"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ins w:id="24" w:author="Author">
                          <w:r w:rsidR="004D7C4B">
                            <w:rPr>
                              <w:rFonts w:ascii="inherit" w:eastAsia="Times New Roman" w:hAnsi="inherit" w:cs="Times New Roman"/>
                              <w:lang w:eastAsia="en-GB"/>
                            </w:rPr>
                            <w:t xml:space="preserve"> for </w:t>
                          </w:r>
                          <w:r w:rsidR="004D7C4B">
                            <w:rPr>
                              <w:rFonts w:ascii="inherit" w:eastAsia="Times New Roman" w:hAnsi="inherit" w:cs="Times New Roman"/>
                              <w:lang w:eastAsia="en-GB"/>
                            </w:rPr>
                            <w:lastRenderedPageBreak/>
                            <w:t xml:space="preserve">specific </w:t>
                          </w:r>
                          <w:r w:rsidR="00BD4F0D">
                            <w:rPr>
                              <w:rFonts w:ascii="inherit" w:eastAsia="Times New Roman" w:hAnsi="inherit" w:cs="Times New Roman"/>
                              <w:lang w:eastAsia="en-GB"/>
                            </w:rPr>
                            <w:t>PGMs</w:t>
                          </w:r>
                        </w:ins>
                        <w:r w:rsidRPr="003B7AE9">
                          <w:rPr>
                            <w:rFonts w:ascii="inherit" w:eastAsia="Times New Roman" w:hAnsi="inherit" w:cs="Times New Roman"/>
                            <w:lang w:eastAsia="en-GB"/>
                          </w:rPr>
                          <w:t>)</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071EDC6E"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ins w:id="25" w:author="Author">
                          <w:r w:rsidR="00315A80">
                            <w:rPr>
                              <w:rFonts w:ascii="inherit" w:eastAsia="Times New Roman" w:hAnsi="inherit" w:cs="Times New Roman"/>
                              <w:lang w:eastAsia="en-GB"/>
                            </w:rPr>
                            <w:t xml:space="preserve"> for specific PGMs</w:t>
                          </w:r>
                        </w:ins>
                        <w:r w:rsidRPr="003B7AE9">
                          <w:rPr>
                            <w:rFonts w:ascii="inherit" w:eastAsia="Times New Roman" w:hAnsi="inherit" w:cs="Times New Roman"/>
                            <w:lang w:eastAsia="en-GB"/>
                          </w:rPr>
                          <w:t>)</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w:t>
                  </w:r>
                  <w:proofErr w:type="gramEnd"/>
                  <w:r w:rsidRPr="003B7AE9">
                    <w:rPr>
                      <w:rFonts w:ascii="inherit" w:eastAsia="Times New Roman" w:hAnsi="inherit" w:cs="Times New Roman"/>
                      <w:sz w:val="24"/>
                      <w:szCs w:val="24"/>
                      <w:lang w:eastAsia="en-GB"/>
                    </w:rPr>
                    <w:t xml:space="preserve">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w:t>
                  </w:r>
                  <w:r w:rsidRPr="003B7AE9">
                    <w:rPr>
                      <w:rFonts w:ascii="inherit" w:eastAsia="Times New Roman" w:hAnsi="inherit" w:cs="Times New Roman"/>
                      <w:sz w:val="24"/>
                      <w:szCs w:val="24"/>
                      <w:lang w:eastAsia="en-GB"/>
                    </w:rPr>
                    <w:lastRenderedPageBreak/>
                    <w:t>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32BADA3" w14:textId="7E5322E6" w:rsidR="38B4D74A" w:rsidRDefault="38B4D74A"/>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fault-ride-through</w:t>
            </w:r>
            <w:proofErr w:type="gramEnd"/>
            <w:r w:rsidRPr="003B7AE9">
              <w:rPr>
                <w:rFonts w:ascii="inherit" w:eastAsia="Times New Roman" w:hAnsi="inherit" w:cs="Times New Roman"/>
                <w:sz w:val="24"/>
                <w:szCs w:val="24"/>
                <w:lang w:eastAsia="en-GB"/>
              </w:rPr>
              <w:t xml:space="preserve">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installation</w:t>
            </w:r>
            <w:proofErr w:type="gramEnd"/>
            <w:r w:rsidRPr="003B7AE9">
              <w:rPr>
                <w:rFonts w:ascii="inherit" w:eastAsia="Times New Roman" w:hAnsi="inherit" w:cs="Times New Roman"/>
                <w:sz w:val="24"/>
                <w:szCs w:val="24"/>
                <w:lang w:eastAsia="en-GB"/>
              </w:rPr>
              <w:t xml:space="preserve">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neutral</w:t>
                        </w:r>
                        <w:proofErr w:type="gramEnd"/>
                        <w:r w:rsidRPr="003B7AE9">
                          <w:rPr>
                            <w:rFonts w:ascii="inherit" w:eastAsia="Times New Roman" w:hAnsi="inherit" w:cs="Times New Roman"/>
                            <w:sz w:val="24"/>
                            <w:szCs w:val="24"/>
                            <w:lang w:eastAsia="en-GB"/>
                          </w:rPr>
                          <w:t xml:space="preserve">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or the relevant TSO shall establish the period within which the adjusted active power setpoint </w:t>
            </w:r>
            <w:proofErr w:type="gramStart"/>
            <w:r w:rsidRPr="003B7AE9">
              <w:rPr>
                <w:rFonts w:ascii="inherit" w:eastAsia="Times New Roman" w:hAnsi="inherit" w:cs="Times New Roman"/>
                <w:sz w:val="24"/>
                <w:szCs w:val="24"/>
                <w:lang w:eastAsia="en-GB"/>
              </w:rPr>
              <w:t>must be reached</w:t>
            </w:r>
            <w:proofErr w:type="gramEnd"/>
            <w:r w:rsidRPr="003B7AE9">
              <w:rPr>
                <w:rFonts w:ascii="inherit" w:eastAsia="Times New Roman" w:hAnsi="inherit" w:cs="Times New Roman"/>
                <w:sz w:val="24"/>
                <w:szCs w:val="24"/>
                <w:lang w:eastAsia="en-GB"/>
              </w:rPr>
              <w:t>.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manual</w:t>
            </w:r>
            <w:proofErr w:type="gramEnd"/>
            <w:r w:rsidRPr="003B7AE9">
              <w:rPr>
                <w:rFonts w:ascii="inherit" w:eastAsia="Times New Roman" w:hAnsi="inherit" w:cs="Times New Roman"/>
                <w:sz w:val="24"/>
                <w:szCs w:val="24"/>
                <w:lang w:eastAsia="en-GB"/>
              </w:rPr>
              <w:t xml:space="preserve"> local measures shall be allowed in cases where the automatic remote control devices are out of service.</w:t>
            </w:r>
          </w:p>
          <w:p w14:paraId="578C327F" w14:textId="42916A5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ins w:id="26" w:author="Author">
              <w:r w:rsidR="003614CC">
                <w:rPr>
                  <w:rFonts w:ascii="inherit" w:eastAsia="Times New Roman" w:hAnsi="inherit" w:cs="Times New Roman"/>
                  <w:sz w:val="24"/>
                  <w:szCs w:val="24"/>
                  <w:lang w:eastAsia="en-GB"/>
                </w:rPr>
                <w:t xml:space="preserve"> or controlled quantity</w:t>
              </w:r>
            </w:ins>
            <w:r w:rsidRPr="003B7AE9">
              <w:rPr>
                <w:rFonts w:ascii="inherit" w:eastAsia="Times New Roman" w:hAnsi="inherit" w:cs="Times New Roman"/>
                <w:sz w:val="24"/>
                <w:szCs w:val="24"/>
                <w:lang w:eastAsia="en-GB"/>
              </w:rPr>
              <w:t>;</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0F11C19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w:t>
                  </w:r>
                  <w:proofErr w:type="gramStart"/>
                  <w:r w:rsidRPr="003B7AE9">
                    <w:rPr>
                      <w:rFonts w:ascii="inherit" w:eastAsia="Times New Roman" w:hAnsi="inherit" w:cs="Times New Roman"/>
                      <w:sz w:val="24"/>
                      <w:szCs w:val="24"/>
                      <w:lang w:eastAsia="en-GB"/>
                    </w:rPr>
                    <w:t>may be specified</w:t>
                  </w:r>
                  <w:proofErr w:type="gramEnd"/>
                  <w:r w:rsidRPr="003B7AE9">
                    <w:rPr>
                      <w:rFonts w:ascii="inherit" w:eastAsia="Times New Roman" w:hAnsi="inherit" w:cs="Times New Roman"/>
                      <w:sz w:val="24"/>
                      <w:szCs w:val="24"/>
                      <w:lang w:eastAsia="en-GB"/>
                    </w:rPr>
                    <w:t xml:space="preserve"> differently for synchronous power-generating modules and power park modules. ΔΡ is the change in active power output from the power-generating module. </w:t>
                  </w:r>
                  <w:proofErr w:type="spellStart"/>
                  <w:proofErr w:type="gram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proofErr w:type="gram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w:t>
                  </w:r>
                  <w:proofErr w:type="gramStart"/>
                  <w:r w:rsidRPr="003B7AE9">
                    <w:rPr>
                      <w:rFonts w:ascii="inherit" w:eastAsia="Times New Roman" w:hAnsi="inherit" w:cs="Times New Roman"/>
                      <w:sz w:val="24"/>
                      <w:szCs w:val="24"/>
                      <w:lang w:eastAsia="en-GB"/>
                    </w:rPr>
                    <w:t>Δf</w:t>
                  </w:r>
                  <w:r w:rsidRPr="003B7AE9">
                    <w:rPr>
                      <w:rFonts w:ascii="inherit" w:eastAsia="Times New Roman" w:hAnsi="inherit" w:cs="Times New Roman"/>
                      <w:sz w:val="17"/>
                      <w:szCs w:val="17"/>
                      <w:vertAlign w:val="subscript"/>
                      <w:lang w:eastAsia="en-GB"/>
                    </w:rPr>
                    <w:t>1</w:t>
                  </w:r>
                  <w:proofErr w:type="gramEnd"/>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ins w:id="27" w:author="Author">
                    <w:r w:rsidR="005D3D37">
                      <w:rPr>
                        <w:rFonts w:ascii="inherit" w:eastAsia="Times New Roman" w:hAnsi="inherit" w:cs="Times New Roman"/>
                        <w:sz w:val="24"/>
                        <w:szCs w:val="24"/>
                        <w:lang w:eastAsia="en-GB"/>
                      </w:rPr>
                      <w:t xml:space="preserve"> </w:t>
                    </w:r>
                    <w:r w:rsidR="005D3D37" w:rsidRPr="005D3D37">
                      <w:rPr>
                        <w:rFonts w:ascii="inherit" w:eastAsia="Times New Roman" w:hAnsi="inherit" w:cs="Times New Roman"/>
                        <w:sz w:val="24"/>
                        <w:szCs w:val="24"/>
                        <w:lang w:val="en-US" w:eastAsia="en-GB"/>
                      </w:rPr>
                      <w:t>‘P</w:t>
                    </w:r>
                    <w:r w:rsidR="005D3D37" w:rsidRPr="005D3D37">
                      <w:rPr>
                        <w:rFonts w:ascii="inherit" w:eastAsia="Times New Roman" w:hAnsi="inherit" w:cs="Times New Roman"/>
                        <w:sz w:val="24"/>
                        <w:szCs w:val="24"/>
                        <w:vertAlign w:val="subscript"/>
                        <w:lang w:val="en-US" w:eastAsia="en-GB"/>
                      </w:rPr>
                      <w:t>ref</w:t>
                    </w:r>
                    <w:r w:rsidR="005D3D37" w:rsidRPr="005D3D37">
                      <w:rPr>
                        <w:rFonts w:ascii="inherit" w:eastAsia="Times New Roman" w:hAnsi="inherit" w:cs="Times New Roman"/>
                        <w:sz w:val="24"/>
                        <w:szCs w:val="24"/>
                        <w:lang w:val="en-US" w:eastAsia="en-GB"/>
                      </w:rPr>
                      <w:t>’ refers to either ‘Maximum capacity’ or ‘maximal value of the controlled quantity’ and ‘ΔP’ to either the change in active power or controlled quantity.</w:t>
                    </w:r>
                  </w:ins>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22ED420C"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Parameters for active power</w:t>
                  </w:r>
                  <w:ins w:id="28" w:author="Author">
                    <w:r w:rsidR="002D0F09">
                      <w:rPr>
                        <w:rFonts w:ascii="inherit" w:eastAsia="Times New Roman" w:hAnsi="inherit" w:cs="Times New Roman"/>
                        <w:b/>
                        <w:bCs/>
                        <w:sz w:val="24"/>
                        <w:szCs w:val="24"/>
                        <w:lang w:eastAsia="en-GB"/>
                      </w:rPr>
                      <w:t xml:space="preserve"> or controlled quantity</w:t>
                    </w:r>
                  </w:ins>
                  <w:r w:rsidRPr="003B7AE9">
                    <w:rPr>
                      <w:rFonts w:ascii="inherit" w:eastAsia="Times New Roman" w:hAnsi="inherit" w:cs="Times New Roman"/>
                      <w:b/>
                      <w:bCs/>
                      <w:sz w:val="24"/>
                      <w:szCs w:val="24"/>
                      <w:lang w:eastAsia="en-GB"/>
                    </w:rPr>
                    <w:t xml:space="preserve">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220284A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proofErr w:type="gram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proofErr w:type="gram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ins w:id="29" w:author="Author">
                    <w:r w:rsidR="00297E25">
                      <w:rPr>
                        <w:rFonts w:ascii="inherit" w:eastAsia="Times New Roman" w:hAnsi="inherit" w:cs="Times New Roman"/>
                        <w:sz w:val="24"/>
                        <w:szCs w:val="24"/>
                        <w:lang w:eastAsia="en-GB"/>
                      </w:rPr>
                      <w:t xml:space="preserve"> </w:t>
                    </w:r>
                    <w:r w:rsidR="00297E25" w:rsidRPr="00297E25">
                      <w:rPr>
                        <w:rFonts w:ascii="inherit" w:eastAsia="Times New Roman" w:hAnsi="inherit" w:cs="Times New Roman"/>
                        <w:sz w:val="24"/>
                        <w:szCs w:val="24"/>
                        <w:lang w:val="en-US" w:eastAsia="en-GB"/>
                      </w:rPr>
                      <w:t>‘P</w:t>
                    </w:r>
                    <w:r w:rsidR="00297E25" w:rsidRPr="00297E25">
                      <w:rPr>
                        <w:rFonts w:ascii="inherit" w:eastAsia="Times New Roman" w:hAnsi="inherit" w:cs="Times New Roman"/>
                        <w:sz w:val="24"/>
                        <w:szCs w:val="24"/>
                        <w:vertAlign w:val="subscript"/>
                        <w:lang w:val="en-US" w:eastAsia="en-GB"/>
                      </w:rPr>
                      <w:t>ref</w:t>
                    </w:r>
                    <w:r w:rsidR="00297E25" w:rsidRPr="00297E25">
                      <w:rPr>
                        <w:rFonts w:ascii="inherit" w:eastAsia="Times New Roman" w:hAnsi="inherit" w:cs="Times New Roman"/>
                        <w:sz w:val="24"/>
                        <w:szCs w:val="24"/>
                        <w:lang w:val="en-US" w:eastAsia="en-GB"/>
                      </w:rPr>
                      <w:t>’ refers to either ‘Maximum capacity’ or ‘maximal value of the controlled quantity’ and ‘ΔP’ to either the change in active power or controlled quantity.</w:t>
                    </w:r>
                  </w:ins>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in</w:t>
                  </w:r>
                  <w:proofErr w:type="gramEnd"/>
                  <w:r w:rsidRPr="003B7AE9">
                    <w:rPr>
                      <w:rFonts w:ascii="inherit" w:eastAsia="Times New Roman" w:hAnsi="inherit" w:cs="Times New Roman"/>
                      <w:sz w:val="24"/>
                      <w:szCs w:val="24"/>
                      <w:lang w:eastAsia="en-GB"/>
                    </w:rPr>
                    <w:t xml:space="preserve">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If the delay in initial activation of active power frequency response is greater </w:t>
                  </w:r>
                  <w:proofErr w:type="gramStart"/>
                  <w:r w:rsidRPr="003B7AE9">
                    <w:rPr>
                      <w:rFonts w:ascii="inherit" w:eastAsia="Times New Roman" w:hAnsi="inherit" w:cs="Times New Roman"/>
                      <w:sz w:val="24"/>
                      <w:szCs w:val="24"/>
                      <w:lang w:eastAsia="en-GB"/>
                    </w:rPr>
                    <w:t>than two seconds,</w:t>
                  </w:r>
                  <w:proofErr w:type="gramEnd"/>
                  <w:r w:rsidRPr="003B7AE9">
                    <w:rPr>
                      <w:rFonts w:ascii="inherit" w:eastAsia="Times New Roman" w:hAnsi="inherit" w:cs="Times New Roman"/>
                      <w:sz w:val="24"/>
                      <w:szCs w:val="24"/>
                      <w:lang w:eastAsia="en-GB"/>
                    </w:rPr>
                    <w:t xml:space="preserve">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power-generating modules without inertia, the relevant TSO may specify a shorter time than two </w:t>
                  </w:r>
                  <w:proofErr w:type="gramStart"/>
                  <w:r w:rsidRPr="003B7AE9">
                    <w:rPr>
                      <w:rFonts w:ascii="inherit" w:eastAsia="Times New Roman" w:hAnsi="inherit" w:cs="Times New Roman"/>
                      <w:sz w:val="24"/>
                      <w:szCs w:val="24"/>
                      <w:lang w:eastAsia="en-GB"/>
                    </w:rPr>
                    <w:t>seconds</w:t>
                  </w:r>
                  <w:proofErr w:type="gramEnd"/>
                  <w:r w:rsidRPr="003B7AE9">
                    <w:rPr>
                      <w:rFonts w:ascii="inherit" w:eastAsia="Times New Roman" w:hAnsi="inherit" w:cs="Times New Roman"/>
                      <w:sz w:val="24"/>
                      <w:szCs w:val="24"/>
                      <w:lang w:eastAsia="en-GB"/>
                    </w:rPr>
                    <w:t>.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xml:space="preserve"> being specified by the relevant TSO according to Table 5. </w:t>
                  </w:r>
                  <w:proofErr w:type="gram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1</w:t>
                  </w:r>
                  <w:proofErr w:type="gramEnd"/>
                  <w:r w:rsidRPr="003B7AE9">
                    <w:rPr>
                      <w:rFonts w:ascii="inherit" w:eastAsia="Times New Roman" w:hAnsi="inherit" w:cs="Times New Roman"/>
                      <w:sz w:val="24"/>
                      <w:szCs w:val="24"/>
                      <w:lang w:eastAsia="en-GB"/>
                    </w:rPr>
                    <w:t xml:space="preserve"> is the initial delay. </w:t>
                  </w:r>
                  <w:proofErr w:type="gram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2</w:t>
                  </w:r>
                  <w:proofErr w:type="gramEnd"/>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5C40E668"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Parameters for full activation of active power </w:t>
                  </w:r>
                  <w:ins w:id="30" w:author="Author">
                    <w:r w:rsidR="0072391A">
                      <w:rPr>
                        <w:rFonts w:ascii="inherit" w:eastAsia="Times New Roman" w:hAnsi="inherit" w:cs="Times New Roman"/>
                        <w:b/>
                        <w:bCs/>
                        <w:sz w:val="24"/>
                        <w:szCs w:val="24"/>
                        <w:lang w:eastAsia="en-GB"/>
                      </w:rPr>
                      <w:t xml:space="preserve">or controlled quantity </w:t>
                    </w:r>
                  </w:ins>
                  <w:r w:rsidRPr="003B7AE9">
                    <w:rPr>
                      <w:rFonts w:ascii="inherit" w:eastAsia="Times New Roman" w:hAnsi="inherit" w:cs="Times New Roman"/>
                      <w:b/>
                      <w:bCs/>
                      <w:sz w:val="24"/>
                      <w:szCs w:val="24"/>
                      <w:lang w:eastAsia="en-GB"/>
                    </w:rPr>
                    <w:t>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proofErr w:type="gramStart"/>
                        <w:r w:rsidRPr="003B7AE9">
                          <w:rPr>
                            <w:rFonts w:ascii="inherit" w:eastAsia="Times New Roman" w:hAnsi="inherit" w:cs="Times New Roman"/>
                            <w:lang w:eastAsia="en-GB"/>
                          </w:rPr>
                          <w:t>as</w:t>
                        </w:r>
                        <w:proofErr w:type="gramEnd"/>
                        <w:r w:rsidRPr="003B7AE9">
                          <w:rPr>
                            <w:rFonts w:ascii="inherit" w:eastAsia="Times New Roman" w:hAnsi="inherit" w:cs="Times New Roman"/>
                            <w:lang w:eastAsia="en-GB"/>
                          </w:rPr>
                          <w:t xml:space="preserve">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C4E5C8B" w14:textId="63239AD9" w:rsidR="2B3EEA33" w:rsidRDefault="2B3EEA33"/>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w:t>
      </w:r>
      <w:proofErr w:type="gramStart"/>
      <w:r w:rsidRPr="003B7AE9">
        <w:rPr>
          <w:rFonts w:ascii="inherit" w:eastAsia="Times New Roman" w:hAnsi="inherit" w:cs="Times New Roman"/>
          <w:color w:val="000000"/>
          <w:sz w:val="24"/>
          <w:szCs w:val="24"/>
          <w:lang w:eastAsia="en-GB"/>
        </w:rPr>
        <w:t>terms and settings for actual automatic disconnection of power-generating modules shall be specified by the relevant system operator in coordination with the relevant TSO</w:t>
      </w:r>
      <w:proofErr w:type="gramEnd"/>
      <w:r w:rsidRPr="003B7AE9">
        <w:rPr>
          <w:rFonts w:ascii="inherit" w:eastAsia="Times New Roman" w:hAnsi="inherit" w:cs="Times New Roman"/>
          <w:color w:val="000000"/>
          <w:sz w:val="24"/>
          <w:szCs w:val="24"/>
          <w:lang w:eastAsia="en-GB"/>
        </w:rPr>
        <w:t>.</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power oscillations, power-generating modules shall </w:t>
            </w:r>
            <w:proofErr w:type="spellStart"/>
            <w:r w:rsidRPr="003B7AE9">
              <w:rPr>
                <w:rFonts w:ascii="inherit" w:eastAsia="Times New Roman" w:hAnsi="inherit" w:cs="Times New Roman"/>
                <w:sz w:val="24"/>
                <w:szCs w:val="24"/>
                <w:lang w:eastAsia="en-GB"/>
              </w:rPr>
              <w:t>retain</w:t>
            </w:r>
            <w:proofErr w:type="spellEnd"/>
            <w:r w:rsidRPr="003B7AE9">
              <w:rPr>
                <w:rFonts w:ascii="inherit" w:eastAsia="Times New Roman" w:hAnsi="inherit" w:cs="Times New Roman"/>
                <w:sz w:val="24"/>
                <w:szCs w:val="24"/>
                <w:lang w:eastAsia="en-GB"/>
              </w:rPr>
              <w:t xml:space="preserve">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5227776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w:t>
            </w:r>
            <w:ins w:id="31" w:author="Author">
              <w:r w:rsidR="00A54014" w:rsidRPr="00A54014">
                <w:rPr>
                  <w:rFonts w:ascii="inherit" w:eastAsia="Times New Roman" w:hAnsi="inherit" w:cs="Times New Roman"/>
                  <w:sz w:val="24"/>
                  <w:szCs w:val="24"/>
                  <w:lang w:val="en-US" w:eastAsia="en-GB"/>
                </w:rPr>
                <w:t xml:space="preserve">, </w:t>
              </w:r>
              <w:r w:rsidR="00A54014" w:rsidRPr="00A54014">
                <w:rPr>
                  <w:rFonts w:ascii="inherit" w:eastAsia="Times New Roman" w:hAnsi="inherit" w:cs="Times New Roman"/>
                  <w:b/>
                  <w:bCs/>
                  <w:sz w:val="24"/>
                  <w:szCs w:val="24"/>
                  <w:lang w:val="en-US" w:eastAsia="en-GB"/>
                </w:rPr>
                <w:t>or reduction of the controlled quantity</w:t>
              </w:r>
            </w:ins>
            <w:r w:rsidRPr="003B7AE9">
              <w:rPr>
                <w:rFonts w:ascii="inherit" w:eastAsia="Times New Roman" w:hAnsi="inherit" w:cs="Times New Roman"/>
                <w:sz w:val="24"/>
                <w:szCs w:val="24"/>
                <w:lang w:eastAsia="en-GB"/>
              </w:rPr>
              <w:t>,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power-generating</w:t>
            </w:r>
            <w:proofErr w:type="gramEnd"/>
            <w:r w:rsidRPr="003B7AE9">
              <w:rPr>
                <w:rFonts w:ascii="inherit" w:eastAsia="Times New Roman" w:hAnsi="inherit" w:cs="Times New Roman"/>
                <w:sz w:val="24"/>
                <w:szCs w:val="24"/>
                <w:lang w:eastAsia="en-GB"/>
              </w:rPr>
              <w:t xml:space="preserve">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power-generating</w:t>
                  </w:r>
                  <w:proofErr w:type="gramEnd"/>
                  <w:r w:rsidRPr="003B7AE9">
                    <w:rPr>
                      <w:rFonts w:ascii="inherit" w:eastAsia="Times New Roman" w:hAnsi="inherit" w:cs="Times New Roman"/>
                      <w:sz w:val="24"/>
                      <w:szCs w:val="24"/>
                      <w:lang w:eastAsia="en-GB"/>
                    </w:rPr>
                    <w:t xml:space="preserve">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xml:space="preserve"> and </w:t>
                        </w:r>
                        <w:proofErr w:type="spellStart"/>
                        <w:r w:rsidRPr="003B7AE9">
                          <w:rPr>
                            <w:rFonts w:ascii="inherit" w:eastAsia="Times New Roman" w:hAnsi="inherit" w:cs="Times New Roman"/>
                            <w:sz w:val="24"/>
                            <w:szCs w:val="24"/>
                            <w:lang w:eastAsia="en-GB"/>
                          </w:rPr>
                          <w:t>underfrequency</w:t>
                        </w:r>
                        <w:proofErr w:type="spellEnd"/>
                        <w:r w:rsidRPr="003B7AE9">
                          <w:rPr>
                            <w:rFonts w:ascii="inherit" w:eastAsia="Times New Roman" w:hAnsi="inherit" w:cs="Times New Roman"/>
                            <w:sz w:val="24"/>
                            <w:szCs w:val="24"/>
                            <w:lang w:eastAsia="en-GB"/>
                          </w:rPr>
                          <w:t xml:space="preserve">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power-generating</w:t>
                  </w:r>
                  <w:proofErr w:type="gramEnd"/>
                  <w:r w:rsidRPr="003B7AE9">
                    <w:rPr>
                      <w:rFonts w:ascii="inherit" w:eastAsia="Times New Roman" w:hAnsi="inherit" w:cs="Times New Roman"/>
                      <w:sz w:val="24"/>
                      <w:szCs w:val="24"/>
                      <w:lang w:eastAsia="en-GB"/>
                    </w:rPr>
                    <w:t xml:space="preserve">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w:t>
                  </w:r>
                  <w:r w:rsidRPr="003B7AE9">
                    <w:rPr>
                      <w:rFonts w:ascii="inherit" w:eastAsia="Times New Roman" w:hAnsi="inherit" w:cs="Times New Roman"/>
                      <w:sz w:val="24"/>
                      <w:szCs w:val="24"/>
                      <w:lang w:eastAsia="en-GB"/>
                    </w:rPr>
                    <w:lastRenderedPageBreak/>
                    <w:t>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power-generating</w:t>
                  </w:r>
                  <w:proofErr w:type="gramEnd"/>
                  <w:r w:rsidRPr="003B7AE9">
                    <w:rPr>
                      <w:rFonts w:ascii="inherit" w:eastAsia="Times New Roman" w:hAnsi="inherit" w:cs="Times New Roman"/>
                      <w:sz w:val="24"/>
                      <w:szCs w:val="24"/>
                      <w:lang w:eastAsia="en-GB"/>
                    </w:rPr>
                    <w:t xml:space="preserve">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irrespective of any auxiliary connection to the external network. The minimum operation time </w:t>
                  </w:r>
                  <w:proofErr w:type="gramStart"/>
                  <w:r w:rsidRPr="003B7AE9">
                    <w:rPr>
                      <w:rFonts w:ascii="inherit" w:eastAsia="Times New Roman" w:hAnsi="inherit" w:cs="Times New Roman"/>
                      <w:sz w:val="24"/>
                      <w:szCs w:val="24"/>
                      <w:lang w:eastAsia="en-GB"/>
                    </w:rPr>
                    <w:t>shall be specified</w:t>
                  </w:r>
                  <w:proofErr w:type="gramEnd"/>
                  <w:r w:rsidRPr="003B7AE9">
                    <w:rPr>
                      <w:rFonts w:ascii="inherit" w:eastAsia="Times New Roman" w:hAnsi="inherit" w:cs="Times New Roman"/>
                      <w:sz w:val="24"/>
                      <w:szCs w:val="24"/>
                      <w:lang w:eastAsia="en-GB"/>
                    </w:rPr>
                    <w:t xml:space="preserve">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power-generating</w:t>
                  </w:r>
                  <w:proofErr w:type="gramEnd"/>
                  <w:r w:rsidRPr="003B7AE9">
                    <w:rPr>
                      <w:rFonts w:ascii="inherit" w:eastAsia="Times New Roman" w:hAnsi="inherit" w:cs="Times New Roman"/>
                      <w:sz w:val="24"/>
                      <w:szCs w:val="24"/>
                      <w:lang w:eastAsia="en-GB"/>
                    </w:rPr>
                    <w:t xml:space="preserve">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at</w:t>
                  </w:r>
                  <w:proofErr w:type="gramEnd"/>
                  <w:r w:rsidRPr="003B7AE9">
                    <w:rPr>
                      <w:rFonts w:ascii="inherit" w:eastAsia="Times New Roman" w:hAnsi="inherit" w:cs="Times New Roman"/>
                      <w:sz w:val="24"/>
                      <w:szCs w:val="24"/>
                      <w:lang w:eastAsia="en-GB"/>
                    </w:rPr>
                    <w:t xml:space="preserve">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234C35B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w:t>
            </w:r>
            <w:ins w:id="32" w:author="Author">
              <w:r w:rsidR="00027544" w:rsidRPr="00027544">
                <w:rPr>
                  <w:rFonts w:ascii="Calibri" w:hAnsi="Calibri" w:cs="Calibri"/>
                  <w:b/>
                  <w:bCs/>
                  <w:lang w:val="en-US"/>
                </w:rPr>
                <w:t xml:space="preserve"> </w:t>
              </w:r>
              <w:r w:rsidR="00027544" w:rsidRPr="00027544">
                <w:rPr>
                  <w:rFonts w:ascii="inherit" w:eastAsia="Times New Roman" w:hAnsi="inherit" w:cs="Times New Roman"/>
                  <w:b/>
                  <w:bCs/>
                  <w:sz w:val="24"/>
                  <w:szCs w:val="24"/>
                  <w:lang w:val="en-US" w:eastAsia="en-GB"/>
                </w:rPr>
                <w:t>or controlled quantity</w:t>
              </w:r>
            </w:ins>
            <w:r w:rsidRPr="003B7AE9">
              <w:rPr>
                <w:rFonts w:ascii="inherit" w:eastAsia="Times New Roman" w:hAnsi="inherit" w:cs="Times New Roman"/>
                <w:sz w:val="24"/>
                <w:szCs w:val="24"/>
                <w:lang w:eastAsia="en-GB"/>
              </w:rPr>
              <w:t xml:space="preserve">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33" w:author="Author">
          <w:tblPr>
            <w:tblW w:w="5000" w:type="pct"/>
            <w:tblCellMar>
              <w:left w:w="0" w:type="dxa"/>
              <w:right w:w="0" w:type="dxa"/>
            </w:tblCellMar>
            <w:tblLook w:val="04A0" w:firstRow="1" w:lastRow="0" w:firstColumn="1" w:lastColumn="0" w:noHBand="0" w:noVBand="1"/>
          </w:tblPr>
        </w:tblPrChange>
      </w:tblPr>
      <w:tblGrid>
        <w:gridCol w:w="256"/>
        <w:gridCol w:w="8770"/>
        <w:tblGridChange w:id="34">
          <w:tblGrid>
            <w:gridCol w:w="256"/>
            <w:gridCol w:w="8770"/>
          </w:tblGrid>
        </w:tblGridChange>
      </w:tblGrid>
      <w:tr w:rsidR="003B7AE9" w:rsidRPr="003B7AE9" w14:paraId="7018E44E" w14:textId="77777777" w:rsidTr="00FB6BE0">
        <w:trPr>
          <w:trHeight w:val="1351"/>
        </w:trPr>
        <w:tc>
          <w:tcPr>
            <w:tcW w:w="0" w:type="auto"/>
            <w:shd w:val="clear" w:color="auto" w:fill="auto"/>
            <w:hideMark/>
            <w:tcPrChange w:id="35" w:author="Author">
              <w:tcPr>
                <w:tcW w:w="0" w:type="auto"/>
                <w:shd w:val="clear" w:color="auto" w:fill="auto"/>
                <w:hideMark/>
              </w:tcPr>
            </w:tcPrChange>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Change w:id="36" w:author="Author">
              <w:tcPr>
                <w:tcW w:w="0" w:type="auto"/>
                <w:shd w:val="clear" w:color="auto" w:fill="auto"/>
                <w:hideMark/>
              </w:tcPr>
            </w:tcPrChange>
          </w:tcPr>
          <w:p w14:paraId="502CC40E" w14:textId="77777777" w:rsidR="003B7AE9" w:rsidRDefault="003B7AE9" w:rsidP="003B7AE9">
            <w:pPr>
              <w:spacing w:before="120" w:after="0" w:line="240" w:lineRule="auto"/>
              <w:jc w:val="both"/>
              <w:rPr>
                <w:ins w:id="37" w:author="Autho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earthing</w:t>
            </w:r>
            <w:proofErr w:type="gramEnd"/>
            <w:r w:rsidRPr="003B7AE9">
              <w:rPr>
                <w:rFonts w:ascii="inherit" w:eastAsia="Times New Roman" w:hAnsi="inherit" w:cs="Times New Roman"/>
                <w:sz w:val="24"/>
                <w:szCs w:val="24"/>
                <w:lang w:eastAsia="en-GB"/>
              </w:rPr>
              <w:t xml:space="preserve"> arrangement of the neutral-point at the network side of step-up transformers shall comply with the specifications of the relevant system operator.</w:t>
            </w:r>
          </w:p>
          <w:p w14:paraId="557B23CA" w14:textId="28D69827" w:rsidR="00826574" w:rsidRPr="003B7AE9" w:rsidRDefault="00826574" w:rsidP="003B7AE9">
            <w:pPr>
              <w:spacing w:before="120" w:after="0" w:line="240" w:lineRule="auto"/>
              <w:jc w:val="both"/>
              <w:rPr>
                <w:rFonts w:ascii="inherit" w:eastAsia="Times New Roman" w:hAnsi="inherit" w:cs="Times New Roman"/>
                <w:sz w:val="24"/>
                <w:szCs w:val="24"/>
                <w:lang w:eastAsia="en-GB"/>
              </w:rPr>
            </w:pP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w:t>
                  </w:r>
                  <w:proofErr w:type="spellStart"/>
                  <w:r w:rsidRPr="003B7AE9">
                    <w:rPr>
                      <w:rFonts w:ascii="inherit" w:eastAsia="Times New Roman" w:hAnsi="inherit" w:cs="Times New Roman"/>
                      <w:sz w:val="24"/>
                      <w:szCs w:val="24"/>
                      <w:lang w:eastAsia="en-GB"/>
                    </w:rPr>
                    <w:t>undervoltage</w:t>
                  </w:r>
                  <w:proofErr w:type="spellEnd"/>
                  <w:r w:rsidRPr="003B7AE9">
                    <w:rPr>
                      <w:rFonts w:ascii="inherit" w:eastAsia="Times New Roman" w:hAnsi="inherit" w:cs="Times New Roman"/>
                      <w:sz w:val="24"/>
                      <w:szCs w:val="24"/>
                      <w:lang w:eastAsia="en-GB"/>
                    </w:rPr>
                    <w:t xml:space="preserve"> and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TSOs in the Baltic synchronous area may require power-generating modules to remain connected to </w:t>
                  </w:r>
                  <w:r w:rsidRPr="003B7AE9">
                    <w:rPr>
                      <w:rFonts w:ascii="inherit" w:eastAsia="Times New Roman" w:hAnsi="inherit" w:cs="Times New Roman"/>
                      <w:sz w:val="24"/>
                      <w:szCs w:val="24"/>
                      <w:lang w:eastAsia="en-GB"/>
                    </w:rPr>
                    <w:lastRenderedPageBreak/>
                    <w:t>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65481CAD" w:rsidR="003B7AE9" w:rsidRPr="003B7AE9" w:rsidRDefault="005221EF" w:rsidP="003B7AE9">
                        <w:pPr>
                          <w:spacing w:before="60" w:after="60" w:line="240" w:lineRule="auto"/>
                          <w:rPr>
                            <w:rFonts w:ascii="inherit" w:eastAsia="Times New Roman" w:hAnsi="inherit" w:cs="Times New Roman"/>
                            <w:lang w:eastAsia="en-GB"/>
                          </w:rPr>
                        </w:pPr>
                        <w:ins w:id="38" w:author="Author">
                          <w:r>
                            <w:rPr>
                              <w:rFonts w:ascii="inherit" w:eastAsia="Times New Roman" w:hAnsi="inherit" w:cs="Times New Roman"/>
                              <w:lang w:eastAsia="en-GB"/>
                            </w:rPr>
                            <w:t xml:space="preserve">0,90 </w:t>
                          </w:r>
                          <w:proofErr w:type="spellStart"/>
                          <w:r>
                            <w:rPr>
                              <w:rFonts w:ascii="inherit" w:eastAsia="Times New Roman" w:hAnsi="inherit" w:cs="Times New Roman"/>
                              <w:lang w:eastAsia="en-GB"/>
                            </w:rPr>
                            <w:t>pu</w:t>
                          </w:r>
                          <w:proofErr w:type="spellEnd"/>
                          <w:r>
                            <w:rPr>
                              <w:rFonts w:ascii="inherit" w:eastAsia="Times New Roman" w:hAnsi="inherit" w:cs="Times New Roman"/>
                              <w:lang w:eastAsia="en-GB"/>
                            </w:rPr>
                            <w:t xml:space="preserve"> – 0,95 </w:t>
                          </w:r>
                          <w:proofErr w:type="spellStart"/>
                          <w:r>
                            <w:rPr>
                              <w:rFonts w:ascii="inherit" w:eastAsia="Times New Roman" w:hAnsi="inherit" w:cs="Times New Roman"/>
                              <w:lang w:eastAsia="en-GB"/>
                            </w:rPr>
                            <w:t>pu</w:t>
                          </w:r>
                          <w:proofErr w:type="spellEnd"/>
                          <w:r>
                            <w:rPr>
                              <w:rFonts w:ascii="inherit" w:eastAsia="Times New Roman" w:hAnsi="inherit" w:cs="Times New Roman"/>
                              <w:lang w:eastAsia="en-GB"/>
                            </w:rPr>
                            <w:br/>
                          </w:r>
                          <w:r>
                            <w:rPr>
                              <w:rFonts w:ascii="inherit" w:eastAsia="Times New Roman" w:hAnsi="inherit" w:cs="Times New Roman"/>
                              <w:lang w:eastAsia="en-GB"/>
                            </w:rPr>
                            <w:br/>
                          </w:r>
                        </w:ins>
                        <w:r w:rsidR="003B7AE9" w:rsidRPr="003B7AE9">
                          <w:rPr>
                            <w:rFonts w:ascii="inherit" w:eastAsia="Times New Roman" w:hAnsi="inherit" w:cs="Times New Roman"/>
                            <w:lang w:eastAsia="en-GB"/>
                          </w:rPr>
                          <w:t>0,9</w:t>
                        </w:r>
                        <w:ins w:id="39" w:author="Author">
                          <w:r w:rsidR="00893D89">
                            <w:rPr>
                              <w:rFonts w:ascii="inherit" w:eastAsia="Times New Roman" w:hAnsi="inherit" w:cs="Times New Roman"/>
                              <w:lang w:eastAsia="en-GB"/>
                            </w:rPr>
                            <w:t>5</w:t>
                          </w:r>
                        </w:ins>
                        <w:del w:id="40" w:author="Author">
                          <w:r w:rsidR="003B7AE9" w:rsidRPr="003B7AE9" w:rsidDel="00893D89">
                            <w:rPr>
                              <w:rFonts w:ascii="inherit" w:eastAsia="Times New Roman" w:hAnsi="inherit" w:cs="Times New Roman"/>
                              <w:lang w:eastAsia="en-GB"/>
                            </w:rPr>
                            <w:delText>0</w:delText>
                          </w:r>
                        </w:del>
                        <w:r w:rsidR="003B7AE9" w:rsidRPr="003B7AE9">
                          <w:rPr>
                            <w:rFonts w:ascii="inherit" w:eastAsia="Times New Roman" w:hAnsi="inherit" w:cs="Times New Roman"/>
                            <w:lang w:eastAsia="en-GB"/>
                          </w:rPr>
                          <w:t xml:space="preserve"> pu-1,05 </w:t>
                        </w:r>
                        <w:proofErr w:type="spellStart"/>
                        <w:r w:rsidR="003B7AE9"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1F520015" w:rsidR="003B7AE9" w:rsidRPr="003B7AE9" w:rsidRDefault="005221EF" w:rsidP="003B7AE9">
                        <w:pPr>
                          <w:spacing w:before="60" w:after="60" w:line="240" w:lineRule="auto"/>
                          <w:rPr>
                            <w:rFonts w:ascii="inherit" w:eastAsia="Times New Roman" w:hAnsi="inherit" w:cs="Times New Roman"/>
                            <w:lang w:eastAsia="en-GB"/>
                          </w:rPr>
                        </w:pPr>
                        <w:ins w:id="41" w:author="Author">
                          <w:r>
                            <w:rPr>
                              <w:rFonts w:ascii="inherit" w:eastAsia="Times New Roman" w:hAnsi="inherit" w:cs="Times New Roman"/>
                              <w:lang w:eastAsia="en-GB"/>
                            </w:rPr>
                            <w:t>60 minutes</w:t>
                          </w:r>
                          <w:r>
                            <w:rPr>
                              <w:rFonts w:ascii="inherit" w:eastAsia="Times New Roman" w:hAnsi="inherit" w:cs="Times New Roman"/>
                              <w:lang w:eastAsia="en-GB"/>
                            </w:rPr>
                            <w:br/>
                          </w:r>
                          <w:r>
                            <w:rPr>
                              <w:rFonts w:ascii="inherit" w:eastAsia="Times New Roman" w:hAnsi="inherit" w:cs="Times New Roman"/>
                              <w:lang w:eastAsia="en-GB"/>
                            </w:rPr>
                            <w:br/>
                          </w:r>
                          <w:r>
                            <w:rPr>
                              <w:rFonts w:ascii="inherit" w:eastAsia="Times New Roman" w:hAnsi="inherit" w:cs="Times New Roman"/>
                              <w:lang w:eastAsia="en-GB"/>
                            </w:rPr>
                            <w:br/>
                          </w:r>
                        </w:ins>
                        <w:r w:rsidR="003B7AE9"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w:t>
                  </w:r>
                  <w:proofErr w:type="gramStart"/>
                  <w:r w:rsidRPr="003B7AE9">
                    <w:rPr>
                      <w:rFonts w:ascii="inherit" w:eastAsia="Times New Roman" w:hAnsi="inherit" w:cs="Times New Roman"/>
                      <w:sz w:val="24"/>
                      <w:szCs w:val="24"/>
                      <w:lang w:eastAsia="en-GB"/>
                    </w:rPr>
                    <w:t>time periods</w:t>
                  </w:r>
                  <w:proofErr w:type="gramEnd"/>
                  <w:r w:rsidRPr="003B7AE9">
                    <w:rPr>
                      <w:rFonts w:ascii="inherit" w:eastAsia="Times New Roman" w:hAnsi="inherit" w:cs="Times New Roman"/>
                      <w:sz w:val="24"/>
                      <w:szCs w:val="24"/>
                      <w:lang w:eastAsia="en-GB"/>
                    </w:rPr>
                    <w:t xml:space="preserve">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w:t>
                  </w:r>
                  <w:proofErr w:type="gramStart"/>
                  <w:r w:rsidRPr="003B7AE9">
                    <w:rPr>
                      <w:rFonts w:ascii="inherit" w:eastAsia="Times New Roman" w:hAnsi="inherit" w:cs="Times New Roman"/>
                      <w:sz w:val="24"/>
                      <w:szCs w:val="24"/>
                      <w:lang w:eastAsia="en-GB"/>
                    </w:rPr>
                    <w:t>time periods</w:t>
                  </w:r>
                  <w:proofErr w:type="gramEnd"/>
                  <w:r w:rsidRPr="003B7AE9">
                    <w:rPr>
                      <w:rFonts w:ascii="inherit" w:eastAsia="Times New Roman" w:hAnsi="inherit" w:cs="Times New Roman"/>
                      <w:sz w:val="24"/>
                      <w:szCs w:val="24"/>
                      <w:lang w:eastAsia="en-GB"/>
                    </w:rPr>
                    <w:t xml:space="preserve">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wider</w:t>
            </w:r>
            <w:proofErr w:type="gramEnd"/>
            <w:r w:rsidRPr="003B7AE9">
              <w:rPr>
                <w:rFonts w:ascii="inherit" w:eastAsia="Times New Roman" w:hAnsi="inherit" w:cs="Times New Roman"/>
                <w:sz w:val="24"/>
                <w:szCs w:val="24"/>
                <w:lang w:eastAsia="en-GB"/>
              </w:rPr>
              <w:t xml:space="preserve">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without</w:t>
            </w:r>
            <w:proofErr w:type="gramEnd"/>
            <w:r w:rsidRPr="003B7AE9">
              <w:rPr>
                <w:rFonts w:ascii="inherit" w:eastAsia="Times New Roman" w:hAnsi="inherit" w:cs="Times New Roman"/>
                <w:sz w:val="24"/>
                <w:szCs w:val="24"/>
                <w:lang w:eastAsia="en-GB"/>
              </w:rPr>
              <w:t xml:space="preserve"> prejudice to point (a), the relevant system operator in coordination with the relevant TSO shall have the right to specify voltages at the connection point at which a power-generating module is capable of automatic disconnection. The terms and settings for automatic disconnection </w:t>
            </w:r>
            <w:proofErr w:type="gramStart"/>
            <w:r w:rsidRPr="003B7AE9">
              <w:rPr>
                <w:rFonts w:ascii="inherit" w:eastAsia="Times New Roman" w:hAnsi="inherit" w:cs="Times New Roman"/>
                <w:sz w:val="24"/>
                <w:szCs w:val="24"/>
                <w:lang w:eastAsia="en-GB"/>
              </w:rPr>
              <w:t>shall be agreed</w:t>
            </w:r>
            <w:proofErr w:type="gramEnd"/>
            <w:r w:rsidRPr="003B7AE9">
              <w:rPr>
                <w:rFonts w:ascii="inherit" w:eastAsia="Times New Roman" w:hAnsi="inherit" w:cs="Times New Roman"/>
                <w:sz w:val="24"/>
                <w:szCs w:val="24"/>
                <w:lang w:eastAsia="en-GB"/>
              </w:rPr>
              <w:t xml:space="preserve">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power-generating</w:t>
                  </w:r>
                  <w:proofErr w:type="gramEnd"/>
                  <w:r w:rsidRPr="003B7AE9">
                    <w:rPr>
                      <w:rFonts w:ascii="inherit" w:eastAsia="Times New Roman" w:hAnsi="inherit" w:cs="Times New Roman"/>
                      <w:sz w:val="24"/>
                      <w:szCs w:val="24"/>
                      <w:lang w:eastAsia="en-GB"/>
                    </w:rPr>
                    <w:t xml:space="preserve">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That lower limit </w:t>
                  </w:r>
                  <w:proofErr w:type="gramStart"/>
                  <w:r w:rsidRPr="003B7AE9">
                    <w:rPr>
                      <w:rFonts w:ascii="inherit" w:eastAsia="Times New Roman" w:hAnsi="inherit" w:cs="Times New Roman"/>
                      <w:sz w:val="24"/>
                      <w:szCs w:val="24"/>
                      <w:lang w:eastAsia="en-GB"/>
                    </w:rPr>
                    <w:t>shall be specified</w:t>
                  </w:r>
                  <w:proofErr w:type="gramEnd"/>
                  <w:r w:rsidRPr="003B7AE9">
                    <w:rPr>
                      <w:rFonts w:ascii="inherit" w:eastAsia="Times New Roman" w:hAnsi="inherit" w:cs="Times New Roman"/>
                      <w:sz w:val="24"/>
                      <w:szCs w:val="24"/>
                      <w:lang w:eastAsia="en-GB"/>
                    </w:rPr>
                    <w:t xml:space="preserve">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each</w:t>
                  </w:r>
                  <w:proofErr w:type="gramEnd"/>
                  <w:r w:rsidRPr="003B7AE9">
                    <w:rPr>
                      <w:rFonts w:ascii="inherit" w:eastAsia="Times New Roman" w:hAnsi="inherit" w:cs="Times New Roman"/>
                      <w:sz w:val="24"/>
                      <w:szCs w:val="24"/>
                      <w:lang w:eastAsia="en-GB"/>
                    </w:rPr>
                    <w:t xml:space="preserve"> TSO shall specify the pre-fault and post-fault conditions for the fault-ride-through capability referred to in point (iv) of Article 14(3)(a). The specified pre-</w:t>
                  </w:r>
                  <w:r w:rsidRPr="003B7AE9">
                    <w:rPr>
                      <w:rFonts w:ascii="inherit" w:eastAsia="Times New Roman" w:hAnsi="inherit" w:cs="Times New Roman"/>
                      <w:sz w:val="24"/>
                      <w:szCs w:val="24"/>
                      <w:lang w:eastAsia="en-GB"/>
                    </w:rPr>
                    <w:lastRenderedPageBreak/>
                    <w:t>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3571FC0F"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ins w:id="42" w:author="Author">
                          <w:r w:rsidR="009E2DE7">
                            <w:rPr>
                              <w:rFonts w:ascii="inherit" w:eastAsia="Times New Roman" w:hAnsi="inherit" w:cs="Times New Roman"/>
                              <w:lang w:eastAsia="en-GB"/>
                            </w:rPr>
                            <w:t xml:space="preserve"> for specific PGMs</w:t>
                          </w:r>
                        </w:ins>
                        <w:r w:rsidRPr="003B7AE9">
                          <w:rPr>
                            <w:rFonts w:ascii="inherit" w:eastAsia="Times New Roman" w:hAnsi="inherit" w:cs="Times New Roman"/>
                            <w:lang w:eastAsia="en-GB"/>
                          </w:rPr>
                          <w:t>)</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61BFE564"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ins w:id="43" w:author="Author">
                          <w:r w:rsidR="009E2DE7">
                            <w:rPr>
                              <w:rFonts w:ascii="inherit" w:eastAsia="Times New Roman" w:hAnsi="inherit" w:cs="Times New Roman"/>
                              <w:lang w:eastAsia="en-GB"/>
                            </w:rPr>
                            <w:t xml:space="preserve"> for specific PGMs</w:t>
                          </w:r>
                        </w:ins>
                        <w:r w:rsidRPr="003B7AE9">
                          <w:rPr>
                            <w:rFonts w:ascii="inherit" w:eastAsia="Times New Roman" w:hAnsi="inherit" w:cs="Times New Roman"/>
                            <w:lang w:eastAsia="en-GB"/>
                          </w:rPr>
                          <w:t>)</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fault-ride-through</w:t>
            </w:r>
            <w:proofErr w:type="gramEnd"/>
            <w:r w:rsidRPr="003B7AE9">
              <w:rPr>
                <w:rFonts w:ascii="inherit" w:eastAsia="Times New Roman" w:hAnsi="inherit" w:cs="Times New Roman"/>
                <w:sz w:val="24"/>
                <w:szCs w:val="24"/>
                <w:lang w:eastAsia="en-GB"/>
              </w:rPr>
              <w:t xml:space="preserve">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deviation</w:t>
                  </w:r>
                  <w:proofErr w:type="gramEnd"/>
                  <w:r w:rsidRPr="003B7AE9">
                    <w:rPr>
                      <w:rFonts w:ascii="inherit" w:eastAsia="Times New Roman" w:hAnsi="inherit" w:cs="Times New Roman"/>
                      <w:sz w:val="24"/>
                      <w:szCs w:val="24"/>
                      <w:lang w:eastAsia="en-GB"/>
                    </w:rPr>
                    <w:t xml:space="preserve">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in coordination with the relevant TSO shall specify the reactive power provision capability requirements in the context of varying voltage. For that </w:t>
                  </w:r>
                  <w:proofErr w:type="gramStart"/>
                  <w:r w:rsidRPr="003B7AE9">
                    <w:rPr>
                      <w:rFonts w:ascii="inherit" w:eastAsia="Times New Roman" w:hAnsi="inherit" w:cs="Times New Roman"/>
                      <w:sz w:val="24"/>
                      <w:szCs w:val="24"/>
                      <w:lang w:eastAsia="en-GB"/>
                    </w:rPr>
                    <w:t>purpose</w:t>
                  </w:r>
                  <w:proofErr w:type="gramEnd"/>
                  <w:r w:rsidRPr="003B7AE9">
                    <w:rPr>
                      <w:rFonts w:ascii="inherit" w:eastAsia="Times New Roman" w:hAnsi="inherit" w:cs="Times New Roman"/>
                      <w:sz w:val="24"/>
                      <w:szCs w:val="24"/>
                      <w:lang w:eastAsia="en-GB"/>
                    </w:rPr>
                    <w:t xml:space="preserv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w:t>
                  </w:r>
                  <w:r w:rsidRPr="003B7AE9">
                    <w:rPr>
                      <w:rFonts w:ascii="inherit" w:eastAsia="Times New Roman" w:hAnsi="inherit" w:cs="Times New Roman"/>
                      <w:sz w:val="24"/>
                      <w:szCs w:val="24"/>
                      <w:lang w:eastAsia="en-GB"/>
                    </w:rPr>
                    <w:lastRenderedPageBreak/>
                    <w:t>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w:t>
                  </w:r>
                  <w:proofErr w:type="gramEnd"/>
                  <w:r w:rsidRPr="003B7AE9">
                    <w:rPr>
                      <w:rFonts w:ascii="inherit" w:eastAsia="Times New Roman" w:hAnsi="inherit" w:cs="Times New Roman"/>
                      <w:sz w:val="24"/>
                      <w:szCs w:val="24"/>
                      <w:lang w:eastAsia="en-GB"/>
                    </w:rPr>
                    <w:t xml:space="preserve">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adequate</w:t>
                  </w:r>
                  <w:proofErr w:type="gramEnd"/>
                  <w:r w:rsidRPr="003B7AE9">
                    <w:rPr>
                      <w:rFonts w:ascii="inherit" w:eastAsia="Times New Roman" w:hAnsi="inherit" w:cs="Times New Roman"/>
                      <w:sz w:val="24"/>
                      <w:szCs w:val="24"/>
                      <w:lang w:eastAsia="en-GB"/>
                    </w:rPr>
                    <w:t xml:space="preserv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Type </w:t>
      </w:r>
      <w:proofErr w:type="gramStart"/>
      <w:r w:rsidRPr="003B7AE9">
        <w:rPr>
          <w:rFonts w:ascii="inherit" w:eastAsia="Times New Roman" w:hAnsi="inherit" w:cs="Times New Roman"/>
          <w:color w:val="000000"/>
          <w:sz w:val="24"/>
          <w:szCs w:val="24"/>
          <w:lang w:eastAsia="en-GB"/>
        </w:rPr>
        <w:t>C power park modules</w:t>
      </w:r>
      <w:proofErr w:type="gramEnd"/>
      <w:r w:rsidRPr="003B7AE9">
        <w:rPr>
          <w:rFonts w:ascii="inherit" w:eastAsia="Times New Roman" w:hAnsi="inherit" w:cs="Times New Roman"/>
          <w:color w:val="000000"/>
          <w:sz w:val="24"/>
          <w:szCs w:val="24"/>
          <w:lang w:eastAsia="en-GB"/>
        </w:rPr>
        <w:t xml:space="preserve">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Type </w:t>
      </w:r>
      <w:proofErr w:type="gramStart"/>
      <w:r w:rsidRPr="003B7AE9">
        <w:rPr>
          <w:rFonts w:ascii="inherit" w:eastAsia="Times New Roman" w:hAnsi="inherit" w:cs="Times New Roman"/>
          <w:color w:val="000000"/>
          <w:sz w:val="24"/>
          <w:szCs w:val="24"/>
          <w:lang w:eastAsia="en-GB"/>
        </w:rPr>
        <w:t>C power park modules</w:t>
      </w:r>
      <w:proofErr w:type="gramEnd"/>
      <w:r w:rsidRPr="003B7AE9">
        <w:rPr>
          <w:rFonts w:ascii="inherit" w:eastAsia="Times New Roman" w:hAnsi="inherit" w:cs="Times New Roman"/>
          <w:color w:val="000000"/>
          <w:sz w:val="24"/>
          <w:szCs w:val="24"/>
          <w:lang w:eastAsia="en-GB"/>
        </w:rPr>
        <w:t xml:space="preserve">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w:t>
            </w:r>
            <w:proofErr w:type="gramStart"/>
            <w:r w:rsidRPr="003B7AE9">
              <w:rPr>
                <w:rFonts w:ascii="inherit" w:eastAsia="Times New Roman" w:hAnsi="inherit" w:cs="Times New Roman"/>
                <w:sz w:val="24"/>
                <w:szCs w:val="24"/>
                <w:lang w:eastAsia="en-GB"/>
              </w:rPr>
              <w:t>shall be provided</w:t>
            </w:r>
            <w:proofErr w:type="gramEnd"/>
            <w:r w:rsidRPr="003B7AE9">
              <w:rPr>
                <w:rFonts w:ascii="inherit" w:eastAsia="Times New Roman" w:hAnsi="inherit" w:cs="Times New Roman"/>
                <w:sz w:val="24"/>
                <w:szCs w:val="24"/>
                <w:lang w:eastAsia="en-GB"/>
              </w:rPr>
              <w:t xml:space="preserve">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AE2F0B1">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rsidTr="0AE2F0B1">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2C50309" w14:textId="5A0EC075" w:rsidR="003B7AE9" w:rsidRPr="005F1E9A" w:rsidDel="005F1E9A" w:rsidRDefault="0AE2F0B1" w:rsidP="0AE2F0B1">
                  <w:pPr>
                    <w:spacing w:before="120" w:after="0" w:line="240" w:lineRule="auto"/>
                    <w:jc w:val="both"/>
                    <w:rPr>
                      <w:ins w:id="44" w:author="Author"/>
                      <w:del w:id="45" w:author="Author"/>
                      <w:rFonts w:ascii="inherit" w:eastAsia="Times New Roman" w:hAnsi="inherit" w:cs="Times New Roman"/>
                      <w:sz w:val="24"/>
                      <w:szCs w:val="24"/>
                      <w:lang w:eastAsia="en-GB"/>
                    </w:rPr>
                  </w:pPr>
                  <w:r w:rsidRPr="0AE2F0B1">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p w14:paraId="302379C1" w14:textId="50B2B3AC" w:rsidR="003B7AE9" w:rsidRPr="003B7AE9" w:rsidRDefault="003B7AE9" w:rsidP="0AE2F0B1">
                  <w:pPr>
                    <w:spacing w:before="120" w:after="0" w:line="240" w:lineRule="auto"/>
                    <w:jc w:val="both"/>
                    <w:rPr>
                      <w:rFonts w:ascii="inherit" w:eastAsia="Times New Roman" w:hAnsi="inherit" w:cs="Times New Roman"/>
                      <w:sz w:val="24"/>
                      <w:szCs w:val="24"/>
                      <w:lang w:eastAsia="en-GB"/>
                    </w:rPr>
                  </w:pP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6B7CC2E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with a slope having a range of at least 2 to 7 % in steps no greater than 0,5 %.</w:t>
                  </w:r>
                  <w:proofErr w:type="gramEnd"/>
                  <w:r w:rsidRPr="003B7AE9">
                    <w:rPr>
                      <w:rFonts w:ascii="inherit" w:eastAsia="Times New Roman" w:hAnsi="inherit" w:cs="Times New Roman"/>
                      <w:sz w:val="24"/>
                      <w:szCs w:val="24"/>
                      <w:lang w:eastAsia="en-GB"/>
                    </w:rPr>
                    <w:t xml:space="preserve"> The reactive power output shall be zero when the grid voltage value at the connection point equals the voltage </w:t>
                  </w:r>
                  <w:proofErr w:type="spellStart"/>
                  <w:r w:rsidRPr="003B7AE9">
                    <w:rPr>
                      <w:rFonts w:ascii="inherit" w:eastAsia="Times New Roman" w:hAnsi="inherit" w:cs="Times New Roman"/>
                      <w:sz w:val="24"/>
                      <w:szCs w:val="24"/>
                      <w:lang w:eastAsia="en-GB"/>
                    </w:rPr>
                    <w:t>setpoint</w:t>
                  </w:r>
                  <w:proofErr w:type="spellEnd"/>
                  <w:r w:rsidRPr="003B7AE9">
                    <w:rPr>
                      <w:rFonts w:ascii="inherit" w:eastAsia="Times New Roman" w:hAnsi="inherit" w:cs="Times New Roman"/>
                      <w:sz w:val="24"/>
                      <w:szCs w:val="24"/>
                      <w:lang w:eastAsia="en-GB"/>
                    </w:rPr>
                    <w:t>;</w:t>
                  </w:r>
                  <w:ins w:id="46" w:author="Author">
                    <w:r w:rsidR="005F1E9A">
                      <w:rPr>
                        <w:rFonts w:ascii="inherit" w:eastAsia="Times New Roman" w:hAnsi="inherit" w:cs="Times New Roman"/>
                        <w:sz w:val="24"/>
                        <w:szCs w:val="24"/>
                        <w:lang w:eastAsia="en-GB"/>
                      </w:rPr>
                      <w:t xml:space="preserve"> A</w:t>
                    </w:r>
                    <w:proofErr w:type="spellStart"/>
                    <w:r w:rsidR="005F1E9A" w:rsidRPr="005F1E9A">
                      <w:rPr>
                        <w:rFonts w:ascii="inherit" w:eastAsia="Times New Roman" w:hAnsi="inherit" w:cs="Times New Roman"/>
                        <w:sz w:val="24"/>
                        <w:szCs w:val="24"/>
                        <w:lang w:val="en-US" w:eastAsia="en-GB"/>
                      </w:rPr>
                      <w:t>nother</w:t>
                    </w:r>
                    <w:proofErr w:type="spellEnd"/>
                    <w:r w:rsidR="005F1E9A" w:rsidRPr="005F1E9A">
                      <w:rPr>
                        <w:rFonts w:ascii="inherit" w:eastAsia="Times New Roman" w:hAnsi="inherit" w:cs="Times New Roman"/>
                        <w:sz w:val="24"/>
                        <w:szCs w:val="24"/>
                        <w:lang w:val="en-US" w:eastAsia="en-GB"/>
                      </w:rPr>
                      <w:t xml:space="preserve"> point than connection point </w:t>
                    </w:r>
                    <w:r w:rsidR="005F1E9A">
                      <w:rPr>
                        <w:rFonts w:ascii="inherit" w:eastAsia="Times New Roman" w:hAnsi="inherit" w:cs="Times New Roman"/>
                        <w:sz w:val="24"/>
                        <w:szCs w:val="24"/>
                        <w:lang w:val="en-US" w:eastAsia="en-GB"/>
                      </w:rPr>
                      <w:t>may be utilized upon</w:t>
                    </w:r>
                    <w:r w:rsidR="005F1E9A" w:rsidRPr="005F1E9A">
                      <w:rPr>
                        <w:rFonts w:ascii="inherit" w:eastAsia="Times New Roman" w:hAnsi="inherit" w:cs="Times New Roman"/>
                        <w:sz w:val="24"/>
                        <w:szCs w:val="24"/>
                        <w:lang w:val="en-US" w:eastAsia="en-GB"/>
                      </w:rPr>
                      <w:t xml:space="preserve"> approval from regulatory authority.</w:t>
                    </w:r>
                  </w:ins>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w:t>
                  </w:r>
                  <w:proofErr w:type="gramEnd"/>
                  <w:r w:rsidRPr="003B7AE9">
                    <w:rPr>
                      <w:rFonts w:ascii="inherit" w:eastAsia="Times New Roman" w:hAnsi="inherit" w:cs="Times New Roman"/>
                      <w:sz w:val="24"/>
                      <w:szCs w:val="24"/>
                      <w:lang w:eastAsia="en-GB"/>
                    </w:rPr>
                    <w:t xml:space="preserve">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w:t>
                  </w:r>
                  <w:proofErr w:type="gramEnd"/>
                  <w:r w:rsidRPr="003B7AE9">
                    <w:rPr>
                      <w:rFonts w:ascii="inherit" w:eastAsia="Times New Roman" w:hAnsi="inherit" w:cs="Times New Roman"/>
                      <w:sz w:val="24"/>
                      <w:szCs w:val="24"/>
                      <w:lang w:eastAsia="en-GB"/>
                    </w:rPr>
                    <w:t xml:space="preserve"> The relevant system operator shall specify the target power factor value, its tolerance and the </w:t>
                  </w:r>
                  <w:proofErr w:type="gramStart"/>
                  <w:r w:rsidRPr="003B7AE9">
                    <w:rPr>
                      <w:rFonts w:ascii="inherit" w:eastAsia="Times New Roman" w:hAnsi="inherit" w:cs="Times New Roman"/>
                      <w:sz w:val="24"/>
                      <w:szCs w:val="24"/>
                      <w:lang w:eastAsia="en-GB"/>
                    </w:rPr>
                    <w:t>period of time</w:t>
                  </w:r>
                  <w:proofErr w:type="gramEnd"/>
                  <w:r w:rsidRPr="003B7AE9">
                    <w:rPr>
                      <w:rFonts w:ascii="inherit" w:eastAsia="Times New Roman" w:hAnsi="inherit" w:cs="Times New Roman"/>
                      <w:sz w:val="24"/>
                      <w:szCs w:val="24"/>
                      <w:lang w:eastAsia="en-GB"/>
                    </w:rPr>
                    <w:t xml:space="preserve"> to achieve the target power factor following a sudden change of active power output. The tolerance of the target power factor </w:t>
                  </w:r>
                  <w:proofErr w:type="gramStart"/>
                  <w:r w:rsidRPr="003B7AE9">
                    <w:rPr>
                      <w:rFonts w:ascii="inherit" w:eastAsia="Times New Roman" w:hAnsi="inherit" w:cs="Times New Roman"/>
                      <w:sz w:val="24"/>
                      <w:szCs w:val="24"/>
                      <w:lang w:eastAsia="en-GB"/>
                    </w:rPr>
                    <w:t>shall be expressed</w:t>
                  </w:r>
                  <w:proofErr w:type="gramEnd"/>
                  <w:r w:rsidRPr="003B7AE9">
                    <w:rPr>
                      <w:rFonts w:ascii="inherit" w:eastAsia="Times New Roman" w:hAnsi="inherit" w:cs="Times New Roman"/>
                      <w:sz w:val="24"/>
                      <w:szCs w:val="24"/>
                      <w:lang w:eastAsia="en-GB"/>
                    </w:rPr>
                    <w:t xml:space="preserve">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requirements set out in this Chapter apply to the connection to the network of AC-connected </w:t>
      </w:r>
      <w:proofErr w:type="gramStart"/>
      <w:r w:rsidRPr="003B7AE9">
        <w:rPr>
          <w:rFonts w:ascii="inherit" w:eastAsia="Times New Roman" w:hAnsi="inherit" w:cs="Times New Roman"/>
          <w:color w:val="000000"/>
          <w:sz w:val="24"/>
          <w:szCs w:val="24"/>
          <w:lang w:eastAsia="en-GB"/>
        </w:rPr>
        <w:t>power park</w:t>
      </w:r>
      <w:proofErr w:type="gramEnd"/>
      <w:r w:rsidRPr="003B7AE9">
        <w:rPr>
          <w:rFonts w:ascii="inherit" w:eastAsia="Times New Roman" w:hAnsi="inherit" w:cs="Times New Roman"/>
          <w:color w:val="000000"/>
          <w:sz w:val="24"/>
          <w:szCs w:val="24"/>
          <w:lang w:eastAsia="en-GB"/>
        </w:rPr>
        <w:t xml:space="preserve"> modules located offshore. An AC-connected power park module located offshore which does not have an offshore connection point </w:t>
      </w:r>
      <w:proofErr w:type="gramStart"/>
      <w:r w:rsidRPr="003B7AE9">
        <w:rPr>
          <w:rFonts w:ascii="inherit" w:eastAsia="Times New Roman" w:hAnsi="inherit" w:cs="Times New Roman"/>
          <w:color w:val="000000"/>
          <w:sz w:val="24"/>
          <w:szCs w:val="24"/>
          <w:lang w:eastAsia="en-GB"/>
        </w:rPr>
        <w:t>shall be considered</w:t>
      </w:r>
      <w:proofErr w:type="gramEnd"/>
      <w:r w:rsidRPr="003B7AE9">
        <w:rPr>
          <w:rFonts w:ascii="inherit" w:eastAsia="Times New Roman" w:hAnsi="inherit" w:cs="Times New Roman"/>
          <w:color w:val="000000"/>
          <w:sz w:val="24"/>
          <w:szCs w:val="24"/>
          <w:lang w:eastAsia="en-GB"/>
        </w:rPr>
        <w:t xml:space="preserve">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roofErr w:type="gramEnd"/>
      <w:r w:rsidRPr="003B7AE9">
        <w:rPr>
          <w:rFonts w:ascii="inherit" w:eastAsia="Times New Roman" w:hAnsi="inherit" w:cs="Times New Roman"/>
          <w:color w:val="000000"/>
          <w:sz w:val="24"/>
          <w:szCs w:val="24"/>
          <w:lang w:eastAsia="en-GB"/>
        </w:rPr>
        <w:t>.</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AC-connected offshore power park modules within the scope of this Regulation shall be categorised in accordance with the following offshore </w:t>
      </w:r>
      <w:proofErr w:type="gramStart"/>
      <w:r w:rsidRPr="003B7AE9">
        <w:rPr>
          <w:rFonts w:ascii="inherit" w:eastAsia="Times New Roman" w:hAnsi="inherit" w:cs="Times New Roman"/>
          <w:color w:val="000000"/>
          <w:sz w:val="24"/>
          <w:szCs w:val="24"/>
          <w:lang w:eastAsia="en-GB"/>
        </w:rPr>
        <w:t>grid connection system configurations</w:t>
      </w:r>
      <w:proofErr w:type="gramEnd"/>
      <w:r w:rsidRPr="003B7AE9">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configuration</w:t>
            </w:r>
            <w:proofErr w:type="gramEnd"/>
            <w:r w:rsidRPr="003B7AE9">
              <w:rPr>
                <w:rFonts w:ascii="inherit" w:eastAsia="Times New Roman" w:hAnsi="inherit" w:cs="Times New Roman"/>
                <w:sz w:val="24"/>
                <w:szCs w:val="24"/>
                <w:lang w:eastAsia="en-GB"/>
              </w:rPr>
              <w:t xml:space="preserve">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proofErr w:type="gramEnd"/>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 xml:space="preserve">connected to the 400 kV network in the voltage range and for the </w:t>
      </w:r>
      <w:proofErr w:type="gramStart"/>
      <w:r w:rsidRPr="003B7AE9">
        <w:rPr>
          <w:rFonts w:ascii="inherit" w:eastAsia="Times New Roman" w:hAnsi="inherit" w:cs="Times New Roman"/>
          <w:color w:val="000000"/>
          <w:sz w:val="24"/>
          <w:szCs w:val="24"/>
          <w:lang w:eastAsia="en-GB"/>
        </w:rPr>
        <w:t>time periods</w:t>
      </w:r>
      <w:proofErr w:type="gramEnd"/>
      <w:r w:rsidRPr="003B7AE9">
        <w:rPr>
          <w:rFonts w:ascii="inherit" w:eastAsia="Times New Roman" w:hAnsi="inherit" w:cs="Times New Roman"/>
          <w:color w:val="000000"/>
          <w:sz w:val="24"/>
          <w:szCs w:val="24"/>
          <w:lang w:eastAsia="en-GB"/>
        </w:rPr>
        <w:t xml:space="preserve">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proofErr w:type="gramStart"/>
      <w:r w:rsidRPr="003B7AE9">
        <w:rPr>
          <w:rFonts w:ascii="inherit" w:eastAsia="Times New Roman" w:hAnsi="inherit" w:cs="Times New Roman"/>
          <w:color w:val="000000"/>
          <w:sz w:val="24"/>
          <w:szCs w:val="24"/>
          <w:lang w:eastAsia="en-GB"/>
        </w:rPr>
        <w:t>pu</w:t>
      </w:r>
      <w:proofErr w:type="spellEnd"/>
      <w:proofErr w:type="gram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6"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27"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w:t>
      </w:r>
      <w:proofErr w:type="gramStart"/>
      <w:r w:rsidRPr="003B7AE9">
        <w:rPr>
          <w:rFonts w:ascii="inherit" w:eastAsia="Times New Roman" w:hAnsi="inherit" w:cs="Times New Roman"/>
          <w:color w:val="000000"/>
          <w:sz w:val="24"/>
          <w:szCs w:val="24"/>
          <w:lang w:eastAsia="en-GB"/>
        </w:rPr>
        <w:t>A</w:t>
      </w:r>
      <w:proofErr w:type="gramEnd"/>
      <w:r w:rsidRPr="003B7AE9">
        <w:rPr>
          <w:rFonts w:ascii="inherit" w:eastAsia="Times New Roman" w:hAnsi="inherit" w:cs="Times New Roman"/>
          <w:color w:val="000000"/>
          <w:sz w:val="24"/>
          <w:szCs w:val="24"/>
          <w:lang w:eastAsia="en-GB"/>
        </w:rPr>
        <w:t xml:space="preserve">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The relevant system operator shall ensure that </w:t>
      </w:r>
      <w:proofErr w:type="gramStart"/>
      <w:r w:rsidRPr="003B7AE9">
        <w:rPr>
          <w:rFonts w:ascii="inherit" w:eastAsia="Times New Roman" w:hAnsi="inherit" w:cs="Times New Roman"/>
          <w:color w:val="000000"/>
          <w:sz w:val="24"/>
          <w:szCs w:val="24"/>
          <w:lang w:eastAsia="en-GB"/>
        </w:rPr>
        <w:t>the required information can be submitted by third parties on behalf of the power-generating facility owner</w:t>
      </w:r>
      <w:proofErr w:type="gramEnd"/>
      <w:r w:rsidRPr="003B7AE9">
        <w:rPr>
          <w:rFonts w:ascii="inherit" w:eastAsia="Times New Roman" w:hAnsi="inherit" w:cs="Times New Roman"/>
          <w:color w:val="000000"/>
          <w:sz w:val="24"/>
          <w:szCs w:val="24"/>
          <w:lang w:eastAsia="en-GB"/>
        </w:rPr>
        <w:t>.</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power-generating facility owner shall ensure that the relevant system operator or the competent authority of the Member State </w:t>
      </w:r>
      <w:proofErr w:type="gramStart"/>
      <w:r w:rsidRPr="003B7AE9">
        <w:rPr>
          <w:rFonts w:ascii="inherit" w:eastAsia="Times New Roman" w:hAnsi="inherit" w:cs="Times New Roman"/>
          <w:color w:val="000000"/>
          <w:sz w:val="24"/>
          <w:szCs w:val="24"/>
          <w:lang w:eastAsia="en-GB"/>
        </w:rPr>
        <w:t>is notified</w:t>
      </w:r>
      <w:proofErr w:type="gramEnd"/>
      <w:r w:rsidRPr="003B7AE9">
        <w:rPr>
          <w:rFonts w:ascii="inherit" w:eastAsia="Times New Roman" w:hAnsi="inherit" w:cs="Times New Roman"/>
          <w:color w:val="000000"/>
          <w:sz w:val="24"/>
          <w:szCs w:val="24"/>
          <w:lang w:eastAsia="en-GB"/>
        </w:rPr>
        <w:t xml:space="preserve">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relevant system operator shall ensure that </w:t>
      </w:r>
      <w:proofErr w:type="gramStart"/>
      <w:r w:rsidRPr="003B7AE9">
        <w:rPr>
          <w:rFonts w:ascii="inherit" w:eastAsia="Times New Roman" w:hAnsi="inherit" w:cs="Times New Roman"/>
          <w:color w:val="000000"/>
          <w:sz w:val="24"/>
          <w:szCs w:val="24"/>
          <w:lang w:eastAsia="en-GB"/>
        </w:rPr>
        <w:t>such notification can be made by third parties, including aggregators</w:t>
      </w:r>
      <w:proofErr w:type="gramEnd"/>
      <w:r w:rsidRPr="003B7AE9">
        <w:rPr>
          <w:rFonts w:ascii="inherit" w:eastAsia="Times New Roman" w:hAnsi="inherit" w:cs="Times New Roman"/>
          <w:color w:val="000000"/>
          <w:sz w:val="24"/>
          <w:szCs w:val="24"/>
          <w:lang w:eastAsia="en-GB"/>
        </w:rPr>
        <w:t>.</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For the purpose of operational notification for connection of each new type B and C power-generating module, a power-generating module document (‘PGMD’)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For each power-generating module within the power-generating facility, separate independent PGMDs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format of the PGMD and the information to </w:t>
      </w:r>
      <w:proofErr w:type="gramStart"/>
      <w:r w:rsidRPr="003B7AE9">
        <w:rPr>
          <w:rFonts w:ascii="inherit" w:eastAsia="Times New Roman" w:hAnsi="inherit" w:cs="Times New Roman"/>
          <w:color w:val="000000"/>
          <w:sz w:val="24"/>
          <w:szCs w:val="24"/>
          <w:lang w:eastAsia="en-GB"/>
        </w:rPr>
        <w:t>be given</w:t>
      </w:r>
      <w:proofErr w:type="gramEnd"/>
      <w:r w:rsidRPr="003B7AE9">
        <w:rPr>
          <w:rFonts w:ascii="inherit" w:eastAsia="Times New Roman" w:hAnsi="inherit" w:cs="Times New Roman"/>
          <w:color w:val="000000"/>
          <w:sz w:val="24"/>
          <w:szCs w:val="24"/>
          <w:lang w:eastAsia="en-GB"/>
        </w:rPr>
        <w:t xml:space="preserve">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studies</w:t>
            </w:r>
            <w:proofErr w:type="gramEnd"/>
            <w:r w:rsidRPr="003B7AE9">
              <w:rPr>
                <w:rFonts w:ascii="inherit" w:eastAsia="Times New Roman" w:hAnsi="inherit" w:cs="Times New Roman"/>
                <w:sz w:val="24"/>
                <w:szCs w:val="24"/>
                <w:lang w:eastAsia="en-GB"/>
              </w:rPr>
              <w:t xml:space="preserve">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applicable, the relevant system operator shall ensure that the commissioning and decommissioning of Type B and Type C power-generating modules </w:t>
      </w:r>
      <w:proofErr w:type="gramStart"/>
      <w:r w:rsidRPr="003B7AE9">
        <w:rPr>
          <w:rFonts w:ascii="inherit" w:eastAsia="Times New Roman" w:hAnsi="inherit" w:cs="Times New Roman"/>
          <w:color w:val="000000"/>
          <w:sz w:val="24"/>
          <w:szCs w:val="24"/>
          <w:lang w:eastAsia="en-GB"/>
        </w:rPr>
        <w:t>can be notified</w:t>
      </w:r>
      <w:proofErr w:type="gramEnd"/>
      <w:r w:rsidRPr="003B7AE9">
        <w:rPr>
          <w:rFonts w:ascii="inherit" w:eastAsia="Times New Roman" w:hAnsi="inherit" w:cs="Times New Roman"/>
          <w:color w:val="000000"/>
          <w:sz w:val="24"/>
          <w:szCs w:val="24"/>
          <w:lang w:eastAsia="en-GB"/>
        </w:rPr>
        <w:t xml:space="preserve">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Member States may provide that </w:t>
      </w:r>
      <w:proofErr w:type="gramStart"/>
      <w:r w:rsidRPr="003B7AE9">
        <w:rPr>
          <w:rFonts w:ascii="inherit" w:eastAsia="Times New Roman" w:hAnsi="inherit" w:cs="Times New Roman"/>
          <w:color w:val="000000"/>
          <w:sz w:val="24"/>
          <w:szCs w:val="24"/>
          <w:lang w:eastAsia="en-GB"/>
        </w:rPr>
        <w:t>the PGMD shall be issued by an authorised certifier</w:t>
      </w:r>
      <w:proofErr w:type="gramEnd"/>
      <w:r w:rsidRPr="003B7AE9">
        <w:rPr>
          <w:rFonts w:ascii="inherit" w:eastAsia="Times New Roman" w:hAnsi="inherit" w:cs="Times New Roman"/>
          <w:color w:val="000000"/>
          <w:sz w:val="24"/>
          <w:szCs w:val="24"/>
          <w:lang w:eastAsia="en-GB"/>
        </w:rPr>
        <w:t>.</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final</w:t>
            </w:r>
            <w:proofErr w:type="gramEnd"/>
            <w:r w:rsidRPr="003B7AE9">
              <w:rPr>
                <w:rFonts w:ascii="inherit" w:eastAsia="Times New Roman" w:hAnsi="inherit" w:cs="Times New Roman"/>
                <w:sz w:val="24"/>
                <w:szCs w:val="24"/>
                <w:lang w:eastAsia="en-GB"/>
              </w:rPr>
              <w:t xml:space="preserve">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An EON shall entitle the power-generating facility owner to energise its internal network and auxiliaries for the power-generating modules by using the grid connection that </w:t>
      </w:r>
      <w:proofErr w:type="gramStart"/>
      <w:r w:rsidRPr="003B7AE9">
        <w:rPr>
          <w:rFonts w:ascii="inherit" w:eastAsia="Times New Roman" w:hAnsi="inherit" w:cs="Times New Roman"/>
          <w:color w:val="000000"/>
          <w:sz w:val="24"/>
          <w:szCs w:val="24"/>
          <w:lang w:eastAsia="en-GB"/>
        </w:rPr>
        <w:t>is specified</w:t>
      </w:r>
      <w:proofErr w:type="gramEnd"/>
      <w:r w:rsidRPr="003B7AE9">
        <w:rPr>
          <w:rFonts w:ascii="inherit" w:eastAsia="Times New Roman" w:hAnsi="inherit" w:cs="Times New Roman"/>
          <w:color w:val="000000"/>
          <w:sz w:val="24"/>
          <w:szCs w:val="24"/>
          <w:lang w:eastAsia="en-GB"/>
        </w:rPr>
        <w:t xml:space="preserve">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An EON </w:t>
      </w:r>
      <w:proofErr w:type="gramStart"/>
      <w:r w:rsidRPr="003B7AE9">
        <w:rPr>
          <w:rFonts w:ascii="inherit" w:eastAsia="Times New Roman" w:hAnsi="inherit" w:cs="Times New Roman"/>
          <w:color w:val="000000"/>
          <w:sz w:val="24"/>
          <w:szCs w:val="24"/>
          <w:lang w:eastAsia="en-GB"/>
        </w:rPr>
        <w:t>shall be issued</w:t>
      </w:r>
      <w:proofErr w:type="gramEnd"/>
      <w:r w:rsidRPr="003B7AE9">
        <w:rPr>
          <w:rFonts w:ascii="inherit" w:eastAsia="Times New Roman" w:hAnsi="inherit" w:cs="Times New Roman"/>
          <w:color w:val="000000"/>
          <w:sz w:val="24"/>
          <w:szCs w:val="24"/>
          <w:lang w:eastAsia="en-GB"/>
        </w:rPr>
        <w:t xml:space="preserve">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An ION shall entitle the power-generating facility owner to operate the power-generating module and generate power by using the grid connection for a limited </w:t>
      </w:r>
      <w:proofErr w:type="gramStart"/>
      <w:r w:rsidRPr="003B7AE9">
        <w:rPr>
          <w:rFonts w:ascii="inherit" w:eastAsia="Times New Roman" w:hAnsi="inherit" w:cs="Times New Roman"/>
          <w:color w:val="000000"/>
          <w:sz w:val="24"/>
          <w:szCs w:val="24"/>
          <w:lang w:eastAsia="en-GB"/>
        </w:rPr>
        <w:t>period of time</w:t>
      </w:r>
      <w:proofErr w:type="gramEnd"/>
      <w:r w:rsidRPr="003B7AE9">
        <w:rPr>
          <w:rFonts w:ascii="inherit" w:eastAsia="Times New Roman" w:hAnsi="inherit" w:cs="Times New Roman"/>
          <w:color w:val="000000"/>
          <w:sz w:val="24"/>
          <w:szCs w:val="24"/>
          <w:lang w:eastAsia="en-GB"/>
        </w:rPr>
        <w:t>.</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An ION </w:t>
      </w:r>
      <w:proofErr w:type="gramStart"/>
      <w:r w:rsidRPr="003B7AE9">
        <w:rPr>
          <w:rFonts w:ascii="inherit" w:eastAsia="Times New Roman" w:hAnsi="inherit" w:cs="Times New Roman"/>
          <w:color w:val="000000"/>
          <w:sz w:val="24"/>
          <w:szCs w:val="24"/>
          <w:lang w:eastAsia="en-GB"/>
        </w:rPr>
        <w:t>shall be issued</w:t>
      </w:r>
      <w:proofErr w:type="gramEnd"/>
      <w:r w:rsidRPr="003B7AE9">
        <w:rPr>
          <w:rFonts w:ascii="inherit" w:eastAsia="Times New Roman" w:hAnsi="inherit" w:cs="Times New Roman"/>
          <w:color w:val="000000"/>
          <w:sz w:val="24"/>
          <w:szCs w:val="24"/>
          <w:lang w:eastAsia="en-GB"/>
        </w:rPr>
        <w:t xml:space="preserve">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details</w:t>
            </w:r>
            <w:proofErr w:type="gramEnd"/>
            <w:r w:rsidRPr="003B7AE9">
              <w:rPr>
                <w:rFonts w:ascii="inherit" w:eastAsia="Times New Roman" w:hAnsi="inherit" w:cs="Times New Roman"/>
                <w:sz w:val="24"/>
                <w:szCs w:val="24"/>
                <w:lang w:eastAsia="en-GB"/>
              </w:rPr>
              <w:t xml:space="preserve">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maximum period during which the power-generating facility owner may maintain ION status shall be 24 months. The relevant system operator is entitled to specify a shorter ION validity period. An extension of the ION </w:t>
      </w:r>
      <w:proofErr w:type="gramStart"/>
      <w:r w:rsidRPr="003B7AE9">
        <w:rPr>
          <w:rFonts w:ascii="inherit" w:eastAsia="Times New Roman" w:hAnsi="inherit" w:cs="Times New Roman"/>
          <w:color w:val="000000"/>
          <w:sz w:val="24"/>
          <w:szCs w:val="24"/>
          <w:lang w:eastAsia="en-GB"/>
        </w:rPr>
        <w:t>shall be granted</w:t>
      </w:r>
      <w:proofErr w:type="gramEnd"/>
      <w:r w:rsidRPr="003B7AE9">
        <w:rPr>
          <w:rFonts w:ascii="inherit" w:eastAsia="Times New Roman" w:hAnsi="inherit" w:cs="Times New Roman"/>
          <w:color w:val="000000"/>
          <w:sz w:val="24"/>
          <w:szCs w:val="24"/>
          <w:lang w:eastAsia="en-GB"/>
        </w:rPr>
        <w:t xml:space="preserve"> only if the power-generating facility owner has made substantial progress towards full compliance. Outstanding issues </w:t>
      </w:r>
      <w:proofErr w:type="gramStart"/>
      <w:r w:rsidRPr="003B7AE9">
        <w:rPr>
          <w:rFonts w:ascii="inherit" w:eastAsia="Times New Roman" w:hAnsi="inherit" w:cs="Times New Roman"/>
          <w:color w:val="000000"/>
          <w:sz w:val="24"/>
          <w:szCs w:val="24"/>
          <w:lang w:eastAsia="en-GB"/>
        </w:rPr>
        <w:t>shall be clearly identified</w:t>
      </w:r>
      <w:proofErr w:type="gramEnd"/>
      <w:r w:rsidRPr="003B7AE9">
        <w:rPr>
          <w:rFonts w:ascii="inherit" w:eastAsia="Times New Roman" w:hAnsi="inherit" w:cs="Times New Roman"/>
          <w:color w:val="000000"/>
          <w:sz w:val="24"/>
          <w:szCs w:val="24"/>
          <w:lang w:eastAsia="en-GB"/>
        </w:rPr>
        <w:t xml:space="preserve">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An extension of the period during which the power-generating facility owner may maintain ION status, beyond the period established in paragraph 4, </w:t>
      </w:r>
      <w:proofErr w:type="gramStart"/>
      <w:r w:rsidRPr="003B7AE9">
        <w:rPr>
          <w:rFonts w:ascii="inherit" w:eastAsia="Times New Roman" w:hAnsi="inherit" w:cs="Times New Roman"/>
          <w:color w:val="000000"/>
          <w:sz w:val="24"/>
          <w:szCs w:val="24"/>
          <w:lang w:eastAsia="en-GB"/>
        </w:rPr>
        <w:t>may be granted</w:t>
      </w:r>
      <w:proofErr w:type="gramEnd"/>
      <w:r w:rsidRPr="003B7AE9">
        <w:rPr>
          <w:rFonts w:ascii="inherit" w:eastAsia="Times New Roman" w:hAnsi="inherit" w:cs="Times New Roman"/>
          <w:color w:val="000000"/>
          <w:sz w:val="24"/>
          <w:szCs w:val="24"/>
          <w:lang w:eastAsia="en-GB"/>
        </w:rPr>
        <w:t xml:space="preserve">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 FON </w:t>
      </w:r>
      <w:proofErr w:type="gramStart"/>
      <w:r w:rsidRPr="003B7AE9">
        <w:rPr>
          <w:rFonts w:ascii="inherit" w:eastAsia="Times New Roman" w:hAnsi="inherit" w:cs="Times New Roman"/>
          <w:color w:val="000000"/>
          <w:sz w:val="24"/>
          <w:szCs w:val="24"/>
          <w:lang w:eastAsia="en-GB"/>
        </w:rPr>
        <w:t>shall be issued</w:t>
      </w:r>
      <w:proofErr w:type="gramEnd"/>
      <w:r w:rsidRPr="003B7AE9">
        <w:rPr>
          <w:rFonts w:ascii="inherit" w:eastAsia="Times New Roman" w:hAnsi="inherit" w:cs="Times New Roman"/>
          <w:color w:val="000000"/>
          <w:sz w:val="24"/>
          <w:szCs w:val="24"/>
          <w:lang w:eastAsia="en-GB"/>
        </w:rPr>
        <w:t xml:space="preserve">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an</w:t>
            </w:r>
            <w:proofErr w:type="gramEnd"/>
            <w:r w:rsidRPr="003B7AE9">
              <w:rPr>
                <w:rFonts w:ascii="inherit" w:eastAsia="Times New Roman" w:hAnsi="inherit" w:cs="Times New Roman"/>
                <w:sz w:val="24"/>
                <w:szCs w:val="24"/>
                <w:lang w:eastAsia="en-GB"/>
              </w:rPr>
              <w:t xml:space="preserve">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If incompatibility </w:t>
      </w:r>
      <w:proofErr w:type="gramStart"/>
      <w:r w:rsidRPr="003B7AE9">
        <w:rPr>
          <w:rFonts w:ascii="inherit" w:eastAsia="Times New Roman" w:hAnsi="inherit" w:cs="Times New Roman"/>
          <w:color w:val="000000"/>
          <w:sz w:val="24"/>
          <w:szCs w:val="24"/>
          <w:lang w:eastAsia="en-GB"/>
        </w:rPr>
        <w:t>is identified</w:t>
      </w:r>
      <w:proofErr w:type="gramEnd"/>
      <w:r w:rsidRPr="003B7AE9">
        <w:rPr>
          <w:rFonts w:ascii="inherit" w:eastAsia="Times New Roman" w:hAnsi="inherit" w:cs="Times New Roman"/>
          <w:color w:val="000000"/>
          <w:sz w:val="24"/>
          <w:szCs w:val="24"/>
          <w:lang w:eastAsia="en-GB"/>
        </w:rPr>
        <w:t xml:space="preserve"> in connection with the issuing of the FON, a derogation may be granted upon a request made to the relevant system operator, in accordance with the derogation procedure described in Title V. </w:t>
      </w:r>
      <w:proofErr w:type="gramStart"/>
      <w:r w:rsidRPr="003B7AE9">
        <w:rPr>
          <w:rFonts w:ascii="inherit" w:eastAsia="Times New Roman" w:hAnsi="inherit" w:cs="Times New Roman"/>
          <w:color w:val="000000"/>
          <w:sz w:val="24"/>
          <w:szCs w:val="24"/>
          <w:lang w:eastAsia="en-GB"/>
        </w:rPr>
        <w:t>A FON shall be issued by the relevant system operator</w:t>
      </w:r>
      <w:proofErr w:type="gramEnd"/>
      <w:r w:rsidRPr="003B7AE9">
        <w:rPr>
          <w:rFonts w:ascii="inherit" w:eastAsia="Times New Roman" w:hAnsi="inherit" w:cs="Times New Roman"/>
          <w:color w:val="000000"/>
          <w:sz w:val="24"/>
          <w:szCs w:val="24"/>
          <w:lang w:eastAsia="en-GB"/>
        </w:rPr>
        <w:t xml:space="preserve">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Where a request for a derogation </w:t>
      </w:r>
      <w:proofErr w:type="gramStart"/>
      <w:r w:rsidRPr="003B7AE9">
        <w:rPr>
          <w:rFonts w:ascii="inherit" w:eastAsia="Times New Roman" w:hAnsi="inherit" w:cs="Times New Roman"/>
          <w:color w:val="000000"/>
          <w:sz w:val="24"/>
          <w:szCs w:val="24"/>
          <w:lang w:eastAsia="en-GB"/>
        </w:rPr>
        <w:t>is rejected</w:t>
      </w:r>
      <w:proofErr w:type="gramEnd"/>
      <w:r w:rsidRPr="003B7AE9">
        <w:rPr>
          <w:rFonts w:ascii="inherit" w:eastAsia="Times New Roman" w:hAnsi="inherit" w:cs="Times New Roman"/>
          <w:color w:val="000000"/>
          <w:sz w:val="24"/>
          <w:szCs w:val="24"/>
          <w:lang w:eastAsia="en-GB"/>
        </w:rPr>
        <w:t>,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Power-generating facility owners to whom a FON </w:t>
      </w:r>
      <w:proofErr w:type="gramStart"/>
      <w:r w:rsidRPr="003B7AE9">
        <w:rPr>
          <w:rFonts w:ascii="inherit" w:eastAsia="Times New Roman" w:hAnsi="inherit" w:cs="Times New Roman"/>
          <w:color w:val="000000"/>
          <w:sz w:val="24"/>
          <w:szCs w:val="24"/>
          <w:lang w:eastAsia="en-GB"/>
        </w:rPr>
        <w:t>has been granted</w:t>
      </w:r>
      <w:proofErr w:type="gramEnd"/>
      <w:r w:rsidRPr="003B7AE9">
        <w:rPr>
          <w:rFonts w:ascii="inherit" w:eastAsia="Times New Roman" w:hAnsi="inherit" w:cs="Times New Roman"/>
          <w:color w:val="000000"/>
          <w:sz w:val="24"/>
          <w:szCs w:val="24"/>
          <w:lang w:eastAsia="en-GB"/>
        </w:rPr>
        <w:t xml:space="preserve">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equipment</w:t>
            </w:r>
            <w:proofErr w:type="gramEnd"/>
            <w:r w:rsidRPr="003B7AE9">
              <w:rPr>
                <w:rFonts w:ascii="inherit" w:eastAsia="Times New Roman" w:hAnsi="inherit" w:cs="Times New Roman"/>
                <w:sz w:val="24"/>
                <w:szCs w:val="24"/>
                <w:lang w:eastAsia="en-GB"/>
              </w:rPr>
              <w:t xml:space="preserve">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A LON shall be issued by the relevant system operator and shall contain the following </w:t>
      </w:r>
      <w:proofErr w:type="gramStart"/>
      <w:r w:rsidRPr="003B7AE9">
        <w:rPr>
          <w:rFonts w:ascii="inherit" w:eastAsia="Times New Roman" w:hAnsi="inherit" w:cs="Times New Roman"/>
          <w:color w:val="000000"/>
          <w:sz w:val="24"/>
          <w:szCs w:val="24"/>
          <w:lang w:eastAsia="en-GB"/>
        </w:rPr>
        <w:t>information which</w:t>
      </w:r>
      <w:proofErr w:type="gramEnd"/>
      <w:r w:rsidRPr="003B7AE9">
        <w:rPr>
          <w:rFonts w:ascii="inherit" w:eastAsia="Times New Roman" w:hAnsi="inherit" w:cs="Times New Roman"/>
          <w:color w:val="000000"/>
          <w:sz w:val="24"/>
          <w:szCs w:val="24"/>
          <w:lang w:eastAsia="en-GB"/>
        </w:rPr>
        <w:t xml:space="preserve">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w:t>
            </w:r>
            <w:proofErr w:type="gramEnd"/>
            <w:r w:rsidRPr="003B7AE9">
              <w:rPr>
                <w:rFonts w:ascii="inherit" w:eastAsia="Times New Roman" w:hAnsi="inherit" w:cs="Times New Roman"/>
                <w:sz w:val="24"/>
                <w:szCs w:val="24"/>
                <w:lang w:eastAsia="en-GB"/>
              </w:rPr>
              <w:t xml:space="preserve">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FON </w:t>
      </w:r>
      <w:proofErr w:type="gramStart"/>
      <w:r w:rsidRPr="003B7AE9">
        <w:rPr>
          <w:rFonts w:ascii="inherit" w:eastAsia="Times New Roman" w:hAnsi="inherit" w:cs="Times New Roman"/>
          <w:color w:val="000000"/>
          <w:sz w:val="24"/>
          <w:szCs w:val="24"/>
          <w:lang w:eastAsia="en-GB"/>
        </w:rPr>
        <w:t>shall be suspended</w:t>
      </w:r>
      <w:proofErr w:type="gramEnd"/>
      <w:r w:rsidRPr="003B7AE9">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5.   A further extension of the period of validity of the LON </w:t>
      </w:r>
      <w:proofErr w:type="gramStart"/>
      <w:r w:rsidRPr="003B7AE9">
        <w:rPr>
          <w:rFonts w:ascii="inherit" w:eastAsia="Times New Roman" w:hAnsi="inherit" w:cs="Times New Roman"/>
          <w:color w:val="000000"/>
          <w:sz w:val="24"/>
          <w:szCs w:val="24"/>
          <w:lang w:eastAsia="en-GB"/>
        </w:rPr>
        <w:t>may be granted</w:t>
      </w:r>
      <w:proofErr w:type="gramEnd"/>
      <w:r w:rsidRPr="003B7AE9">
        <w:rPr>
          <w:rFonts w:ascii="inherit" w:eastAsia="Times New Roman" w:hAnsi="inherit" w:cs="Times New Roman"/>
          <w:color w:val="000000"/>
          <w:sz w:val="24"/>
          <w:szCs w:val="24"/>
          <w:lang w:eastAsia="en-GB"/>
        </w:rPr>
        <w:t xml:space="preserve">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roofErr w:type="gramEnd"/>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w:t>
      </w:r>
      <w:proofErr w:type="gramStart"/>
      <w:r w:rsidRPr="003B7AE9">
        <w:rPr>
          <w:rFonts w:ascii="inherit" w:eastAsia="Times New Roman" w:hAnsi="inherit" w:cs="Times New Roman"/>
          <w:color w:val="000000"/>
          <w:sz w:val="24"/>
          <w:szCs w:val="24"/>
          <w:lang w:eastAsia="en-GB"/>
        </w:rPr>
        <w:t>is deemed</w:t>
      </w:r>
      <w:proofErr w:type="gramEnd"/>
      <w:r w:rsidRPr="003B7AE9">
        <w:rPr>
          <w:rFonts w:ascii="inherit" w:eastAsia="Times New Roman" w:hAnsi="inherit" w:cs="Times New Roman"/>
          <w:color w:val="000000"/>
          <w:sz w:val="24"/>
          <w:szCs w:val="24"/>
          <w:lang w:eastAsia="en-GB"/>
        </w:rPr>
        <w:t xml:space="preserve">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power-generating modules that have demonstrated potential benefits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Within three months of concluding the cost-benefit analysis, the relevant TSO shall summarise the findings in a </w:t>
      </w:r>
      <w:proofErr w:type="gramStart"/>
      <w:r w:rsidRPr="003B7AE9">
        <w:rPr>
          <w:rFonts w:ascii="inherit" w:eastAsia="Times New Roman" w:hAnsi="inherit" w:cs="Times New Roman"/>
          <w:color w:val="000000"/>
          <w:sz w:val="24"/>
          <w:szCs w:val="24"/>
          <w:lang w:eastAsia="en-GB"/>
        </w:rPr>
        <w:t>report which</w:t>
      </w:r>
      <w:proofErr w:type="gramEnd"/>
      <w:r w:rsidRPr="003B7AE9">
        <w:rPr>
          <w:rFonts w:ascii="inherit" w:eastAsia="Times New Roman" w:hAnsi="inherit" w:cs="Times New Roman"/>
          <w:color w:val="000000"/>
          <w:sz w:val="24"/>
          <w:szCs w:val="24"/>
          <w:lang w:eastAsia="en-GB"/>
        </w:rPr>
        <w:t xml:space="preserve">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include</w:t>
            </w:r>
            <w:proofErr w:type="gramEnd"/>
            <w:r w:rsidRPr="003B7AE9">
              <w:rPr>
                <w:rFonts w:ascii="inherit" w:eastAsia="Times New Roman" w:hAnsi="inherit" w:cs="Times New Roman"/>
                <w:sz w:val="24"/>
                <w:szCs w:val="24"/>
                <w:lang w:eastAsia="en-GB"/>
              </w:rPr>
              <w:t xml:space="preserv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be</w:t>
            </w:r>
            <w:proofErr w:type="gramEnd"/>
            <w:r w:rsidRPr="003B7AE9">
              <w:rPr>
                <w:rFonts w:ascii="inherit" w:eastAsia="Times New Roman" w:hAnsi="inherit" w:cs="Times New Roman"/>
                <w:sz w:val="24"/>
                <w:szCs w:val="24"/>
                <w:lang w:eastAsia="en-GB"/>
              </w:rPr>
              <w:t xml:space="preserv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w:t>
            </w:r>
            <w:proofErr w:type="gramEnd"/>
            <w:r w:rsidRPr="003B7AE9">
              <w:rPr>
                <w:rFonts w:ascii="inherit" w:eastAsia="Times New Roman" w:hAnsi="inherit" w:cs="Times New Roman"/>
                <w:sz w:val="24"/>
                <w:szCs w:val="24"/>
                <w:lang w:eastAsia="en-GB"/>
              </w:rPr>
              <w:t xml:space="preserve">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w:t>
      </w:r>
      <w:proofErr w:type="gramStart"/>
      <w:r w:rsidRPr="003B7AE9">
        <w:rPr>
          <w:rFonts w:ascii="inherit" w:eastAsia="Times New Roman" w:hAnsi="inherit" w:cs="Times New Roman"/>
          <w:color w:val="000000"/>
          <w:sz w:val="24"/>
          <w:szCs w:val="24"/>
          <w:lang w:eastAsia="en-GB"/>
        </w:rPr>
        <w:t>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roofErr w:type="gramEnd"/>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facility owner shall ensure that each power-generating module complies with the requirements applicable under this Regulation throughout the lifetime of the facility. For type </w:t>
      </w:r>
      <w:proofErr w:type="gramStart"/>
      <w:r w:rsidRPr="003B7AE9">
        <w:rPr>
          <w:rFonts w:ascii="inherit" w:eastAsia="Times New Roman" w:hAnsi="inherit" w:cs="Times New Roman"/>
          <w:color w:val="000000"/>
          <w:sz w:val="24"/>
          <w:szCs w:val="24"/>
          <w:lang w:eastAsia="en-GB"/>
        </w:rPr>
        <w:t>A</w:t>
      </w:r>
      <w:proofErr w:type="gramEnd"/>
      <w:r w:rsidRPr="003B7AE9">
        <w:rPr>
          <w:rFonts w:ascii="inherit" w:eastAsia="Times New Roman" w:hAnsi="inherit" w:cs="Times New Roman"/>
          <w:color w:val="000000"/>
          <w:sz w:val="24"/>
          <w:szCs w:val="24"/>
          <w:lang w:eastAsia="en-GB"/>
        </w:rPr>
        <w:t xml:space="preserve">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power-generating facility owner shall notify to the relevant system operator any planned modification of the technical capabilities of a power-generating </w:t>
      </w:r>
      <w:proofErr w:type="gramStart"/>
      <w:r w:rsidRPr="003B7AE9">
        <w:rPr>
          <w:rFonts w:ascii="inherit" w:eastAsia="Times New Roman" w:hAnsi="inherit" w:cs="Times New Roman"/>
          <w:color w:val="000000"/>
          <w:sz w:val="24"/>
          <w:szCs w:val="24"/>
          <w:lang w:eastAsia="en-GB"/>
        </w:rPr>
        <w:t>module which</w:t>
      </w:r>
      <w:proofErr w:type="gramEnd"/>
      <w:r w:rsidRPr="003B7AE9">
        <w:rPr>
          <w:rFonts w:ascii="inherit" w:eastAsia="Times New Roman" w:hAnsi="inherit" w:cs="Times New Roman"/>
          <w:color w:val="000000"/>
          <w:sz w:val="24"/>
          <w:szCs w:val="24"/>
          <w:lang w:eastAsia="en-GB"/>
        </w:rPr>
        <w:t xml:space="preserve">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power-generating facility owner shall notify the relevant system operator of the planned test schedules and procedures to </w:t>
      </w:r>
      <w:proofErr w:type="gramStart"/>
      <w:r w:rsidRPr="003B7AE9">
        <w:rPr>
          <w:rFonts w:ascii="inherit" w:eastAsia="Times New Roman" w:hAnsi="inherit" w:cs="Times New Roman"/>
          <w:color w:val="000000"/>
          <w:sz w:val="24"/>
          <w:szCs w:val="24"/>
          <w:lang w:eastAsia="en-GB"/>
        </w:rPr>
        <w:t>be followed</w:t>
      </w:r>
      <w:proofErr w:type="gramEnd"/>
      <w:r w:rsidRPr="003B7AE9">
        <w:rPr>
          <w:rFonts w:ascii="inherit" w:eastAsia="Times New Roman" w:hAnsi="inherit" w:cs="Times New Roman"/>
          <w:color w:val="000000"/>
          <w:sz w:val="24"/>
          <w:szCs w:val="24"/>
          <w:lang w:eastAsia="en-GB"/>
        </w:rPr>
        <w:t xml:space="preserve"> for verifying the compliance of a power-generating module with the requirements of this Regulation, in due time and prior to their launch. The relevant system operator shall approve in advance the planned test schedules and procedures. Such approval by the relevant system operator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relevant system operator shall assess the compliance of a power-generating module with the requirements applicable under this Regulation, throughout the lifetime of the power-generating facility. The power-generating facility owner </w:t>
      </w:r>
      <w:proofErr w:type="gramStart"/>
      <w:r w:rsidRPr="003B7AE9">
        <w:rPr>
          <w:rFonts w:ascii="inherit" w:eastAsia="Times New Roman" w:hAnsi="inherit" w:cs="Times New Roman"/>
          <w:color w:val="000000"/>
          <w:sz w:val="24"/>
          <w:szCs w:val="24"/>
          <w:lang w:eastAsia="en-GB"/>
        </w:rPr>
        <w:t>shall be informed</w:t>
      </w:r>
      <w:proofErr w:type="gramEnd"/>
      <w:r w:rsidRPr="003B7AE9">
        <w:rPr>
          <w:rFonts w:ascii="inherit" w:eastAsia="Times New Roman" w:hAnsi="inherit" w:cs="Times New Roman"/>
          <w:color w:val="000000"/>
          <w:sz w:val="24"/>
          <w:szCs w:val="24"/>
          <w:lang w:eastAsia="en-GB"/>
        </w:rPr>
        <w:t xml:space="preserve">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For type </w:t>
      </w:r>
      <w:proofErr w:type="gramStart"/>
      <w:r w:rsidRPr="003B7AE9">
        <w:rPr>
          <w:rFonts w:ascii="inherit" w:eastAsia="Times New Roman" w:hAnsi="inherit" w:cs="Times New Roman"/>
          <w:color w:val="000000"/>
          <w:sz w:val="24"/>
          <w:szCs w:val="24"/>
          <w:lang w:eastAsia="en-GB"/>
        </w:rPr>
        <w:t>A</w:t>
      </w:r>
      <w:proofErr w:type="gramEnd"/>
      <w:r w:rsidRPr="003B7AE9">
        <w:rPr>
          <w:rFonts w:ascii="inherit" w:eastAsia="Times New Roman" w:hAnsi="inherit" w:cs="Times New Roman"/>
          <w:color w:val="000000"/>
          <w:sz w:val="24"/>
          <w:szCs w:val="24"/>
          <w:lang w:eastAsia="en-GB"/>
        </w:rPr>
        <w:t xml:space="preserve">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power-generating facility owner </w:t>
      </w:r>
      <w:proofErr w:type="gramStart"/>
      <w:r w:rsidRPr="003B7AE9">
        <w:rPr>
          <w:rFonts w:ascii="inherit" w:eastAsia="Times New Roman" w:hAnsi="inherit" w:cs="Times New Roman"/>
          <w:color w:val="000000"/>
          <w:sz w:val="24"/>
          <w:szCs w:val="24"/>
          <w:lang w:eastAsia="en-GB"/>
        </w:rPr>
        <w:t>shall be informed</w:t>
      </w:r>
      <w:proofErr w:type="gramEnd"/>
      <w:r w:rsidRPr="003B7AE9">
        <w:rPr>
          <w:rFonts w:ascii="inherit" w:eastAsia="Times New Roman" w:hAnsi="inherit" w:cs="Times New Roman"/>
          <w:color w:val="000000"/>
          <w:sz w:val="24"/>
          <w:szCs w:val="24"/>
          <w:lang w:eastAsia="en-GB"/>
        </w:rPr>
        <w:t xml:space="preserve">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relevant system operator shall make publicly available a list of information and documents to </w:t>
      </w:r>
      <w:proofErr w:type="gramStart"/>
      <w:r w:rsidRPr="003B7AE9">
        <w:rPr>
          <w:rFonts w:ascii="inherit" w:eastAsia="Times New Roman" w:hAnsi="inherit" w:cs="Times New Roman"/>
          <w:color w:val="000000"/>
          <w:sz w:val="24"/>
          <w:szCs w:val="24"/>
          <w:lang w:eastAsia="en-GB"/>
        </w:rPr>
        <w:t>be provided</w:t>
      </w:r>
      <w:proofErr w:type="gramEnd"/>
      <w:r w:rsidRPr="003B7AE9">
        <w:rPr>
          <w:rFonts w:ascii="inherit" w:eastAsia="Times New Roman" w:hAnsi="inherit" w:cs="Times New Roman"/>
          <w:color w:val="000000"/>
          <w:sz w:val="24"/>
          <w:szCs w:val="24"/>
          <w:lang w:eastAsia="en-GB"/>
        </w:rPr>
        <w:t xml:space="preserve">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conditions</w:t>
            </w:r>
            <w:proofErr w:type="gramEnd"/>
            <w:r w:rsidRPr="003B7AE9">
              <w:rPr>
                <w:rFonts w:ascii="inherit" w:eastAsia="Times New Roman" w:hAnsi="inherit" w:cs="Times New Roman"/>
                <w:sz w:val="24"/>
                <w:szCs w:val="24"/>
                <w:lang w:eastAsia="en-GB"/>
              </w:rPr>
              <w:t xml:space="preserve">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The relevant system operator </w:t>
      </w:r>
      <w:proofErr w:type="gramStart"/>
      <w:r w:rsidRPr="003B7AE9">
        <w:rPr>
          <w:rFonts w:ascii="inherit" w:eastAsia="Times New Roman" w:hAnsi="inherit" w:cs="Times New Roman"/>
          <w:color w:val="000000"/>
          <w:sz w:val="24"/>
          <w:szCs w:val="24"/>
          <w:lang w:eastAsia="en-GB"/>
        </w:rPr>
        <w:t>may totally or partially delegate</w:t>
      </w:r>
      <w:proofErr w:type="gramEnd"/>
      <w:r w:rsidRPr="003B7AE9">
        <w:rPr>
          <w:rFonts w:ascii="inherit" w:eastAsia="Times New Roman" w:hAnsi="inherit" w:cs="Times New Roman"/>
          <w:color w:val="000000"/>
          <w:sz w:val="24"/>
          <w:szCs w:val="24"/>
          <w:lang w:eastAsia="en-GB"/>
        </w:rPr>
        <w:t xml:space="preserv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w:t>
      </w:r>
      <w:proofErr w:type="gramStart"/>
      <w:r w:rsidRPr="003B7AE9">
        <w:rPr>
          <w:rFonts w:ascii="inherit" w:eastAsia="Times New Roman" w:hAnsi="inherit" w:cs="Times New Roman"/>
          <w:color w:val="000000"/>
          <w:sz w:val="24"/>
          <w:szCs w:val="24"/>
          <w:lang w:eastAsia="en-GB"/>
        </w:rPr>
        <w:t>cannot be carried out</w:t>
      </w:r>
      <w:proofErr w:type="gramEnd"/>
      <w:r w:rsidRPr="003B7AE9">
        <w:rPr>
          <w:rFonts w:ascii="inherit" w:eastAsia="Times New Roman" w:hAnsi="inherit" w:cs="Times New Roman"/>
          <w:color w:val="000000"/>
          <w:sz w:val="24"/>
          <w:szCs w:val="24"/>
          <w:lang w:eastAsia="en-GB"/>
        </w:rPr>
        <w:t xml:space="preserve">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proofErr w:type="gramStart"/>
      <w:r w:rsidRPr="003B7AE9">
        <w:rPr>
          <w:rFonts w:ascii="inherit" w:eastAsia="Times New Roman" w:hAnsi="inherit" w:cs="Times New Roman"/>
          <w:color w:val="000000"/>
          <w:sz w:val="24"/>
          <w:szCs w:val="24"/>
          <w:lang w:eastAsia="en-GB"/>
        </w:rPr>
        <w:t>Testing</w:t>
      </w:r>
      <w:proofErr w:type="gramEnd"/>
      <w:r w:rsidRPr="003B7AE9">
        <w:rPr>
          <w:rFonts w:ascii="inherit" w:eastAsia="Times New Roman" w:hAnsi="inherit" w:cs="Times New Roman"/>
          <w:color w:val="000000"/>
          <w:sz w:val="24"/>
          <w:szCs w:val="24"/>
          <w:lang w:eastAsia="en-GB"/>
        </w:rPr>
        <w:t xml:space="preserve">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require</w:t>
            </w:r>
            <w:proofErr w:type="gramEnd"/>
            <w:r w:rsidRPr="003B7AE9">
              <w:rPr>
                <w:rFonts w:ascii="inherit" w:eastAsia="Times New Roman" w:hAnsi="inherit" w:cs="Times New Roman"/>
                <w:sz w:val="24"/>
                <w:szCs w:val="24"/>
                <w:lang w:eastAsia="en-GB"/>
              </w:rPr>
              <w:t xml:space="preserv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power-generating facility owner is responsible for carrying out the tests in accordance with the conditions laid down in Chapters 2, 3 and 4 of Title IV. The relevant system operator shall cooperate and </w:t>
      </w:r>
      <w:proofErr w:type="gramStart"/>
      <w:r w:rsidRPr="003B7AE9">
        <w:rPr>
          <w:rFonts w:ascii="inherit" w:eastAsia="Times New Roman" w:hAnsi="inherit" w:cs="Times New Roman"/>
          <w:color w:val="000000"/>
          <w:sz w:val="24"/>
          <w:szCs w:val="24"/>
          <w:lang w:eastAsia="en-GB"/>
        </w:rPr>
        <w:t>not unduly</w:t>
      </w:r>
      <w:proofErr w:type="gramEnd"/>
      <w:r w:rsidRPr="003B7AE9">
        <w:rPr>
          <w:rFonts w:ascii="inherit" w:eastAsia="Times New Roman" w:hAnsi="inherit" w:cs="Times New Roman"/>
          <w:color w:val="000000"/>
          <w:sz w:val="24"/>
          <w:szCs w:val="24"/>
          <w:lang w:eastAsia="en-GB"/>
        </w:rPr>
        <w:t xml:space="preserve">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relevant system operator may </w:t>
      </w:r>
      <w:proofErr w:type="gramStart"/>
      <w:r w:rsidRPr="003B7AE9">
        <w:rPr>
          <w:rFonts w:ascii="inherit" w:eastAsia="Times New Roman" w:hAnsi="inherit" w:cs="Times New Roman"/>
          <w:color w:val="000000"/>
          <w:sz w:val="24"/>
          <w:szCs w:val="24"/>
          <w:lang w:eastAsia="en-GB"/>
        </w:rPr>
        <w:t>participate in the compliance testing either</w:t>
      </w:r>
      <w:proofErr w:type="gramEnd"/>
      <w:r w:rsidRPr="003B7AE9">
        <w:rPr>
          <w:rFonts w:ascii="inherit" w:eastAsia="Times New Roman" w:hAnsi="inherit" w:cs="Times New Roman"/>
          <w:color w:val="000000"/>
          <w:sz w:val="24"/>
          <w:szCs w:val="24"/>
          <w:lang w:eastAsia="en-GB"/>
        </w:rPr>
        <w:t xml:space="preserve">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Simulation of the performance of individual power-generating modules within a power-generating facility shall aim at demonstrating that the requirements of this Regulation </w:t>
      </w:r>
      <w:proofErr w:type="gramStart"/>
      <w:r w:rsidRPr="003B7AE9">
        <w:rPr>
          <w:rFonts w:ascii="inherit" w:eastAsia="Times New Roman" w:hAnsi="inherit" w:cs="Times New Roman"/>
          <w:color w:val="000000"/>
          <w:sz w:val="24"/>
          <w:szCs w:val="24"/>
          <w:lang w:eastAsia="en-GB"/>
        </w:rPr>
        <w:t>have been fulfilled</w:t>
      </w:r>
      <w:proofErr w:type="gramEnd"/>
      <w:r w:rsidRPr="003B7AE9">
        <w:rPr>
          <w:rFonts w:ascii="inherit" w:eastAsia="Times New Roman" w:hAnsi="inherit" w:cs="Times New Roman"/>
          <w:color w:val="000000"/>
          <w:sz w:val="24"/>
          <w:szCs w:val="24"/>
          <w:lang w:eastAsia="en-GB"/>
        </w:rPr>
        <w:t>.</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require</w:t>
            </w:r>
            <w:proofErr w:type="gramEnd"/>
            <w:r w:rsidRPr="003B7AE9">
              <w:rPr>
                <w:rFonts w:ascii="inherit" w:eastAsia="Times New Roman" w:hAnsi="inherit" w:cs="Times New Roman"/>
                <w:sz w:val="24"/>
                <w:szCs w:val="24"/>
                <w:lang w:eastAsia="en-GB"/>
              </w:rPr>
              <w:t xml:space="preserv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Instead of carrying out the relevant test, power-generating facility owners may rely upon equipment certificates issued by an authorised certifier to demonstrate compliance with the relevant requirement. In such a case, the equipment certificates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If required, simulated frequency deviation </w:t>
            </w:r>
            <w:r w:rsidRPr="003B7AE9">
              <w:rPr>
                <w:rFonts w:ascii="inherit" w:eastAsia="Times New Roman" w:hAnsi="inherit" w:cs="Times New Roman"/>
                <w:sz w:val="24"/>
                <w:szCs w:val="24"/>
                <w:lang w:eastAsia="en-GB"/>
              </w:rPr>
              <w:lastRenderedPageBreak/>
              <w:t>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undamped</w:t>
                  </w:r>
                  <w:proofErr w:type="gramEnd"/>
                  <w:r w:rsidRPr="003B7AE9">
                    <w:rPr>
                      <w:rFonts w:ascii="inherit" w:eastAsia="Times New Roman" w:hAnsi="inherit" w:cs="Times New Roman"/>
                      <w:sz w:val="24"/>
                      <w:szCs w:val="24"/>
                      <w:lang w:eastAsia="en-GB"/>
                    </w:rPr>
                    <w:t xml:space="preserve">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appropriate active power load points, with low frequency steps and ramps big enough to trigger active power change of at least 10 %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undamped</w:t>
                  </w:r>
                  <w:proofErr w:type="gramEnd"/>
                  <w:r w:rsidRPr="003B7AE9">
                    <w:rPr>
                      <w:rFonts w:ascii="inherit" w:eastAsia="Times New Roman" w:hAnsi="inherit" w:cs="Times New Roman"/>
                      <w:sz w:val="24"/>
                      <w:szCs w:val="24"/>
                      <w:lang w:eastAsia="en-GB"/>
                    </w:rPr>
                    <w:t xml:space="preserve">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it</w:t>
            </w:r>
            <w:proofErr w:type="gramEnd"/>
            <w:r w:rsidRPr="003B7AE9">
              <w:rPr>
                <w:rFonts w:ascii="inherit" w:eastAsia="Times New Roman" w:hAnsi="inherit" w:cs="Times New Roman"/>
                <w:sz w:val="24"/>
                <w:szCs w:val="24"/>
                <w:lang w:eastAsia="en-GB"/>
              </w:rPr>
              <w:t xml:space="preserve">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the whole active power frequency response range, taking into account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With regard to the </w:t>
      </w:r>
      <w:proofErr w:type="gramStart"/>
      <w:r w:rsidRPr="003B7AE9">
        <w:rPr>
          <w:rFonts w:ascii="inherit" w:eastAsia="Times New Roman" w:hAnsi="inherit" w:cs="Times New Roman"/>
          <w:color w:val="000000"/>
          <w:sz w:val="24"/>
          <w:szCs w:val="24"/>
          <w:lang w:eastAsia="en-GB"/>
        </w:rPr>
        <w:t>frequency restoration control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7.   With regard to the reactive power capability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Instead of the relevant test, the power-generating facility owner may use equipment certificates issued by an authorised certifier to demonstrate compliance with the relevant requirement. In such a case, the equipment certificates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Instead of the relevant test, the power-generating facility owner may use equipment certificates issued by an authorised certifier to demonstrate compliance with the relevant requirement. In that case, the equipment certificates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With regard to the LFSM-O response tests</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 park module's technical capability to continuously modulate active power to contribute to frequency control in case of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tests for type B power park modules described in Article 47, power-generating facility owners shall undertake the compliance tests set out in paragraphs 2 to 9 in relation to </w:t>
      </w:r>
      <w:proofErr w:type="gramStart"/>
      <w:r w:rsidRPr="003B7AE9">
        <w:rPr>
          <w:rFonts w:ascii="inherit" w:eastAsia="Times New Roman" w:hAnsi="inherit" w:cs="Times New Roman"/>
          <w:color w:val="000000"/>
          <w:sz w:val="24"/>
          <w:szCs w:val="24"/>
          <w:lang w:eastAsia="en-GB"/>
        </w:rPr>
        <w:t>type C power park modules</w:t>
      </w:r>
      <w:proofErr w:type="gramEnd"/>
      <w:r w:rsidRPr="003B7AE9">
        <w:rPr>
          <w:rFonts w:ascii="inherit" w:eastAsia="Times New Roman" w:hAnsi="inherit" w:cs="Times New Roman"/>
          <w:color w:val="000000"/>
          <w:sz w:val="24"/>
          <w:szCs w:val="24"/>
          <w:lang w:eastAsia="en-GB"/>
        </w:rPr>
        <w:t xml:space="preserve">. Instead of the relevant test, the power-generating facility owner may use equipment certificates issued by an authorised certifier to demonstrate compliance with the relevant requirement. In such a case, the equipment certificate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With regard to the active power controllability and control range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With regard to the LFSM-U response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of no more than 80 %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undamped</w:t>
                  </w:r>
                  <w:proofErr w:type="gramEnd"/>
                  <w:r w:rsidRPr="003B7AE9">
                    <w:rPr>
                      <w:rFonts w:ascii="inherit" w:eastAsia="Times New Roman" w:hAnsi="inherit" w:cs="Times New Roman"/>
                      <w:sz w:val="24"/>
                      <w:szCs w:val="24"/>
                      <w:lang w:eastAsia="en-GB"/>
                    </w:rPr>
                    <w:t xml:space="preserve">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4.   With regard to the FSM response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With regard to the </w:t>
      </w:r>
      <w:proofErr w:type="gramStart"/>
      <w:r w:rsidRPr="003B7AE9">
        <w:rPr>
          <w:rFonts w:ascii="inherit" w:eastAsia="Times New Roman" w:hAnsi="inherit" w:cs="Times New Roman"/>
          <w:color w:val="000000"/>
          <w:sz w:val="24"/>
          <w:szCs w:val="24"/>
          <w:lang w:eastAsia="en-GB"/>
        </w:rPr>
        <w:t>frequency restoration control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6.   With regard to the reactive power capability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no</w:t>
                  </w:r>
                  <w:proofErr w:type="gramEnd"/>
                  <w:r w:rsidRPr="003B7AE9">
                    <w:rPr>
                      <w:rFonts w:ascii="inherit" w:eastAsia="Times New Roman" w:hAnsi="inherit" w:cs="Times New Roman"/>
                      <w:sz w:val="24"/>
                      <w:szCs w:val="24"/>
                      <w:lang w:eastAsia="en-GB"/>
                    </w:rPr>
                    <w:t xml:space="preserve">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7.   With regard to the </w:t>
      </w:r>
      <w:proofErr w:type="gramStart"/>
      <w:r w:rsidRPr="003B7AE9">
        <w:rPr>
          <w:rFonts w:ascii="inherit" w:eastAsia="Times New Roman" w:hAnsi="inherit" w:cs="Times New Roman"/>
          <w:color w:val="000000"/>
          <w:sz w:val="24"/>
          <w:szCs w:val="24"/>
          <w:lang w:eastAsia="en-GB"/>
        </w:rPr>
        <w:t>voltage control mode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following</w:t>
                  </w:r>
                  <w:proofErr w:type="gramEnd"/>
                  <w:r w:rsidRPr="003B7AE9">
                    <w:rPr>
                      <w:rFonts w:ascii="inherit" w:eastAsia="Times New Roman" w:hAnsi="inherit" w:cs="Times New Roman"/>
                      <w:sz w:val="24"/>
                      <w:szCs w:val="24"/>
                      <w:lang w:eastAsia="en-GB"/>
                    </w:rPr>
                    <w:t xml:space="preserve">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8.   With regard to the reactive </w:t>
      </w:r>
      <w:proofErr w:type="gramStart"/>
      <w:r w:rsidRPr="003B7AE9">
        <w:rPr>
          <w:rFonts w:ascii="inherit" w:eastAsia="Times New Roman" w:hAnsi="inherit" w:cs="Times New Roman"/>
          <w:color w:val="000000"/>
          <w:sz w:val="24"/>
          <w:szCs w:val="24"/>
          <w:lang w:eastAsia="en-GB"/>
        </w:rPr>
        <w:t>power control mode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9.   With regard to the </w:t>
      </w:r>
      <w:proofErr w:type="gramStart"/>
      <w:r w:rsidRPr="003B7AE9">
        <w:rPr>
          <w:rFonts w:ascii="inherit" w:eastAsia="Times New Roman" w:hAnsi="inherit" w:cs="Times New Roman"/>
          <w:color w:val="000000"/>
          <w:sz w:val="24"/>
          <w:szCs w:val="24"/>
          <w:lang w:eastAsia="en-GB"/>
        </w:rPr>
        <w:t>power factor control mode test</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Instead of the relevant test, the power-generating facility owner may use equipment certificates issued by an authorised certifier to demonstrate compliance with the relevant requirement. In that case, the equipment certificates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w:t>
      </w:r>
      <w:proofErr w:type="gramStart"/>
      <w:r w:rsidRPr="003B7AE9">
        <w:rPr>
          <w:rFonts w:ascii="inherit" w:eastAsia="Times New Roman" w:hAnsi="inherit" w:cs="Times New Roman"/>
          <w:color w:val="000000"/>
          <w:sz w:val="24"/>
          <w:szCs w:val="24"/>
          <w:lang w:eastAsia="en-GB"/>
        </w:rPr>
        <w:t>shall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With regard to the LFSM-O response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compliance</w:t>
                  </w:r>
                  <w:proofErr w:type="gramEnd"/>
                  <w:r w:rsidRPr="003B7AE9">
                    <w:rPr>
                      <w:rFonts w:ascii="inherit" w:eastAsia="Times New Roman" w:hAnsi="inherit" w:cs="Times New Roman"/>
                      <w:sz w:val="24"/>
                      <w:szCs w:val="24"/>
                      <w:lang w:eastAsia="en-GB"/>
                    </w:rPr>
                    <w:t xml:space="preserv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4.   With regard to the post fault active power recovery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w:t>
      </w:r>
      <w:proofErr w:type="gramStart"/>
      <w:r w:rsidRPr="003B7AE9">
        <w:rPr>
          <w:rFonts w:ascii="inherit" w:eastAsia="Times New Roman" w:hAnsi="inherit" w:cs="Times New Roman"/>
          <w:color w:val="000000"/>
          <w:sz w:val="24"/>
          <w:szCs w:val="24"/>
          <w:lang w:eastAsia="en-GB"/>
        </w:rPr>
        <w:t>must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With regard to the LFSM-U response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compliance</w:t>
                  </w:r>
                  <w:proofErr w:type="gramEnd"/>
                  <w:r w:rsidRPr="003B7AE9">
                    <w:rPr>
                      <w:rFonts w:ascii="inherit" w:eastAsia="Times New Roman" w:hAnsi="inherit" w:cs="Times New Roman"/>
                      <w:sz w:val="24"/>
                      <w:szCs w:val="24"/>
                      <w:lang w:eastAsia="en-GB"/>
                    </w:rPr>
                    <w:t xml:space="preserv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With regard to the FSM response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compliance</w:t>
                  </w:r>
                  <w:proofErr w:type="gramEnd"/>
                  <w:r w:rsidRPr="003B7AE9">
                    <w:rPr>
                      <w:rFonts w:ascii="inherit" w:eastAsia="Times New Roman" w:hAnsi="inherit" w:cs="Times New Roman"/>
                      <w:sz w:val="24"/>
                      <w:szCs w:val="24"/>
                      <w:lang w:eastAsia="en-GB"/>
                    </w:rPr>
                    <w:t xml:space="preserv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4.   With regard to the island operation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5.   With regard to the reactive power capability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compliance</w:t>
                  </w:r>
                  <w:proofErr w:type="gramEnd"/>
                  <w:r w:rsidRPr="003B7AE9">
                    <w:rPr>
                      <w:rFonts w:ascii="inherit" w:eastAsia="Times New Roman" w:hAnsi="inherit" w:cs="Times New Roman"/>
                      <w:sz w:val="24"/>
                      <w:szCs w:val="24"/>
                      <w:lang w:eastAsia="en-GB"/>
                    </w:rPr>
                    <w:t xml:space="preserv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w:t>
      </w:r>
      <w:proofErr w:type="gramStart"/>
      <w:r w:rsidRPr="003B7AE9">
        <w:rPr>
          <w:rFonts w:ascii="inherit" w:eastAsia="Times New Roman" w:hAnsi="inherit" w:cs="Times New Roman"/>
          <w:color w:val="000000"/>
          <w:sz w:val="24"/>
          <w:szCs w:val="24"/>
          <w:lang w:eastAsia="en-GB"/>
        </w:rPr>
        <w:t>must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With regard to the power oscillations</w:t>
      </w:r>
      <w:proofErr w:type="gramEnd"/>
      <w:r w:rsidRPr="003B7AE9">
        <w:rPr>
          <w:rFonts w:ascii="inherit" w:eastAsia="Times New Roman" w:hAnsi="inherit" w:cs="Times New Roman"/>
          <w:color w:val="000000"/>
          <w:sz w:val="24"/>
          <w:szCs w:val="24"/>
          <w:lang w:eastAsia="en-GB"/>
        </w:rPr>
        <w:t xml:space="preserve">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w:t>
                  </w:r>
                  <w:proofErr w:type="gramEnd"/>
                  <w:r w:rsidRPr="003B7AE9">
                    <w:rPr>
                      <w:rFonts w:ascii="inherit" w:eastAsia="Times New Roman" w:hAnsi="inherit" w:cs="Times New Roman"/>
                      <w:sz w:val="24"/>
                      <w:szCs w:val="24"/>
                      <w:lang w:eastAsia="en-GB"/>
                    </w:rPr>
                    <w:t xml:space="preserve">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B power park modules are subject to the compliance simulations in paragraphs 2 to 5. Instead of all or part of those simulations, the power-generating facility owner may use equipment certificates issued by an authorised certifier, which </w:t>
      </w:r>
      <w:proofErr w:type="gramStart"/>
      <w:r w:rsidRPr="003B7AE9">
        <w:rPr>
          <w:rFonts w:ascii="inherit" w:eastAsia="Times New Roman" w:hAnsi="inherit" w:cs="Times New Roman"/>
          <w:color w:val="000000"/>
          <w:sz w:val="24"/>
          <w:szCs w:val="24"/>
          <w:lang w:eastAsia="en-GB"/>
        </w:rPr>
        <w:t>must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With regard to the LFSM-O response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compliance</w:t>
                  </w:r>
                  <w:proofErr w:type="gramEnd"/>
                  <w:r w:rsidRPr="003B7AE9">
                    <w:rPr>
                      <w:rFonts w:ascii="inherit" w:eastAsia="Times New Roman" w:hAnsi="inherit" w:cs="Times New Roman"/>
                      <w:sz w:val="24"/>
                      <w:szCs w:val="24"/>
                      <w:lang w:eastAsia="en-GB"/>
                    </w:rPr>
                    <w:t xml:space="preserv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lastRenderedPageBreak/>
        <w:t>3.   With regard to the fast fault current injection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power park modules set out in Article 54, type C </w:t>
      </w:r>
      <w:proofErr w:type="gramStart"/>
      <w:r w:rsidRPr="003B7AE9">
        <w:rPr>
          <w:rFonts w:ascii="inherit" w:eastAsia="Times New Roman" w:hAnsi="inherit" w:cs="Times New Roman"/>
          <w:color w:val="000000"/>
          <w:sz w:val="24"/>
          <w:szCs w:val="24"/>
          <w:lang w:eastAsia="en-GB"/>
        </w:rPr>
        <w:t>power park</w:t>
      </w:r>
      <w:proofErr w:type="gramEnd"/>
      <w:r w:rsidRPr="003B7AE9">
        <w:rPr>
          <w:rFonts w:ascii="inherit" w:eastAsia="Times New Roman" w:hAnsi="inherit" w:cs="Times New Roman"/>
          <w:color w:val="000000"/>
          <w:sz w:val="24"/>
          <w:szCs w:val="24"/>
          <w:lang w:eastAsia="en-GB"/>
        </w:rPr>
        <w:t xml:space="preserve"> modules are subject to the compliance simulations set out in paragraphs 2 to 7. Instead of all or part of those simulations, the power-generating facility owner may use equipment certificates issued by an authorised certifier, which </w:t>
      </w:r>
      <w:proofErr w:type="gramStart"/>
      <w:r w:rsidRPr="003B7AE9">
        <w:rPr>
          <w:rFonts w:ascii="inherit" w:eastAsia="Times New Roman" w:hAnsi="inherit" w:cs="Times New Roman"/>
          <w:color w:val="000000"/>
          <w:sz w:val="24"/>
          <w:szCs w:val="24"/>
          <w:lang w:eastAsia="en-GB"/>
        </w:rPr>
        <w:t>must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With regard to the LFSM-U response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compliance</w:t>
                  </w:r>
                  <w:proofErr w:type="gramEnd"/>
                  <w:r w:rsidRPr="003B7AE9">
                    <w:rPr>
                      <w:rFonts w:ascii="inherit" w:eastAsia="Times New Roman" w:hAnsi="inherit" w:cs="Times New Roman"/>
                      <w:sz w:val="24"/>
                      <w:szCs w:val="24"/>
                      <w:lang w:eastAsia="en-GB"/>
                    </w:rPr>
                    <w:t xml:space="preserv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With regard to the FSM response simulation</w:t>
      </w:r>
      <w:proofErr w:type="gramEnd"/>
      <w:r w:rsidRPr="003B7AE9">
        <w:rPr>
          <w:rFonts w:ascii="inherit" w:eastAsia="Times New Roman" w:hAnsi="inherit" w:cs="Times New Roman"/>
          <w:color w:val="000000"/>
          <w:sz w:val="24"/>
          <w:szCs w:val="24"/>
          <w:lang w:eastAsia="en-GB"/>
        </w:rPr>
        <w:t xml:space="preserve">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compliance</w:t>
                  </w:r>
                  <w:proofErr w:type="gramEnd"/>
                  <w:r w:rsidRPr="003B7AE9">
                    <w:rPr>
                      <w:rFonts w:ascii="inherit" w:eastAsia="Times New Roman" w:hAnsi="inherit" w:cs="Times New Roman"/>
                      <w:sz w:val="24"/>
                      <w:szCs w:val="24"/>
                      <w:lang w:eastAsia="en-GB"/>
                    </w:rPr>
                    <w:t xml:space="preserv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roofErr w:type="gramEnd"/>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compliance</w:t>
                  </w:r>
                  <w:proofErr w:type="gramEnd"/>
                  <w:r w:rsidRPr="003B7AE9">
                    <w:rPr>
                      <w:rFonts w:ascii="inherit" w:eastAsia="Times New Roman" w:hAnsi="inherit" w:cs="Times New Roman"/>
                      <w:sz w:val="24"/>
                      <w:szCs w:val="24"/>
                      <w:lang w:eastAsia="en-GB"/>
                    </w:rPr>
                    <w:t xml:space="preserv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and C power park modules set out in Articles 54 and 55, except for the fault-ride-through capability of type B power park modules referred to in Article 54(4), type D </w:t>
      </w:r>
      <w:proofErr w:type="gramStart"/>
      <w:r w:rsidRPr="003B7AE9">
        <w:rPr>
          <w:rFonts w:ascii="inherit" w:eastAsia="Times New Roman" w:hAnsi="inherit" w:cs="Times New Roman"/>
          <w:color w:val="000000"/>
          <w:sz w:val="24"/>
          <w:szCs w:val="24"/>
          <w:lang w:eastAsia="en-GB"/>
        </w:rPr>
        <w:t>power park</w:t>
      </w:r>
      <w:proofErr w:type="gramEnd"/>
      <w:r w:rsidRPr="003B7AE9">
        <w:rPr>
          <w:rFonts w:ascii="inherit" w:eastAsia="Times New Roman" w:hAnsi="inherit" w:cs="Times New Roman"/>
          <w:color w:val="000000"/>
          <w:sz w:val="24"/>
          <w:szCs w:val="24"/>
          <w:lang w:eastAsia="en-GB"/>
        </w:rPr>
        <w:t xml:space="preserve">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Instead of all or part of the simulations mentioned in paragraph 1, the power-generating facility owner may use equipment certificates issued by an authorised certifier, which </w:t>
      </w:r>
      <w:proofErr w:type="gramStart"/>
      <w:r w:rsidRPr="003B7AE9">
        <w:rPr>
          <w:rFonts w:ascii="inherit" w:eastAsia="Times New Roman" w:hAnsi="inherit" w:cs="Times New Roman"/>
          <w:color w:val="000000"/>
          <w:sz w:val="24"/>
          <w:szCs w:val="24"/>
          <w:lang w:eastAsia="en-GB"/>
        </w:rPr>
        <w:t>must be provided</w:t>
      </w:r>
      <w:proofErr w:type="gramEnd"/>
      <w:r w:rsidRPr="003B7AE9">
        <w:rPr>
          <w:rFonts w:ascii="inherit" w:eastAsia="Times New Roman" w:hAnsi="inherit" w:cs="Times New Roman"/>
          <w:color w:val="000000"/>
          <w:sz w:val="24"/>
          <w:szCs w:val="24"/>
          <w:lang w:eastAsia="en-GB"/>
        </w:rPr>
        <w:t xml:space="preserve">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simulation </w:t>
      </w:r>
      <w:proofErr w:type="gramStart"/>
      <w:r w:rsidRPr="003B7AE9">
        <w:rPr>
          <w:rFonts w:ascii="inherit" w:eastAsia="Times New Roman" w:hAnsi="inherit" w:cs="Times New Roman"/>
          <w:color w:val="000000"/>
          <w:sz w:val="24"/>
          <w:szCs w:val="24"/>
          <w:lang w:eastAsia="en-GB"/>
        </w:rPr>
        <w:t>shall be deemed</w:t>
      </w:r>
      <w:proofErr w:type="gramEnd"/>
      <w:r w:rsidRPr="003B7AE9">
        <w:rPr>
          <w:rFonts w:ascii="inherit" w:eastAsia="Times New Roman" w:hAnsi="inherit" w:cs="Times New Roman"/>
          <w:color w:val="000000"/>
          <w:sz w:val="24"/>
          <w:szCs w:val="24"/>
          <w:lang w:eastAsia="en-GB"/>
        </w:rPr>
        <w:t xml:space="preserve">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non-binding guidance shall explain the technical issues, conditions and </w:t>
      </w:r>
      <w:proofErr w:type="gramStart"/>
      <w:r w:rsidRPr="003B7AE9">
        <w:rPr>
          <w:rFonts w:ascii="inherit" w:eastAsia="Times New Roman" w:hAnsi="inherit" w:cs="Times New Roman"/>
          <w:color w:val="000000"/>
          <w:sz w:val="24"/>
          <w:szCs w:val="24"/>
          <w:lang w:eastAsia="en-GB"/>
        </w:rPr>
        <w:t>interdependencies which</w:t>
      </w:r>
      <w:proofErr w:type="gramEnd"/>
      <w:r w:rsidRPr="003B7AE9">
        <w:rPr>
          <w:rFonts w:ascii="inherit" w:eastAsia="Times New Roman" w:hAnsi="inherit" w:cs="Times New Roman"/>
          <w:color w:val="000000"/>
          <w:sz w:val="24"/>
          <w:szCs w:val="24"/>
          <w:lang w:eastAsia="en-GB"/>
        </w:rPr>
        <w:t xml:space="preserve">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assessment</w:t>
            </w:r>
            <w:proofErr w:type="gramEnd"/>
            <w:r w:rsidRPr="003B7AE9">
              <w:rPr>
                <w:rFonts w:ascii="inherit" w:eastAsia="Times New Roman" w:hAnsi="inherit" w:cs="Times New Roman"/>
                <w:sz w:val="24"/>
                <w:szCs w:val="24"/>
                <w:lang w:eastAsia="en-GB"/>
              </w:rPr>
              <w:t xml:space="preserve">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Agency, in cooperation with ENTSO for Electricity, shall produce by 12 months after the entry into force of this Regulation a list of the relevant information to </w:t>
      </w:r>
      <w:proofErr w:type="gramStart"/>
      <w:r w:rsidRPr="003B7AE9">
        <w:rPr>
          <w:rFonts w:ascii="inherit" w:eastAsia="Times New Roman" w:hAnsi="inherit" w:cs="Times New Roman"/>
          <w:color w:val="000000"/>
          <w:sz w:val="24"/>
          <w:szCs w:val="24"/>
          <w:lang w:eastAsia="en-GB"/>
        </w:rPr>
        <w:t>be communicated</w:t>
      </w:r>
      <w:proofErr w:type="gramEnd"/>
      <w:r w:rsidRPr="003B7AE9">
        <w:rPr>
          <w:rFonts w:ascii="inherit" w:eastAsia="Times New Roman" w:hAnsi="inherit" w:cs="Times New Roman"/>
          <w:color w:val="000000"/>
          <w:sz w:val="24"/>
          <w:szCs w:val="24"/>
          <w:lang w:eastAsia="en-GB"/>
        </w:rPr>
        <w:t xml:space="preserve">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proofErr w:type="gramStart"/>
      <w:r w:rsidRPr="003B7AE9">
        <w:rPr>
          <w:rFonts w:ascii="inherit" w:eastAsia="Times New Roman" w:hAnsi="inherit" w:cs="Times New Roman"/>
          <w:color w:val="000000"/>
          <w:sz w:val="24"/>
          <w:szCs w:val="24"/>
          <w:lang w:eastAsia="en-GB"/>
        </w:rPr>
        <w:t>is already obtained</w:t>
      </w:r>
      <w:proofErr w:type="gramEnd"/>
      <w:r w:rsidRPr="003B7AE9">
        <w:rPr>
          <w:rFonts w:ascii="inherit" w:eastAsia="Times New Roman" w:hAnsi="inherit" w:cs="Times New Roman"/>
          <w:color w:val="000000"/>
          <w:sz w:val="24"/>
          <w:szCs w:val="24"/>
          <w:lang w:eastAsia="en-GB"/>
        </w:rPr>
        <w:t xml:space="preserve">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roofErr w:type="gramEnd"/>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Where applicable in a Member State, derogations </w:t>
      </w:r>
      <w:proofErr w:type="gramStart"/>
      <w:r w:rsidRPr="003B7AE9">
        <w:rPr>
          <w:rFonts w:ascii="inherit" w:eastAsia="Times New Roman" w:hAnsi="inherit" w:cs="Times New Roman"/>
          <w:color w:val="000000"/>
          <w:sz w:val="24"/>
          <w:szCs w:val="24"/>
          <w:lang w:eastAsia="en-GB"/>
        </w:rPr>
        <w:t>may be granted and revoked in accordance with Articles 61 to 63 by other authorities than the regulatory authority</w:t>
      </w:r>
      <w:proofErr w:type="gramEnd"/>
      <w:r w:rsidRPr="003B7AE9">
        <w:rPr>
          <w:rFonts w:ascii="inherit" w:eastAsia="Times New Roman" w:hAnsi="inherit" w:cs="Times New Roman"/>
          <w:color w:val="000000"/>
          <w:sz w:val="24"/>
          <w:szCs w:val="24"/>
          <w:lang w:eastAsia="en-GB"/>
        </w:rPr>
        <w:t>.</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w:t>
      </w:r>
      <w:proofErr w:type="gramStart"/>
      <w:r w:rsidRPr="003B7AE9">
        <w:rPr>
          <w:rFonts w:ascii="inherit" w:eastAsia="Times New Roman" w:hAnsi="inherit" w:cs="Times New Roman"/>
          <w:color w:val="000000"/>
          <w:sz w:val="24"/>
          <w:szCs w:val="24"/>
          <w:lang w:eastAsia="en-GB"/>
        </w:rPr>
        <w:t>operators and power-generating facility owners</w:t>
      </w:r>
      <w:proofErr w:type="gramEnd"/>
      <w:r w:rsidRPr="003B7AE9">
        <w:rPr>
          <w:rFonts w:ascii="inherit" w:eastAsia="Times New Roman" w:hAnsi="inherit" w:cs="Times New Roman"/>
          <w:color w:val="000000"/>
          <w:sz w:val="24"/>
          <w:szCs w:val="24"/>
          <w:lang w:eastAsia="en-GB"/>
        </w:rPr>
        <w:t xml:space="preserve">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If the regulatory authority deems that it is necessary due to a change in circumstances relating to the evolution of system requirements, it may review and amend at most once every year the criteria for granting derogations in accordance with paragraph </w:t>
      </w:r>
      <w:proofErr w:type="gramStart"/>
      <w:r w:rsidRPr="003B7AE9">
        <w:rPr>
          <w:rFonts w:ascii="inherit" w:eastAsia="Times New Roman" w:hAnsi="inherit" w:cs="Times New Roman"/>
          <w:color w:val="000000"/>
          <w:sz w:val="24"/>
          <w:szCs w:val="24"/>
          <w:lang w:eastAsia="en-GB"/>
        </w:rPr>
        <w:t>1</w:t>
      </w:r>
      <w:proofErr w:type="gramEnd"/>
      <w:r w:rsidRPr="003B7AE9">
        <w:rPr>
          <w:rFonts w:ascii="inherit" w:eastAsia="Times New Roman" w:hAnsi="inherit" w:cs="Times New Roman"/>
          <w:color w:val="000000"/>
          <w:sz w:val="24"/>
          <w:szCs w:val="24"/>
          <w:lang w:eastAsia="en-GB"/>
        </w:rPr>
        <w:t xml:space="preserve">. Any changes to the criteria shall not apply to derogations for which a request </w:t>
      </w:r>
      <w:proofErr w:type="gramStart"/>
      <w:r w:rsidRPr="003B7AE9">
        <w:rPr>
          <w:rFonts w:ascii="inherit" w:eastAsia="Times New Roman" w:hAnsi="inherit" w:cs="Times New Roman"/>
          <w:color w:val="000000"/>
          <w:sz w:val="24"/>
          <w:szCs w:val="24"/>
          <w:lang w:eastAsia="en-GB"/>
        </w:rPr>
        <w:t>has already been made</w:t>
      </w:r>
      <w:proofErr w:type="gramEnd"/>
      <w:r w:rsidRPr="003B7AE9">
        <w:rPr>
          <w:rFonts w:ascii="inherit" w:eastAsia="Times New Roman" w:hAnsi="inherit" w:cs="Times New Roman"/>
          <w:color w:val="000000"/>
          <w:sz w:val="24"/>
          <w:szCs w:val="24"/>
          <w:lang w:eastAsia="en-GB"/>
        </w:rPr>
        <w:t>.</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regulatory authority may decide that power-generating modules for which a request for a derogation </w:t>
      </w:r>
      <w:proofErr w:type="gramStart"/>
      <w:r w:rsidRPr="003B7AE9">
        <w:rPr>
          <w:rFonts w:ascii="inherit" w:eastAsia="Times New Roman" w:hAnsi="inherit" w:cs="Times New Roman"/>
          <w:color w:val="000000"/>
          <w:sz w:val="24"/>
          <w:szCs w:val="24"/>
          <w:lang w:eastAsia="en-GB"/>
        </w:rPr>
        <w:t>has been filed</w:t>
      </w:r>
      <w:proofErr w:type="gramEnd"/>
      <w:r w:rsidRPr="003B7AE9">
        <w:rPr>
          <w:rFonts w:ascii="inherit" w:eastAsia="Times New Roman" w:hAnsi="inherit" w:cs="Times New Roman"/>
          <w:color w:val="000000"/>
          <w:sz w:val="24"/>
          <w:szCs w:val="24"/>
          <w:lang w:eastAsia="en-GB"/>
        </w:rPr>
        <w:t xml:space="preserve">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 request for a derogation </w:t>
      </w:r>
      <w:proofErr w:type="gramStart"/>
      <w:r w:rsidRPr="003B7AE9">
        <w:rPr>
          <w:rFonts w:ascii="inherit" w:eastAsia="Times New Roman" w:hAnsi="inherit" w:cs="Times New Roman"/>
          <w:color w:val="000000"/>
          <w:sz w:val="24"/>
          <w:szCs w:val="24"/>
          <w:lang w:eastAsia="en-GB"/>
        </w:rPr>
        <w:t>shall be filed</w:t>
      </w:r>
      <w:proofErr w:type="gramEnd"/>
      <w:r w:rsidRPr="003B7AE9">
        <w:rPr>
          <w:rFonts w:ascii="inherit" w:eastAsia="Times New Roman" w:hAnsi="inherit" w:cs="Times New Roman"/>
          <w:color w:val="000000"/>
          <w:sz w:val="24"/>
          <w:szCs w:val="24"/>
          <w:lang w:eastAsia="en-GB"/>
        </w:rPr>
        <w:t xml:space="preserve">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demonstration</w:t>
            </w:r>
            <w:proofErr w:type="gramEnd"/>
            <w:r w:rsidRPr="003B7AE9">
              <w:rPr>
                <w:rFonts w:ascii="inherit" w:eastAsia="Times New Roman" w:hAnsi="inherit" w:cs="Times New Roman"/>
                <w:sz w:val="24"/>
                <w:szCs w:val="24"/>
                <w:lang w:eastAsia="en-GB"/>
              </w:rPr>
              <w:t xml:space="preserve">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w:t>
      </w:r>
      <w:proofErr w:type="gramStart"/>
      <w:r w:rsidRPr="003B7AE9">
        <w:rPr>
          <w:rFonts w:ascii="inherit" w:eastAsia="Times New Roman" w:hAnsi="inherit" w:cs="Times New Roman"/>
          <w:color w:val="000000"/>
          <w:sz w:val="24"/>
          <w:szCs w:val="24"/>
          <w:lang w:eastAsia="en-GB"/>
        </w:rPr>
        <w:t>shall be deemed</w:t>
      </w:r>
      <w:proofErr w:type="gramEnd"/>
      <w:r w:rsidRPr="003B7AE9">
        <w:rPr>
          <w:rFonts w:ascii="inherit" w:eastAsia="Times New Roman" w:hAnsi="inherit" w:cs="Times New Roman"/>
          <w:color w:val="000000"/>
          <w:sz w:val="24"/>
          <w:szCs w:val="24"/>
          <w:lang w:eastAsia="en-GB"/>
        </w:rPr>
        <w:t xml:space="preserve">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5.   If a request for a derogation concerns a type C or D power-generating module connected to a distribution system, including a closed distribution system, the relevant system operator's assessment </w:t>
      </w:r>
      <w:proofErr w:type="gramStart"/>
      <w:r w:rsidRPr="003B7AE9">
        <w:rPr>
          <w:rFonts w:ascii="inherit" w:eastAsia="Times New Roman" w:hAnsi="inherit" w:cs="Times New Roman"/>
          <w:color w:val="000000"/>
          <w:sz w:val="24"/>
          <w:szCs w:val="24"/>
          <w:lang w:eastAsia="en-GB"/>
        </w:rPr>
        <w:t>must be accompanied</w:t>
      </w:r>
      <w:proofErr w:type="gramEnd"/>
      <w:r w:rsidRPr="003B7AE9">
        <w:rPr>
          <w:rFonts w:ascii="inherit" w:eastAsia="Times New Roman" w:hAnsi="inherit" w:cs="Times New Roman"/>
          <w:color w:val="000000"/>
          <w:sz w:val="24"/>
          <w:szCs w:val="24"/>
          <w:lang w:eastAsia="en-GB"/>
        </w:rPr>
        <w:t xml:space="preserve"> by an assessment of the request for a derogation by the relevant TSO. The relevant TSO shall provide its assessment within two months of </w:t>
      </w:r>
      <w:proofErr w:type="gramStart"/>
      <w:r w:rsidRPr="003B7AE9">
        <w:rPr>
          <w:rFonts w:ascii="inherit" w:eastAsia="Times New Roman" w:hAnsi="inherit" w:cs="Times New Roman"/>
          <w:color w:val="000000"/>
          <w:sz w:val="24"/>
          <w:szCs w:val="24"/>
          <w:lang w:eastAsia="en-GB"/>
        </w:rPr>
        <w:t>being requested</w:t>
      </w:r>
      <w:proofErr w:type="gramEnd"/>
      <w:r w:rsidRPr="003B7AE9">
        <w:rPr>
          <w:rFonts w:ascii="inherit" w:eastAsia="Times New Roman" w:hAnsi="inherit" w:cs="Times New Roman"/>
          <w:color w:val="000000"/>
          <w:sz w:val="24"/>
          <w:szCs w:val="24"/>
          <w:lang w:eastAsia="en-GB"/>
        </w:rPr>
        <w:t xml:space="preserve">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Within six months of receipt of a request for a derogation, the relevant system operator shall forward the request to the regulatory authority and submit the assessment(s) prepared in accordance with paragraphs 4 and 5. That period </w:t>
      </w:r>
      <w:proofErr w:type="gramStart"/>
      <w:r w:rsidRPr="003B7AE9">
        <w:rPr>
          <w:rFonts w:ascii="inherit" w:eastAsia="Times New Roman" w:hAnsi="inherit" w:cs="Times New Roman"/>
          <w:color w:val="000000"/>
          <w:sz w:val="24"/>
          <w:szCs w:val="24"/>
          <w:lang w:eastAsia="en-GB"/>
        </w:rPr>
        <w:t>may be extended</w:t>
      </w:r>
      <w:proofErr w:type="gramEnd"/>
      <w:r w:rsidRPr="003B7AE9">
        <w:rPr>
          <w:rFonts w:ascii="inherit" w:eastAsia="Times New Roman" w:hAnsi="inherit" w:cs="Times New Roman"/>
          <w:color w:val="000000"/>
          <w:sz w:val="24"/>
          <w:szCs w:val="24"/>
          <w:lang w:eastAsia="en-GB"/>
        </w:rPr>
        <w:t xml:space="preserve">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7.   The regulatory authority shall adopt a decision concerning any request for a derogation within six months from the day after it receives the request. That time limit </w:t>
      </w:r>
      <w:proofErr w:type="gramStart"/>
      <w:r w:rsidRPr="003B7AE9">
        <w:rPr>
          <w:rFonts w:ascii="inherit" w:eastAsia="Times New Roman" w:hAnsi="inherit" w:cs="Times New Roman"/>
          <w:color w:val="000000"/>
          <w:sz w:val="24"/>
          <w:szCs w:val="24"/>
          <w:lang w:eastAsia="en-GB"/>
        </w:rPr>
        <w:t>may be extended</w:t>
      </w:r>
      <w:proofErr w:type="gramEnd"/>
      <w:r w:rsidRPr="003B7AE9">
        <w:rPr>
          <w:rFonts w:ascii="inherit" w:eastAsia="Times New Roman" w:hAnsi="inherit" w:cs="Times New Roman"/>
          <w:color w:val="000000"/>
          <w:sz w:val="24"/>
          <w:szCs w:val="24"/>
          <w:lang w:eastAsia="en-GB"/>
        </w:rPr>
        <w:t xml:space="preserve"> by three months before its expiry where the regulatory authority requires further information from the power-generating facility owner, or prospective owner, or from any other interested parties. The additional period shall begin when the complete information </w:t>
      </w:r>
      <w:proofErr w:type="gramStart"/>
      <w:r w:rsidRPr="003B7AE9">
        <w:rPr>
          <w:rFonts w:ascii="inherit" w:eastAsia="Times New Roman" w:hAnsi="inherit" w:cs="Times New Roman"/>
          <w:color w:val="000000"/>
          <w:sz w:val="24"/>
          <w:szCs w:val="24"/>
          <w:lang w:eastAsia="en-GB"/>
        </w:rPr>
        <w:t>has been received</w:t>
      </w:r>
      <w:proofErr w:type="gramEnd"/>
      <w:r w:rsidRPr="003B7AE9">
        <w:rPr>
          <w:rFonts w:ascii="inherit" w:eastAsia="Times New Roman" w:hAnsi="inherit" w:cs="Times New Roman"/>
          <w:color w:val="000000"/>
          <w:sz w:val="24"/>
          <w:szCs w:val="24"/>
          <w:lang w:eastAsia="en-GB"/>
        </w:rPr>
        <w:t>.</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w:t>
      </w:r>
      <w:proofErr w:type="gramStart"/>
      <w:r w:rsidRPr="003B7AE9">
        <w:rPr>
          <w:rFonts w:ascii="inherit" w:eastAsia="Times New Roman" w:hAnsi="inherit" w:cs="Times New Roman"/>
          <w:color w:val="000000"/>
          <w:sz w:val="24"/>
          <w:szCs w:val="24"/>
          <w:lang w:eastAsia="en-GB"/>
        </w:rPr>
        <w:t>shall be deemed</w:t>
      </w:r>
      <w:proofErr w:type="gramEnd"/>
      <w:r w:rsidRPr="003B7AE9">
        <w:rPr>
          <w:rFonts w:ascii="inherit" w:eastAsia="Times New Roman" w:hAnsi="inherit" w:cs="Times New Roman"/>
          <w:color w:val="000000"/>
          <w:sz w:val="24"/>
          <w:szCs w:val="24"/>
          <w:lang w:eastAsia="en-GB"/>
        </w:rPr>
        <w:t xml:space="preserve">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12.   For Type </w:t>
      </w:r>
      <w:proofErr w:type="gramStart"/>
      <w:r w:rsidRPr="003B7AE9">
        <w:rPr>
          <w:rFonts w:ascii="inherit" w:eastAsia="Times New Roman" w:hAnsi="inherit" w:cs="Times New Roman"/>
          <w:color w:val="000000"/>
          <w:sz w:val="24"/>
          <w:szCs w:val="24"/>
          <w:lang w:eastAsia="en-GB"/>
        </w:rPr>
        <w:t>A</w:t>
      </w:r>
      <w:proofErr w:type="gramEnd"/>
      <w:r w:rsidRPr="003B7AE9">
        <w:rPr>
          <w:rFonts w:ascii="inherit" w:eastAsia="Times New Roman" w:hAnsi="inherit" w:cs="Times New Roman"/>
          <w:color w:val="000000"/>
          <w:sz w:val="24"/>
          <w:szCs w:val="24"/>
          <w:lang w:eastAsia="en-GB"/>
        </w:rPr>
        <w:t xml:space="preserve">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w:t>
      </w:r>
      <w:proofErr w:type="gramStart"/>
      <w:r w:rsidRPr="003B7AE9">
        <w:rPr>
          <w:rFonts w:ascii="inherit" w:eastAsia="Times New Roman" w:hAnsi="inherit" w:cs="Times New Roman"/>
          <w:color w:val="000000"/>
          <w:sz w:val="24"/>
          <w:szCs w:val="24"/>
          <w:lang w:eastAsia="en-GB"/>
        </w:rPr>
        <w:t>is specified</w:t>
      </w:r>
      <w:proofErr w:type="gramEnd"/>
      <w:r w:rsidRPr="003B7AE9">
        <w:rPr>
          <w:rFonts w:ascii="inherit" w:eastAsia="Times New Roman" w:hAnsi="inherit" w:cs="Times New Roman"/>
          <w:color w:val="000000"/>
          <w:sz w:val="24"/>
          <w:szCs w:val="24"/>
          <w:lang w:eastAsia="en-GB"/>
        </w:rPr>
        <w:t>,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1.   Relevant system operators or relevant TSOs may request derogations for classes of power-generating modules connected or to </w:t>
      </w:r>
      <w:proofErr w:type="gramStart"/>
      <w:r w:rsidRPr="003B7AE9">
        <w:rPr>
          <w:rFonts w:ascii="inherit" w:eastAsia="Times New Roman" w:hAnsi="inherit" w:cs="Times New Roman"/>
          <w:color w:val="000000"/>
          <w:sz w:val="24"/>
          <w:szCs w:val="24"/>
          <w:lang w:eastAsia="en-GB"/>
        </w:rPr>
        <w:t>be connected</w:t>
      </w:r>
      <w:proofErr w:type="gramEnd"/>
      <w:r w:rsidRPr="003B7AE9">
        <w:rPr>
          <w:rFonts w:ascii="inherit" w:eastAsia="Times New Roman" w:hAnsi="inherit" w:cs="Times New Roman"/>
          <w:color w:val="000000"/>
          <w:sz w:val="24"/>
          <w:szCs w:val="24"/>
          <w:lang w:eastAsia="en-GB"/>
        </w:rPr>
        <w:t xml:space="preserve">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w:t>
            </w:r>
            <w:proofErr w:type="gramEnd"/>
            <w:r w:rsidRPr="003B7AE9">
              <w:rPr>
                <w:rFonts w:ascii="inherit" w:eastAsia="Times New Roman" w:hAnsi="inherit" w:cs="Times New Roman"/>
                <w:sz w:val="24"/>
                <w:szCs w:val="24"/>
                <w:lang w:eastAsia="en-GB"/>
              </w:rPr>
              <w:t xml:space="preserve"> cost-benefit analysis pursuant to the requirements of Article 39. If applicable, the cost-benefit analysis </w:t>
            </w:r>
            <w:proofErr w:type="gramStart"/>
            <w:r w:rsidRPr="003B7AE9">
              <w:rPr>
                <w:rFonts w:ascii="inherit" w:eastAsia="Times New Roman" w:hAnsi="inherit" w:cs="Times New Roman"/>
                <w:sz w:val="24"/>
                <w:szCs w:val="24"/>
                <w:lang w:eastAsia="en-GB"/>
              </w:rPr>
              <w:t>shall be carried out</w:t>
            </w:r>
            <w:proofErr w:type="gramEnd"/>
            <w:r w:rsidRPr="003B7AE9">
              <w:rPr>
                <w:rFonts w:ascii="inherit" w:eastAsia="Times New Roman" w:hAnsi="inherit" w:cs="Times New Roman"/>
                <w:sz w:val="24"/>
                <w:szCs w:val="24"/>
                <w:lang w:eastAsia="en-GB"/>
              </w:rPr>
              <w:t xml:space="preserve">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Where the request for a derogation is submitted by a relevant DSO or CDSO, the regulatory authority</w:t>
      </w:r>
      <w:proofErr w:type="gramEnd"/>
      <w:r w:rsidRPr="003B7AE9">
        <w:rPr>
          <w:rFonts w:ascii="inherit" w:eastAsia="Times New Roman" w:hAnsi="inherit" w:cs="Times New Roman"/>
          <w:color w:val="000000"/>
          <w:sz w:val="24"/>
          <w:szCs w:val="24"/>
          <w:lang w:eastAsia="en-GB"/>
        </w:rPr>
        <w:t xml:space="preserve">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Within six months of receipt of a request for a derogation, the relevant TSO shall submit to the regulatory authority its assessment, including any relevant documentation. The six-month time limit </w:t>
      </w:r>
      <w:proofErr w:type="gramStart"/>
      <w:r w:rsidRPr="003B7AE9">
        <w:rPr>
          <w:rFonts w:ascii="inherit" w:eastAsia="Times New Roman" w:hAnsi="inherit" w:cs="Times New Roman"/>
          <w:color w:val="000000"/>
          <w:sz w:val="24"/>
          <w:szCs w:val="24"/>
          <w:lang w:eastAsia="en-GB"/>
        </w:rPr>
        <w:t>may be extended</w:t>
      </w:r>
      <w:proofErr w:type="gramEnd"/>
      <w:r w:rsidRPr="003B7AE9">
        <w:rPr>
          <w:rFonts w:ascii="inherit" w:eastAsia="Times New Roman" w:hAnsi="inherit" w:cs="Times New Roman"/>
          <w:color w:val="000000"/>
          <w:sz w:val="24"/>
          <w:szCs w:val="24"/>
          <w:lang w:eastAsia="en-GB"/>
        </w:rPr>
        <w:t xml:space="preserve">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w:t>
      </w:r>
      <w:proofErr w:type="gramStart"/>
      <w:r w:rsidRPr="003B7AE9">
        <w:rPr>
          <w:rFonts w:ascii="inherit" w:eastAsia="Times New Roman" w:hAnsi="inherit" w:cs="Times New Roman"/>
          <w:color w:val="000000"/>
          <w:sz w:val="24"/>
          <w:szCs w:val="24"/>
          <w:lang w:eastAsia="en-GB"/>
        </w:rPr>
        <w:t>request for a derogation is submitted by the relevant DSO or CDSO</w:t>
      </w:r>
      <w:proofErr w:type="gramEnd"/>
      <w:r w:rsidRPr="003B7AE9">
        <w:rPr>
          <w:rFonts w:ascii="inherit" w:eastAsia="Times New Roman" w:hAnsi="inherit" w:cs="Times New Roman"/>
          <w:color w:val="000000"/>
          <w:sz w:val="24"/>
          <w:szCs w:val="24"/>
          <w:lang w:eastAsia="en-GB"/>
        </w:rPr>
        <w:t>,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w:t>
      </w:r>
      <w:proofErr w:type="gramStart"/>
      <w:r w:rsidRPr="003B7AE9">
        <w:rPr>
          <w:rFonts w:ascii="inherit" w:eastAsia="Times New Roman" w:hAnsi="inherit" w:cs="Times New Roman"/>
          <w:color w:val="000000"/>
          <w:sz w:val="24"/>
          <w:szCs w:val="24"/>
          <w:lang w:eastAsia="en-GB"/>
        </w:rPr>
        <w:t>shall be deemed</w:t>
      </w:r>
      <w:proofErr w:type="gramEnd"/>
      <w:r w:rsidRPr="003B7AE9">
        <w:rPr>
          <w:rFonts w:ascii="inherit" w:eastAsia="Times New Roman" w:hAnsi="inherit" w:cs="Times New Roman"/>
          <w:color w:val="000000"/>
          <w:sz w:val="24"/>
          <w:szCs w:val="24"/>
          <w:lang w:eastAsia="en-GB"/>
        </w:rPr>
        <w:t xml:space="preserve">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Commission may request the Agency to report on the application of paragraphs </w:t>
      </w:r>
      <w:proofErr w:type="gramStart"/>
      <w:r w:rsidRPr="003B7AE9">
        <w:rPr>
          <w:rFonts w:ascii="inherit" w:eastAsia="Times New Roman" w:hAnsi="inherit" w:cs="Times New Roman"/>
          <w:color w:val="000000"/>
          <w:sz w:val="24"/>
          <w:szCs w:val="24"/>
          <w:lang w:eastAsia="en-GB"/>
        </w:rPr>
        <w:t>1</w:t>
      </w:r>
      <w:proofErr w:type="gramEnd"/>
      <w:r w:rsidRPr="003B7AE9">
        <w:rPr>
          <w:rFonts w:ascii="inherit" w:eastAsia="Times New Roman" w:hAnsi="inherit" w:cs="Times New Roman"/>
          <w:color w:val="000000"/>
          <w:sz w:val="24"/>
          <w:szCs w:val="24"/>
          <w:lang w:eastAsia="en-GB"/>
        </w:rPr>
        <w:t xml:space="preserve">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 power-generating module shall be eligible to be </w:t>
      </w:r>
      <w:proofErr w:type="gramStart"/>
      <w:r w:rsidRPr="003B7AE9">
        <w:rPr>
          <w:rFonts w:ascii="inherit" w:eastAsia="Times New Roman" w:hAnsi="inherit" w:cs="Times New Roman"/>
          <w:color w:val="000000"/>
          <w:sz w:val="24"/>
          <w:szCs w:val="24"/>
          <w:lang w:eastAsia="en-GB"/>
        </w:rPr>
        <w:t>classified</w:t>
      </w:r>
      <w:proofErr w:type="gramEnd"/>
      <w:r w:rsidRPr="003B7AE9">
        <w:rPr>
          <w:rFonts w:ascii="inherit" w:eastAsia="Times New Roman" w:hAnsi="inherit" w:cs="Times New Roman"/>
          <w:color w:val="000000"/>
          <w:sz w:val="24"/>
          <w:szCs w:val="24"/>
          <w:lang w:eastAsia="en-GB"/>
        </w:rPr>
        <w:t xml:space="preserve">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roofErr w:type="gramEnd"/>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For Member States belonging to parts of different synchronous areas, the calculation </w:t>
      </w:r>
      <w:proofErr w:type="gramStart"/>
      <w:r w:rsidRPr="003B7AE9">
        <w:rPr>
          <w:rFonts w:ascii="inherit" w:eastAsia="Times New Roman" w:hAnsi="inherit" w:cs="Times New Roman"/>
          <w:color w:val="000000"/>
          <w:sz w:val="24"/>
          <w:szCs w:val="24"/>
          <w:lang w:eastAsia="en-GB"/>
        </w:rPr>
        <w:t>shall be carried out on a pro rata basis for each of those parts and combined to give the total allocation to that Member State</w:t>
      </w:r>
      <w:proofErr w:type="gramEnd"/>
      <w:r w:rsidRPr="003B7AE9">
        <w:rPr>
          <w:rFonts w:ascii="inherit" w:eastAsia="Times New Roman" w:hAnsi="inherit" w:cs="Times New Roman"/>
          <w:color w:val="000000"/>
          <w:sz w:val="24"/>
          <w:szCs w:val="24"/>
          <w:lang w:eastAsia="en-GB"/>
        </w:rPr>
        <w:t>.</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Within six months of the entry into force of this Regulation manufacturers of Type </w:t>
      </w:r>
      <w:proofErr w:type="gramStart"/>
      <w:r w:rsidRPr="003B7AE9">
        <w:rPr>
          <w:rFonts w:ascii="inherit" w:eastAsia="Times New Roman" w:hAnsi="inherit" w:cs="Times New Roman"/>
          <w:color w:val="000000"/>
          <w:sz w:val="24"/>
          <w:szCs w:val="24"/>
          <w:lang w:eastAsia="en-GB"/>
        </w:rPr>
        <w:t>A</w:t>
      </w:r>
      <w:proofErr w:type="gramEnd"/>
      <w:r w:rsidRPr="003B7AE9">
        <w:rPr>
          <w:rFonts w:ascii="inherit" w:eastAsia="Times New Roman" w:hAnsi="inherit" w:cs="Times New Roman"/>
          <w:color w:val="000000"/>
          <w:sz w:val="24"/>
          <w:szCs w:val="24"/>
          <w:lang w:eastAsia="en-GB"/>
        </w:rPr>
        <w:t xml:space="preserve">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Proof that a request submitted pursuant to paragraph 1 complies with the eligibility criteria laid down in Articles 66 and </w:t>
      </w:r>
      <w:proofErr w:type="gramStart"/>
      <w:r w:rsidRPr="003B7AE9">
        <w:rPr>
          <w:rFonts w:ascii="inherit" w:eastAsia="Times New Roman" w:hAnsi="inherit" w:cs="Times New Roman"/>
          <w:color w:val="000000"/>
          <w:sz w:val="24"/>
          <w:szCs w:val="24"/>
          <w:lang w:eastAsia="en-GB"/>
        </w:rPr>
        <w:t>67 shall be provided by the manufacturer</w:t>
      </w:r>
      <w:proofErr w:type="gramEnd"/>
      <w:r w:rsidRPr="003B7AE9">
        <w:rPr>
          <w:rFonts w:ascii="inherit" w:eastAsia="Times New Roman" w:hAnsi="inherit" w:cs="Times New Roman"/>
          <w:color w:val="000000"/>
          <w:sz w:val="24"/>
          <w:szCs w:val="24"/>
          <w:lang w:eastAsia="en-GB"/>
        </w:rPr>
        <w:t>.</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Where applicable in a Member State, assessment of requests and approval and withdrawal of classification as an emerging technology </w:t>
      </w:r>
      <w:proofErr w:type="gramStart"/>
      <w:r w:rsidRPr="003B7AE9">
        <w:rPr>
          <w:rFonts w:ascii="inherit" w:eastAsia="Times New Roman" w:hAnsi="inherit" w:cs="Times New Roman"/>
          <w:color w:val="000000"/>
          <w:sz w:val="24"/>
          <w:szCs w:val="24"/>
          <w:lang w:eastAsia="en-GB"/>
        </w:rPr>
        <w:t>may be undertaken</w:t>
      </w:r>
      <w:proofErr w:type="gramEnd"/>
      <w:r w:rsidRPr="003B7AE9">
        <w:rPr>
          <w:rFonts w:ascii="inherit" w:eastAsia="Times New Roman" w:hAnsi="inherit" w:cs="Times New Roman"/>
          <w:color w:val="000000"/>
          <w:sz w:val="24"/>
          <w:szCs w:val="24"/>
          <w:lang w:eastAsia="en-GB"/>
        </w:rPr>
        <w:t xml:space="preserve">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By 12 months of the entry into force of this Regulation, the relevant regulatory authority shall decide, in coordination with all the other regulatory authorities of a synchronous area, which power-generating modules, if any, </w:t>
      </w:r>
      <w:proofErr w:type="gramStart"/>
      <w:r w:rsidRPr="003B7AE9">
        <w:rPr>
          <w:rFonts w:ascii="inherit" w:eastAsia="Times New Roman" w:hAnsi="inherit" w:cs="Times New Roman"/>
          <w:color w:val="000000"/>
          <w:sz w:val="24"/>
          <w:szCs w:val="24"/>
          <w:lang w:eastAsia="en-GB"/>
        </w:rPr>
        <w:t>should be classified</w:t>
      </w:r>
      <w:proofErr w:type="gramEnd"/>
      <w:r w:rsidRPr="003B7AE9">
        <w:rPr>
          <w:rFonts w:ascii="inherit" w:eastAsia="Times New Roman" w:hAnsi="inherit" w:cs="Times New Roman"/>
          <w:color w:val="000000"/>
          <w:sz w:val="24"/>
          <w:szCs w:val="24"/>
          <w:lang w:eastAsia="en-GB"/>
        </w:rPr>
        <w:t xml:space="preserve"> as an emerging technology. Any regulatory authority of the relevant synchronous area may request a prior opinion from the Agency, which </w:t>
      </w:r>
      <w:proofErr w:type="gramStart"/>
      <w:r w:rsidRPr="003B7AE9">
        <w:rPr>
          <w:rFonts w:ascii="inherit" w:eastAsia="Times New Roman" w:hAnsi="inherit" w:cs="Times New Roman"/>
          <w:color w:val="000000"/>
          <w:sz w:val="24"/>
          <w:szCs w:val="24"/>
          <w:lang w:eastAsia="en-GB"/>
        </w:rPr>
        <w:t>shall be issued</w:t>
      </w:r>
      <w:proofErr w:type="gramEnd"/>
      <w:r w:rsidRPr="003B7AE9">
        <w:rPr>
          <w:rFonts w:ascii="inherit" w:eastAsia="Times New Roman" w:hAnsi="inherit" w:cs="Times New Roman"/>
          <w:color w:val="000000"/>
          <w:sz w:val="24"/>
          <w:szCs w:val="24"/>
          <w:lang w:eastAsia="en-GB"/>
        </w:rPr>
        <w:t xml:space="preserve">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roofErr w:type="gramEnd"/>
      <w:r w:rsidRPr="003B7AE9">
        <w:rPr>
          <w:rFonts w:ascii="inherit" w:eastAsia="Times New Roman" w:hAnsi="inherit" w:cs="Times New Roman"/>
          <w:color w:val="000000"/>
          <w:sz w:val="24"/>
          <w:szCs w:val="24"/>
          <w:lang w:eastAsia="en-GB"/>
        </w:rPr>
        <w:t>.</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w:t>
      </w:r>
      <w:proofErr w:type="gramEnd"/>
      <w:r w:rsidRPr="003B7AE9">
        <w:rPr>
          <w:rFonts w:ascii="inherit" w:eastAsia="Times New Roman" w:hAnsi="inherit" w:cs="Times New Roman"/>
          <w:color w:val="000000"/>
          <w:sz w:val="24"/>
          <w:szCs w:val="24"/>
          <w:lang w:eastAsia="en-GB"/>
        </w:rPr>
        <w:t xml:space="preserve">. The withdrawal decision </w:t>
      </w:r>
      <w:proofErr w:type="gramStart"/>
      <w:r w:rsidRPr="003B7AE9">
        <w:rPr>
          <w:rFonts w:ascii="inherit" w:eastAsia="Times New Roman" w:hAnsi="inherit" w:cs="Times New Roman"/>
          <w:color w:val="000000"/>
          <w:sz w:val="24"/>
          <w:szCs w:val="24"/>
          <w:lang w:eastAsia="en-GB"/>
        </w:rPr>
        <w:t>shall be published</w:t>
      </w:r>
      <w:proofErr w:type="gramEnd"/>
      <w:r w:rsidRPr="003B7AE9">
        <w:rPr>
          <w:rFonts w:ascii="inherit" w:eastAsia="Times New Roman" w:hAnsi="inherit" w:cs="Times New Roman"/>
          <w:color w:val="000000"/>
          <w:sz w:val="24"/>
          <w:szCs w:val="24"/>
          <w:lang w:eastAsia="en-GB"/>
        </w:rPr>
        <w:t>.</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w:t>
      </w:r>
      <w:proofErr w:type="gramStart"/>
      <w:r w:rsidRPr="003B7AE9">
        <w:rPr>
          <w:rFonts w:ascii="inherit" w:eastAsia="Times New Roman" w:hAnsi="inherit" w:cs="Times New Roman"/>
          <w:color w:val="000000"/>
          <w:sz w:val="24"/>
          <w:szCs w:val="24"/>
          <w:lang w:eastAsia="en-GB"/>
        </w:rPr>
        <w:t>shall be issued</w:t>
      </w:r>
      <w:proofErr w:type="gramEnd"/>
      <w:r w:rsidRPr="003B7AE9">
        <w:rPr>
          <w:rFonts w:ascii="inherit" w:eastAsia="Times New Roman" w:hAnsi="inherit" w:cs="Times New Roman"/>
          <w:color w:val="000000"/>
          <w:sz w:val="24"/>
          <w:szCs w:val="24"/>
          <w:lang w:eastAsia="en-GB"/>
        </w:rPr>
        <w:t xml:space="preserve"> within three months of receipt of the request. Where applicable, the coordinated decision of the regulatory authorities shall take into account the opinion of the Agency. </w:t>
      </w:r>
      <w:proofErr w:type="gramStart"/>
      <w:r w:rsidRPr="003B7AE9">
        <w:rPr>
          <w:rFonts w:ascii="inherit" w:eastAsia="Times New Roman" w:hAnsi="inherit" w:cs="Times New Roman"/>
          <w:color w:val="000000"/>
          <w:sz w:val="24"/>
          <w:szCs w:val="24"/>
          <w:lang w:eastAsia="en-GB"/>
        </w:rPr>
        <w:t>The withdrawal decision shall be published by each regulatory authority of a synchronous area</w:t>
      </w:r>
      <w:proofErr w:type="gramEnd"/>
      <w:r w:rsidRPr="003B7AE9">
        <w:rPr>
          <w:rFonts w:ascii="inherit" w:eastAsia="Times New Roman" w:hAnsi="inherit" w:cs="Times New Roman"/>
          <w:color w:val="000000"/>
          <w:sz w:val="24"/>
          <w:szCs w:val="24"/>
          <w:lang w:eastAsia="en-GB"/>
        </w:rPr>
        <w:t>.</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Regulatory authorities shall ensure that all relevant clauses in contracts and general terms and conditions relating to the grid connection of new power-generating modules </w:t>
      </w:r>
      <w:proofErr w:type="gramStart"/>
      <w:r w:rsidRPr="003B7AE9">
        <w:rPr>
          <w:rFonts w:ascii="inherit" w:eastAsia="Times New Roman" w:hAnsi="inherit" w:cs="Times New Roman"/>
          <w:color w:val="000000"/>
          <w:sz w:val="24"/>
          <w:szCs w:val="24"/>
          <w:lang w:eastAsia="en-GB"/>
        </w:rPr>
        <w:t>are brought</w:t>
      </w:r>
      <w:proofErr w:type="gramEnd"/>
      <w:r w:rsidRPr="003B7AE9">
        <w:rPr>
          <w:rFonts w:ascii="inherit" w:eastAsia="Times New Roman" w:hAnsi="inherit" w:cs="Times New Roman"/>
          <w:color w:val="000000"/>
          <w:sz w:val="24"/>
          <w:szCs w:val="24"/>
          <w:lang w:eastAsia="en-GB"/>
        </w:rPr>
        <w:t xml:space="preserve">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power-generating modules subject to all or some of the requirements of this Regulation in accordance with Article 4(1) </w:t>
      </w:r>
      <w:proofErr w:type="gramStart"/>
      <w:r w:rsidRPr="003B7AE9">
        <w:rPr>
          <w:rFonts w:ascii="inherit" w:eastAsia="Times New Roman" w:hAnsi="inherit" w:cs="Times New Roman"/>
          <w:color w:val="000000"/>
          <w:sz w:val="24"/>
          <w:szCs w:val="24"/>
          <w:lang w:eastAsia="en-GB"/>
        </w:rPr>
        <w:t>shall be amended</w:t>
      </w:r>
      <w:proofErr w:type="gramEnd"/>
      <w:r w:rsidRPr="003B7AE9">
        <w:rPr>
          <w:rFonts w:ascii="inherit" w:eastAsia="Times New Roman" w:hAnsi="inherit" w:cs="Times New Roman"/>
          <w:color w:val="000000"/>
          <w:sz w:val="24"/>
          <w:szCs w:val="24"/>
          <w:lang w:eastAsia="en-GB"/>
        </w:rPr>
        <w:t xml:space="preserve"> in order to comply with the requirements of this Regulation. The relevant clauses </w:t>
      </w:r>
      <w:proofErr w:type="gramStart"/>
      <w:r w:rsidRPr="003B7AE9">
        <w:rPr>
          <w:rFonts w:ascii="inherit" w:eastAsia="Times New Roman" w:hAnsi="inherit" w:cs="Times New Roman"/>
          <w:color w:val="000000"/>
          <w:sz w:val="24"/>
          <w:szCs w:val="24"/>
          <w:lang w:eastAsia="en-GB"/>
        </w:rPr>
        <w:t>shall be amended</w:t>
      </w:r>
      <w:proofErr w:type="gramEnd"/>
      <w:r w:rsidRPr="003B7AE9">
        <w:rPr>
          <w:rFonts w:ascii="inherit" w:eastAsia="Times New Roman" w:hAnsi="inherit" w:cs="Times New Roman"/>
          <w:color w:val="000000"/>
          <w:sz w:val="24"/>
          <w:szCs w:val="24"/>
          <w:lang w:eastAsia="en-GB"/>
        </w:rPr>
        <w:t xml:space="preserve">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w:t>
      </w:r>
      <w:proofErr w:type="gramStart"/>
      <w:r w:rsidRPr="003B7AE9">
        <w:rPr>
          <w:rFonts w:ascii="inherit" w:eastAsia="Times New Roman" w:hAnsi="inherit" w:cs="Times New Roman"/>
          <w:color w:val="000000"/>
          <w:sz w:val="24"/>
          <w:szCs w:val="24"/>
          <w:lang w:eastAsia="en-GB"/>
        </w:rPr>
        <w:t>)(</w:t>
      </w:r>
      <w:proofErr w:type="gramEnd"/>
      <w:r w:rsidRPr="003B7AE9">
        <w:rPr>
          <w:rFonts w:ascii="inherit" w:eastAsia="Times New Roman" w:hAnsi="inherit" w:cs="Times New Roman"/>
          <w:color w:val="000000"/>
          <w:sz w:val="24"/>
          <w:szCs w:val="24"/>
          <w:lang w:eastAsia="en-GB"/>
        </w:rPr>
        <w:t>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FB6BE0"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29"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31"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3"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4"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5"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6"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7"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8"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39"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0"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proofErr w:type="gramStart"/>
      <w:r w:rsidR="003B7AE9" w:rsidRPr="003B7AE9">
        <w:rPr>
          <w:rFonts w:ascii="inherit" w:eastAsia="Times New Roman" w:hAnsi="inherit" w:cs="Times New Roman"/>
          <w:color w:val="000000"/>
          <w:sz w:val="19"/>
          <w:szCs w:val="19"/>
          <w:lang w:eastAsia="en-GB"/>
        </w:rPr>
        <w:t>pu</w:t>
      </w:r>
      <w:proofErr w:type="spellEnd"/>
      <w:proofErr w:type="gramEnd"/>
      <w:r w:rsidR="003B7AE9" w:rsidRPr="003B7AE9">
        <w:rPr>
          <w:rFonts w:ascii="inherit" w:eastAsia="Times New Roman" w:hAnsi="inherit" w:cs="Times New Roman"/>
          <w:color w:val="000000"/>
          <w:sz w:val="19"/>
          <w:szCs w:val="19"/>
          <w:lang w:eastAsia="en-GB"/>
        </w:rPr>
        <w:t xml:space="preserve"> values is below 300 kV.</w:t>
      </w:r>
    </w:p>
    <w:p w14:paraId="28933CC8"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proofErr w:type="gramStart"/>
      <w:r w:rsidR="003B7AE9" w:rsidRPr="003B7AE9">
        <w:rPr>
          <w:rFonts w:ascii="inherit" w:eastAsia="Times New Roman" w:hAnsi="inherit" w:cs="Times New Roman"/>
          <w:color w:val="000000"/>
          <w:sz w:val="19"/>
          <w:szCs w:val="19"/>
          <w:lang w:eastAsia="en-GB"/>
        </w:rPr>
        <w:t>pu</w:t>
      </w:r>
      <w:proofErr w:type="spellEnd"/>
      <w:proofErr w:type="gram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2"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FB6BE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FB6BE0"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DF060B" w:rsidRDefault="00DF060B"/>
    <w:sectPr w:rsidR="00DF06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27544"/>
    <w:rsid w:val="000560F4"/>
    <w:rsid w:val="001059CE"/>
    <w:rsid w:val="00112556"/>
    <w:rsid w:val="00125A56"/>
    <w:rsid w:val="001B0BEF"/>
    <w:rsid w:val="00297E25"/>
    <w:rsid w:val="002C44C7"/>
    <w:rsid w:val="002D0F09"/>
    <w:rsid w:val="00315A80"/>
    <w:rsid w:val="003614CC"/>
    <w:rsid w:val="003B633B"/>
    <w:rsid w:val="003B7AE9"/>
    <w:rsid w:val="003E5A92"/>
    <w:rsid w:val="00403671"/>
    <w:rsid w:val="004B5FAC"/>
    <w:rsid w:val="004D7C4B"/>
    <w:rsid w:val="00505F60"/>
    <w:rsid w:val="00513EE3"/>
    <w:rsid w:val="005221EF"/>
    <w:rsid w:val="005D3D37"/>
    <w:rsid w:val="005F1E9A"/>
    <w:rsid w:val="00617F47"/>
    <w:rsid w:val="00622506"/>
    <w:rsid w:val="0062733B"/>
    <w:rsid w:val="006439DB"/>
    <w:rsid w:val="006716CD"/>
    <w:rsid w:val="006D7E44"/>
    <w:rsid w:val="0072391A"/>
    <w:rsid w:val="007F28BF"/>
    <w:rsid w:val="00817C0C"/>
    <w:rsid w:val="00820E13"/>
    <w:rsid w:val="00826574"/>
    <w:rsid w:val="00893D89"/>
    <w:rsid w:val="008D1B95"/>
    <w:rsid w:val="009726F4"/>
    <w:rsid w:val="009E2DE7"/>
    <w:rsid w:val="00A40638"/>
    <w:rsid w:val="00A44570"/>
    <w:rsid w:val="00A525EB"/>
    <w:rsid w:val="00A54014"/>
    <w:rsid w:val="00AA0F46"/>
    <w:rsid w:val="00BD46A0"/>
    <w:rsid w:val="00BD4F0D"/>
    <w:rsid w:val="00BD5389"/>
    <w:rsid w:val="00C261A5"/>
    <w:rsid w:val="00C91D50"/>
    <w:rsid w:val="00CF3C5C"/>
    <w:rsid w:val="00D71BA8"/>
    <w:rsid w:val="00D74E92"/>
    <w:rsid w:val="00DE4C50"/>
    <w:rsid w:val="00DF060B"/>
    <w:rsid w:val="00E07166"/>
    <w:rsid w:val="00E1013D"/>
    <w:rsid w:val="00E73F97"/>
    <w:rsid w:val="00ED4333"/>
    <w:rsid w:val="00FB6BE0"/>
    <w:rsid w:val="00FC593A"/>
    <w:rsid w:val="0AE2F0B1"/>
    <w:rsid w:val="2B3EEA33"/>
    <w:rsid w:val="38B4D74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paragraph">
    <w:name w:val="paragraph"/>
    <w:basedOn w:val="Normal"/>
    <w:rsid w:val="006D7E44"/>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customStyle="1" w:styleId="normaltextrun">
    <w:name w:val="normaltextrun"/>
    <w:basedOn w:val="DefaultParagraphFont"/>
    <w:rsid w:val="006D7E44"/>
  </w:style>
  <w:style w:type="character" w:customStyle="1" w:styleId="eop">
    <w:name w:val="eop"/>
    <w:basedOn w:val="DefaultParagraphFont"/>
    <w:rsid w:val="006D7E44"/>
  </w:style>
  <w:style w:type="paragraph" w:styleId="BalloonText">
    <w:name w:val="Balloon Text"/>
    <w:basedOn w:val="Normal"/>
    <w:link w:val="BalloonTextChar"/>
    <w:uiPriority w:val="99"/>
    <w:semiHidden/>
    <w:unhideWhenUsed/>
    <w:rsid w:val="00FB6B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6B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644616">
      <w:bodyDiv w:val="1"/>
      <w:marLeft w:val="0"/>
      <w:marRight w:val="0"/>
      <w:marTop w:val="0"/>
      <w:marBottom w:val="0"/>
      <w:divBdr>
        <w:top w:val="none" w:sz="0" w:space="0" w:color="auto"/>
        <w:left w:val="none" w:sz="0" w:space="0" w:color="auto"/>
        <w:bottom w:val="none" w:sz="0" w:space="0" w:color="auto"/>
        <w:right w:val="none" w:sz="0" w:space="0" w:color="auto"/>
      </w:divBdr>
    </w:div>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sChild>
    </w:div>
    <w:div w:id="2031642527">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AUTO/?uri=OJ:L:2008:218:TOC"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AUTO/?uri=OJ:L:2009:211:T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AUTO/?uri=OJ:L:2013:163:TOC"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19" Type="http://schemas.openxmlformats.org/officeDocument/2006/relationships/image" Target="media/image6.jpeg"/><Relationship Id="rId31" Type="http://schemas.openxmlformats.org/officeDocument/2006/relationships/hyperlink" Target="https://eur-lex.europa.eu/legal-content/EN/AUTO/?uri=OJ:L:2009:211:TOC"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AUTO/?uri=OJ:L:2015:197:TOC" TargetMode="External"/><Relationship Id="rId43"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AUTO/?uri=OJ:L:2012:315:TOC" TargetMode="External"/><Relationship Id="rId38" Type="http://schemas.openxmlformats.org/officeDocument/2006/relationships/hyperlink" Target="https://eur-lex.europa.eu/legal-content/EN/TXT/HTML/?uri=CELEX:32016R0631&amp;from=EN" TargetMode="Externa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95F2728B-DC55-4659-BA01-BBA83F01E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2311A1-F8AF-4593-BD2D-0A2B762E4A38}">
  <ds:schemaRefs>
    <ds:schemaRef ds:uri="http://schemas.microsoft.com/sharepoint/v3/contenttype/forms"/>
  </ds:schemaRefs>
</ds:datastoreItem>
</file>

<file path=customXml/itemProps3.xml><?xml version="1.0" encoding="utf-8"?>
<ds:datastoreItem xmlns:ds="http://schemas.openxmlformats.org/officeDocument/2006/customXml" ds:itemID="{CBA1DCDB-A1E2-4206-9941-961A61E179D7}">
  <ds:schemaRefs>
    <ds:schemaRef ds:uri="a5ff7179-4526-4e31-84f3-1e5086ece008"/>
    <ds:schemaRef ds:uri="http://purl.org/dc/elements/1.1/"/>
    <ds:schemaRef ds:uri="http://www.w3.org/XML/1998/namespace"/>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32083</Words>
  <Characters>182875</Characters>
  <Application>Microsoft Office Word</Application>
  <DocSecurity>0</DocSecurity>
  <Lines>1523</Lines>
  <Paragraphs>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2022-11-24T14:35:00Z</dcterms:created>
  <dcterms:modified xsi:type="dcterms:W3CDTF">2022-11-24T14:35:00Z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