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A42223"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3B7AE9">
              <w:rPr>
                <w:rFonts w:ascii="inherit" w:eastAsia="Times New Roman" w:hAnsi="inherit" w:cs="Times New Roman"/>
                <w:sz w:val="24"/>
                <w:szCs w:val="24"/>
                <w:lang w:eastAsia="en-GB"/>
              </w:rPr>
              <w:t>should be regarded</w:t>
            </w:r>
            <w:proofErr w:type="gramEnd"/>
            <w:r w:rsidRPr="003B7AE9">
              <w:rPr>
                <w:rFonts w:ascii="inherit" w:eastAsia="Times New Roman" w:hAnsi="inherit" w:cs="Times New Roman"/>
                <w:sz w:val="24"/>
                <w:szCs w:val="24"/>
                <w:lang w:eastAsia="en-GB"/>
              </w:rPr>
              <w:t xml:space="preserve">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Different synchronous electricity systems in the Union have different </w:t>
            </w:r>
            <w:proofErr w:type="gramStart"/>
            <w:r w:rsidRPr="003B7AE9">
              <w:rPr>
                <w:rFonts w:ascii="inherit" w:eastAsia="Times New Roman" w:hAnsi="inherit" w:cs="Times New Roman"/>
                <w:sz w:val="24"/>
                <w:szCs w:val="24"/>
                <w:lang w:eastAsia="en-GB"/>
              </w:rPr>
              <w:t>characteristics which</w:t>
            </w:r>
            <w:proofErr w:type="gramEnd"/>
            <w:r w:rsidRPr="003B7AE9">
              <w:rPr>
                <w:rFonts w:ascii="inherit" w:eastAsia="Times New Roman" w:hAnsi="inherit" w:cs="Times New Roman"/>
                <w:sz w:val="24"/>
                <w:szCs w:val="24"/>
                <w:lang w:eastAsia="en-GB"/>
              </w:rPr>
              <w:t xml:space="preserve">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w:t>
            </w:r>
            <w:proofErr w:type="gramStart"/>
            <w:r w:rsidRPr="003B7AE9">
              <w:rPr>
                <w:rFonts w:ascii="inherit" w:eastAsia="Times New Roman" w:hAnsi="inherit" w:cs="Times New Roman"/>
                <w:sz w:val="24"/>
                <w:szCs w:val="24"/>
                <w:lang w:eastAsia="en-GB"/>
              </w:rPr>
              <w:t>should be assessed</w:t>
            </w:r>
            <w:proofErr w:type="gramEnd"/>
            <w:r w:rsidRPr="003B7AE9">
              <w:rPr>
                <w:rFonts w:ascii="inherit" w:eastAsia="Times New Roman" w:hAnsi="inherit" w:cs="Times New Roman"/>
                <w:sz w:val="24"/>
                <w:szCs w:val="24"/>
                <w:lang w:eastAsia="en-GB"/>
              </w:rPr>
              <w:t xml:space="preserve">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should be based on the principles of non-discrimination and transparency as well as on the principle of optimisation between the highest overall efficiency and lowest total cost for all involved parties.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When defining the pre-fault and post-fault conditions for the fault-ride-through capability, taking into account system characteristics such as network topology and generation mix, the relevant TSO should decide whether priority </w:t>
            </w:r>
            <w:proofErr w:type="gramStart"/>
            <w:r w:rsidRPr="003B7AE9">
              <w:rPr>
                <w:rFonts w:ascii="inherit" w:eastAsia="Times New Roman" w:hAnsi="inherit" w:cs="Times New Roman"/>
                <w:sz w:val="24"/>
                <w:szCs w:val="24"/>
                <w:lang w:eastAsia="en-GB"/>
              </w:rPr>
              <w:t>is given</w:t>
            </w:r>
            <w:proofErr w:type="gramEnd"/>
            <w:r w:rsidRPr="003B7AE9">
              <w:rPr>
                <w:rFonts w:ascii="inherit" w:eastAsia="Times New Roman" w:hAnsi="inherit" w:cs="Times New Roman"/>
                <w:sz w:val="24"/>
                <w:szCs w:val="24"/>
                <w:lang w:eastAsia="en-GB"/>
              </w:rPr>
              <w:t xml:space="preserve">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reactive power capability needs depend on several factors including the degree of network meshing and the ratio of in-feed and consumption, which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modules have an inherent capability to resist or slow down frequency deviations, a characteristic which many RES technologies do not have. </w:t>
            </w:r>
            <w:proofErr w:type="gramStart"/>
            <w:r w:rsidRPr="003B7AE9">
              <w:rPr>
                <w:rFonts w:ascii="inherit" w:eastAsia="Times New Roman" w:hAnsi="inherit" w:cs="Times New Roman"/>
                <w:sz w:val="24"/>
                <w:szCs w:val="24"/>
                <w:lang w:eastAsia="en-GB"/>
              </w:rPr>
              <w:t>Therefore</w:t>
            </w:r>
            <w:proofErr w:type="gramEnd"/>
            <w:r w:rsidRPr="003B7AE9">
              <w:rPr>
                <w:rFonts w:ascii="inherit" w:eastAsia="Times New Roman" w:hAnsi="inherit" w:cs="Times New Roman"/>
                <w:sz w:val="24"/>
                <w:szCs w:val="24"/>
                <w:lang w:eastAsia="en-GB"/>
              </w:rPr>
              <w:t xml:space="preserv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3B7AE9">
              <w:rPr>
                <w:rFonts w:ascii="inherit" w:eastAsia="Times New Roman" w:hAnsi="inherit" w:cs="Times New Roman"/>
                <w:sz w:val="24"/>
                <w:szCs w:val="24"/>
                <w:lang w:eastAsia="en-GB"/>
              </w:rPr>
              <w:t>should be taken</w:t>
            </w:r>
            <w:proofErr w:type="gramEnd"/>
            <w:r w:rsidRPr="003B7AE9">
              <w:rPr>
                <w:rFonts w:ascii="inherit" w:eastAsia="Times New Roman" w:hAnsi="inherit" w:cs="Times New Roman"/>
                <w:sz w:val="24"/>
                <w:szCs w:val="24"/>
                <w:lang w:eastAsia="en-GB"/>
              </w:rPr>
              <w:t xml:space="preserve">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has been adopted </w:t>
            </w:r>
            <w:proofErr w:type="gramStart"/>
            <w:r w:rsidRPr="003B7AE9">
              <w:rPr>
                <w:rFonts w:ascii="inherit" w:eastAsia="Times New Roman" w:hAnsi="inherit" w:cs="Times New Roman"/>
                <w:sz w:val="24"/>
                <w:szCs w:val="24"/>
                <w:lang w:eastAsia="en-GB"/>
              </w:rPr>
              <w:t>on the basis of</w:t>
            </w:r>
            <w:proofErr w:type="gramEnd"/>
            <w:r w:rsidRPr="003B7AE9">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roofErr w:type="gramStart"/>
            <w:r w:rsidRPr="003B7AE9">
              <w:rPr>
                <w:rFonts w:ascii="inherit" w:eastAsia="Times New Roman" w:hAnsi="inherit" w:cs="Times New Roman"/>
                <w:sz w:val="24"/>
                <w:szCs w:val="24"/>
                <w:lang w:eastAsia="en-GB"/>
              </w:rPr>
              <w:t>equipment</w:t>
            </w:r>
            <w:proofErr w:type="gramEnd"/>
            <w:r w:rsidRPr="003B7AE9">
              <w:rPr>
                <w:rFonts w:ascii="inherit" w:eastAsia="Times New Roman" w:hAnsi="inherit" w:cs="Times New Roman"/>
                <w:sz w:val="24"/>
                <w:szCs w:val="24"/>
                <w:lang w:eastAsia="en-GB"/>
              </w:rPr>
              <w:t xml:space="preserve">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roofErr w:type="gramEnd"/>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For that </w:t>
      </w:r>
      <w:proofErr w:type="gramStart"/>
      <w:r w:rsidRPr="003B7AE9">
        <w:rPr>
          <w:rFonts w:ascii="inherit" w:eastAsia="Times New Roman" w:hAnsi="inherit" w:cs="Times New Roman"/>
          <w:color w:val="000000"/>
          <w:sz w:val="24"/>
          <w:szCs w:val="24"/>
          <w:lang w:eastAsia="en-GB"/>
        </w:rPr>
        <w:t>purpose</w:t>
      </w:r>
      <w:proofErr w:type="gramEnd"/>
      <w:r w:rsidRPr="003B7AE9">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power-generating modules shall comply with the requirements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3B62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34B59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below 110 kV and 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83E7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connection point at 110 kV or above (type D). A power-generating module is also of type D if its connection point is below 110 kV and its maximum capacity is at or above </w:t>
            </w:r>
            <w:r w:rsidRPr="003B7AE9">
              <w:rPr>
                <w:rFonts w:ascii="inherit" w:eastAsia="Times New Roman" w:hAnsi="inherit" w:cs="Times New Roman"/>
                <w:sz w:val="24"/>
                <w:szCs w:val="24"/>
                <w:lang w:eastAsia="en-GB"/>
              </w:rPr>
              <w:lastRenderedPageBreak/>
              <w:t>a threshold specified in accordance with paragraph 3.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1BEE874C"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1" w:author="Author">
                    <w:r w:rsidRPr="003B7AE9" w:rsidDel="00287425">
                      <w:rPr>
                        <w:rFonts w:ascii="inherit" w:eastAsia="Times New Roman" w:hAnsi="inherit" w:cs="Times New Roman"/>
                        <w:b/>
                        <w:bCs/>
                        <w:lang w:eastAsia="en-GB"/>
                      </w:rPr>
                      <w:delText xml:space="preserve">Limit for </w:delText>
                    </w:r>
                  </w:del>
                  <w:r w:rsidRPr="003B7AE9">
                    <w:rPr>
                      <w:rFonts w:ascii="inherit" w:eastAsia="Times New Roman" w:hAnsi="inherit" w:cs="Times New Roman"/>
                      <w:b/>
                      <w:bCs/>
                      <w:lang w:eastAsia="en-GB"/>
                    </w:rPr>
                    <w:t>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2E7B0986"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2" w:author="Author">
                    <w:r w:rsidRPr="003B7AE9" w:rsidDel="00287425">
                      <w:rPr>
                        <w:rFonts w:ascii="inherit" w:eastAsia="Times New Roman" w:hAnsi="inherit" w:cs="Times New Roman"/>
                        <w:b/>
                        <w:bCs/>
                        <w:lang w:eastAsia="en-GB"/>
                      </w:rPr>
                      <w:delText xml:space="preserve">Limit for </w:delText>
                    </w:r>
                  </w:del>
                  <w:r w:rsidRPr="003B7AE9">
                    <w:rPr>
                      <w:rFonts w:ascii="inherit" w:eastAsia="Times New Roman" w:hAnsi="inherit" w:cs="Times New Roman"/>
                      <w:b/>
                      <w:bCs/>
                      <w:lang w:eastAsia="en-GB"/>
                    </w:rPr>
                    <w:t>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427E740F"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del w:id="3" w:author="Author">
                    <w:r w:rsidRPr="003B7AE9" w:rsidDel="00287425">
                      <w:rPr>
                        <w:rFonts w:ascii="inherit" w:eastAsia="Times New Roman" w:hAnsi="inherit" w:cs="Times New Roman"/>
                        <w:b/>
                        <w:bCs/>
                        <w:lang w:eastAsia="en-GB"/>
                      </w:rPr>
                      <w:delText xml:space="preserve">Limit for </w:delText>
                    </w:r>
                  </w:del>
                  <w:r w:rsidRPr="003B7AE9">
                    <w:rPr>
                      <w:rFonts w:ascii="inherit" w:eastAsia="Times New Roman" w:hAnsi="inherit" w:cs="Times New Roman"/>
                      <w:b/>
                      <w:bCs/>
                      <w:lang w:eastAsia="en-GB"/>
                    </w:rPr>
                    <w:t>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25766C23"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Proposals for maximum capacity thresholds for types B, C and D power-generating modules shall be subject to approval by the relevant regulatory authority or, where applicable, the Member State. In forming </w:t>
      </w:r>
      <w:proofErr w:type="gramStart"/>
      <w:r w:rsidRPr="003B7AE9">
        <w:rPr>
          <w:rFonts w:ascii="inherit" w:eastAsia="Times New Roman" w:hAnsi="inherit" w:cs="Times New Roman"/>
          <w:color w:val="000000"/>
          <w:sz w:val="24"/>
          <w:szCs w:val="24"/>
          <w:lang w:eastAsia="en-GB"/>
        </w:rPr>
        <w:t>proposals</w:t>
      </w:r>
      <w:proofErr w:type="gramEnd"/>
      <w:r w:rsidRPr="003B7AE9">
        <w:rPr>
          <w:rFonts w:ascii="inherit" w:eastAsia="Times New Roman" w:hAnsi="inherit" w:cs="Times New Roman"/>
          <w:color w:val="000000"/>
          <w:sz w:val="24"/>
          <w:szCs w:val="24"/>
          <w:lang w:eastAsia="en-GB"/>
        </w:rPr>
        <w:t xml:space="preserve"> the relevant TSO shall coordinate with adjacent TSOs and DSOs and shall conduct a public consultation in accordance with Article 10. A proposal by the relevant TSO to change the thresholds shall not be made sooner than three years after the previous proposal.</w:t>
      </w:r>
      <w:ins w:id="4" w:author="Author">
        <w:r w:rsidR="00B35753">
          <w:rPr>
            <w:rFonts w:ascii="inherit" w:eastAsia="Times New Roman" w:hAnsi="inherit" w:cs="Times New Roman"/>
            <w:color w:val="000000"/>
            <w:sz w:val="24"/>
            <w:szCs w:val="24"/>
            <w:lang w:eastAsia="en-GB"/>
          </w:rPr>
          <w:t xml:space="preserve"> </w:t>
        </w:r>
        <w:r w:rsidR="00B35753" w:rsidRPr="00B35753">
          <w:rPr>
            <w:rFonts w:ascii="inherit" w:eastAsia="Times New Roman" w:hAnsi="inherit" w:cs="Times New Roman"/>
            <w:color w:val="000000"/>
            <w:sz w:val="24"/>
            <w:szCs w:val="24"/>
            <w:lang w:eastAsia="en-GB"/>
          </w:rPr>
          <w:t>Adoption of thresholds different from those set out above must be justified by the TSO/DNO of each Member State and approved by the competent EU authority.</w:t>
        </w:r>
      </w:ins>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If,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 xml:space="preserve">1.   Offshore power-generating modules connected to the interconnected system shall meet the requirements for onshore power-generating modules, unless the requirements are modified for this purpose by the relevant system operator or unless the connection </w:t>
      </w:r>
      <w:r w:rsidRPr="003B7AE9">
        <w:rPr>
          <w:rFonts w:ascii="inherit" w:eastAsia="Times New Roman" w:hAnsi="inherit" w:cs="Times New Roman"/>
          <w:color w:val="000000"/>
          <w:sz w:val="24"/>
          <w:szCs w:val="24"/>
          <w:lang w:eastAsia="en-GB"/>
        </w:rPr>
        <w:lastRenderedPageBreak/>
        <w:t>of power park modules is via a high voltage direct current connection or via a network whose frequency is not synchronously coupled to that of the main interconnected system (such as via a back-to-back convertor scheme).</w:t>
      </w:r>
      <w:proofErr w:type="gramEnd"/>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roofErr w:type="gramEnd"/>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Combined heat and power-generating facilities shall be assessed </w:t>
      </w:r>
      <w:proofErr w:type="gramStart"/>
      <w:r w:rsidRPr="003B7AE9">
        <w:rPr>
          <w:rFonts w:ascii="inherit" w:eastAsia="Times New Roman" w:hAnsi="inherit" w:cs="Times New Roman"/>
          <w:color w:val="000000"/>
          <w:sz w:val="24"/>
          <w:szCs w:val="24"/>
          <w:lang w:eastAsia="en-GB"/>
        </w:rPr>
        <w:t>on the basis of</w:t>
      </w:r>
      <w:proofErr w:type="gramEnd"/>
      <w:r w:rsidRPr="003B7AE9">
        <w:rPr>
          <w:rFonts w:ascii="inherit" w:eastAsia="Times New Roman" w:hAnsi="inherit" w:cs="Times New Roman"/>
          <w:color w:val="000000"/>
          <w:sz w:val="24"/>
          <w:szCs w:val="24"/>
          <w:lang w:eastAsia="en-GB"/>
        </w:rPr>
        <w:t xml:space="preserve">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efficient and proportionate </w:t>
      </w:r>
      <w:proofErr w:type="gramStart"/>
      <w:r w:rsidRPr="003B7AE9">
        <w:rPr>
          <w:rFonts w:ascii="inherit" w:eastAsia="Times New Roman" w:hAnsi="inherit" w:cs="Times New Roman"/>
          <w:color w:val="000000"/>
          <w:sz w:val="24"/>
          <w:szCs w:val="24"/>
          <w:lang w:eastAsia="en-GB"/>
        </w:rPr>
        <w:t>shall be recovered</w:t>
      </w:r>
      <w:proofErr w:type="gramEnd"/>
      <w:r w:rsidRPr="003B7AE9">
        <w:rPr>
          <w:rFonts w:ascii="inherit" w:eastAsia="Times New Roman" w:hAnsi="inherit" w:cs="Times New Roman"/>
          <w:color w:val="000000"/>
          <w:sz w:val="24"/>
          <w:szCs w:val="24"/>
          <w:lang w:eastAsia="en-GB"/>
        </w:rPr>
        <w:t xml:space="preserve">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Without prejudice to cases covered by national or Union law, regulatory authorities, entities or persons who receive confidential information pursuant to this Regulation may use it only </w:t>
      </w:r>
      <w:proofErr w:type="gramStart"/>
      <w:r w:rsidRPr="003B7AE9">
        <w:rPr>
          <w:rFonts w:ascii="inherit" w:eastAsia="Times New Roman" w:hAnsi="inherit" w:cs="Times New Roman"/>
          <w:color w:val="000000"/>
          <w:sz w:val="24"/>
          <w:szCs w:val="24"/>
          <w:lang w:eastAsia="en-GB"/>
        </w:rPr>
        <w:t>for the purpose of</w:t>
      </w:r>
      <w:proofErr w:type="gramEnd"/>
      <w:r w:rsidRPr="003B7AE9">
        <w:rPr>
          <w:rFonts w:ascii="inherit" w:eastAsia="Times New Roman" w:hAnsi="inherit" w:cs="Times New Roman"/>
          <w:color w:val="000000"/>
          <w:sz w:val="24"/>
          <w:szCs w:val="24"/>
          <w:lang w:eastAsia="en-GB"/>
        </w:rPr>
        <w:t xml:space="preserve">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the rate of change of frequency withstand capability, a power-generating module shall be capable of staying connected to the network and operate at rates of change of frequency up to a value specified by the relevant TSO, unless disconnection </w:t>
            </w:r>
            <w:proofErr w:type="gramStart"/>
            <w:r w:rsidRPr="003B7AE9">
              <w:rPr>
                <w:rFonts w:ascii="inherit" w:eastAsia="Times New Roman" w:hAnsi="inherit" w:cs="Times New Roman"/>
                <w:sz w:val="24"/>
                <w:szCs w:val="24"/>
                <w:lang w:eastAsia="en-GB"/>
              </w:rPr>
              <w:t>was triggered</w:t>
            </w:r>
            <w:proofErr w:type="gramEnd"/>
            <w:r w:rsidRPr="003B7AE9">
              <w:rPr>
                <w:rFonts w:ascii="inherit" w:eastAsia="Times New Roman" w:hAnsi="inherit" w:cs="Times New Roman"/>
                <w:sz w:val="24"/>
                <w:szCs w:val="24"/>
                <w:lang w:eastAsia="en-GB"/>
              </w:rPr>
              <w:t xml:space="preserve">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 xml:space="preserve">Minimum </w:t>
            </w:r>
            <w:proofErr w:type="gramStart"/>
            <w:r w:rsidRPr="003B7AE9">
              <w:rPr>
                <w:rFonts w:ascii="inherit" w:eastAsia="Times New Roman" w:hAnsi="inherit" w:cs="Times New Roman"/>
                <w:b/>
                <w:bCs/>
                <w:sz w:val="24"/>
                <w:szCs w:val="24"/>
                <w:lang w:eastAsia="en-GB"/>
              </w:rPr>
              <w:t>time periods</w:t>
            </w:r>
            <w:proofErr w:type="gramEnd"/>
            <w:r w:rsidRPr="003B7AE9">
              <w:rPr>
                <w:rFonts w:ascii="inherit" w:eastAsia="Times New Roman" w:hAnsi="inherit" w:cs="Times New Roman"/>
                <w:b/>
                <w:bCs/>
                <w:sz w:val="24"/>
                <w:szCs w:val="24"/>
                <w:lang w:eastAsia="en-GB"/>
              </w:rPr>
              <w:t xml:space="preserve">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w:t>
                  </w:r>
                  <w:r w:rsidRPr="003B7AE9">
                    <w:rPr>
                      <w:rFonts w:ascii="inherit" w:eastAsia="Times New Roman" w:hAnsi="inherit" w:cs="Times New Roman"/>
                      <w:lang w:eastAsia="en-GB"/>
                    </w:rPr>
                    <w:lastRenderedPageBreak/>
                    <w:t>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lastRenderedPageBreak/>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6.   The power-generating module shall be equipped with a logic interface (input port) in order to cease active power output within five seconds following an instruction </w:t>
      </w:r>
      <w:proofErr w:type="gramStart"/>
      <w:r w:rsidRPr="003B7AE9">
        <w:rPr>
          <w:rFonts w:ascii="inherit" w:eastAsia="Times New Roman" w:hAnsi="inherit" w:cs="Times New Roman"/>
          <w:color w:val="000000"/>
          <w:sz w:val="24"/>
          <w:szCs w:val="24"/>
          <w:lang w:eastAsia="en-GB"/>
        </w:rPr>
        <w:t>being received</w:t>
      </w:r>
      <w:proofErr w:type="gramEnd"/>
      <w:r w:rsidRPr="003B7AE9">
        <w:rPr>
          <w:rFonts w:ascii="inherit" w:eastAsia="Times New Roman" w:hAnsi="inherit" w:cs="Times New Roman"/>
          <w:color w:val="000000"/>
          <w:sz w:val="24"/>
          <w:szCs w:val="24"/>
          <w:lang w:eastAsia="en-GB"/>
        </w:rPr>
        <w:t xml:space="preserve">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manual</w:t>
            </w:r>
            <w:proofErr w:type="gramEnd"/>
            <w:r w:rsidRPr="003B7AE9">
              <w:rPr>
                <w:rFonts w:ascii="inherit" w:eastAsia="Times New Roman" w:hAnsi="inherit" w:cs="Times New Roman"/>
                <w:sz w:val="24"/>
                <w:szCs w:val="24"/>
                <w:lang w:eastAsia="en-GB"/>
              </w:rPr>
              <w:t xml:space="preserve">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xml:space="preserve"> is the nominal frequency (50 Hz) in the network and Δf is the frequency deviation in the network. At underfrequencies where Δf is below </w:t>
                  </w:r>
                  <w:proofErr w:type="gramStart"/>
                  <w:r w:rsidRPr="003B7AE9">
                    <w:rPr>
                      <w:rFonts w:ascii="inherit" w:eastAsia="Times New Roman" w:hAnsi="inherit" w:cs="Times New Roman"/>
                      <w:sz w:val="24"/>
                      <w:szCs w:val="24"/>
                      <w:lang w:eastAsia="en-GB"/>
                    </w:rPr>
                    <w:t>Δf</w:t>
                  </w:r>
                  <w:r w:rsidRPr="003B7AE9">
                    <w:rPr>
                      <w:rFonts w:ascii="inherit" w:eastAsia="Times New Roman" w:hAnsi="inherit" w:cs="Times New Roman"/>
                      <w:sz w:val="17"/>
                      <w:szCs w:val="17"/>
                      <w:vertAlign w:val="subscript"/>
                      <w:lang w:eastAsia="en-GB"/>
                    </w:rPr>
                    <w:t>1</w:t>
                  </w:r>
                  <w:proofErr w:type="gramEnd"/>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full active power frequency response for a period of between 15 and 30 minutes as specified by the </w:t>
                  </w:r>
                  <w:r w:rsidRPr="003B7AE9">
                    <w:rPr>
                      <w:rFonts w:ascii="inherit" w:eastAsia="Times New Roman" w:hAnsi="inherit" w:cs="Times New Roman"/>
                      <w:sz w:val="24"/>
                      <w:szCs w:val="24"/>
                      <w:lang w:eastAsia="en-GB"/>
                    </w:rPr>
                    <w:lastRenderedPageBreak/>
                    <w:t>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facilities for quality of supply and dynamic system behaviour monitoring shall include arrangements for the power-generating facility owner, and the relevant system operator and the relevant TSO to access the information. The </w:t>
                  </w:r>
                  <w:r w:rsidRPr="003B7AE9">
                    <w:rPr>
                      <w:rFonts w:ascii="inherit" w:eastAsia="Times New Roman" w:hAnsi="inherit" w:cs="Times New Roman"/>
                      <w:sz w:val="24"/>
                      <w:szCs w:val="24"/>
                      <w:lang w:eastAsia="en-GB"/>
                    </w:rPr>
                    <w:lastRenderedPageBreak/>
                    <w:t>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earthing</w:t>
            </w:r>
            <w:proofErr w:type="gramEnd"/>
            <w:r w:rsidRPr="003B7AE9">
              <w:rPr>
                <w:rFonts w:ascii="inherit" w:eastAsia="Times New Roman" w:hAnsi="inherit" w:cs="Times New Roman"/>
                <w:sz w:val="24"/>
                <w:szCs w:val="24"/>
                <w:lang w:eastAsia="en-GB"/>
              </w:rPr>
              <w:t xml:space="preserve">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wider voltage ranges or longer minimum time periods for operation may be agreed between the relevant system operator and the power-generating facility owner in </w:t>
            </w:r>
            <w:r w:rsidRPr="003B7AE9">
              <w:rPr>
                <w:rFonts w:ascii="inherit" w:eastAsia="Times New Roman" w:hAnsi="inherit" w:cs="Times New Roman"/>
                <w:sz w:val="24"/>
                <w:szCs w:val="24"/>
                <w:lang w:eastAsia="en-GB"/>
              </w:rPr>
              <w:lastRenderedPageBreak/>
              <w:t>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and secure operation </w:t>
                        </w:r>
                        <w:r w:rsidRPr="003B7AE9">
                          <w:rPr>
                            <w:rFonts w:ascii="inherit" w:eastAsia="Times New Roman" w:hAnsi="inherit" w:cs="Times New Roman"/>
                            <w:lang w:eastAsia="en-GB"/>
                          </w:rPr>
                          <w:lastRenderedPageBreak/>
                          <w:t>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specify the reactive power provision capability requirements in the context of varying voltage. For that </w:t>
                  </w:r>
                  <w:proofErr w:type="gramStart"/>
                  <w:r w:rsidRPr="003B7AE9">
                    <w:rPr>
                      <w:rFonts w:ascii="inherit" w:eastAsia="Times New Roman" w:hAnsi="inherit" w:cs="Times New Roman"/>
                      <w:sz w:val="24"/>
                      <w:szCs w:val="24"/>
                      <w:lang w:eastAsia="en-GB"/>
                    </w:rPr>
                    <w:t>purpose</w:t>
                  </w:r>
                  <w:proofErr w:type="gramEnd"/>
                  <w:r w:rsidRPr="003B7AE9">
                    <w:rPr>
                      <w:rFonts w:ascii="inherit" w:eastAsia="Times New Roman" w:hAnsi="inherit" w:cs="Times New Roman"/>
                      <w:sz w:val="24"/>
                      <w:szCs w:val="24"/>
                      <w:lang w:eastAsia="en-GB"/>
                    </w:rPr>
                    <w:t xml:space="preserv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w:t>
                  </w:r>
                  <w:proofErr w:type="gramStart"/>
                  <w:r w:rsidRPr="003B7AE9">
                    <w:rPr>
                      <w:rFonts w:ascii="inherit" w:eastAsia="Times New Roman" w:hAnsi="inherit" w:cs="Times New Roman"/>
                      <w:sz w:val="24"/>
                      <w:szCs w:val="24"/>
                      <w:lang w:eastAsia="en-GB"/>
                    </w:rPr>
                    <w:t>period of time</w:t>
                  </w:r>
                  <w:proofErr w:type="gramEnd"/>
                  <w:r w:rsidRPr="003B7AE9">
                    <w:rPr>
                      <w:rFonts w:ascii="inherit" w:eastAsia="Times New Roman" w:hAnsi="inherit" w:cs="Times New Roman"/>
                      <w:sz w:val="24"/>
                      <w:szCs w:val="24"/>
                      <w:lang w:eastAsia="en-GB"/>
                    </w:rPr>
                    <w:t xml:space="preserv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with</w:t>
            </w:r>
            <w:proofErr w:type="gramEnd"/>
            <w:r w:rsidRPr="003B7AE9">
              <w:rPr>
                <w:rFonts w:ascii="inherit" w:eastAsia="Times New Roman" w:hAnsi="inherit" w:cs="Times New Roman"/>
                <w:sz w:val="24"/>
                <w:szCs w:val="24"/>
                <w:lang w:eastAsia="en-GB"/>
              </w:rPr>
              <w:t xml:space="preserve">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configuration</w:t>
            </w:r>
            <w:proofErr w:type="gramEnd"/>
            <w:r w:rsidRPr="003B7AE9">
              <w:rPr>
                <w:rFonts w:ascii="inherit" w:eastAsia="Times New Roman" w:hAnsi="inherit" w:cs="Times New Roman"/>
                <w:sz w:val="24"/>
                <w:szCs w:val="24"/>
                <w:lang w:eastAsia="en-GB"/>
              </w:rPr>
              <w:t xml:space="preserve">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w:t>
      </w:r>
      <w:r w:rsidRPr="003B7AE9">
        <w:rPr>
          <w:rFonts w:ascii="inherit" w:eastAsia="Times New Roman" w:hAnsi="inherit" w:cs="Times New Roman"/>
          <w:color w:val="000000"/>
          <w:sz w:val="24"/>
          <w:szCs w:val="24"/>
          <w:lang w:eastAsia="en-GB"/>
        </w:rPr>
        <w:lastRenderedPageBreak/>
        <w:t>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An ION shall entitle the power-generating facility owner to operate the power-generating module and generate power by using the grid connection for a limited </w:t>
      </w:r>
      <w:proofErr w:type="gramStart"/>
      <w:r w:rsidRPr="003B7AE9">
        <w:rPr>
          <w:rFonts w:ascii="inherit" w:eastAsia="Times New Roman" w:hAnsi="inherit" w:cs="Times New Roman"/>
          <w:color w:val="000000"/>
          <w:sz w:val="24"/>
          <w:szCs w:val="24"/>
          <w:lang w:eastAsia="en-GB"/>
        </w:rPr>
        <w:t>period of time</w:t>
      </w:r>
      <w:proofErr w:type="gramEnd"/>
      <w:r w:rsidRPr="003B7AE9">
        <w:rPr>
          <w:rFonts w:ascii="inherit" w:eastAsia="Times New Roman" w:hAnsi="inherit" w:cs="Times New Roman"/>
          <w:color w:val="000000"/>
          <w:sz w:val="24"/>
          <w:szCs w:val="24"/>
          <w:lang w:eastAsia="en-GB"/>
        </w:rPr>
        <w:t>.</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The FON </w:t>
      </w:r>
      <w:proofErr w:type="gramStart"/>
      <w:r w:rsidRPr="003B7AE9">
        <w:rPr>
          <w:rFonts w:ascii="inherit" w:eastAsia="Times New Roman" w:hAnsi="inherit" w:cs="Times New Roman"/>
          <w:color w:val="000000"/>
          <w:sz w:val="24"/>
          <w:szCs w:val="24"/>
          <w:lang w:eastAsia="en-GB"/>
        </w:rPr>
        <w:t>shall be suspended</w:t>
      </w:r>
      <w:proofErr w:type="gramEnd"/>
      <w:r w:rsidRPr="003B7AE9">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power-generating modules that have demonstrated potential benefits </w:t>
      </w:r>
      <w:proofErr w:type="gramStart"/>
      <w:r w:rsidRPr="003B7AE9">
        <w:rPr>
          <w:rFonts w:ascii="inherit" w:eastAsia="Times New Roman" w:hAnsi="inherit" w:cs="Times New Roman"/>
          <w:color w:val="000000"/>
          <w:sz w:val="24"/>
          <w:szCs w:val="24"/>
          <w:lang w:eastAsia="en-GB"/>
        </w:rPr>
        <w:t>as a result</w:t>
      </w:r>
      <w:proofErr w:type="gramEnd"/>
      <w:r w:rsidRPr="003B7AE9">
        <w:rPr>
          <w:rFonts w:ascii="inherit" w:eastAsia="Times New Roman" w:hAnsi="inherit" w:cs="Times New Roman"/>
          <w:color w:val="000000"/>
          <w:sz w:val="24"/>
          <w:szCs w:val="24"/>
          <w:lang w:eastAsia="en-GB"/>
        </w:rPr>
        <w:t xml:space="preserve">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a</w:t>
            </w:r>
            <w:proofErr w:type="gramEnd"/>
            <w:r w:rsidRPr="003B7AE9">
              <w:rPr>
                <w:rFonts w:ascii="inherit" w:eastAsia="Times New Roman" w:hAnsi="inherit" w:cs="Times New Roman"/>
                <w:sz w:val="24"/>
                <w:szCs w:val="24"/>
                <w:lang w:eastAsia="en-GB"/>
              </w:rPr>
              <w:t xml:space="preserve">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require</w:t>
            </w:r>
            <w:proofErr w:type="gramEnd"/>
            <w:r w:rsidRPr="003B7AE9">
              <w:rPr>
                <w:rFonts w:ascii="inherit" w:eastAsia="Times New Roman" w:hAnsi="inherit" w:cs="Times New Roman"/>
                <w:sz w:val="24"/>
                <w:szCs w:val="24"/>
                <w:lang w:eastAsia="en-GB"/>
              </w:rPr>
              <w:t xml:space="preserv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deadband.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roofErr w:type="gramEnd"/>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proofErr w:type="gramStart"/>
            <w:r w:rsidRPr="003B7AE9">
              <w:rPr>
                <w:rFonts w:ascii="inherit" w:eastAsia="Times New Roman" w:hAnsi="inherit" w:cs="Times New Roman"/>
                <w:sz w:val="24"/>
                <w:szCs w:val="24"/>
                <w:lang w:eastAsia="en-GB"/>
              </w:rPr>
              <w:t>the</w:t>
            </w:r>
            <w:proofErr w:type="gramEnd"/>
            <w:r w:rsidRPr="003B7AE9">
              <w:rPr>
                <w:rFonts w:ascii="inherit" w:eastAsia="Times New Roman" w:hAnsi="inherit" w:cs="Times New Roman"/>
                <w:sz w:val="24"/>
                <w:szCs w:val="24"/>
                <w:lang w:eastAsia="en-GB"/>
              </w:rPr>
              <w:t xml:space="preserv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All relevant clauses in contracts and relevant clauses of general terms and conditions relating to the grid connection of existing power-generating modules subject to all or some of the requirements of this Regulation in accordance with Article 4(1) </w:t>
      </w:r>
      <w:proofErr w:type="gramStart"/>
      <w:r w:rsidRPr="003B7AE9">
        <w:rPr>
          <w:rFonts w:ascii="inherit" w:eastAsia="Times New Roman" w:hAnsi="inherit" w:cs="Times New Roman"/>
          <w:color w:val="000000"/>
          <w:sz w:val="24"/>
          <w:szCs w:val="24"/>
          <w:lang w:eastAsia="en-GB"/>
        </w:rPr>
        <w:t>shall be amended</w:t>
      </w:r>
      <w:proofErr w:type="gramEnd"/>
      <w:r w:rsidRPr="003B7AE9">
        <w:rPr>
          <w:rFonts w:ascii="inherit" w:eastAsia="Times New Roman" w:hAnsi="inherit" w:cs="Times New Roman"/>
          <w:color w:val="000000"/>
          <w:sz w:val="24"/>
          <w:szCs w:val="24"/>
          <w:lang w:eastAsia="en-GB"/>
        </w:rPr>
        <w:t xml:space="preserve">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A42223"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A42223"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A42223"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A42223"/>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E0sjSztDQ3NzQytrRQ0lEKTi0uzszPAykwqgUAhOD1PCwAAAA="/>
  </w:docVars>
  <w:rsids>
    <w:rsidRoot w:val="003B7AE9"/>
    <w:rsid w:val="00032509"/>
    <w:rsid w:val="00095041"/>
    <w:rsid w:val="001B0BEF"/>
    <w:rsid w:val="00287425"/>
    <w:rsid w:val="003B7AE9"/>
    <w:rsid w:val="003E425E"/>
    <w:rsid w:val="003E5A92"/>
    <w:rsid w:val="00513EE3"/>
    <w:rsid w:val="00617F47"/>
    <w:rsid w:val="0062733B"/>
    <w:rsid w:val="006716CD"/>
    <w:rsid w:val="006E2690"/>
    <w:rsid w:val="00820E13"/>
    <w:rsid w:val="00A42223"/>
    <w:rsid w:val="00AA0F46"/>
    <w:rsid w:val="00B35753"/>
    <w:rsid w:val="00CF3C5C"/>
    <w:rsid w:val="00D71BA8"/>
    <w:rsid w:val="00E07166"/>
    <w:rsid w:val="00E101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4CEA903D-721A-4385-AED6-3722C909B2C8}"/>
</file>

<file path=customXml/itemProps2.xml><?xml version="1.0" encoding="utf-8"?>
<ds:datastoreItem xmlns:ds="http://schemas.openxmlformats.org/officeDocument/2006/customXml" ds:itemID="{B7349951-AF68-478E-9A3E-07E1629F292C}"/>
</file>

<file path=customXml/itemProps3.xml><?xml version="1.0" encoding="utf-8"?>
<ds:datastoreItem xmlns:ds="http://schemas.openxmlformats.org/officeDocument/2006/customXml" ds:itemID="{A3174C22-72A8-42ED-9E34-EE6B5BC8FA00}"/>
</file>

<file path=docProps/app.xml><?xml version="1.0" encoding="utf-8"?>
<Properties xmlns="http://schemas.openxmlformats.org/officeDocument/2006/extended-properties" xmlns:vt="http://schemas.openxmlformats.org/officeDocument/2006/docPropsVTypes">
  <Template>Normal</Template>
  <TotalTime>0</TotalTime>
  <Pages>88</Pages>
  <Words>31858</Words>
  <Characters>181594</Characters>
  <Application>Microsoft Office Word</Application>
  <DocSecurity>0</DocSecurity>
  <Lines>1513</Lines>
  <Paragraphs>426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2022-11-29T10:08:00Z</dcterms:created>
  <dcterms:modified xsi:type="dcterms:W3CDTF">2022-11-29T10:08:00Z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