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0" w:type="dxa"/>
          <w:right w:w="0" w:type="dxa"/>
        </w:tblCellMar>
        <w:tblLook w:val="04A0" w:firstRow="1" w:lastRow="0" w:firstColumn="1" w:lastColumn="0" w:noHBand="0" w:noVBand="1"/>
      </w:tblPr>
      <w:tblGrid>
        <w:gridCol w:w="1691"/>
        <w:gridCol w:w="430"/>
        <w:gridCol w:w="5532"/>
        <w:gridCol w:w="1373"/>
      </w:tblGrid>
      <w:tr w:rsidR="008E4E18" w:rsidRPr="008E4E18" w14:paraId="13682B05" w14:textId="77777777" w:rsidTr="008E4E18">
        <w:tc>
          <w:tcPr>
            <w:tcW w:w="0" w:type="auto"/>
            <w:shd w:val="clear" w:color="auto" w:fill="auto"/>
            <w:vAlign w:val="center"/>
            <w:hideMark/>
          </w:tcPr>
          <w:p w14:paraId="1658B38C" w14:textId="77777777" w:rsidR="008E4E18" w:rsidRPr="008E4E18" w:rsidRDefault="008E4E18" w:rsidP="008E4E18">
            <w:pPr>
              <w:spacing w:before="120" w:after="120" w:line="240" w:lineRule="auto"/>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18.8.2016   </w:t>
            </w:r>
          </w:p>
        </w:tc>
        <w:tc>
          <w:tcPr>
            <w:tcW w:w="0" w:type="auto"/>
            <w:shd w:val="clear" w:color="auto" w:fill="auto"/>
            <w:vAlign w:val="center"/>
            <w:hideMark/>
          </w:tcPr>
          <w:p w14:paraId="63ECCEBC" w14:textId="77777777" w:rsidR="008E4E18" w:rsidRPr="008E4E18" w:rsidRDefault="008E4E18" w:rsidP="008E4E18">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w:t>
            </w:r>
          </w:p>
        </w:tc>
        <w:tc>
          <w:tcPr>
            <w:tcW w:w="0" w:type="auto"/>
            <w:shd w:val="clear" w:color="auto" w:fill="auto"/>
            <w:vAlign w:val="center"/>
            <w:hideMark/>
          </w:tcPr>
          <w:p w14:paraId="0EC3EA13" w14:textId="77777777" w:rsidR="008E4E18" w:rsidRPr="008E4E18" w:rsidRDefault="008E4E18" w:rsidP="008E4E18">
            <w:pP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0CF7A456" w14:textId="77777777" w:rsidR="008E4E18" w:rsidRPr="008E4E18" w:rsidRDefault="008E4E18" w:rsidP="008E4E18">
            <w:pPr>
              <w:spacing w:before="120" w:after="120" w:line="240" w:lineRule="auto"/>
              <w:jc w:val="right"/>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 223/10</w:t>
            </w:r>
          </w:p>
        </w:tc>
      </w:tr>
    </w:tbl>
    <w:p w14:paraId="1E472600" w14:textId="77777777" w:rsidR="008E4E18" w:rsidRPr="008E4E18" w:rsidRDefault="00F377A7" w:rsidP="008E4E18">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9A47C38">
          <v:rect id="_x0000_i1025" style="width:1018.7pt;height:.75pt" o:hrpct="0" o:hralign="center" o:hrstd="t" o:hrnoshade="t" o:hr="t" fillcolor="black" stroked="f"/>
        </w:pict>
      </w:r>
    </w:p>
    <w:p w14:paraId="2A8996E8"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COMMISSION REGULATION (EU) 2016/1388</w:t>
      </w:r>
    </w:p>
    <w:p w14:paraId="7B6F1200"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of 17 August 2016</w:t>
      </w:r>
    </w:p>
    <w:p w14:paraId="6F129464"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(Text with EEA relevance)</w:t>
      </w:r>
    </w:p>
    <w:p w14:paraId="71A29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EUROPEAN COMMISSION,</w:t>
      </w:r>
    </w:p>
    <w:p w14:paraId="053273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1</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in particular Article 6(11) thereof,</w:t>
      </w:r>
    </w:p>
    <w:p w14:paraId="72A289B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6B37319" w14:textId="77777777" w:rsidTr="008E4E18">
        <w:tc>
          <w:tcPr>
            <w:tcW w:w="0" w:type="auto"/>
            <w:shd w:val="clear" w:color="auto" w:fill="auto"/>
            <w:hideMark/>
          </w:tcPr>
          <w:p w14:paraId="608ACA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5C9056" w14:textId="77777777" w:rsidTr="008E4E18">
        <w:tc>
          <w:tcPr>
            <w:tcW w:w="0" w:type="auto"/>
            <w:shd w:val="clear" w:color="auto" w:fill="auto"/>
            <w:hideMark/>
          </w:tcPr>
          <w:p w14:paraId="5584D0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2</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6BD99E" w14:textId="77777777" w:rsidTr="008E4E18">
        <w:tc>
          <w:tcPr>
            <w:tcW w:w="0" w:type="auto"/>
            <w:shd w:val="clear" w:color="auto" w:fill="auto"/>
            <w:hideMark/>
          </w:tcPr>
          <w:p w14:paraId="250D8B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B822DA9" w14:textId="77777777" w:rsidTr="008E4E18">
        <w:tc>
          <w:tcPr>
            <w:tcW w:w="0" w:type="auto"/>
            <w:shd w:val="clear" w:color="auto" w:fill="auto"/>
            <w:hideMark/>
          </w:tcPr>
          <w:p w14:paraId="7FDF8F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System security cannot be ensured independently from the technical capabilities of all users. Historically, generation facilities have formed the backbone of providing </w:t>
            </w:r>
            <w:r w:rsidRPr="008E4E18">
              <w:rPr>
                <w:rFonts w:ascii="inherit" w:eastAsia="Times New Roman" w:hAnsi="inherit" w:cs="Times New Roman"/>
                <w:sz w:val="24"/>
                <w:szCs w:val="24"/>
                <w:lang w:eastAsia="en-GB"/>
              </w:rPr>
              <w:lastRenderedPageBreak/>
              <w:t>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A6953DC" w14:textId="77777777" w:rsidTr="008E4E18">
        <w:tc>
          <w:tcPr>
            <w:tcW w:w="0" w:type="auto"/>
            <w:shd w:val="clear" w:color="auto" w:fill="auto"/>
            <w:hideMark/>
          </w:tcPr>
          <w:p w14:paraId="78CBAC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F26004" w14:textId="77777777" w:rsidTr="008E4E18">
        <w:tc>
          <w:tcPr>
            <w:tcW w:w="0" w:type="auto"/>
            <w:shd w:val="clear" w:color="auto" w:fill="auto"/>
            <w:hideMark/>
          </w:tcPr>
          <w:p w14:paraId="73D6C2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61C92C" w14:textId="77777777" w:rsidTr="008E4E18">
        <w:tc>
          <w:tcPr>
            <w:tcW w:w="0" w:type="auto"/>
            <w:shd w:val="clear" w:color="auto" w:fill="auto"/>
            <w:hideMark/>
          </w:tcPr>
          <w:p w14:paraId="22483E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bl>
    <w:p w14:paraId="016F707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C1CFFD" w14:textId="77777777" w:rsidTr="008E4E18">
        <w:tc>
          <w:tcPr>
            <w:tcW w:w="0" w:type="auto"/>
            <w:shd w:val="clear" w:color="auto" w:fill="auto"/>
            <w:hideMark/>
          </w:tcPr>
          <w:p w14:paraId="2B39F9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w:t>
            </w:r>
            <w:r w:rsidRPr="008E4E18">
              <w:rPr>
                <w:rFonts w:ascii="inherit" w:eastAsia="Times New Roman" w:hAnsi="inherit" w:cs="Times New Roman"/>
                <w:sz w:val="24"/>
                <w:szCs w:val="24"/>
                <w:lang w:eastAsia="en-GB"/>
              </w:rPr>
              <w:lastRenderedPageBreak/>
              <w:t>obligation to ensure the reliability of those services, where those responsibilities are delegated by the demand facility owner and the closed distribution system operator.</w:t>
            </w:r>
          </w:p>
        </w:tc>
      </w:tr>
    </w:tbl>
    <w:p w14:paraId="7F54EF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25CA70" w14:textId="77777777" w:rsidTr="008E4E18">
        <w:tc>
          <w:tcPr>
            <w:tcW w:w="0" w:type="auto"/>
            <w:shd w:val="clear" w:color="auto" w:fill="auto"/>
            <w:hideMark/>
          </w:tcPr>
          <w:p w14:paraId="787FA1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E630A96" w14:textId="77777777" w:rsidTr="008E4E18">
        <w:tc>
          <w:tcPr>
            <w:tcW w:w="0" w:type="auto"/>
            <w:shd w:val="clear" w:color="auto" w:fill="auto"/>
            <w:hideMark/>
          </w:tcPr>
          <w:p w14:paraId="3F25D0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3EB26" w14:textId="77777777" w:rsidTr="008E4E18">
        <w:tc>
          <w:tcPr>
            <w:tcW w:w="0" w:type="auto"/>
            <w:shd w:val="clear" w:color="auto" w:fill="auto"/>
            <w:hideMark/>
          </w:tcPr>
          <w:p w14:paraId="3518F1B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EA29874" w14:textId="77777777" w:rsidTr="008E4E18">
        <w:tc>
          <w:tcPr>
            <w:tcW w:w="0" w:type="auto"/>
            <w:shd w:val="clear" w:color="auto" w:fill="auto"/>
            <w:hideMark/>
          </w:tcPr>
          <w:p w14:paraId="3796F9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E1F77B0" w14:textId="77777777" w:rsidTr="008E4E18">
        <w:tc>
          <w:tcPr>
            <w:tcW w:w="0" w:type="auto"/>
            <w:shd w:val="clear" w:color="auto" w:fill="auto"/>
            <w:hideMark/>
          </w:tcPr>
          <w:p w14:paraId="139D212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F87BF80" w14:textId="77777777" w:rsidTr="008E4E18">
        <w:tc>
          <w:tcPr>
            <w:tcW w:w="0" w:type="auto"/>
            <w:shd w:val="clear" w:color="auto" w:fill="auto"/>
            <w:hideMark/>
          </w:tcPr>
          <w:p w14:paraId="23E319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A6213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15CA9D3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815D3B" w14:textId="77777777" w:rsidTr="008E4E18">
        <w:tc>
          <w:tcPr>
            <w:tcW w:w="0" w:type="auto"/>
            <w:shd w:val="clear" w:color="auto" w:fill="auto"/>
            <w:hideMark/>
          </w:tcPr>
          <w:p w14:paraId="18FF24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0F1D6A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3944744" w14:textId="77777777" w:rsidTr="008E4E18">
        <w:tc>
          <w:tcPr>
            <w:tcW w:w="0" w:type="auto"/>
            <w:shd w:val="clear" w:color="auto" w:fill="auto"/>
            <w:hideMark/>
          </w:tcPr>
          <w:p w14:paraId="1D621F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58691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748227D" w14:textId="77777777" w:rsidTr="008E4E18">
        <w:tc>
          <w:tcPr>
            <w:tcW w:w="0" w:type="auto"/>
            <w:shd w:val="clear" w:color="auto" w:fill="auto"/>
            <w:hideMark/>
          </w:tcPr>
          <w:p w14:paraId="6E1DEF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(17)</w:t>
            </w:r>
          </w:p>
        </w:tc>
        <w:tc>
          <w:tcPr>
            <w:tcW w:w="0" w:type="auto"/>
            <w:shd w:val="clear" w:color="auto" w:fill="auto"/>
            <w:hideMark/>
          </w:tcPr>
          <w:p w14:paraId="0D72C6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8EC02DF" w14:textId="77777777" w:rsidTr="008E4E18">
        <w:tc>
          <w:tcPr>
            <w:tcW w:w="0" w:type="auto"/>
            <w:shd w:val="clear" w:color="auto" w:fill="auto"/>
            <w:hideMark/>
          </w:tcPr>
          <w:p w14:paraId="797BF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24BFB0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3</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w:t>
            </w:r>
          </w:p>
        </w:tc>
      </w:tr>
    </w:tbl>
    <w:p w14:paraId="4137186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DAF5B27" w14:textId="77777777" w:rsidTr="008E4E18">
        <w:tc>
          <w:tcPr>
            <w:tcW w:w="0" w:type="auto"/>
            <w:shd w:val="clear" w:color="auto" w:fill="auto"/>
            <w:hideMark/>
          </w:tcPr>
          <w:p w14:paraId="79AFF6C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(19)</w:t>
            </w:r>
          </w:p>
        </w:tc>
        <w:tc>
          <w:tcPr>
            <w:tcW w:w="0" w:type="auto"/>
            <w:shd w:val="clear" w:color="auto" w:fill="auto"/>
            <w:hideMark/>
          </w:tcPr>
          <w:p w14:paraId="6E9AA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F87B116" w14:textId="77777777" w:rsidTr="008E4E18">
        <w:tc>
          <w:tcPr>
            <w:tcW w:w="0" w:type="auto"/>
            <w:shd w:val="clear" w:color="auto" w:fill="auto"/>
            <w:hideMark/>
          </w:tcPr>
          <w:p w14:paraId="7F60CF9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40080A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68B17EF" w14:textId="77777777" w:rsidTr="008E4E18">
        <w:tc>
          <w:tcPr>
            <w:tcW w:w="0" w:type="auto"/>
            <w:shd w:val="clear" w:color="auto" w:fill="auto"/>
            <w:hideMark/>
          </w:tcPr>
          <w:p w14:paraId="3EC5C0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4370B98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BFE16F1" w14:textId="77777777" w:rsidTr="008E4E18">
        <w:tc>
          <w:tcPr>
            <w:tcW w:w="0" w:type="auto"/>
            <w:shd w:val="clear" w:color="auto" w:fill="auto"/>
            <w:hideMark/>
          </w:tcPr>
          <w:p w14:paraId="02F7E8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7BA4CA9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30BBA" w14:textId="77777777" w:rsidTr="008E4E18">
        <w:tc>
          <w:tcPr>
            <w:tcW w:w="0" w:type="auto"/>
            <w:shd w:val="clear" w:color="auto" w:fill="auto"/>
            <w:hideMark/>
          </w:tcPr>
          <w:p w14:paraId="222080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(23)</w:t>
            </w:r>
          </w:p>
        </w:tc>
        <w:tc>
          <w:tcPr>
            <w:tcW w:w="0" w:type="auto"/>
            <w:shd w:val="clear" w:color="auto" w:fill="auto"/>
            <w:hideMark/>
          </w:tcPr>
          <w:p w14:paraId="53EC69C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HAS ADOPTED THIS REGULATION:</w:t>
      </w:r>
    </w:p>
    <w:p w14:paraId="7E86511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w:t>
      </w:r>
    </w:p>
    <w:p w14:paraId="01E0DFD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AF79C2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w:t>
      </w:r>
    </w:p>
    <w:p w14:paraId="782EAA0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Subject matter</w:t>
      </w:r>
    </w:p>
    <w:p w14:paraId="313EF8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This Regulation establishes a network code which lays down the requirements for grid connection of:</w:t>
      </w:r>
    </w:p>
    <w:tbl>
      <w:tblPr>
        <w:tblW w:w="5000" w:type="pct"/>
        <w:tblCellMar>
          <w:left w:w="0" w:type="dxa"/>
          <w:right w:w="0" w:type="dxa"/>
        </w:tblCellMar>
        <w:tblLook w:val="04A0" w:firstRow="1" w:lastRow="0" w:firstColumn="1" w:lastColumn="0" w:noHBand="0" w:noVBand="1"/>
      </w:tblPr>
      <w:tblGrid>
        <w:gridCol w:w="586"/>
        <w:gridCol w:w="8440"/>
      </w:tblGrid>
      <w:tr w:rsidR="008E4E18" w:rsidRPr="008E4E18" w14:paraId="137BF21D" w14:textId="77777777" w:rsidTr="008E4E18">
        <w:tc>
          <w:tcPr>
            <w:tcW w:w="0" w:type="auto"/>
            <w:shd w:val="clear" w:color="auto" w:fill="auto"/>
            <w:hideMark/>
          </w:tcPr>
          <w:p w14:paraId="57C225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2F9B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facilities;</w:t>
            </w:r>
          </w:p>
        </w:tc>
      </w:tr>
    </w:tbl>
    <w:p w14:paraId="15040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4"/>
        <w:gridCol w:w="8462"/>
      </w:tblGrid>
      <w:tr w:rsidR="008E4E18" w:rsidRPr="008E4E18" w14:paraId="2B570FDF" w14:textId="77777777" w:rsidTr="008E4E18">
        <w:tc>
          <w:tcPr>
            <w:tcW w:w="0" w:type="auto"/>
            <w:shd w:val="clear" w:color="auto" w:fill="auto"/>
            <w:hideMark/>
          </w:tcPr>
          <w:p w14:paraId="55ADEF7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CC98D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facilities;</w:t>
            </w:r>
          </w:p>
        </w:tc>
      </w:tr>
    </w:tbl>
    <w:p w14:paraId="4608B6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8E4E18" w14:paraId="78CDEE31" w14:textId="77777777" w:rsidTr="008E4E18">
        <w:tc>
          <w:tcPr>
            <w:tcW w:w="0" w:type="auto"/>
            <w:shd w:val="clear" w:color="auto" w:fill="auto"/>
            <w:hideMark/>
          </w:tcPr>
          <w:p w14:paraId="573FDA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7BB55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distribution systems, including closed distribution systems;</w:t>
            </w:r>
          </w:p>
        </w:tc>
      </w:tr>
    </w:tbl>
    <w:p w14:paraId="0F37C43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FAFF0E" w14:textId="77777777" w:rsidTr="008E4E18">
        <w:tc>
          <w:tcPr>
            <w:tcW w:w="0" w:type="auto"/>
            <w:shd w:val="clear" w:color="auto" w:fill="auto"/>
            <w:hideMark/>
          </w:tcPr>
          <w:p w14:paraId="696E3E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572D8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used by a demand facility or a closed distribution system to provide demand response services to relevant system operators and relevant TSOs.</w:t>
            </w:r>
          </w:p>
        </w:tc>
      </w:tr>
    </w:tbl>
    <w:p w14:paraId="7517AF2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w:t>
      </w:r>
    </w:p>
    <w:p w14:paraId="1293C56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Definitions</w:t>
      </w:r>
    </w:p>
    <w:p w14:paraId="4A09FD6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4</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Regulation (EC) No 714/2009, Article 2 of Commission Regulation (EU) 2015/1222</w:t>
      </w:r>
      <w:hyperlink r:id="rId12" w:anchor="ntr5-L_2016223EN.01001001-E0005"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5</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6</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No 543/2013</w:t>
      </w:r>
      <w:hyperlink r:id="rId14" w:anchor="ntr7-L_2016223EN.01001001-E0007"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7</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Article 2 of Directive 2009/72/EC shall apply.</w:t>
      </w:r>
    </w:p>
    <w:p w14:paraId="7C4C311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27285E" w14:textId="77777777" w:rsidTr="008E4E18">
        <w:tc>
          <w:tcPr>
            <w:tcW w:w="0" w:type="auto"/>
            <w:shd w:val="clear" w:color="auto" w:fill="auto"/>
            <w:hideMark/>
          </w:tcPr>
          <w:p w14:paraId="120407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3FAC82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 constitute a demand facility;</w:t>
            </w:r>
          </w:p>
        </w:tc>
      </w:tr>
    </w:tbl>
    <w:p w14:paraId="714484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F443D46" w14:textId="77777777" w:rsidTr="008E4E18">
        <w:tc>
          <w:tcPr>
            <w:tcW w:w="0" w:type="auto"/>
            <w:shd w:val="clear" w:color="auto" w:fill="auto"/>
            <w:hideMark/>
          </w:tcPr>
          <w:p w14:paraId="6C9921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6CE48B" w14:textId="77777777" w:rsidTr="008E4E18">
        <w:tc>
          <w:tcPr>
            <w:tcW w:w="0" w:type="auto"/>
            <w:shd w:val="clear" w:color="auto" w:fill="auto"/>
            <w:hideMark/>
          </w:tcPr>
          <w:p w14:paraId="2D68A2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2237F9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facility’ means a distribution system connection or the electrical plant and equipment used at the connection to the transmission system;</w:t>
            </w:r>
          </w:p>
        </w:tc>
      </w:tr>
    </w:tbl>
    <w:p w14:paraId="6488984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E4C2B1" w14:textId="77777777" w:rsidTr="008E4E18">
        <w:tc>
          <w:tcPr>
            <w:tcW w:w="0" w:type="auto"/>
            <w:shd w:val="clear" w:color="auto" w:fill="auto"/>
            <w:hideMark/>
          </w:tcPr>
          <w:p w14:paraId="674729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2FFD92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p>
        </w:tc>
      </w:tr>
    </w:tbl>
    <w:p w14:paraId="3C0DD0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34C5315" w14:textId="77777777" w:rsidTr="008E4E18">
        <w:tc>
          <w:tcPr>
            <w:tcW w:w="0" w:type="auto"/>
            <w:shd w:val="clear" w:color="auto" w:fill="auto"/>
            <w:hideMark/>
          </w:tcPr>
          <w:p w14:paraId="78F2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047B8F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‘closed distribution system’ means a distribution system classified pursuant to Article 28 of Directive 2009/72/EC 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B648C59" w14:textId="77777777" w:rsidTr="008E4E18">
        <w:tc>
          <w:tcPr>
            <w:tcW w:w="0" w:type="auto"/>
            <w:shd w:val="clear" w:color="auto" w:fill="auto"/>
            <w:hideMark/>
          </w:tcPr>
          <w:p w14:paraId="3978E3B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(6)</w:t>
            </w:r>
          </w:p>
        </w:tc>
        <w:tc>
          <w:tcPr>
            <w:tcW w:w="0" w:type="auto"/>
            <w:shd w:val="clear" w:color="auto" w:fill="auto"/>
            <w:hideMark/>
          </w:tcPr>
          <w:p w14:paraId="6DC5E1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5A3339" w14:textId="77777777" w:rsidTr="008E4E18">
        <w:tc>
          <w:tcPr>
            <w:tcW w:w="0" w:type="auto"/>
            <w:shd w:val="clear" w:color="auto" w:fill="auto"/>
            <w:hideMark/>
          </w:tcPr>
          <w:p w14:paraId="498034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A64EADD" w14:textId="77777777" w:rsidTr="008E4E18">
        <w:tc>
          <w:tcPr>
            <w:tcW w:w="0" w:type="auto"/>
            <w:shd w:val="clear" w:color="auto" w:fill="auto"/>
            <w:hideMark/>
          </w:tcPr>
          <w:p w14:paraId="492F09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FEB71A2" w14:textId="77777777" w:rsidTr="008E4E18">
        <w:tc>
          <w:tcPr>
            <w:tcW w:w="0" w:type="auto"/>
            <w:shd w:val="clear" w:color="auto" w:fill="auto"/>
            <w:hideMark/>
          </w:tcPr>
          <w:p w14:paraId="7FDCD4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602CD3C" w14:textId="77777777" w:rsidTr="008E4E18">
        <w:tc>
          <w:tcPr>
            <w:tcW w:w="0" w:type="auto"/>
            <w:shd w:val="clear" w:color="auto" w:fill="auto"/>
            <w:hideMark/>
          </w:tcPr>
          <w:p w14:paraId="27880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C672B2D" w14:textId="77777777" w:rsidTr="008E4E18">
        <w:tc>
          <w:tcPr>
            <w:tcW w:w="0" w:type="auto"/>
            <w:shd w:val="clear" w:color="auto" w:fill="auto"/>
            <w:hideMark/>
          </w:tcPr>
          <w:p w14:paraId="2F72CD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FC90D83" w14:textId="77777777" w:rsidTr="008E4E18">
        <w:tc>
          <w:tcPr>
            <w:tcW w:w="0" w:type="auto"/>
            <w:shd w:val="clear" w:color="auto" w:fill="auto"/>
            <w:hideMark/>
          </w:tcPr>
          <w:p w14:paraId="4F5250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C48BB5F" w14:textId="77777777" w:rsidTr="008E4E18">
        <w:tc>
          <w:tcPr>
            <w:tcW w:w="0" w:type="auto"/>
            <w:shd w:val="clear" w:color="auto" w:fill="auto"/>
            <w:hideMark/>
          </w:tcPr>
          <w:p w14:paraId="59D7A8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8E4E18" w14:paraId="2C04AB30" w14:textId="77777777" w:rsidTr="008E4E18">
        <w:tc>
          <w:tcPr>
            <w:tcW w:w="0" w:type="auto"/>
            <w:shd w:val="clear" w:color="auto" w:fill="auto"/>
            <w:hideMark/>
          </w:tcPr>
          <w:p w14:paraId="63DDF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65FE018" w14:textId="77777777" w:rsidTr="008E4E18">
        <w:tc>
          <w:tcPr>
            <w:tcW w:w="0" w:type="auto"/>
            <w:shd w:val="clear" w:color="auto" w:fill="auto"/>
            <w:hideMark/>
          </w:tcPr>
          <w:p w14:paraId="0188FB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A9AD612" w14:textId="77777777" w:rsidTr="008E4E18">
        <w:tc>
          <w:tcPr>
            <w:tcW w:w="0" w:type="auto"/>
            <w:shd w:val="clear" w:color="auto" w:fill="auto"/>
            <w:hideMark/>
          </w:tcPr>
          <w:p w14:paraId="2AFF06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1268973" w14:textId="77777777" w:rsidTr="008E4E18">
        <w:tc>
          <w:tcPr>
            <w:tcW w:w="0" w:type="auto"/>
            <w:shd w:val="clear" w:color="auto" w:fill="auto"/>
            <w:hideMark/>
          </w:tcPr>
          <w:p w14:paraId="5C7538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0F8B5B" w14:textId="77777777" w:rsidTr="008E4E18">
        <w:tc>
          <w:tcPr>
            <w:tcW w:w="0" w:type="auto"/>
            <w:shd w:val="clear" w:color="auto" w:fill="auto"/>
            <w:hideMark/>
          </w:tcPr>
          <w:p w14:paraId="2AA2B3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D3797" w14:textId="77777777" w:rsidTr="008E4E18">
        <w:tc>
          <w:tcPr>
            <w:tcW w:w="0" w:type="auto"/>
            <w:shd w:val="clear" w:color="auto" w:fill="auto"/>
            <w:hideMark/>
          </w:tcPr>
          <w:p w14:paraId="477EA4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(19)</w:t>
            </w:r>
          </w:p>
        </w:tc>
        <w:tc>
          <w:tcPr>
            <w:tcW w:w="0" w:type="auto"/>
            <w:shd w:val="clear" w:color="auto" w:fill="auto"/>
            <w:hideMark/>
          </w:tcPr>
          <w:p w14:paraId="608859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0050736" w14:textId="77777777" w:rsidTr="008E4E18">
        <w:tc>
          <w:tcPr>
            <w:tcW w:w="0" w:type="auto"/>
            <w:shd w:val="clear" w:color="auto" w:fill="auto"/>
            <w:hideMark/>
          </w:tcPr>
          <w:p w14:paraId="58F8D2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83F0002" w14:textId="77777777" w:rsidTr="008E4E18">
        <w:tc>
          <w:tcPr>
            <w:tcW w:w="0" w:type="auto"/>
            <w:shd w:val="clear" w:color="auto" w:fill="auto"/>
            <w:hideMark/>
          </w:tcPr>
          <w:p w14:paraId="1DDA45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4"/>
        <w:gridCol w:w="8462"/>
      </w:tblGrid>
      <w:tr w:rsidR="008E4E18" w:rsidRPr="008E4E18" w14:paraId="2FAC52EC" w14:textId="77777777" w:rsidTr="008E4E18">
        <w:tc>
          <w:tcPr>
            <w:tcW w:w="0" w:type="auto"/>
            <w:shd w:val="clear" w:color="auto" w:fill="auto"/>
            <w:hideMark/>
          </w:tcPr>
          <w:p w14:paraId="6A80CE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6A7899AC" w14:textId="45F42528"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unit document’ (DRUD) means a document, issued either by the demand facility owner or the CDSO to the relevant system operator for demand units with demand response and connected at a voltage level above 1 000 V, which confirms the compliance of the demand unit with the technical requirements set out in this Regulation and provides the necessary data and statements, including a statement of compliance</w:t>
            </w:r>
            <w:ins w:id="0" w:author="Author">
              <w:r w:rsidR="006B4472">
                <w:rPr>
                  <w:rFonts w:ascii="inherit" w:eastAsia="Times New Roman" w:hAnsi="inherit" w:cs="Times New Roman"/>
                  <w:sz w:val="24"/>
                  <w:szCs w:val="24"/>
                  <w:lang w:eastAsia="en-GB"/>
                </w:rPr>
                <w:t>;</w:t>
              </w:r>
            </w:ins>
            <w:del w:id="1" w:author="Author">
              <w:r w:rsidRPr="008E4E18" w:rsidDel="006B4472">
                <w:rPr>
                  <w:rFonts w:ascii="inherit" w:eastAsia="Times New Roman" w:hAnsi="inherit" w:cs="Times New Roman"/>
                  <w:sz w:val="24"/>
                  <w:szCs w:val="24"/>
                  <w:lang w:eastAsia="en-GB"/>
                </w:rPr>
                <w:delText>.</w:delText>
              </w:r>
            </w:del>
          </w:p>
        </w:tc>
      </w:tr>
      <w:tr w:rsidR="006B4472" w:rsidRPr="008E4E18" w14:paraId="7A96EAFE" w14:textId="77777777" w:rsidTr="008E4E18">
        <w:trPr>
          <w:ins w:id="2" w:author="Author"/>
        </w:trPr>
        <w:tc>
          <w:tcPr>
            <w:tcW w:w="0" w:type="auto"/>
            <w:shd w:val="clear" w:color="auto" w:fill="auto"/>
          </w:tcPr>
          <w:p w14:paraId="3C577D3F" w14:textId="4CE27B57" w:rsidR="006B4472" w:rsidRPr="008E4E18" w:rsidRDefault="006B4472" w:rsidP="008E4E18">
            <w:pPr>
              <w:spacing w:before="120" w:after="0" w:line="240" w:lineRule="auto"/>
              <w:jc w:val="both"/>
              <w:rPr>
                <w:ins w:id="3" w:author="Author"/>
                <w:rFonts w:ascii="inherit" w:eastAsia="Times New Roman" w:hAnsi="inherit" w:cs="Times New Roman"/>
                <w:sz w:val="24"/>
                <w:szCs w:val="24"/>
                <w:lang w:eastAsia="en-GB"/>
              </w:rPr>
            </w:pPr>
            <w:ins w:id="4" w:author="Author">
              <w:r>
                <w:rPr>
                  <w:rFonts w:ascii="inherit" w:eastAsia="Times New Roman" w:hAnsi="inherit" w:cs="Times New Roman"/>
                  <w:sz w:val="24"/>
                  <w:szCs w:val="24"/>
                  <w:lang w:eastAsia="en-GB"/>
                </w:rPr>
                <w:t>(23) new</w:t>
              </w:r>
            </w:ins>
          </w:p>
        </w:tc>
        <w:tc>
          <w:tcPr>
            <w:tcW w:w="0" w:type="auto"/>
            <w:shd w:val="clear" w:color="auto" w:fill="auto"/>
          </w:tcPr>
          <w:p w14:paraId="036CA8DD" w14:textId="2BDAE561" w:rsidR="006B4472" w:rsidRPr="008E4E18" w:rsidRDefault="006B4472" w:rsidP="008E4E18">
            <w:pPr>
              <w:spacing w:before="120" w:after="0" w:line="240" w:lineRule="auto"/>
              <w:jc w:val="both"/>
              <w:rPr>
                <w:ins w:id="5" w:author="Author"/>
                <w:rFonts w:ascii="inherit" w:eastAsia="Times New Roman" w:hAnsi="inherit" w:cs="Times New Roman"/>
                <w:sz w:val="24"/>
                <w:szCs w:val="24"/>
                <w:lang w:eastAsia="en-GB"/>
              </w:rPr>
            </w:pPr>
            <w:ins w:id="6" w:author="Author">
              <w:r>
                <w:rPr>
                  <w:rFonts w:ascii="inherit" w:eastAsia="Times New Roman" w:hAnsi="inherit" w:cs="Times New Roman"/>
                  <w:sz w:val="24"/>
                  <w:szCs w:val="24"/>
                  <w:lang w:eastAsia="en-GB"/>
                </w:rPr>
                <w:t>´dispatchable load´ means a load for which the active power consumption can be modified while maintaining the functionality of that load within an acceptable range of parameters.</w:t>
              </w:r>
            </w:ins>
          </w:p>
        </w:tc>
      </w:tr>
    </w:tbl>
    <w:p w14:paraId="00F5EF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w:t>
      </w:r>
    </w:p>
    <w:p w14:paraId="75FB14D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Scope of application</w:t>
      </w:r>
    </w:p>
    <w:p w14:paraId="3C5BDE5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8E4E18" w14:paraId="44BD476A" w14:textId="77777777" w:rsidTr="008E4E18">
        <w:tc>
          <w:tcPr>
            <w:tcW w:w="0" w:type="auto"/>
            <w:shd w:val="clear" w:color="auto" w:fill="auto"/>
            <w:hideMark/>
          </w:tcPr>
          <w:p w14:paraId="2B6C96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demand facilities;</w:t>
            </w:r>
          </w:p>
        </w:tc>
      </w:tr>
    </w:tbl>
    <w:p w14:paraId="2C698A5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8E4E18" w14:paraId="6441F072" w14:textId="77777777" w:rsidTr="008E4E18">
        <w:tc>
          <w:tcPr>
            <w:tcW w:w="0" w:type="auto"/>
            <w:shd w:val="clear" w:color="auto" w:fill="auto"/>
            <w:hideMark/>
          </w:tcPr>
          <w:p w14:paraId="67ED2D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distribution facilities;</w:t>
            </w:r>
          </w:p>
        </w:tc>
      </w:tr>
    </w:tbl>
    <w:p w14:paraId="50B2441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8E4E18" w14:paraId="374FC3A2" w14:textId="77777777" w:rsidTr="008E4E18">
        <w:tc>
          <w:tcPr>
            <w:tcW w:w="0" w:type="auto"/>
            <w:shd w:val="clear" w:color="auto" w:fill="auto"/>
            <w:hideMark/>
          </w:tcPr>
          <w:p w14:paraId="61EC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D222E8" w14:textId="77777777" w:rsidTr="008E4E18">
        <w:tc>
          <w:tcPr>
            <w:tcW w:w="0" w:type="auto"/>
            <w:shd w:val="clear" w:color="auto" w:fill="auto"/>
            <w:hideMark/>
          </w:tcPr>
          <w:p w14:paraId="44ED362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B4331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bl>
    <w:p w14:paraId="0791E8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refuse to allow the connection of a new transmission-connected demand facility, a new transmission-connected distribution facility, or a new distribution system, which does not comply with the requirements set out in this Regulation and which is not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44A1CCA" w14:textId="77777777" w:rsidTr="008E4E18">
        <w:tc>
          <w:tcPr>
            <w:tcW w:w="0" w:type="auto"/>
            <w:shd w:val="clear" w:color="auto" w:fill="auto"/>
            <w:hideMark/>
          </w:tcPr>
          <w:p w14:paraId="5A9C62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88B9B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facilities and distribution systems connected to the transmission system and distribution systems, or to parts of the transmission system or distribution systems, </w:t>
            </w:r>
            <w:r w:rsidRPr="008E4E18">
              <w:rPr>
                <w:rFonts w:ascii="inherit" w:eastAsia="Times New Roman" w:hAnsi="inherit" w:cs="Times New Roman"/>
                <w:sz w:val="24"/>
                <w:szCs w:val="24"/>
                <w:lang w:eastAsia="en-GB"/>
              </w:rPr>
              <w:lastRenderedPageBreak/>
              <w:t>of islands of Member States of which the systems are not operated synchronously with either the Continental Europe, Great Britain, Nordic, Ireland and Northern Ireland or Baltic synchronous area;</w:t>
            </w:r>
          </w:p>
        </w:tc>
      </w:tr>
    </w:tbl>
    <w:p w14:paraId="0A3F53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024F2D5" w14:textId="59FB4E0C" w:rsidTr="008E4E18">
        <w:tc>
          <w:tcPr>
            <w:tcW w:w="0" w:type="auto"/>
            <w:shd w:val="clear" w:color="auto" w:fill="auto"/>
            <w:hideMark/>
          </w:tcPr>
          <w:p w14:paraId="3A7D4CA3" w14:textId="3AF18074"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3F1D929" w14:textId="597433FD"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storage devices except for pump-storage power generating modules in accordance with Article 5(2).</w:t>
            </w:r>
          </w:p>
        </w:tc>
      </w:tr>
    </w:tbl>
    <w:p w14:paraId="44848F7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w:t>
      </w:r>
    </w:p>
    <w:p w14:paraId="4587163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32BD81F" w14:textId="77777777" w:rsidTr="008E4E18">
        <w:tc>
          <w:tcPr>
            <w:tcW w:w="0" w:type="auto"/>
            <w:shd w:val="clear" w:color="auto" w:fill="auto"/>
            <w:hideMark/>
          </w:tcPr>
          <w:p w14:paraId="3BC22E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3907B8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8E4E18" w:rsidRPr="008E4E18" w14:paraId="51EF9C5D" w14:textId="77777777">
              <w:tc>
                <w:tcPr>
                  <w:tcW w:w="0" w:type="auto"/>
                  <w:shd w:val="clear" w:color="auto" w:fill="auto"/>
                  <w:hideMark/>
                </w:tcPr>
                <w:p w14:paraId="78DF63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2CEE6D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owners, DSOs, or CDSOs who intend to undertake the modernisation of a plant or replacement of equipment impacting the technical capabilities of the transmission-connected demand facility, the transmission-connected distribution facility, the distribution system, or the demand unit shall notify their plans to the relevant system operator in advance;</w:t>
                  </w:r>
                </w:p>
              </w:tc>
            </w:tr>
          </w:tbl>
          <w:p w14:paraId="704E797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8E4E18" w:rsidRPr="008E4E18" w14:paraId="6EB161EF" w14:textId="77777777">
              <w:tc>
                <w:tcPr>
                  <w:tcW w:w="0" w:type="auto"/>
                  <w:shd w:val="clear" w:color="auto" w:fill="auto"/>
                  <w:hideMark/>
                </w:tcPr>
                <w:p w14:paraId="0D95E6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AAD1FF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2607080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8E4E18" w:rsidRPr="008E4E18" w14:paraId="6178538E" w14:textId="77777777">
              <w:tc>
                <w:tcPr>
                  <w:tcW w:w="0" w:type="auto"/>
                  <w:shd w:val="clear" w:color="auto" w:fill="auto"/>
                  <w:hideMark/>
                </w:tcPr>
                <w:p w14:paraId="76CBFE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0AF483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602A55D6"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40EED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847D62A" w14:textId="77777777" w:rsidTr="008E4E18">
        <w:tc>
          <w:tcPr>
            <w:tcW w:w="0" w:type="auto"/>
            <w:shd w:val="clear" w:color="auto" w:fill="auto"/>
            <w:hideMark/>
          </w:tcPr>
          <w:p w14:paraId="5BC8E2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For the purposes of this Regulation, a transmission-connected demand facility, a transmission-connected distribution facility, a distribution system, or a demand unit that </w:t>
      </w:r>
      <w:r w:rsidRPr="008E4E18">
        <w:rPr>
          <w:rFonts w:ascii="inherit" w:eastAsia="Times New Roman" w:hAnsi="inherit" w:cs="Times New Roman"/>
          <w:color w:val="000000"/>
          <w:sz w:val="24"/>
          <w:szCs w:val="24"/>
          <w:lang w:eastAsia="en-GB"/>
        </w:rPr>
        <w:lastRenderedPageBreak/>
        <w:t>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E642F2" w14:textId="77777777" w:rsidTr="008E4E18">
        <w:tc>
          <w:tcPr>
            <w:tcW w:w="0" w:type="auto"/>
            <w:shd w:val="clear" w:color="auto" w:fill="auto"/>
            <w:hideMark/>
          </w:tcPr>
          <w:p w14:paraId="7137AA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27C7090" w14:textId="77777777" w:rsidTr="008E4E18">
        <w:tc>
          <w:tcPr>
            <w:tcW w:w="0" w:type="auto"/>
            <w:shd w:val="clear" w:color="auto" w:fill="auto"/>
            <w:hideMark/>
          </w:tcPr>
          <w:p w14:paraId="0EBCC7D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EE3C5F" w14:textId="77777777" w:rsidTr="008E4E18">
        <w:tc>
          <w:tcPr>
            <w:tcW w:w="0" w:type="auto"/>
            <w:shd w:val="clear" w:color="auto" w:fill="auto"/>
            <w:hideMark/>
          </w:tcPr>
          <w:p w14:paraId="5D36A2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BB6147C" w14:textId="77777777" w:rsidTr="008E4E18">
        <w:tc>
          <w:tcPr>
            <w:tcW w:w="0" w:type="auto"/>
            <w:shd w:val="clear" w:color="auto" w:fill="auto"/>
            <w:hideMark/>
          </w:tcPr>
          <w:p w14:paraId="2B9FFE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8E4E18" w14:paraId="26FA5604" w14:textId="77777777" w:rsidTr="008E4E18">
        <w:tc>
          <w:tcPr>
            <w:tcW w:w="0" w:type="auto"/>
            <w:shd w:val="clear" w:color="auto" w:fill="auto"/>
            <w:hideMark/>
          </w:tcPr>
          <w:p w14:paraId="5754A6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8E4E18" w14:paraId="6B84B588" w14:textId="77777777" w:rsidTr="008E4E18">
        <w:tc>
          <w:tcPr>
            <w:tcW w:w="0" w:type="auto"/>
            <w:shd w:val="clear" w:color="auto" w:fill="auto"/>
            <w:hideMark/>
          </w:tcPr>
          <w:p w14:paraId="02F8E8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6500550" w14:textId="77777777" w:rsidTr="008E4E18">
        <w:tc>
          <w:tcPr>
            <w:tcW w:w="0" w:type="auto"/>
            <w:shd w:val="clear" w:color="auto" w:fill="auto"/>
            <w:hideMark/>
          </w:tcPr>
          <w:p w14:paraId="55E021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w:t>
      </w:r>
      <w:r w:rsidRPr="008E4E18">
        <w:rPr>
          <w:rFonts w:ascii="inherit" w:eastAsia="Times New Roman" w:hAnsi="inherit" w:cs="Times New Roman"/>
          <w:color w:val="000000"/>
          <w:sz w:val="24"/>
          <w:szCs w:val="24"/>
          <w:lang w:eastAsia="en-GB"/>
        </w:rPr>
        <w:lastRenderedPageBreak/>
        <w:t>and the recommendation of the relevant TSO in accordance with paragraph 4 of Article 48. The decision of the regulatory authority or, where applicable, the Member State shall be published.</w:t>
      </w:r>
    </w:p>
    <w:p w14:paraId="12D224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2CCF88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w:t>
      </w:r>
    </w:p>
    <w:p w14:paraId="30C039A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pump-storage power generating modules and industrial sites</w:t>
      </w:r>
    </w:p>
    <w:p w14:paraId="596F937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shall not apply to pump-storage power generating modules that have both generating and pumping operation mode.</w:t>
      </w:r>
    </w:p>
    <w:p w14:paraId="2878AB4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Any pumping module within a pump-storage station that only provides pumping mode shall be subject to the requirements of this Regulation and shall be treated as a demand facility.</w:t>
      </w:r>
    </w:p>
    <w:p w14:paraId="38505A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6</w:t>
      </w:r>
    </w:p>
    <w:p w14:paraId="66D4490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Regulatory aspects</w:t>
      </w:r>
    </w:p>
    <w:p w14:paraId="7901BC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8E4E18" w14:paraId="0D207D52" w14:textId="77777777" w:rsidTr="008E4E18">
        <w:tc>
          <w:tcPr>
            <w:tcW w:w="0" w:type="auto"/>
            <w:shd w:val="clear" w:color="auto" w:fill="auto"/>
            <w:hideMark/>
          </w:tcPr>
          <w:p w14:paraId="25BF0B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8E4E18" w14:paraId="1CA9A8B8" w14:textId="77777777" w:rsidTr="008E4E18">
        <w:tc>
          <w:tcPr>
            <w:tcW w:w="0" w:type="auto"/>
            <w:shd w:val="clear" w:color="auto" w:fill="auto"/>
            <w:hideMark/>
          </w:tcPr>
          <w:p w14:paraId="374787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ensure transparency;</w:t>
            </w:r>
          </w:p>
        </w:tc>
      </w:tr>
    </w:tbl>
    <w:p w14:paraId="33BA5D4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F357BC1" w14:textId="77777777" w:rsidTr="008E4E18">
        <w:tc>
          <w:tcPr>
            <w:tcW w:w="0" w:type="auto"/>
            <w:shd w:val="clear" w:color="auto" w:fill="auto"/>
            <w:hideMark/>
          </w:tcPr>
          <w:p w14:paraId="0F9A579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5A300C2" w14:textId="77777777" w:rsidTr="008E4E18">
        <w:tc>
          <w:tcPr>
            <w:tcW w:w="0" w:type="auto"/>
            <w:shd w:val="clear" w:color="auto" w:fill="auto"/>
            <w:hideMark/>
          </w:tcPr>
          <w:p w14:paraId="2FFAF4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(d)</w:t>
            </w:r>
          </w:p>
        </w:tc>
        <w:tc>
          <w:tcPr>
            <w:tcW w:w="0" w:type="auto"/>
            <w:shd w:val="clear" w:color="auto" w:fill="auto"/>
            <w:hideMark/>
          </w:tcPr>
          <w:p w14:paraId="49776D2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8E4E18" w14:paraId="5670A2BB" w14:textId="77777777" w:rsidTr="008E4E18">
        <w:tc>
          <w:tcPr>
            <w:tcW w:w="0" w:type="auto"/>
            <w:shd w:val="clear" w:color="auto" w:fill="auto"/>
            <w:hideMark/>
          </w:tcPr>
          <w:p w14:paraId="6F5501C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8E4E18" w14:paraId="49BBE68D" w14:textId="77777777" w:rsidTr="008E4E18">
        <w:tc>
          <w:tcPr>
            <w:tcW w:w="0" w:type="auto"/>
            <w:shd w:val="clear" w:color="auto" w:fill="auto"/>
            <w:hideMark/>
          </w:tcPr>
          <w:p w14:paraId="6EB38C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take into consideration agreed European standards and technical specifications.</w:t>
            </w:r>
          </w:p>
        </w:tc>
      </w:tr>
    </w:tbl>
    <w:p w14:paraId="48889C3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3BDEDB6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7</w:t>
      </w:r>
    </w:p>
    <w:p w14:paraId="0562B1E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Multiple TSOs</w:t>
      </w:r>
    </w:p>
    <w:p w14:paraId="365093E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8</w:t>
      </w:r>
    </w:p>
    <w:p w14:paraId="1A97E4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Recovery of costs</w:t>
      </w:r>
    </w:p>
    <w:p w14:paraId="501426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301038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9</w:t>
      </w:r>
    </w:p>
    <w:p w14:paraId="1781E3B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Public consultation</w:t>
      </w:r>
    </w:p>
    <w:p w14:paraId="6D0931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B9B63D6" w14:textId="77777777" w:rsidTr="008E4E18">
        <w:tc>
          <w:tcPr>
            <w:tcW w:w="0" w:type="auto"/>
            <w:shd w:val="clear" w:color="auto" w:fill="auto"/>
            <w:hideMark/>
          </w:tcPr>
          <w:p w14:paraId="14BCF5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8E4E18" w14:paraId="662CFA83" w14:textId="77777777" w:rsidTr="008E4E18">
        <w:tc>
          <w:tcPr>
            <w:tcW w:w="0" w:type="auto"/>
            <w:shd w:val="clear" w:color="auto" w:fill="auto"/>
            <w:hideMark/>
          </w:tcPr>
          <w:p w14:paraId="3CC0C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report prepared in accordance with Article 48(3);</w:t>
            </w:r>
          </w:p>
        </w:tc>
      </w:tr>
    </w:tbl>
    <w:p w14:paraId="669352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422EAC56" w14:textId="77777777" w:rsidTr="008E4E18">
        <w:tc>
          <w:tcPr>
            <w:tcW w:w="0" w:type="auto"/>
            <w:shd w:val="clear" w:color="auto" w:fill="auto"/>
            <w:hideMark/>
          </w:tcPr>
          <w:p w14:paraId="3CCEDD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04BB48" w14:textId="77777777" w:rsidTr="008E4E18">
        <w:tc>
          <w:tcPr>
            <w:tcW w:w="0" w:type="auto"/>
            <w:shd w:val="clear" w:color="auto" w:fill="auto"/>
            <w:hideMark/>
          </w:tcPr>
          <w:p w14:paraId="021EEE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10</w:t>
      </w:r>
    </w:p>
    <w:p w14:paraId="79AA84C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Stakeholder involvement</w:t>
      </w:r>
    </w:p>
    <w:p w14:paraId="1DB3C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Agency for the Cooperation of Energy Regulators (the Agency), 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w:t>
      </w:r>
      <w:r w:rsidRPr="008E4E18">
        <w:rPr>
          <w:rFonts w:ascii="inherit" w:eastAsia="Times New Roman" w:hAnsi="inherit" w:cs="Times New Roman"/>
          <w:color w:val="000000"/>
          <w:sz w:val="24"/>
          <w:szCs w:val="24"/>
          <w:lang w:eastAsia="en-GB"/>
        </w:rPr>
        <w:lastRenderedPageBreak/>
        <w:t>systems and demand units used by a demand facility or a closed distribution system to provide demand response services to relevant system operators and relevant TSOs.</w:t>
      </w:r>
    </w:p>
    <w:p w14:paraId="151F3E4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11</w:t>
      </w:r>
    </w:p>
    <w:p w14:paraId="6AA5D01C"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Confidentiality obligations</w:t>
      </w:r>
    </w:p>
    <w:p w14:paraId="762DAE9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w:t>
      </w:r>
    </w:p>
    <w:p w14:paraId="3ADB08F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34EF16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668F88A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12</w:t>
      </w:r>
    </w:p>
    <w:p w14:paraId="2B7979A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frequency requirements</w:t>
      </w:r>
    </w:p>
    <w:p w14:paraId="6E3BF9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6E8EEF00" w:rsidR="008E4E18" w:rsidRDefault="008E4E18" w:rsidP="008E4E18">
      <w:pPr>
        <w:shd w:val="clear" w:color="auto" w:fill="FFFFFF"/>
        <w:spacing w:before="120" w:after="0" w:line="240" w:lineRule="auto"/>
        <w:jc w:val="both"/>
        <w:rPr>
          <w:ins w:id="7" w:author="Autho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326F1C54" w14:textId="650F36BD" w:rsidR="00BF5A68" w:rsidRPr="003B7AE9" w:rsidRDefault="00BF5A68" w:rsidP="00BF5A68">
      <w:pPr>
        <w:shd w:val="clear" w:color="auto" w:fill="FFFFFF"/>
        <w:spacing w:before="120" w:after="0" w:line="240" w:lineRule="auto"/>
        <w:jc w:val="both"/>
        <w:rPr>
          <w:ins w:id="8" w:author="Author"/>
          <w:rFonts w:ascii="inherit" w:eastAsia="Times New Roman" w:hAnsi="inherit" w:cs="Times New Roman"/>
          <w:color w:val="000000"/>
          <w:sz w:val="24"/>
          <w:szCs w:val="24"/>
          <w:lang w:eastAsia="en-GB"/>
        </w:rPr>
      </w:pPr>
      <w:ins w:id="9" w:author="Author">
        <w:r>
          <w:rPr>
            <w:rFonts w:ascii="inherit" w:eastAsia="Times New Roman" w:hAnsi="inherit" w:cs="Times New Roman"/>
            <w:color w:val="000000"/>
            <w:sz w:val="24"/>
            <w:szCs w:val="24"/>
            <w:lang w:eastAsia="en-GB"/>
          </w:rPr>
          <w:t xml:space="preserve">3. </w:t>
        </w:r>
        <w:r w:rsidR="006B4472">
          <w:rPr>
            <w:rFonts w:ascii="inherit" w:eastAsia="Times New Roman" w:hAnsi="inherit" w:cs="Times New Roman"/>
            <w:color w:val="000000"/>
            <w:sz w:val="24"/>
            <w:szCs w:val="24"/>
            <w:lang w:eastAsia="en-GB"/>
          </w:rPr>
          <w:t>(new)</w:t>
        </w:r>
        <w:del w:id="10" w:author="Author">
          <w:r w:rsidR="006B4472" w:rsidDel="00492C54">
            <w:rPr>
              <w:rFonts w:ascii="inherit" w:eastAsia="Times New Roman" w:hAnsi="inherit" w:cs="Times New Roman"/>
              <w:color w:val="000000"/>
              <w:sz w:val="24"/>
              <w:szCs w:val="24"/>
              <w:lang w:eastAsia="en-GB"/>
            </w:rPr>
            <w:delText xml:space="preserve"> </w:delText>
          </w:r>
        </w:del>
        <w:r w:rsidR="00492C54">
          <w:rPr>
            <w:rFonts w:ascii="inherit" w:eastAsia="Times New Roman" w:hAnsi="inherit" w:cs="Times New Roman"/>
            <w:color w:val="000000"/>
            <w:sz w:val="24"/>
            <w:szCs w:val="24"/>
            <w:lang w:eastAsia="en-GB"/>
          </w:rPr>
          <w:t>T</w:t>
        </w:r>
        <w:r w:rsidR="00492C54" w:rsidRPr="003B7AE9">
          <w:rPr>
            <w:rFonts w:ascii="inherit" w:eastAsia="Times New Roman" w:hAnsi="inherit" w:cs="Times New Roman"/>
            <w:color w:val="000000"/>
            <w:sz w:val="24"/>
            <w:szCs w:val="24"/>
            <w:lang w:eastAsia="en-GB"/>
          </w:rPr>
          <w:t>he following shall apply</w:t>
        </w:r>
        <w:r w:rsidR="00492C54">
          <w:rPr>
            <w:rFonts w:ascii="inherit" w:eastAsia="Times New Roman" w:hAnsi="inherit" w:cs="Times New Roman"/>
            <w:color w:val="000000"/>
            <w:sz w:val="24"/>
            <w:szCs w:val="24"/>
            <w:lang w:eastAsia="en-GB"/>
          </w:rPr>
          <w:t xml:space="preserve"> </w:t>
        </w:r>
        <w:del w:id="11" w:author="Author">
          <w:r w:rsidDel="00492C54">
            <w:rPr>
              <w:rFonts w:ascii="inherit" w:eastAsia="Times New Roman" w:hAnsi="inherit" w:cs="Times New Roman"/>
              <w:color w:val="000000"/>
              <w:sz w:val="24"/>
              <w:szCs w:val="24"/>
              <w:lang w:eastAsia="en-GB"/>
            </w:rPr>
            <w:delText>F</w:delText>
          </w:r>
        </w:del>
        <w:r w:rsidR="00492C54">
          <w:rPr>
            <w:rFonts w:ascii="inherit" w:eastAsia="Times New Roman" w:hAnsi="inherit" w:cs="Times New Roman"/>
            <w:color w:val="000000"/>
            <w:sz w:val="24"/>
            <w:szCs w:val="24"/>
            <w:lang w:eastAsia="en-GB"/>
          </w:rPr>
          <w:t>f</w:t>
        </w:r>
        <w:r>
          <w:rPr>
            <w:rFonts w:ascii="inherit" w:eastAsia="Times New Roman" w:hAnsi="inherit" w:cs="Times New Roman"/>
            <w:color w:val="000000"/>
            <w:sz w:val="24"/>
            <w:szCs w:val="24"/>
            <w:lang w:eastAsia="en-GB"/>
          </w:rPr>
          <w:t xml:space="preserve">or dispatchable loads </w:t>
        </w:r>
        <w:r w:rsidR="00492C54">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such as electric vehicle</w:t>
        </w:r>
        <w:r w:rsidR="002B06CB">
          <w:rPr>
            <w:rFonts w:ascii="inherit" w:eastAsia="Times New Roman" w:hAnsi="inherit" w:cs="Times New Roman"/>
            <w:color w:val="000000"/>
            <w:sz w:val="24"/>
            <w:szCs w:val="24"/>
            <w:lang w:eastAsia="en-GB"/>
          </w:rPr>
          <w:t xml:space="preserve"> charging stations</w:t>
        </w:r>
        <w:r w:rsidR="00492C54">
          <w:rPr>
            <w:rFonts w:ascii="inherit" w:eastAsia="Times New Roman" w:hAnsi="inherit" w:cs="Times New Roman"/>
            <w:color w:val="000000"/>
            <w:sz w:val="24"/>
            <w:szCs w:val="24"/>
            <w:lang w:eastAsia="en-GB"/>
          </w:rPr>
          <w:t>)</w:t>
        </w:r>
        <w:r w:rsidR="002B06CB">
          <w:rPr>
            <w:rFonts w:ascii="inherit" w:eastAsia="Times New Roman" w:hAnsi="inherit" w:cs="Times New Roman"/>
            <w:color w:val="000000"/>
            <w:sz w:val="24"/>
            <w:szCs w:val="24"/>
            <w:lang w:eastAsia="en-GB"/>
          </w:rPr>
          <w:t xml:space="preserve"> </w:t>
        </w:r>
        <w:del w:id="12" w:author="Author">
          <w:r w:rsidR="002B06CB" w:rsidDel="004D5A76">
            <w:rPr>
              <w:rFonts w:ascii="inherit" w:eastAsia="Times New Roman" w:hAnsi="inherit" w:cs="Times New Roman"/>
              <w:color w:val="000000"/>
              <w:sz w:val="24"/>
              <w:szCs w:val="24"/>
              <w:lang w:eastAsia="en-GB"/>
            </w:rPr>
            <w:delText xml:space="preserve">and electrolysers </w:delText>
          </w:r>
          <w:r w:rsidR="002B06CB" w:rsidDel="00CF28B8">
            <w:rPr>
              <w:rFonts w:ascii="inherit" w:eastAsia="Times New Roman" w:hAnsi="inherit" w:cs="Times New Roman"/>
              <w:color w:val="000000"/>
              <w:sz w:val="24"/>
              <w:szCs w:val="24"/>
              <w:lang w:eastAsia="en-GB"/>
            </w:rPr>
            <w:delText>of Type B according</w:delText>
          </w:r>
          <w:r w:rsidR="00492C54" w:rsidRPr="00492C54" w:rsidDel="00CF28B8">
            <w:rPr>
              <w:rFonts w:ascii="inherit" w:eastAsia="Times New Roman" w:hAnsi="inherit" w:cs="Times New Roman"/>
              <w:color w:val="000000"/>
              <w:sz w:val="24"/>
              <w:szCs w:val="24"/>
              <w:lang w:eastAsia="en-GB"/>
            </w:rPr>
            <w:delText xml:space="preserve"> </w:delText>
          </w:r>
        </w:del>
        <w:r w:rsidR="00492C54">
          <w:rPr>
            <w:rFonts w:ascii="inherit" w:eastAsia="Times New Roman" w:hAnsi="inherit" w:cs="Times New Roman"/>
            <w:color w:val="000000"/>
            <w:sz w:val="24"/>
            <w:szCs w:val="24"/>
            <w:lang w:eastAsia="en-GB"/>
          </w:rPr>
          <w:t>in accordance with</w:t>
        </w:r>
        <w:r w:rsidR="00492C54" w:rsidRPr="003B7AE9">
          <w:rPr>
            <w:rFonts w:ascii="inherit" w:eastAsia="Times New Roman" w:hAnsi="inherit" w:cs="Times New Roman"/>
            <w:color w:val="000000"/>
            <w:sz w:val="24"/>
            <w:szCs w:val="24"/>
            <w:lang w:eastAsia="en-GB"/>
          </w:rPr>
          <w:t xml:space="preserve"> the limited frequency sensitive mode — </w:t>
        </w:r>
        <w:r w:rsidR="00492C54">
          <w:rPr>
            <w:rFonts w:ascii="inherit" w:eastAsia="Times New Roman" w:hAnsi="inherit" w:cs="Times New Roman"/>
            <w:color w:val="000000"/>
            <w:sz w:val="24"/>
            <w:szCs w:val="24"/>
            <w:lang w:eastAsia="en-GB"/>
          </w:rPr>
          <w:t>under</w:t>
        </w:r>
        <w:r w:rsidR="00492C54" w:rsidRPr="003B7AE9">
          <w:rPr>
            <w:rFonts w:ascii="inherit" w:eastAsia="Times New Roman" w:hAnsi="inherit" w:cs="Times New Roman"/>
            <w:color w:val="000000"/>
            <w:sz w:val="24"/>
            <w:szCs w:val="24"/>
            <w:lang w:eastAsia="en-GB"/>
          </w:rPr>
          <w:t>frequency (LFSM-</w:t>
        </w:r>
        <w:r w:rsidR="00492C54">
          <w:rPr>
            <w:rFonts w:ascii="inherit" w:eastAsia="Times New Roman" w:hAnsi="inherit" w:cs="Times New Roman"/>
            <w:color w:val="000000"/>
            <w:sz w:val="24"/>
            <w:szCs w:val="24"/>
            <w:lang w:eastAsia="en-GB"/>
          </w:rPr>
          <w:t>U</w:t>
        </w:r>
        <w:r w:rsidR="00492C54" w:rsidRPr="003B7AE9">
          <w:rPr>
            <w:rFonts w:ascii="inherit" w:eastAsia="Times New Roman" w:hAnsi="inherit" w:cs="Times New Roman"/>
            <w:color w:val="000000"/>
            <w:sz w:val="24"/>
            <w:szCs w:val="24"/>
            <w:lang w:eastAsia="en-GB"/>
          </w:rPr>
          <w:t>)</w:t>
        </w:r>
        <w:r w:rsidR="00492C54">
          <w:rPr>
            <w:rFonts w:ascii="inherit" w:eastAsia="Times New Roman" w:hAnsi="inherit" w:cs="Times New Roman"/>
            <w:color w:val="000000"/>
            <w:sz w:val="24"/>
            <w:szCs w:val="24"/>
            <w:lang w:eastAsia="en-GB"/>
          </w:rPr>
          <w:t xml:space="preserve"> requirements </w:t>
        </w:r>
        <w:del w:id="13" w:author="Author">
          <w:r w:rsidR="00492C54" w:rsidDel="00CF28B8">
            <w:rPr>
              <w:rFonts w:ascii="inherit" w:eastAsia="Times New Roman" w:hAnsi="inherit" w:cs="Times New Roman"/>
              <w:color w:val="000000"/>
              <w:sz w:val="24"/>
              <w:szCs w:val="24"/>
              <w:lang w:eastAsia="en-GB"/>
            </w:rPr>
            <w:delText xml:space="preserve">for Type B </w:delText>
          </w:r>
        </w:del>
        <w:r w:rsidR="00492C54">
          <w:rPr>
            <w:rFonts w:ascii="inherit" w:eastAsia="Times New Roman" w:hAnsi="inherit" w:cs="Times New Roman"/>
            <w:color w:val="000000"/>
            <w:sz w:val="24"/>
            <w:szCs w:val="24"/>
            <w:lang w:eastAsia="en-GB"/>
          </w:rPr>
          <w:t>in the</w:t>
        </w:r>
        <w:del w:id="14" w:author="Author">
          <w:r w:rsidR="002B06CB" w:rsidDel="00492C54">
            <w:rPr>
              <w:rFonts w:ascii="inherit" w:eastAsia="Times New Roman" w:hAnsi="inherit" w:cs="Times New Roman"/>
              <w:color w:val="000000"/>
              <w:sz w:val="24"/>
              <w:szCs w:val="24"/>
              <w:lang w:eastAsia="en-GB"/>
            </w:rPr>
            <w:delText xml:space="preserve"> to </w:delText>
          </w:r>
        </w:del>
        <w:r w:rsidR="00492C54">
          <w:rPr>
            <w:rFonts w:ascii="inherit" w:eastAsia="Times New Roman" w:hAnsi="inherit" w:cs="Times New Roman"/>
            <w:color w:val="000000"/>
            <w:sz w:val="24"/>
            <w:szCs w:val="24"/>
            <w:lang w:eastAsia="en-GB"/>
          </w:rPr>
          <w:t xml:space="preserve"> </w:t>
        </w:r>
        <w:r w:rsidR="00492C54" w:rsidRPr="008E4E18">
          <w:rPr>
            <w:rFonts w:ascii="inherit" w:eastAsia="Times New Roman" w:hAnsi="inherit" w:cs="Times New Roman"/>
            <w:color w:val="000000"/>
            <w:sz w:val="24"/>
            <w:szCs w:val="24"/>
            <w:lang w:eastAsia="en-GB"/>
          </w:rPr>
          <w:t>Commission Regulation (EU) 2016/631</w:t>
        </w:r>
        <w:del w:id="15" w:author="Author">
          <w:r w:rsidR="002B06CB" w:rsidDel="00492C54">
            <w:rPr>
              <w:rFonts w:ascii="inherit" w:eastAsia="Times New Roman" w:hAnsi="inherit" w:cs="Times New Roman"/>
              <w:color w:val="000000"/>
              <w:sz w:val="24"/>
              <w:szCs w:val="24"/>
              <w:lang w:eastAsia="en-GB"/>
            </w:rPr>
            <w:delText>NC RfG</w:delText>
          </w:r>
          <w:r w:rsidDel="00492C54">
            <w:rPr>
              <w:rFonts w:ascii="inherit" w:eastAsia="Times New Roman" w:hAnsi="inherit" w:cs="Times New Roman"/>
              <w:color w:val="000000"/>
              <w:sz w:val="24"/>
              <w:szCs w:val="24"/>
              <w:lang w:eastAsia="en-GB"/>
            </w:rPr>
            <w:delText xml:space="preserve"> w</w:delText>
          </w:r>
          <w:r w:rsidRPr="003B7AE9" w:rsidDel="00492C54">
            <w:rPr>
              <w:rFonts w:ascii="inherit" w:eastAsia="Times New Roman" w:hAnsi="inherit" w:cs="Times New Roman"/>
              <w:color w:val="000000"/>
              <w:sz w:val="24"/>
              <w:szCs w:val="24"/>
              <w:lang w:eastAsia="en-GB"/>
            </w:rPr>
            <w:delText xml:space="preserve">ith regard to the limited frequency sensitive mode — </w:delText>
          </w:r>
          <w:r w:rsidDel="00492C54">
            <w:rPr>
              <w:rFonts w:ascii="inherit" w:eastAsia="Times New Roman" w:hAnsi="inherit" w:cs="Times New Roman"/>
              <w:color w:val="000000"/>
              <w:sz w:val="24"/>
              <w:szCs w:val="24"/>
              <w:lang w:eastAsia="en-GB"/>
            </w:rPr>
            <w:delText>under</w:delText>
          </w:r>
          <w:r w:rsidRPr="003B7AE9" w:rsidDel="00492C54">
            <w:rPr>
              <w:rFonts w:ascii="inherit" w:eastAsia="Times New Roman" w:hAnsi="inherit" w:cs="Times New Roman"/>
              <w:color w:val="000000"/>
              <w:sz w:val="24"/>
              <w:szCs w:val="24"/>
              <w:lang w:eastAsia="en-GB"/>
            </w:rPr>
            <w:delText>frequency (LFSM-</w:delText>
          </w:r>
          <w:r w:rsidDel="00492C54">
            <w:rPr>
              <w:rFonts w:ascii="inherit" w:eastAsia="Times New Roman" w:hAnsi="inherit" w:cs="Times New Roman"/>
              <w:color w:val="000000"/>
              <w:sz w:val="24"/>
              <w:szCs w:val="24"/>
              <w:lang w:eastAsia="en-GB"/>
            </w:rPr>
            <w:delText>U</w:delText>
          </w:r>
          <w:r w:rsidRPr="003B7AE9" w:rsidDel="00492C54">
            <w:rPr>
              <w:rFonts w:ascii="inherit" w:eastAsia="Times New Roman" w:hAnsi="inherit" w:cs="Times New Roman"/>
              <w:color w:val="000000"/>
              <w:sz w:val="24"/>
              <w:szCs w:val="24"/>
              <w:lang w:eastAsia="en-GB"/>
            </w:rPr>
            <w:delText>), the following shall apply</w:delText>
          </w:r>
          <w:r w:rsidRPr="003B7AE9" w:rsidDel="003057A2">
            <w:rPr>
              <w:rFonts w:ascii="inherit" w:eastAsia="Times New Roman" w:hAnsi="inherit" w:cs="Times New Roman"/>
              <w:color w:val="000000"/>
              <w:sz w:val="24"/>
              <w:szCs w:val="24"/>
              <w:lang w:eastAsia="en-GB"/>
            </w:rPr>
            <w:delText>,</w:delText>
          </w:r>
        </w:del>
        <w:r w:rsidRPr="003B7AE9">
          <w:rPr>
            <w:rFonts w:ascii="inherit" w:eastAsia="Times New Roman" w:hAnsi="inherit" w:cs="Times New Roman"/>
            <w:color w:val="000000"/>
            <w:sz w:val="24"/>
            <w:szCs w:val="24"/>
            <w:lang w:eastAsia="en-GB"/>
          </w:rPr>
          <w:t xml:space="preserve"> as determined by the relevant TSO for its control area in coordination with the TSOs of the same synchronous area to ensure minimal impact</w:t>
        </w:r>
        <w:del w:id="16" w:author="Author">
          <w:r w:rsidRPr="003B7AE9" w:rsidDel="00492C54">
            <w:rPr>
              <w:rFonts w:ascii="inherit" w:eastAsia="Times New Roman" w:hAnsi="inherit" w:cs="Times New Roman"/>
              <w:color w:val="000000"/>
              <w:sz w:val="24"/>
              <w:szCs w:val="24"/>
              <w:lang w:eastAsia="en-GB"/>
            </w:rPr>
            <w:delText>s</w:delText>
          </w:r>
        </w:del>
        <w:r w:rsidRPr="003B7AE9">
          <w:rPr>
            <w:rFonts w:ascii="inherit" w:eastAsia="Times New Roman" w:hAnsi="inherit" w:cs="Times New Roman"/>
            <w:color w:val="000000"/>
            <w:sz w:val="24"/>
            <w:szCs w:val="24"/>
            <w:lang w:eastAsia="en-GB"/>
          </w:rPr>
          <w:t xml:space="preserve"> on neighbouring areas:</w:t>
        </w:r>
      </w:ins>
    </w:p>
    <w:tbl>
      <w:tblPr>
        <w:tblW w:w="5000" w:type="pct"/>
        <w:tblCellMar>
          <w:left w:w="0" w:type="dxa"/>
          <w:right w:w="0" w:type="dxa"/>
        </w:tblCellMar>
        <w:tblLook w:val="04A0" w:firstRow="1" w:lastRow="0" w:firstColumn="1" w:lastColumn="0" w:noHBand="0" w:noVBand="1"/>
      </w:tblPr>
      <w:tblGrid>
        <w:gridCol w:w="301"/>
        <w:gridCol w:w="8725"/>
      </w:tblGrid>
      <w:tr w:rsidR="00BF5A68" w:rsidRPr="003B7AE9" w14:paraId="480B03FB" w14:textId="77777777" w:rsidTr="00503A82">
        <w:trPr>
          <w:ins w:id="17" w:author="Author"/>
        </w:trPr>
        <w:tc>
          <w:tcPr>
            <w:tcW w:w="0" w:type="auto"/>
            <w:shd w:val="clear" w:color="auto" w:fill="auto"/>
            <w:hideMark/>
          </w:tcPr>
          <w:p w14:paraId="6B9E9BE7" w14:textId="77777777" w:rsidR="00BF5A68" w:rsidRPr="003B7AE9" w:rsidRDefault="00BF5A68" w:rsidP="00503A82">
            <w:pPr>
              <w:spacing w:before="120" w:after="0" w:line="240" w:lineRule="auto"/>
              <w:jc w:val="both"/>
              <w:rPr>
                <w:ins w:id="18" w:author="Author"/>
                <w:rFonts w:ascii="inherit" w:eastAsia="Times New Roman" w:hAnsi="inherit" w:cs="Times New Roman"/>
                <w:sz w:val="24"/>
                <w:szCs w:val="24"/>
                <w:lang w:eastAsia="en-GB"/>
              </w:rPr>
            </w:pPr>
            <w:ins w:id="19" w:author="Author">
              <w:r w:rsidRPr="003B7AE9">
                <w:rPr>
                  <w:rFonts w:ascii="inherit" w:eastAsia="Times New Roman" w:hAnsi="inherit" w:cs="Times New Roman"/>
                  <w:sz w:val="24"/>
                  <w:szCs w:val="24"/>
                  <w:lang w:eastAsia="en-GB"/>
                </w:rPr>
                <w:lastRenderedPageBreak/>
                <w:t>(a)</w:t>
              </w:r>
            </w:ins>
          </w:p>
        </w:tc>
        <w:tc>
          <w:tcPr>
            <w:tcW w:w="0" w:type="auto"/>
            <w:shd w:val="clear" w:color="auto" w:fill="auto"/>
            <w:hideMark/>
          </w:tcPr>
          <w:p w14:paraId="3ECFE182" w14:textId="4F537284" w:rsidR="00BF5A68" w:rsidRPr="003B7AE9" w:rsidRDefault="00BF5A68" w:rsidP="00503A82">
            <w:pPr>
              <w:spacing w:before="120" w:after="0" w:line="240" w:lineRule="auto"/>
              <w:jc w:val="both"/>
              <w:rPr>
                <w:ins w:id="20" w:author="Author"/>
                <w:rFonts w:ascii="inherit" w:eastAsia="Times New Roman" w:hAnsi="inherit" w:cs="Times New Roman"/>
                <w:sz w:val="24"/>
                <w:szCs w:val="24"/>
                <w:lang w:eastAsia="en-GB"/>
              </w:rPr>
            </w:pPr>
            <w:ins w:id="21" w:author="Author">
              <w:r w:rsidRPr="003B7AE9">
                <w:rPr>
                  <w:rFonts w:ascii="inherit" w:eastAsia="Times New Roman" w:hAnsi="inherit" w:cs="Times New Roman"/>
                  <w:sz w:val="24"/>
                  <w:szCs w:val="24"/>
                  <w:lang w:eastAsia="en-GB"/>
                </w:rPr>
                <w:t xml:space="preserve">the </w:t>
              </w:r>
              <w:r>
                <w:rPr>
                  <w:rFonts w:ascii="inherit" w:eastAsia="Times New Roman" w:hAnsi="inherit" w:cs="Times New Roman"/>
                  <w:color w:val="000000"/>
                  <w:sz w:val="24"/>
                  <w:szCs w:val="24"/>
                  <w:lang w:eastAsia="en-GB"/>
                </w:rPr>
                <w:t xml:space="preserve">dispatchable load </w:t>
              </w:r>
              <w:r w:rsidRPr="003B7AE9">
                <w:rPr>
                  <w:rFonts w:ascii="inherit" w:eastAsia="Times New Roman" w:hAnsi="inherit" w:cs="Times New Roman"/>
                  <w:sz w:val="24"/>
                  <w:szCs w:val="24"/>
                  <w:lang w:eastAsia="en-GB"/>
                </w:rPr>
                <w:t>shall be capable of activating the provision of active power frequency response at a frequency threshold and droop settings specified by the relevant TSO</w:t>
              </w:r>
              <w:r w:rsidR="006B4472">
                <w:rPr>
                  <w:rFonts w:ascii="inherit" w:eastAsia="Times New Roman" w:hAnsi="inherit" w:cs="Times New Roman"/>
                  <w:sz w:val="24"/>
                  <w:szCs w:val="24"/>
                  <w:lang w:eastAsia="en-GB"/>
                </w:rPr>
                <w:t>.</w:t>
              </w:r>
              <w:del w:id="22" w:author="Author">
                <w:r w:rsidRPr="003B7AE9" w:rsidDel="006B4472">
                  <w:rPr>
                    <w:rFonts w:ascii="inherit" w:eastAsia="Times New Roman" w:hAnsi="inherit" w:cs="Times New Roman"/>
                    <w:sz w:val="24"/>
                    <w:szCs w:val="24"/>
                    <w:lang w:eastAsia="en-GB"/>
                  </w:rPr>
                  <w:delText>;</w:delText>
                </w:r>
              </w:del>
            </w:ins>
          </w:p>
        </w:tc>
      </w:tr>
    </w:tbl>
    <w:p w14:paraId="7C73C291" w14:textId="685A38C6" w:rsidR="00BF5A68" w:rsidRPr="008E4E18" w:rsidDel="00BF5A68" w:rsidRDefault="00BF5A68" w:rsidP="008E4E18">
      <w:pPr>
        <w:shd w:val="clear" w:color="auto" w:fill="FFFFFF"/>
        <w:spacing w:before="120" w:after="0" w:line="240" w:lineRule="auto"/>
        <w:jc w:val="both"/>
        <w:rPr>
          <w:del w:id="23" w:author="Author"/>
          <w:rFonts w:ascii="inherit" w:eastAsia="Times New Roman" w:hAnsi="inherit" w:cs="Times New Roman"/>
          <w:color w:val="000000"/>
          <w:sz w:val="24"/>
          <w:szCs w:val="24"/>
          <w:lang w:eastAsia="en-GB"/>
        </w:rPr>
      </w:pPr>
    </w:p>
    <w:p w14:paraId="014F36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13</w:t>
      </w:r>
    </w:p>
    <w:p w14:paraId="56E3050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voltage requirements</w:t>
      </w:r>
    </w:p>
    <w:p w14:paraId="5E44F4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transmission-connected distribution facilities and transmission-connected distribution systems to remain connected in the voltage range between 1,05 pu-1,0875 pu for an unlimited period.</w:t>
      </w:r>
    </w:p>
    <w:p w14:paraId="30028E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14</w:t>
      </w:r>
    </w:p>
    <w:p w14:paraId="064368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Short-circuit requirements</w:t>
      </w:r>
    </w:p>
    <w:p w14:paraId="631CC3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Based on the rated short-circuit withstand capability of its 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shall deliver to the transmission-connected demand facility owner or the transmission-connected distribution system operator an estimate of the minimum and maximum short-circuit currents to be expected at the connection point as an equivalent of the network.</w:t>
      </w:r>
    </w:p>
    <w:p w14:paraId="255E01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After an unplanned event, the relevant TSO shall inform the affected transmission-connected demand facility owner or the affected transmission-connected distribution system operator as soon as possible and no later than one week after the unplanned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27ECED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threshold set in paragraph 3 shall either be specified by the transmission-connected demand facility owner for its facility, or by the transmission-connected distribution system operator for its network.</w:t>
      </w:r>
    </w:p>
    <w:p w14:paraId="75D26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Before a planned event, the relevant TSO shall inform the affected transmission-connected demand facility owner or the affected transmission-connected distribution system operator, as soon as possible and no later than one week before the 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370E9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threshold set in paragraph 5 shall either be specified by the transmission-connected demand facility owner for its facility, or by the transmission-connected distribution system operator for its network.</w:t>
      </w:r>
    </w:p>
    <w:p w14:paraId="3DAC71B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shall request information from a transmission-connected demand facility owner or a transmission-connected distribution system operator concerning the contribution in terms of short-circuit current from that facility or network. As a minimum, the equivalent modules of the network shall be delivered and demonstrated for zero, positive and negative sequences.</w:t>
      </w:r>
    </w:p>
    <w:p w14:paraId="1B93C5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After an unplanned event, the transmission-connected demand facility owner or the transmission-connected distribution system operator shall inform the relevant TSO, as soon as possible and no later than one week after the unplanned event, of the changes in short-circuit contribution above the threshold set by the relevant TSO.</w:t>
      </w:r>
    </w:p>
    <w:p w14:paraId="0EFE9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Before a planned event, the transmission-connected demand facility owner or the transmission-connected distribution system operator shall inform the relevant TSO, as soon as possible and no later than one week before the planned event, of the changes in short-circuit contribution above the threshold set by the relevant TSO.</w:t>
      </w:r>
    </w:p>
    <w:p w14:paraId="5900D22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15</w:t>
      </w:r>
    </w:p>
    <w:p w14:paraId="0F8BD03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Reactive power requirements</w:t>
      </w:r>
    </w:p>
    <w:p w14:paraId="01BF3C2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0BF7654" w14:textId="77777777" w:rsidTr="008E4E18">
        <w:tc>
          <w:tcPr>
            <w:tcW w:w="0" w:type="auto"/>
            <w:shd w:val="clear" w:color="auto" w:fill="auto"/>
            <w:hideMark/>
          </w:tcPr>
          <w:p w14:paraId="20734EC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2A2F5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demand facilities, the actual reactive power range specified by the relevant TSO for importing and exporting reactive power shall not be wider than 48 percent of the larger of the maximum import capacity or maximum export capacity (0,9 power factor import or export of active power),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B23C3" w14:textId="77777777" w:rsidTr="008E4E18">
        <w:tc>
          <w:tcPr>
            <w:tcW w:w="0" w:type="auto"/>
            <w:shd w:val="clear" w:color="auto" w:fill="auto"/>
            <w:hideMark/>
          </w:tcPr>
          <w:p w14:paraId="76300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4A64B888" w14:textId="77777777">
              <w:tc>
                <w:tcPr>
                  <w:tcW w:w="0" w:type="auto"/>
                  <w:shd w:val="clear" w:color="auto" w:fill="auto"/>
                  <w:hideMark/>
                </w:tcPr>
                <w:p w14:paraId="08C858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08E4BE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import (consumption); and</w:t>
                  </w:r>
                </w:p>
              </w:tc>
            </w:tr>
          </w:tbl>
          <w:p w14:paraId="1508143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8E4E18" w14:paraId="0A2BE69F" w14:textId="77777777">
              <w:tc>
                <w:tcPr>
                  <w:tcW w:w="0" w:type="auto"/>
                  <w:shd w:val="clear" w:color="auto" w:fill="auto"/>
                  <w:hideMark/>
                </w:tcPr>
                <w:p w14:paraId="71FC8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FF58C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export (production);</w:t>
                  </w:r>
                </w:p>
              </w:tc>
            </w:tr>
          </w:tbl>
          <w:p w14:paraId="513B0DB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92B47D6" w14:textId="77777777" w:rsidTr="008E4E18">
        <w:tc>
          <w:tcPr>
            <w:tcW w:w="0" w:type="auto"/>
            <w:shd w:val="clear" w:color="auto" w:fill="auto"/>
            <w:hideMark/>
          </w:tcPr>
          <w:p w14:paraId="2863F9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7170BEB" w14:textId="77777777" w:rsidTr="008E4E18">
        <w:tc>
          <w:tcPr>
            <w:tcW w:w="0" w:type="auto"/>
            <w:shd w:val="clear" w:color="auto" w:fill="auto"/>
            <w:hideMark/>
          </w:tcPr>
          <w:p w14:paraId="50B732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09D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establish the use of metrics other than power factor in order to set out equivalent reactive power capability ranges;</w:t>
            </w:r>
          </w:p>
        </w:tc>
      </w:tr>
    </w:tbl>
    <w:p w14:paraId="2A31233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8E4E18" w14:paraId="28065029" w14:textId="77777777" w:rsidTr="008E4E18">
        <w:tc>
          <w:tcPr>
            <w:tcW w:w="0" w:type="auto"/>
            <w:shd w:val="clear" w:color="auto" w:fill="auto"/>
            <w:hideMark/>
          </w:tcPr>
          <w:p w14:paraId="3A21D8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2E84BE4E" w14:textId="77777777" w:rsidTr="008E4E18">
        <w:tc>
          <w:tcPr>
            <w:tcW w:w="0" w:type="auto"/>
            <w:shd w:val="clear" w:color="auto" w:fill="auto"/>
            <w:hideMark/>
          </w:tcPr>
          <w:p w14:paraId="04DA01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require that transmission-connected distribution systems have the capability at the connection point to not export reactive power (at reference 1 pu voltage) at an active power flow of less than 25 % of the maximum import capability. Where applicable, Member States may require the relevant TSO to justify its request through a joint analysis with the transmission-connected distribution system operator. If this requirement is not justified based on the joint analysis, the relevant TSO and the transmission-connected distribution system operator shall agree on necessary requirements according to the outcomes of a joint analysis.</w:t>
      </w:r>
    </w:p>
    <w:p w14:paraId="5E9A2F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Without prejudice to point (b) of paragraph 1, the relevant TSO may require the transmission-connected distribution system to actively control the exchange of reactive power at the connection point for the benefit of the entire system. The relevant TSO and </w:t>
      </w:r>
      <w:r w:rsidRPr="008E4E18">
        <w:rPr>
          <w:rFonts w:ascii="inherit" w:eastAsia="Times New Roman" w:hAnsi="inherit" w:cs="Times New Roman"/>
          <w:color w:val="000000"/>
          <w:sz w:val="24"/>
          <w:szCs w:val="24"/>
          <w:lang w:eastAsia="en-GB"/>
        </w:rPr>
        <w:lastRenderedPageBreak/>
        <w:t>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16</w:t>
      </w:r>
    </w:p>
    <w:p w14:paraId="3ADA7B6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Protection requirements</w:t>
      </w:r>
    </w:p>
    <w:p w14:paraId="6ABD981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8E4E18" w14:paraId="2F88996B" w14:textId="77777777" w:rsidTr="008E4E18">
        <w:tc>
          <w:tcPr>
            <w:tcW w:w="0" w:type="auto"/>
            <w:shd w:val="clear" w:color="auto" w:fill="auto"/>
            <w:hideMark/>
          </w:tcPr>
          <w:p w14:paraId="3F0FE5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external and internal short circuit;</w:t>
            </w:r>
          </w:p>
        </w:tc>
      </w:tr>
    </w:tbl>
    <w:p w14:paraId="26725A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1CE5B1DD" w14:textId="77777777" w:rsidTr="008E4E18">
        <w:tc>
          <w:tcPr>
            <w:tcW w:w="0" w:type="auto"/>
            <w:shd w:val="clear" w:color="auto" w:fill="auto"/>
            <w:hideMark/>
          </w:tcPr>
          <w:p w14:paraId="0BF506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8E4E18" w14:paraId="3905ABCA" w14:textId="77777777" w:rsidTr="008E4E18">
        <w:tc>
          <w:tcPr>
            <w:tcW w:w="0" w:type="auto"/>
            <w:shd w:val="clear" w:color="auto" w:fill="auto"/>
            <w:hideMark/>
          </w:tcPr>
          <w:p w14:paraId="1AC2F1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under-frequency;</w:t>
            </w:r>
          </w:p>
        </w:tc>
      </w:tr>
    </w:tbl>
    <w:p w14:paraId="299C25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8E4E18" w14:paraId="7F3C7903" w14:textId="77777777" w:rsidTr="008E4E18">
        <w:tc>
          <w:tcPr>
            <w:tcW w:w="0" w:type="auto"/>
            <w:shd w:val="clear" w:color="auto" w:fill="auto"/>
            <w:hideMark/>
          </w:tcPr>
          <w:p w14:paraId="66688C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circuit protection;</w:t>
            </w:r>
          </w:p>
        </w:tc>
      </w:tr>
    </w:tbl>
    <w:p w14:paraId="4DFB76A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8E4E18" w14:paraId="26E46DE3" w14:textId="77777777" w:rsidTr="008E4E18">
        <w:tc>
          <w:tcPr>
            <w:tcW w:w="0" w:type="auto"/>
            <w:shd w:val="clear" w:color="auto" w:fill="auto"/>
            <w:hideMark/>
          </w:tcPr>
          <w:p w14:paraId="4304BE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unit transformer protection;</w:t>
            </w:r>
          </w:p>
        </w:tc>
      </w:tr>
    </w:tbl>
    <w:p w14:paraId="245877F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8E4E18" w14:paraId="44155219" w14:textId="77777777" w:rsidTr="008E4E18">
        <w:tc>
          <w:tcPr>
            <w:tcW w:w="0" w:type="auto"/>
            <w:shd w:val="clear" w:color="auto" w:fill="auto"/>
            <w:hideMark/>
          </w:tcPr>
          <w:p w14:paraId="70FF9B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back-up against protection and switchgear malfunction.</w:t>
            </w:r>
          </w:p>
        </w:tc>
      </w:tr>
    </w:tbl>
    <w:p w14:paraId="00FB69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17</w:t>
      </w:r>
    </w:p>
    <w:p w14:paraId="173F70A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Control requirements</w:t>
      </w:r>
    </w:p>
    <w:p w14:paraId="77D1D75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8E4E18" w14:paraId="2AD1046C" w14:textId="77777777" w:rsidTr="008E4E18">
        <w:tc>
          <w:tcPr>
            <w:tcW w:w="0" w:type="auto"/>
            <w:shd w:val="clear" w:color="auto" w:fill="auto"/>
            <w:hideMark/>
          </w:tcPr>
          <w:p w14:paraId="0DF9DF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isolated (network) operation;</w:t>
            </w:r>
          </w:p>
        </w:tc>
      </w:tr>
    </w:tbl>
    <w:p w14:paraId="2FA380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8E4E18" w14:paraId="7FF75D48" w14:textId="77777777" w:rsidTr="008E4E18">
        <w:tc>
          <w:tcPr>
            <w:tcW w:w="0" w:type="auto"/>
            <w:shd w:val="clear" w:color="auto" w:fill="auto"/>
            <w:hideMark/>
          </w:tcPr>
          <w:p w14:paraId="2E77EE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49FCBD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damping of oscillations;</w:t>
            </w:r>
          </w:p>
        </w:tc>
      </w:tr>
    </w:tbl>
    <w:p w14:paraId="4FC28E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8E4E18" w14:paraId="4FF4FEF6" w14:textId="77777777" w:rsidTr="008E4E18">
        <w:tc>
          <w:tcPr>
            <w:tcW w:w="0" w:type="auto"/>
            <w:shd w:val="clear" w:color="auto" w:fill="auto"/>
            <w:hideMark/>
          </w:tcPr>
          <w:p w14:paraId="75DB6A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disturbances to the transmission network;</w:t>
            </w:r>
          </w:p>
        </w:tc>
      </w:tr>
    </w:tbl>
    <w:p w14:paraId="04E602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8E4E18" w14:paraId="45D3650C" w14:textId="77777777" w:rsidTr="008E4E18">
        <w:tc>
          <w:tcPr>
            <w:tcW w:w="0" w:type="auto"/>
            <w:shd w:val="clear" w:color="auto" w:fill="auto"/>
            <w:hideMark/>
          </w:tcPr>
          <w:p w14:paraId="070A22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8E4E18" w14:paraId="1A18A3E9" w14:textId="77777777" w:rsidTr="008E4E18">
        <w:tc>
          <w:tcPr>
            <w:tcW w:w="0" w:type="auto"/>
            <w:shd w:val="clear" w:color="auto" w:fill="auto"/>
            <w:hideMark/>
          </w:tcPr>
          <w:p w14:paraId="599C27F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circuit-breaker re-closure (on 1-phase faults).</w:t>
            </w:r>
          </w:p>
        </w:tc>
      </w:tr>
    </w:tbl>
    <w:p w14:paraId="3E54F36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8E4E18" w14:paraId="3689A715" w14:textId="77777777" w:rsidTr="008E4E18">
        <w:tc>
          <w:tcPr>
            <w:tcW w:w="0" w:type="auto"/>
            <w:shd w:val="clear" w:color="auto" w:fill="auto"/>
            <w:hideMark/>
          </w:tcPr>
          <w:p w14:paraId="0C07E10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 network protection;</w:t>
            </w:r>
          </w:p>
        </w:tc>
      </w:tr>
    </w:tbl>
    <w:p w14:paraId="59DB9C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0989B3F" w14:textId="77777777" w:rsidTr="008E4E18">
        <w:tc>
          <w:tcPr>
            <w:tcW w:w="0" w:type="auto"/>
            <w:shd w:val="clear" w:color="auto" w:fill="auto"/>
            <w:hideMark/>
          </w:tcPr>
          <w:p w14:paraId="591F46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8E4E18" w14:paraId="66387A1F" w14:textId="77777777" w:rsidTr="008E4E18">
        <w:tc>
          <w:tcPr>
            <w:tcW w:w="0" w:type="auto"/>
            <w:shd w:val="clear" w:color="auto" w:fill="auto"/>
            <w:hideMark/>
          </w:tcPr>
          <w:p w14:paraId="042B980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control (active power adjustment);</w:t>
            </w:r>
          </w:p>
        </w:tc>
      </w:tr>
    </w:tbl>
    <w:p w14:paraId="1FB1DD8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8E4E18" w14:paraId="13ECA2C5" w14:textId="77777777" w:rsidTr="008E4E18">
        <w:tc>
          <w:tcPr>
            <w:tcW w:w="0" w:type="auto"/>
            <w:shd w:val="clear" w:color="auto" w:fill="auto"/>
            <w:hideMark/>
          </w:tcPr>
          <w:p w14:paraId="058CC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restriction.</w:t>
            </w:r>
          </w:p>
        </w:tc>
      </w:tr>
    </w:tbl>
    <w:p w14:paraId="782D222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18</w:t>
      </w:r>
    </w:p>
    <w:p w14:paraId="7685048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Information exchange</w:t>
      </w:r>
    </w:p>
    <w:p w14:paraId="680C2D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19</w:t>
      </w:r>
    </w:p>
    <w:p w14:paraId="5215C3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54F7396" w14:textId="77777777" w:rsidTr="008E4E18">
        <w:tc>
          <w:tcPr>
            <w:tcW w:w="0" w:type="auto"/>
            <w:shd w:val="clear" w:color="auto" w:fill="auto"/>
            <w:hideMark/>
          </w:tcPr>
          <w:p w14:paraId="7FFB9C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each transmission-connected distribution system operator and, where specified by the TSO, transmission-connected demand facility owner, shall provide capabilities that enable automatic ‘low frequency’ disconnection of a specified proportion of their </w:t>
            </w:r>
            <w:r w:rsidRPr="008E4E18">
              <w:rPr>
                <w:rFonts w:ascii="inherit" w:eastAsia="Times New Roman" w:hAnsi="inherit" w:cs="Times New Roman"/>
                <w:sz w:val="24"/>
                <w:szCs w:val="24"/>
                <w:lang w:eastAsia="en-GB"/>
              </w:rPr>
              <w:lastRenderedPageBreak/>
              <w:t>demand. The relevant TSO may specify a disconnection trigger based on a combination of low frequency and rate-of-change-of-frequency;</w:t>
            </w:r>
          </w:p>
        </w:tc>
      </w:tr>
    </w:tbl>
    <w:p w14:paraId="641224C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280A5D0" w14:textId="77777777" w:rsidTr="008E4E18">
        <w:tc>
          <w:tcPr>
            <w:tcW w:w="0" w:type="auto"/>
            <w:shd w:val="clear" w:color="auto" w:fill="auto"/>
            <w:hideMark/>
          </w:tcPr>
          <w:p w14:paraId="27198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BBA5E97" w14:textId="77777777" w:rsidTr="008E4E18">
        <w:tc>
          <w:tcPr>
            <w:tcW w:w="0" w:type="auto"/>
            <w:shd w:val="clear" w:color="auto" w:fill="auto"/>
            <w:hideMark/>
          </w:tcPr>
          <w:p w14:paraId="194C9C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B2C57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operation from a nominal Alternating Current (‘AC’) input to be specified by the relevant system operator, 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8E4E18" w14:paraId="0AC5C916" w14:textId="77777777">
              <w:tc>
                <w:tcPr>
                  <w:tcW w:w="0" w:type="auto"/>
                  <w:shd w:val="clear" w:color="auto" w:fill="auto"/>
                  <w:hideMark/>
                </w:tcPr>
                <w:p w14:paraId="5F12C2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9"/>
              <w:gridCol w:w="8397"/>
            </w:tblGrid>
            <w:tr w:rsidR="008E4E18" w:rsidRPr="008E4E18" w14:paraId="047A01BA" w14:textId="77777777">
              <w:tc>
                <w:tcPr>
                  <w:tcW w:w="0" w:type="auto"/>
                  <w:shd w:val="clear" w:color="auto" w:fill="auto"/>
                  <w:hideMark/>
                </w:tcPr>
                <w:p w14:paraId="40924B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76B8F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operating time: no more than 150 ms after triggering the frequency setpoint;</w:t>
                  </w:r>
                </w:p>
              </w:tc>
            </w:tr>
          </w:tbl>
          <w:p w14:paraId="57A0EF25"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8E4E18" w14:paraId="0A2B8968" w14:textId="77777777">
              <w:tc>
                <w:tcPr>
                  <w:tcW w:w="0" w:type="auto"/>
                  <w:shd w:val="clear" w:color="auto" w:fill="auto"/>
                  <w:hideMark/>
                </w:tcPr>
                <w:p w14:paraId="54034F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E10EB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8E4E18" w14:paraId="217B7764" w14:textId="77777777">
              <w:tc>
                <w:tcPr>
                  <w:tcW w:w="0" w:type="auto"/>
                  <w:shd w:val="clear" w:color="auto" w:fill="auto"/>
                  <w:hideMark/>
                </w:tcPr>
                <w:p w14:paraId="7CFFDD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7ED737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provide the direction of active power flow at the point of disconnection;</w:t>
                  </w:r>
                </w:p>
              </w:tc>
            </w:tr>
          </w:tbl>
          <w:p w14:paraId="189FF658"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D5FDD63" w14:textId="77777777" w:rsidTr="008E4E18">
        <w:tc>
          <w:tcPr>
            <w:tcW w:w="0" w:type="auto"/>
            <w:shd w:val="clear" w:color="auto" w:fill="auto"/>
            <w:hideMark/>
          </w:tcPr>
          <w:p w14:paraId="6C7000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DD71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 voltage supply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supply voltage is the same as the one of the network.</w:t>
            </w:r>
          </w:p>
        </w:tc>
      </w:tr>
    </w:tbl>
    <w:p w14:paraId="31BCC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FD223D8" w14:textId="77777777" w:rsidTr="008E4E18">
        <w:tc>
          <w:tcPr>
            <w:tcW w:w="0" w:type="auto"/>
            <w:shd w:val="clear" w:color="auto" w:fill="auto"/>
            <w:hideMark/>
          </w:tcPr>
          <w:p w14:paraId="333872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8417537" w14:textId="77777777" w:rsidTr="008E4E18">
        <w:tc>
          <w:tcPr>
            <w:tcW w:w="0" w:type="auto"/>
            <w:shd w:val="clear" w:color="auto" w:fill="auto"/>
            <w:hideMark/>
          </w:tcPr>
          <w:p w14:paraId="1DF258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B0A632A" w14:textId="77777777" w:rsidTr="008E4E18">
        <w:tc>
          <w:tcPr>
            <w:tcW w:w="0" w:type="auto"/>
            <w:shd w:val="clear" w:color="auto" w:fill="auto"/>
            <w:hideMark/>
          </w:tcPr>
          <w:p w14:paraId="5939E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E35349F" w14:textId="77777777" w:rsidTr="008E4E18">
        <w:tc>
          <w:tcPr>
            <w:tcW w:w="0" w:type="auto"/>
            <w:shd w:val="clear" w:color="auto" w:fill="auto"/>
            <w:hideMark/>
          </w:tcPr>
          <w:p w14:paraId="4F8D51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9D022E0" w14:textId="77777777" w:rsidTr="008E4E18">
        <w:tc>
          <w:tcPr>
            <w:tcW w:w="0" w:type="auto"/>
            <w:shd w:val="clear" w:color="auto" w:fill="auto"/>
            <w:hideMark/>
          </w:tcPr>
          <w:p w14:paraId="67CF6A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598ED1BE" w14:textId="77777777" w:rsidTr="008E4E18">
        <w:tc>
          <w:tcPr>
            <w:tcW w:w="0" w:type="auto"/>
            <w:shd w:val="clear" w:color="auto" w:fill="auto"/>
            <w:hideMark/>
          </w:tcPr>
          <w:p w14:paraId="248D63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8E4E18" w14:paraId="51481146" w14:textId="77777777">
              <w:tc>
                <w:tcPr>
                  <w:tcW w:w="0" w:type="auto"/>
                  <w:shd w:val="clear" w:color="auto" w:fill="auto"/>
                  <w:hideMark/>
                </w:tcPr>
                <w:p w14:paraId="7EF565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8E4E18" w14:paraId="5D4AFA96" w14:textId="77777777">
              <w:tc>
                <w:tcPr>
                  <w:tcW w:w="0" w:type="auto"/>
                  <w:shd w:val="clear" w:color="auto" w:fill="auto"/>
                  <w:hideMark/>
                </w:tcPr>
                <w:p w14:paraId="1F9831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B705FBA" w14:textId="77777777" w:rsidTr="008E4E18">
        <w:tc>
          <w:tcPr>
            <w:tcW w:w="0" w:type="auto"/>
            <w:shd w:val="clear" w:color="auto" w:fill="auto"/>
            <w:hideMark/>
          </w:tcPr>
          <w:p w14:paraId="4E47166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183244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117F10A" w14:textId="77777777" w:rsidTr="008E4E18">
        <w:tc>
          <w:tcPr>
            <w:tcW w:w="0" w:type="auto"/>
            <w:shd w:val="clear" w:color="auto" w:fill="auto"/>
            <w:hideMark/>
          </w:tcPr>
          <w:p w14:paraId="28B822E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4C063A7" w14:textId="77777777" w:rsidTr="008E4E18">
        <w:tc>
          <w:tcPr>
            <w:tcW w:w="0" w:type="auto"/>
            <w:shd w:val="clear" w:color="auto" w:fill="auto"/>
            <w:hideMark/>
          </w:tcPr>
          <w:p w14:paraId="5CAE2E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4B0E31C" w14:textId="77777777" w:rsidTr="008E4E18">
        <w:tc>
          <w:tcPr>
            <w:tcW w:w="0" w:type="auto"/>
            <w:shd w:val="clear" w:color="auto" w:fill="auto"/>
            <w:hideMark/>
          </w:tcPr>
          <w:p w14:paraId="55BAE5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5865D9F" w14:textId="77777777" w:rsidTr="008E4E18">
        <w:tc>
          <w:tcPr>
            <w:tcW w:w="0" w:type="auto"/>
            <w:shd w:val="clear" w:color="auto" w:fill="auto"/>
            <w:hideMark/>
          </w:tcPr>
          <w:p w14:paraId="0E377C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01B19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transmission-connected demand facility or a transmission-connected distribution facility shall be capable of being remotely disconnected from the transmission system when required by the relevant TSO. If required, the automated disconnection equipment for reconfiguration of the system in preparation for block loading shall be specified by the relevant TSO. The relevant TSO shall specify the time required for remote disconnection.</w:t>
            </w:r>
          </w:p>
        </w:tc>
      </w:tr>
    </w:tbl>
    <w:p w14:paraId="5EC260A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20</w:t>
      </w:r>
    </w:p>
    <w:p w14:paraId="6202A083"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Power quality</w:t>
      </w:r>
    </w:p>
    <w:p w14:paraId="19D4A42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21</w:t>
      </w:r>
    </w:p>
    <w:p w14:paraId="297CC78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Simulation models</w:t>
      </w:r>
    </w:p>
    <w:p w14:paraId="33008C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8E4E18" w14:paraId="753B7526" w14:textId="77777777" w:rsidTr="008E4E18">
        <w:tc>
          <w:tcPr>
            <w:tcW w:w="0" w:type="auto"/>
            <w:shd w:val="clear" w:color="auto" w:fill="auto"/>
            <w:hideMark/>
          </w:tcPr>
          <w:p w14:paraId="1D6CA7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steady and dynamic states, including 50 Hz component;</w:t>
            </w:r>
          </w:p>
        </w:tc>
      </w:tr>
    </w:tbl>
    <w:p w14:paraId="050A30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5"/>
        <w:gridCol w:w="8601"/>
      </w:tblGrid>
      <w:tr w:rsidR="008E4E18" w:rsidRPr="008E4E18" w14:paraId="0E9C2E32" w14:textId="77777777" w:rsidTr="008E4E18">
        <w:tc>
          <w:tcPr>
            <w:tcW w:w="0" w:type="auto"/>
            <w:shd w:val="clear" w:color="auto" w:fill="auto"/>
            <w:hideMark/>
          </w:tcPr>
          <w:p w14:paraId="72F7A9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232B6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electromagnetic transient simulations at the connection point;</w:t>
            </w:r>
          </w:p>
        </w:tc>
      </w:tr>
    </w:tbl>
    <w:p w14:paraId="18A4E57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83"/>
        <w:gridCol w:w="8243"/>
      </w:tblGrid>
      <w:tr w:rsidR="008E4E18" w:rsidRPr="008E4E18" w14:paraId="62E4CBEC" w14:textId="77777777" w:rsidTr="008E4E18">
        <w:tc>
          <w:tcPr>
            <w:tcW w:w="0" w:type="auto"/>
            <w:shd w:val="clear" w:color="auto" w:fill="auto"/>
            <w:hideMark/>
          </w:tcPr>
          <w:p w14:paraId="0903F4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7B481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structure and block diagrams.</w:t>
            </w:r>
          </w:p>
        </w:tc>
      </w:tr>
    </w:tbl>
    <w:p w14:paraId="7E7001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8E4E18" w14:paraId="5B7E4308" w14:textId="77777777" w:rsidTr="008E4E18">
        <w:tc>
          <w:tcPr>
            <w:tcW w:w="0" w:type="auto"/>
            <w:shd w:val="clear" w:color="auto" w:fill="auto"/>
            <w:hideMark/>
          </w:tcPr>
          <w:p w14:paraId="2A0823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control;</w:t>
            </w:r>
          </w:p>
        </w:tc>
      </w:tr>
    </w:tbl>
    <w:p w14:paraId="15DE75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482"/>
        <w:gridCol w:w="7544"/>
      </w:tblGrid>
      <w:tr w:rsidR="008E4E18" w:rsidRPr="008E4E18" w14:paraId="3CD1F697" w14:textId="77777777" w:rsidTr="008E4E18">
        <w:tc>
          <w:tcPr>
            <w:tcW w:w="0" w:type="auto"/>
            <w:shd w:val="clear" w:color="auto" w:fill="auto"/>
            <w:hideMark/>
          </w:tcPr>
          <w:p w14:paraId="125189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0C52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control;</w:t>
            </w:r>
          </w:p>
        </w:tc>
      </w:tr>
    </w:tbl>
    <w:p w14:paraId="5DEDD07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050910C7" w14:textId="77777777" w:rsidTr="008E4E18">
        <w:tc>
          <w:tcPr>
            <w:tcW w:w="0" w:type="auto"/>
            <w:shd w:val="clear" w:color="auto" w:fill="auto"/>
            <w:hideMark/>
          </w:tcPr>
          <w:p w14:paraId="0762C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52E34E0" w14:textId="77777777" w:rsidTr="008E4E18">
        <w:tc>
          <w:tcPr>
            <w:tcW w:w="0" w:type="auto"/>
            <w:shd w:val="clear" w:color="auto" w:fill="auto"/>
            <w:hideMark/>
          </w:tcPr>
          <w:p w14:paraId="5CC149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8E4E18" w14:paraId="23142407" w14:textId="77777777" w:rsidTr="008E4E18">
        <w:tc>
          <w:tcPr>
            <w:tcW w:w="0" w:type="auto"/>
            <w:shd w:val="clear" w:color="auto" w:fill="auto"/>
            <w:hideMark/>
          </w:tcPr>
          <w:p w14:paraId="636B7D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converter models.</w:t>
            </w:r>
          </w:p>
        </w:tc>
      </w:tr>
    </w:tbl>
    <w:p w14:paraId="56B6D8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Each relevant system operator or relevant TSO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403E2EC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2C9654A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22</w:t>
      </w:r>
    </w:p>
    <w:p w14:paraId="1E3B4166"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6248A3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8E4E18" w14:paraId="21E0C6A2" w14:textId="77777777" w:rsidTr="008E4E18">
        <w:tc>
          <w:tcPr>
            <w:tcW w:w="0" w:type="auto"/>
            <w:shd w:val="clear" w:color="auto" w:fill="auto"/>
            <w:hideMark/>
          </w:tcPr>
          <w:p w14:paraId="17BAD6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energisation operational notification (EON);</w:t>
            </w:r>
          </w:p>
        </w:tc>
      </w:tr>
    </w:tbl>
    <w:p w14:paraId="4730F19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8E4E18" w14:paraId="75D63E61" w14:textId="77777777" w:rsidTr="008E4E18">
        <w:tc>
          <w:tcPr>
            <w:tcW w:w="0" w:type="auto"/>
            <w:shd w:val="clear" w:color="auto" w:fill="auto"/>
            <w:hideMark/>
          </w:tcPr>
          <w:p w14:paraId="3BB2202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interim operational notification (ION);</w:t>
            </w:r>
          </w:p>
        </w:tc>
      </w:tr>
    </w:tbl>
    <w:p w14:paraId="3724190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8E4E18" w14:paraId="308354CE" w14:textId="77777777" w:rsidTr="008E4E18">
        <w:tc>
          <w:tcPr>
            <w:tcW w:w="0" w:type="auto"/>
            <w:shd w:val="clear" w:color="auto" w:fill="auto"/>
            <w:hideMark/>
          </w:tcPr>
          <w:p w14:paraId="7EE123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final operational notification (FON).</w:t>
            </w:r>
          </w:p>
        </w:tc>
      </w:tr>
    </w:tbl>
    <w:p w14:paraId="3959202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The relevant TSO shall specify and make publicly available further details concerning the operational notification procedure.</w:t>
      </w:r>
    </w:p>
    <w:p w14:paraId="45F8515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23</w:t>
      </w:r>
    </w:p>
    <w:p w14:paraId="625635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Energisation operational notification</w:t>
      </w:r>
    </w:p>
    <w:p w14:paraId="2057E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24</w:t>
      </w:r>
    </w:p>
    <w:p w14:paraId="6D272EE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Interim operational notification</w:t>
      </w:r>
    </w:p>
    <w:p w14:paraId="133EE4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8E4E18" w14:paraId="2C055472" w14:textId="77777777" w:rsidTr="008E4E18">
        <w:tc>
          <w:tcPr>
            <w:tcW w:w="0" w:type="auto"/>
            <w:shd w:val="clear" w:color="auto" w:fill="auto"/>
            <w:hideMark/>
          </w:tcPr>
          <w:p w14:paraId="2F3213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2B52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w:t>
            </w:r>
          </w:p>
        </w:tc>
      </w:tr>
    </w:tbl>
    <w:p w14:paraId="63856C2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B14809B" w14:textId="77777777" w:rsidTr="008E4E18">
        <w:tc>
          <w:tcPr>
            <w:tcW w:w="0" w:type="auto"/>
            <w:shd w:val="clear" w:color="auto" w:fill="auto"/>
            <w:hideMark/>
          </w:tcPr>
          <w:p w14:paraId="10924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610BC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technical data of the transmission-connected demand facility, the transmission-connected distribution facility or the transmission-connected distribution system relevant to the grid connection as specified by the relevant TSO;</w:t>
            </w:r>
          </w:p>
        </w:tc>
      </w:tr>
    </w:tbl>
    <w:p w14:paraId="3C96A1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1228531" w14:textId="77777777" w:rsidTr="008E4E18">
        <w:tc>
          <w:tcPr>
            <w:tcW w:w="0" w:type="auto"/>
            <w:shd w:val="clear" w:color="auto" w:fill="auto"/>
            <w:hideMark/>
          </w:tcPr>
          <w:p w14:paraId="79C6901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191CA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certificates issued by an authorised certifier in respect of transmission-connected demand facilities, transmission-connected distribution facilities and transmission-connected distribution systems, where these are relied upon as part of the evidence of compliance;</w:t>
            </w:r>
          </w:p>
        </w:tc>
      </w:tr>
    </w:tbl>
    <w:p w14:paraId="045C914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8E4E18" w14:paraId="12590059" w14:textId="77777777" w:rsidTr="008E4E18">
        <w:tc>
          <w:tcPr>
            <w:tcW w:w="0" w:type="auto"/>
            <w:shd w:val="clear" w:color="auto" w:fill="auto"/>
            <w:hideMark/>
          </w:tcPr>
          <w:p w14:paraId="6E3D26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AE8DC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simulation models, as specified in Article 21 and required by the TSO;</w:t>
            </w:r>
          </w:p>
        </w:tc>
      </w:tr>
    </w:tbl>
    <w:p w14:paraId="7B6EFF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4CB18D0" w14:textId="77777777" w:rsidTr="008E4E18">
        <w:tc>
          <w:tcPr>
            <w:tcW w:w="0" w:type="auto"/>
            <w:shd w:val="clear" w:color="auto" w:fill="auto"/>
            <w:hideMark/>
          </w:tcPr>
          <w:p w14:paraId="6C4E4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30368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demonstrating expected steady-state and dynamic performance as required in Articles 43, 46 and 47;</w:t>
            </w:r>
          </w:p>
        </w:tc>
      </w:tr>
    </w:tbl>
    <w:p w14:paraId="7E83A1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70394C11" w14:textId="77777777" w:rsidTr="008E4E18">
        <w:tc>
          <w:tcPr>
            <w:tcW w:w="0" w:type="auto"/>
            <w:shd w:val="clear" w:color="auto" w:fill="auto"/>
            <w:hideMark/>
          </w:tcPr>
          <w:p w14:paraId="1AE6F9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2A007F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w:t>
      </w:r>
      <w:r w:rsidRPr="008E4E18">
        <w:rPr>
          <w:rFonts w:ascii="inherit" w:eastAsia="Times New Roman" w:hAnsi="inherit" w:cs="Times New Roman"/>
          <w:color w:val="000000"/>
          <w:sz w:val="24"/>
          <w:szCs w:val="24"/>
          <w:lang w:eastAsia="en-GB"/>
        </w:rPr>
        <w:lastRenderedPageBreak/>
        <w:t>substantial progress towards full compliance. Outstanding issues shall be clearly identified at the time of requesting extension.</w:t>
      </w:r>
    </w:p>
    <w:p w14:paraId="581E56F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25</w:t>
      </w:r>
    </w:p>
    <w:p w14:paraId="2FE545E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operational notification</w:t>
      </w:r>
    </w:p>
    <w:p w14:paraId="09B66A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597"/>
        <w:gridCol w:w="8429"/>
      </w:tblGrid>
      <w:tr w:rsidR="008E4E18" w:rsidRPr="008E4E18" w14:paraId="5DD472B8" w14:textId="77777777" w:rsidTr="008E4E18">
        <w:tc>
          <w:tcPr>
            <w:tcW w:w="0" w:type="auto"/>
            <w:shd w:val="clear" w:color="auto" w:fill="auto"/>
            <w:hideMark/>
          </w:tcPr>
          <w:p w14:paraId="0CA8A1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45D3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 and</w:t>
            </w:r>
          </w:p>
        </w:tc>
      </w:tr>
    </w:tbl>
    <w:p w14:paraId="3A41F5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988C2" w14:textId="77777777" w:rsidTr="008E4E18">
        <w:tc>
          <w:tcPr>
            <w:tcW w:w="0" w:type="auto"/>
            <w:shd w:val="clear" w:color="auto" w:fill="auto"/>
            <w:hideMark/>
          </w:tcPr>
          <w:p w14:paraId="0F78F3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E2F2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p>
        </w:tc>
      </w:tr>
    </w:tbl>
    <w:p w14:paraId="74506F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26</w:t>
      </w:r>
    </w:p>
    <w:p w14:paraId="2E9294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Limited operational notification</w:t>
      </w:r>
    </w:p>
    <w:p w14:paraId="486640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3D91EEC" w14:textId="77777777" w:rsidTr="008E4E18">
        <w:tc>
          <w:tcPr>
            <w:tcW w:w="0" w:type="auto"/>
            <w:shd w:val="clear" w:color="auto" w:fill="auto"/>
            <w:hideMark/>
          </w:tcPr>
          <w:p w14:paraId="15CBE4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8E4E18" w14:paraId="0EA86901" w14:textId="77777777" w:rsidTr="008E4E18">
        <w:tc>
          <w:tcPr>
            <w:tcW w:w="0" w:type="auto"/>
            <w:shd w:val="clear" w:color="auto" w:fill="auto"/>
            <w:hideMark/>
          </w:tcPr>
          <w:p w14:paraId="6216F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BC741BF" w14:textId="77777777" w:rsidTr="008E4E18">
        <w:tc>
          <w:tcPr>
            <w:tcW w:w="0" w:type="auto"/>
            <w:shd w:val="clear" w:color="auto" w:fill="auto"/>
            <w:hideMark/>
          </w:tcPr>
          <w:p w14:paraId="6CB76E1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unresolved issues justifying the granting of the LON;</w:t>
            </w:r>
          </w:p>
        </w:tc>
      </w:tr>
    </w:tbl>
    <w:p w14:paraId="66321EF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8E4E18" w14:paraId="0233A276" w14:textId="77777777" w:rsidTr="008E4E18">
        <w:tc>
          <w:tcPr>
            <w:tcW w:w="0" w:type="auto"/>
            <w:shd w:val="clear" w:color="auto" w:fill="auto"/>
            <w:hideMark/>
          </w:tcPr>
          <w:p w14:paraId="2BDBD1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9846676" w14:textId="77777777" w:rsidTr="008E4E18">
        <w:tc>
          <w:tcPr>
            <w:tcW w:w="0" w:type="auto"/>
            <w:shd w:val="clear" w:color="auto" w:fill="auto"/>
            <w:hideMark/>
          </w:tcPr>
          <w:p w14:paraId="2E35B4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TITLE III</w:t>
      </w:r>
    </w:p>
    <w:p w14:paraId="73A77CE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D8091A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78604B6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27</w:t>
      </w:r>
    </w:p>
    <w:p w14:paraId="213A38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184AE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8E4E18" w14:paraId="3F29A057" w14:textId="77777777" w:rsidTr="008E4E18">
        <w:tc>
          <w:tcPr>
            <w:tcW w:w="0" w:type="auto"/>
            <w:shd w:val="clear" w:color="auto" w:fill="auto"/>
            <w:hideMark/>
          </w:tcPr>
          <w:p w14:paraId="6A20860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8E4E18" w14:paraId="4005E3B2" w14:textId="77777777">
              <w:tc>
                <w:tcPr>
                  <w:tcW w:w="0" w:type="auto"/>
                  <w:shd w:val="clear" w:color="auto" w:fill="auto"/>
                  <w:hideMark/>
                </w:tcPr>
                <w:p w14:paraId="00A11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w:t>
                  </w:r>
                </w:p>
              </w:tc>
            </w:tr>
          </w:tbl>
          <w:p w14:paraId="3CFD05D2"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8E4E18" w14:paraId="1894BDA1" w14:textId="77777777">
              <w:tc>
                <w:tcPr>
                  <w:tcW w:w="0" w:type="auto"/>
                  <w:shd w:val="clear" w:color="auto" w:fill="auto"/>
                  <w:hideMark/>
                </w:tcPr>
                <w:p w14:paraId="51D521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w:t>
                  </w:r>
                </w:p>
              </w:tc>
            </w:tr>
          </w:tbl>
          <w:p w14:paraId="1D3B8E0D"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8E4E18" w14:paraId="658412A7" w14:textId="77777777">
              <w:tc>
                <w:tcPr>
                  <w:tcW w:w="0" w:type="auto"/>
                  <w:shd w:val="clear" w:color="auto" w:fill="auto"/>
                  <w:hideMark/>
                </w:tcPr>
                <w:p w14:paraId="10C54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w:t>
                  </w:r>
                </w:p>
              </w:tc>
            </w:tr>
          </w:tbl>
          <w:p w14:paraId="16CC857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8E4E18" w14:paraId="66BFC6ED" w14:textId="77777777" w:rsidTr="008E4E18">
        <w:tc>
          <w:tcPr>
            <w:tcW w:w="0" w:type="auto"/>
            <w:shd w:val="clear" w:color="auto" w:fill="auto"/>
            <w:hideMark/>
          </w:tcPr>
          <w:p w14:paraId="7FD7A9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8E4E18" w14:paraId="5CE49E47" w14:textId="77777777">
              <w:tc>
                <w:tcPr>
                  <w:tcW w:w="0" w:type="auto"/>
                  <w:shd w:val="clear" w:color="auto" w:fill="auto"/>
                  <w:hideMark/>
                </w:tcPr>
                <w:p w14:paraId="4CFC1D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w:t>
                  </w:r>
                </w:p>
              </w:tc>
            </w:tr>
          </w:tbl>
          <w:p w14:paraId="4998E7A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8E4E18" w14:paraId="209F28B7" w14:textId="77777777">
              <w:tc>
                <w:tcPr>
                  <w:tcW w:w="0" w:type="auto"/>
                  <w:shd w:val="clear" w:color="auto" w:fill="auto"/>
                  <w:hideMark/>
                </w:tcPr>
                <w:p w14:paraId="09FCC8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w:t>
                  </w:r>
                </w:p>
              </w:tc>
            </w:tr>
          </w:tbl>
          <w:p w14:paraId="14E9C1E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28</w:t>
      </w:r>
    </w:p>
    <w:p w14:paraId="08C0CC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2C50974" w14:textId="77777777" w:rsidTr="008E4E18">
        <w:tc>
          <w:tcPr>
            <w:tcW w:w="0" w:type="auto"/>
            <w:shd w:val="clear" w:color="auto" w:fill="auto"/>
            <w:hideMark/>
          </w:tcPr>
          <w:p w14:paraId="376FB3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5E930B4" w14:textId="77777777" w:rsidTr="008E4E18">
        <w:tc>
          <w:tcPr>
            <w:tcW w:w="0" w:type="auto"/>
            <w:shd w:val="clear" w:color="auto" w:fill="auto"/>
            <w:hideMark/>
          </w:tcPr>
          <w:p w14:paraId="586C46D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4CE706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16F9B29" w14:textId="77777777" w:rsidTr="008E4E18">
        <w:tc>
          <w:tcPr>
            <w:tcW w:w="0" w:type="auto"/>
            <w:shd w:val="clear" w:color="auto" w:fill="auto"/>
            <w:hideMark/>
          </w:tcPr>
          <w:p w14:paraId="509686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61E128" w14:textId="77777777" w:rsidTr="008E4E18">
        <w:tc>
          <w:tcPr>
            <w:tcW w:w="0" w:type="auto"/>
            <w:shd w:val="clear" w:color="auto" w:fill="auto"/>
            <w:hideMark/>
          </w:tcPr>
          <w:p w14:paraId="416AC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1ABB93A" w14:textId="77777777" w:rsidTr="008E4E18">
        <w:tc>
          <w:tcPr>
            <w:tcW w:w="0" w:type="auto"/>
            <w:shd w:val="clear" w:color="auto" w:fill="auto"/>
            <w:hideMark/>
          </w:tcPr>
          <w:p w14:paraId="69759E1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69AF6158" w14:textId="77777777" w:rsidTr="008E4E18">
        <w:tc>
          <w:tcPr>
            <w:tcW w:w="0" w:type="auto"/>
            <w:shd w:val="clear" w:color="auto" w:fill="auto"/>
            <w:hideMark/>
          </w:tcPr>
          <w:p w14:paraId="3A5F81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3F8F0171" w14:textId="77777777" w:rsidTr="008E4E18">
        <w:tc>
          <w:tcPr>
            <w:tcW w:w="0" w:type="auto"/>
            <w:shd w:val="clear" w:color="auto" w:fill="auto"/>
            <w:hideMark/>
          </w:tcPr>
          <w:p w14:paraId="27B428F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9FD8485" w14:textId="77777777" w:rsidTr="008E4E18">
        <w:tc>
          <w:tcPr>
            <w:tcW w:w="0" w:type="auto"/>
            <w:shd w:val="clear" w:color="auto" w:fill="auto"/>
            <w:hideMark/>
          </w:tcPr>
          <w:p w14:paraId="1995FA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8E4E18" w14:paraId="73D49EAF" w14:textId="77777777" w:rsidTr="008E4E18">
        <w:tc>
          <w:tcPr>
            <w:tcW w:w="0" w:type="auto"/>
            <w:shd w:val="clear" w:color="auto" w:fill="auto"/>
            <w:hideMark/>
          </w:tcPr>
          <w:p w14:paraId="6FDBF6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8E4E18" w14:paraId="5DC579AD" w14:textId="77777777" w:rsidTr="008E4E18">
        <w:tc>
          <w:tcPr>
            <w:tcW w:w="0" w:type="auto"/>
            <w:shd w:val="clear" w:color="auto" w:fill="auto"/>
            <w:hideMark/>
          </w:tcPr>
          <w:p w14:paraId="15E1195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3F574429" w14:textId="77777777" w:rsidTr="008E4E18">
        <w:tc>
          <w:tcPr>
            <w:tcW w:w="0" w:type="auto"/>
            <w:shd w:val="clear" w:color="auto" w:fill="auto"/>
            <w:hideMark/>
          </w:tcPr>
          <w:p w14:paraId="6E71B9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w:t>
            </w:r>
            <w:r w:rsidRPr="008E4E18">
              <w:rPr>
                <w:rFonts w:ascii="inherit" w:eastAsia="Times New Roman" w:hAnsi="inherit" w:cs="Times New Roman"/>
                <w:sz w:val="24"/>
                <w:szCs w:val="24"/>
                <w:lang w:eastAsia="en-GB"/>
              </w:rPr>
              <w:lastRenderedPageBreak/>
              <w:t>these specifications shall, prior to approval in accordance with Article 6, be subject to consultation with the relevant stakeholders in accordance with Article 9(1);</w:t>
            </w:r>
          </w:p>
        </w:tc>
      </w:tr>
    </w:tbl>
    <w:p w14:paraId="11DEA82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8E4E18" w14:paraId="7B156CAE" w14:textId="77777777" w:rsidTr="008E4E18">
        <w:tc>
          <w:tcPr>
            <w:tcW w:w="0" w:type="auto"/>
            <w:shd w:val="clear" w:color="auto" w:fill="auto"/>
            <w:hideMark/>
          </w:tcPr>
          <w:p w14:paraId="25E6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29</w:t>
      </w:r>
    </w:p>
    <w:p w14:paraId="3D0F26A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7801ACFE" w14:textId="77777777" w:rsidTr="008E4E18">
        <w:tc>
          <w:tcPr>
            <w:tcW w:w="0" w:type="auto"/>
            <w:shd w:val="clear" w:color="auto" w:fill="auto"/>
            <w:hideMark/>
          </w:tcPr>
          <w:p w14:paraId="098D9A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321068" w14:textId="77777777" w:rsidTr="008E4E18">
        <w:tc>
          <w:tcPr>
            <w:tcW w:w="0" w:type="auto"/>
            <w:shd w:val="clear" w:color="auto" w:fill="auto"/>
            <w:hideMark/>
          </w:tcPr>
          <w:p w14:paraId="5B36BC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6A79618" w14:textId="77777777" w:rsidTr="008E4E18">
        <w:tc>
          <w:tcPr>
            <w:tcW w:w="0" w:type="auto"/>
            <w:shd w:val="clear" w:color="auto" w:fill="auto"/>
            <w:hideMark/>
          </w:tcPr>
          <w:p w14:paraId="20C46E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32DF22" w14:textId="77777777" w:rsidTr="008E4E18">
        <w:tc>
          <w:tcPr>
            <w:tcW w:w="0" w:type="auto"/>
            <w:shd w:val="clear" w:color="auto" w:fill="auto"/>
            <w:hideMark/>
          </w:tcPr>
          <w:p w14:paraId="7C2CC8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4327E93" w14:textId="77777777" w:rsidTr="008E4E18">
        <w:tc>
          <w:tcPr>
            <w:tcW w:w="0" w:type="auto"/>
            <w:shd w:val="clear" w:color="auto" w:fill="auto"/>
            <w:hideMark/>
          </w:tcPr>
          <w:p w14:paraId="3AEE63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(e)</w:t>
            </w:r>
          </w:p>
        </w:tc>
        <w:tc>
          <w:tcPr>
            <w:tcW w:w="0" w:type="auto"/>
            <w:shd w:val="clear" w:color="auto" w:fill="auto"/>
            <w:hideMark/>
          </w:tcPr>
          <w:p w14:paraId="666968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39A0AC96" w14:textId="77777777" w:rsidTr="008E4E18">
        <w:tc>
          <w:tcPr>
            <w:tcW w:w="0" w:type="auto"/>
            <w:shd w:val="clear" w:color="auto" w:fill="auto"/>
            <w:hideMark/>
          </w:tcPr>
          <w:p w14:paraId="7987DF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2C87E5DA" w14:textId="77777777" w:rsidTr="008E4E18">
        <w:tc>
          <w:tcPr>
            <w:tcW w:w="0" w:type="auto"/>
            <w:shd w:val="clear" w:color="auto" w:fill="auto"/>
            <w:hideMark/>
          </w:tcPr>
          <w:p w14:paraId="66AFA8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30</w:t>
      </w:r>
    </w:p>
    <w:p w14:paraId="5FDA62C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E5AEF9" w14:textId="77777777" w:rsidTr="008E4E18">
        <w:tc>
          <w:tcPr>
            <w:tcW w:w="0" w:type="auto"/>
            <w:shd w:val="clear" w:color="auto" w:fill="auto"/>
            <w:hideMark/>
          </w:tcPr>
          <w:p w14:paraId="79841D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5DDC1E4" w14:textId="77777777" w:rsidTr="008E4E18">
        <w:tc>
          <w:tcPr>
            <w:tcW w:w="0" w:type="auto"/>
            <w:shd w:val="clear" w:color="auto" w:fill="auto"/>
            <w:hideMark/>
          </w:tcPr>
          <w:p w14:paraId="37F4D0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7DF7ACD" w14:textId="77777777" w:rsidTr="008E4E18">
        <w:tc>
          <w:tcPr>
            <w:tcW w:w="0" w:type="auto"/>
            <w:shd w:val="clear" w:color="auto" w:fill="auto"/>
            <w:hideMark/>
          </w:tcPr>
          <w:p w14:paraId="3E3D40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52BD074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38CC658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31</w:t>
      </w:r>
    </w:p>
    <w:p w14:paraId="145F3A1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443721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800F3A9" w14:textId="77777777" w:rsidTr="008E4E18">
        <w:tc>
          <w:tcPr>
            <w:tcW w:w="0" w:type="auto"/>
            <w:shd w:val="clear" w:color="auto" w:fill="auto"/>
            <w:hideMark/>
          </w:tcPr>
          <w:p w14:paraId="4A7CED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5AA0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of or below 1 000 V;</w:t>
            </w:r>
          </w:p>
        </w:tc>
      </w:tr>
    </w:tbl>
    <w:p w14:paraId="37906F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ABE4D0" w14:textId="77777777" w:rsidTr="008E4E18">
        <w:tc>
          <w:tcPr>
            <w:tcW w:w="0" w:type="auto"/>
            <w:shd w:val="clear" w:color="auto" w:fill="auto"/>
            <w:hideMark/>
          </w:tcPr>
          <w:p w14:paraId="3B1E5B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699B4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above 1 000 V.</w:t>
            </w:r>
          </w:p>
        </w:tc>
      </w:tr>
    </w:tbl>
    <w:p w14:paraId="5A75B4E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32</w:t>
      </w:r>
    </w:p>
    <w:p w14:paraId="516F47D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of or below 1 000 V</w:t>
      </w:r>
    </w:p>
    <w:p w14:paraId="352369B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of or below 1 000 V shall comprise an installation document.</w:t>
      </w:r>
    </w:p>
    <w:p w14:paraId="2A9B0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C0A538F" w14:textId="77777777" w:rsidTr="008E4E18">
        <w:tc>
          <w:tcPr>
            <w:tcW w:w="0" w:type="auto"/>
            <w:shd w:val="clear" w:color="auto" w:fill="auto"/>
            <w:hideMark/>
          </w:tcPr>
          <w:p w14:paraId="2EE7CE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8E4E18" w14:paraId="4B9F92BA" w14:textId="77777777" w:rsidTr="008E4E18">
        <w:tc>
          <w:tcPr>
            <w:tcW w:w="0" w:type="auto"/>
            <w:shd w:val="clear" w:color="auto" w:fill="auto"/>
            <w:hideMark/>
          </w:tcPr>
          <w:p w14:paraId="5E45E4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8E4E18" w14:paraId="696881FA" w14:textId="77777777" w:rsidTr="008E4E18">
        <w:tc>
          <w:tcPr>
            <w:tcW w:w="0" w:type="auto"/>
            <w:shd w:val="clear" w:color="auto" w:fill="auto"/>
            <w:hideMark/>
          </w:tcPr>
          <w:p w14:paraId="1F85DA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6D2CC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type of demand response services;</w:t>
            </w:r>
          </w:p>
        </w:tc>
      </w:tr>
    </w:tbl>
    <w:p w14:paraId="694F3A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F5D6A5E" w14:textId="77777777" w:rsidTr="008E4E18">
        <w:tc>
          <w:tcPr>
            <w:tcW w:w="0" w:type="auto"/>
            <w:shd w:val="clear" w:color="auto" w:fill="auto"/>
            <w:hideMark/>
          </w:tcPr>
          <w:p w14:paraId="1F8028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8B55217" w14:textId="77777777" w:rsidTr="008E4E18">
        <w:tc>
          <w:tcPr>
            <w:tcW w:w="0" w:type="auto"/>
            <w:shd w:val="clear" w:color="auto" w:fill="auto"/>
            <w:hideMark/>
          </w:tcPr>
          <w:p w14:paraId="06F7C4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33</w:t>
      </w:r>
    </w:p>
    <w:p w14:paraId="497D986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above 1 000 V</w:t>
      </w:r>
    </w:p>
    <w:p w14:paraId="724BCE2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above 1 000 V shall comprise a DRUD. The relevant system operator, in coordination with the relevant TSO, shall specify the content required for the DRUD. The content of the DRUD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DRUDs.</w:t>
      </w:r>
    </w:p>
    <w:p w14:paraId="613187B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Based on the DRUD, the relevant system operator shall issue a FON to the demand facility owner or CDSO.</w:t>
      </w:r>
    </w:p>
    <w:p w14:paraId="44312D02"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IV</w:t>
      </w:r>
    </w:p>
    <w:p w14:paraId="2D988D4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w:t>
      </w:r>
    </w:p>
    <w:p w14:paraId="5070B7AE"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0F4374B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provisions</w:t>
      </w:r>
    </w:p>
    <w:p w14:paraId="29E156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34</w:t>
      </w:r>
    </w:p>
    <w:p w14:paraId="44C1BF9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providing demand response services to relevant system operators and relevant TSOs shall ensure that the demand unit complies with the requirements provided for in this Regulation.</w:t>
      </w:r>
    </w:p>
    <w:p w14:paraId="5587A9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w:t>
      </w:r>
      <w:r w:rsidRPr="008E4E18">
        <w:rPr>
          <w:rFonts w:ascii="inherit" w:eastAsia="Times New Roman" w:hAnsi="inherit" w:cs="Times New Roman"/>
          <w:color w:val="000000"/>
          <w:sz w:val="24"/>
          <w:szCs w:val="24"/>
          <w:lang w:eastAsia="en-GB"/>
        </w:rPr>
        <w:lastRenderedPageBreak/>
        <w:t>relevant system operator or relevant TSO and gathering the documentation from the demand facility owner, the DSO or the CDSO evidencing compliance.</w:t>
      </w:r>
    </w:p>
    <w:p w14:paraId="508500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35</w:t>
      </w:r>
    </w:p>
    <w:p w14:paraId="3C5F1B5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Tasks of the relevant system operator</w:t>
      </w:r>
    </w:p>
    <w:p w14:paraId="27A9E5E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compliance of a demand unit used by a demand facility or a closed distribution system to provide demand response services to relevant TSOs, shall be jointly assessed </w:t>
      </w:r>
      <w:r w:rsidRPr="008E4E18">
        <w:rPr>
          <w:rFonts w:ascii="inherit" w:eastAsia="Times New Roman" w:hAnsi="inherit" w:cs="Times New Roman"/>
          <w:color w:val="000000"/>
          <w:sz w:val="24"/>
          <w:szCs w:val="24"/>
          <w:lang w:eastAsia="en-GB"/>
        </w:rPr>
        <w:lastRenderedPageBreak/>
        <w:t>by the relevant TSO and the relevant system operator, and if applicable in coordination with the third party involved in demand aggregation.</w:t>
      </w:r>
    </w:p>
    <w:p w14:paraId="4C9FF7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D147E40" w14:textId="77777777" w:rsidTr="008E4E18">
        <w:tc>
          <w:tcPr>
            <w:tcW w:w="0" w:type="auto"/>
            <w:shd w:val="clear" w:color="auto" w:fill="auto"/>
            <w:hideMark/>
          </w:tcPr>
          <w:p w14:paraId="120B35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75C0095" w14:textId="77777777" w:rsidTr="008E4E18">
        <w:tc>
          <w:tcPr>
            <w:tcW w:w="0" w:type="auto"/>
            <w:shd w:val="clear" w:color="auto" w:fill="auto"/>
            <w:hideMark/>
          </w:tcPr>
          <w:p w14:paraId="4FA158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8E4E18" w14:paraId="778DDAF4" w14:textId="77777777" w:rsidTr="008E4E18">
        <w:tc>
          <w:tcPr>
            <w:tcW w:w="0" w:type="auto"/>
            <w:shd w:val="clear" w:color="auto" w:fill="auto"/>
            <w:hideMark/>
          </w:tcPr>
          <w:p w14:paraId="6EFB01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8E4E18" w14:paraId="713040E0" w14:textId="77777777" w:rsidTr="008E4E18">
        <w:tc>
          <w:tcPr>
            <w:tcW w:w="0" w:type="auto"/>
            <w:shd w:val="clear" w:color="auto" w:fill="auto"/>
            <w:hideMark/>
          </w:tcPr>
          <w:p w14:paraId="147F1A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FE475AC" w14:textId="77777777" w:rsidTr="008E4E18">
        <w:tc>
          <w:tcPr>
            <w:tcW w:w="0" w:type="auto"/>
            <w:shd w:val="clear" w:color="auto" w:fill="auto"/>
            <w:hideMark/>
          </w:tcPr>
          <w:p w14:paraId="2248B1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8E4E18" w14:paraId="4A54F367" w14:textId="77777777" w:rsidTr="008E4E18">
        <w:tc>
          <w:tcPr>
            <w:tcW w:w="0" w:type="auto"/>
            <w:shd w:val="clear" w:color="auto" w:fill="auto"/>
            <w:hideMark/>
          </w:tcPr>
          <w:p w14:paraId="0A2294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00647135" w14:textId="77777777" w:rsidTr="008E4E18">
        <w:tc>
          <w:tcPr>
            <w:tcW w:w="0" w:type="auto"/>
            <w:shd w:val="clear" w:color="auto" w:fill="auto"/>
            <w:hideMark/>
          </w:tcPr>
          <w:p w14:paraId="0B32A4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7DC830C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testing</w:t>
      </w:r>
    </w:p>
    <w:p w14:paraId="04042E7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36</w:t>
      </w:r>
    </w:p>
    <w:p w14:paraId="2F78565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Common provisions for compliance testing</w:t>
      </w:r>
    </w:p>
    <w:p w14:paraId="369514C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79B4D68" w14:textId="77777777" w:rsidTr="008E4E18">
        <w:tc>
          <w:tcPr>
            <w:tcW w:w="0" w:type="auto"/>
            <w:shd w:val="clear" w:color="auto" w:fill="auto"/>
            <w:hideMark/>
          </w:tcPr>
          <w:p w14:paraId="2C2F11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5B4949" w14:textId="77777777" w:rsidTr="008E4E18">
        <w:tc>
          <w:tcPr>
            <w:tcW w:w="0" w:type="auto"/>
            <w:shd w:val="clear" w:color="auto" w:fill="auto"/>
            <w:hideMark/>
          </w:tcPr>
          <w:p w14:paraId="231712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37</w:t>
      </w:r>
    </w:p>
    <w:p w14:paraId="17FD173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38</w:t>
      </w:r>
    </w:p>
    <w:p w14:paraId="6309A57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39</w:t>
      </w:r>
    </w:p>
    <w:p w14:paraId="725F78F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40</w:t>
      </w:r>
    </w:p>
    <w:p w14:paraId="00A93D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41</w:t>
      </w:r>
    </w:p>
    <w:p w14:paraId="7BBCDE3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CFAB48C" w14:textId="77777777" w:rsidTr="008E4E18">
        <w:tc>
          <w:tcPr>
            <w:tcW w:w="0" w:type="auto"/>
            <w:shd w:val="clear" w:color="auto" w:fill="auto"/>
            <w:hideMark/>
          </w:tcPr>
          <w:p w14:paraId="30A2B3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DE12062" w14:textId="77777777" w:rsidTr="008E4E18">
        <w:tc>
          <w:tcPr>
            <w:tcW w:w="0" w:type="auto"/>
            <w:shd w:val="clear" w:color="auto" w:fill="auto"/>
            <w:hideMark/>
          </w:tcPr>
          <w:p w14:paraId="198383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53CAAF7" w14:textId="77777777" w:rsidTr="008E4E18">
        <w:tc>
          <w:tcPr>
            <w:tcW w:w="0" w:type="auto"/>
            <w:shd w:val="clear" w:color="auto" w:fill="auto"/>
            <w:hideMark/>
          </w:tcPr>
          <w:p w14:paraId="792C33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A6BCF05" w14:textId="77777777" w:rsidTr="008E4E18">
        <w:tc>
          <w:tcPr>
            <w:tcW w:w="0" w:type="auto"/>
            <w:shd w:val="clear" w:color="auto" w:fill="auto"/>
            <w:hideMark/>
          </w:tcPr>
          <w:p w14:paraId="506507D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(d)</w:t>
            </w:r>
          </w:p>
        </w:tc>
        <w:tc>
          <w:tcPr>
            <w:tcW w:w="0" w:type="auto"/>
            <w:shd w:val="clear" w:color="auto" w:fill="auto"/>
            <w:hideMark/>
          </w:tcPr>
          <w:p w14:paraId="4EEBE2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FF1DC10" w14:textId="77777777" w:rsidTr="008E4E18">
        <w:tc>
          <w:tcPr>
            <w:tcW w:w="0" w:type="auto"/>
            <w:shd w:val="clear" w:color="auto" w:fill="auto"/>
            <w:hideMark/>
          </w:tcPr>
          <w:p w14:paraId="69902E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A9F22E1" w14:textId="77777777" w:rsidTr="008E4E18">
        <w:tc>
          <w:tcPr>
            <w:tcW w:w="0" w:type="auto"/>
            <w:shd w:val="clear" w:color="auto" w:fill="auto"/>
            <w:hideMark/>
          </w:tcPr>
          <w:p w14:paraId="68FA12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5151768" w14:textId="77777777" w:rsidTr="008E4E18">
        <w:tc>
          <w:tcPr>
            <w:tcW w:w="0" w:type="auto"/>
            <w:shd w:val="clear" w:color="auto" w:fill="auto"/>
            <w:hideMark/>
          </w:tcPr>
          <w:p w14:paraId="30699A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3</w:t>
      </w:r>
    </w:p>
    <w:p w14:paraId="26CA786F"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Compliance simulation</w:t>
      </w:r>
    </w:p>
    <w:p w14:paraId="407B020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42</w:t>
      </w:r>
    </w:p>
    <w:p w14:paraId="4A09C03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8E4E18" w14:paraId="6CFB4EBF" w14:textId="77777777" w:rsidTr="008E4E18">
        <w:tc>
          <w:tcPr>
            <w:tcW w:w="0" w:type="auto"/>
            <w:shd w:val="clear" w:color="auto" w:fill="auto"/>
            <w:hideMark/>
          </w:tcPr>
          <w:p w14:paraId="102113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connection to the transmission system is required;</w:t>
            </w:r>
          </w:p>
        </w:tc>
      </w:tr>
    </w:tbl>
    <w:p w14:paraId="0008F3D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D1D8AD" w14:textId="77777777" w:rsidTr="008E4E18">
        <w:tc>
          <w:tcPr>
            <w:tcW w:w="0" w:type="auto"/>
            <w:shd w:val="clear" w:color="auto" w:fill="auto"/>
            <w:hideMark/>
          </w:tcPr>
          <w:p w14:paraId="7280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8E4E18" w14:paraId="1E282E9C" w14:textId="77777777" w:rsidTr="008E4E18">
        <w:tc>
          <w:tcPr>
            <w:tcW w:w="0" w:type="auto"/>
            <w:shd w:val="clear" w:color="auto" w:fill="auto"/>
            <w:hideMark/>
          </w:tcPr>
          <w:p w14:paraId="7F104E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C3E26B" w14:textId="77777777" w:rsidTr="008E4E18">
        <w:tc>
          <w:tcPr>
            <w:tcW w:w="0" w:type="auto"/>
            <w:shd w:val="clear" w:color="auto" w:fill="auto"/>
            <w:hideMark/>
          </w:tcPr>
          <w:p w14:paraId="7CC478A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2425BE9" w14:textId="77777777" w:rsidTr="008E4E18">
        <w:tc>
          <w:tcPr>
            <w:tcW w:w="0" w:type="auto"/>
            <w:shd w:val="clear" w:color="auto" w:fill="auto"/>
            <w:hideMark/>
          </w:tcPr>
          <w:p w14:paraId="513AE1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allow the demand facility owner, the DSO or the CDSO to carry out an alternative set of simulations, provided that those simulations are efficient and suffice to demonstrate </w:t>
            </w:r>
            <w:r w:rsidRPr="008E4E18">
              <w:rPr>
                <w:rFonts w:ascii="inherit" w:eastAsia="Times New Roman" w:hAnsi="inherit" w:cs="Times New Roman"/>
                <w:sz w:val="24"/>
                <w:szCs w:val="24"/>
                <w:lang w:eastAsia="en-GB"/>
              </w:rPr>
              <w:lastRenderedPageBreak/>
              <w:t>that a demand facility or a distribution system complies with the requirements of this Regulation or with national legislation; and</w:t>
            </w:r>
          </w:p>
        </w:tc>
      </w:tr>
    </w:tbl>
    <w:p w14:paraId="06CCD4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0E1AF41" w14:textId="77777777" w:rsidTr="008E4E18">
        <w:tc>
          <w:tcPr>
            <w:tcW w:w="0" w:type="auto"/>
            <w:shd w:val="clear" w:color="auto" w:fill="auto"/>
            <w:hideMark/>
          </w:tcPr>
          <w:p w14:paraId="7AF9AC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43</w:t>
      </w:r>
    </w:p>
    <w:p w14:paraId="1D66453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distribution facilities</w:t>
      </w:r>
    </w:p>
    <w:p w14:paraId="777901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distribution facility: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60D789E" w14:textId="77777777" w:rsidTr="008E4E18">
        <w:tc>
          <w:tcPr>
            <w:tcW w:w="0" w:type="auto"/>
            <w:shd w:val="clear" w:color="auto" w:fill="auto"/>
            <w:hideMark/>
          </w:tcPr>
          <w:p w14:paraId="783F4F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D9EA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steady-state load flow simulation model of the network of the transmission-connected distribution system shall be used in order to calculate the reactive power exchange under different load and generation conditions;</w:t>
            </w:r>
          </w:p>
        </w:tc>
      </w:tr>
    </w:tbl>
    <w:p w14:paraId="5DD929F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EBA4CCA" w14:textId="77777777" w:rsidTr="008E4E18">
        <w:tc>
          <w:tcPr>
            <w:tcW w:w="0" w:type="auto"/>
            <w:shd w:val="clear" w:color="auto" w:fill="auto"/>
            <w:hideMark/>
          </w:tcPr>
          <w:p w14:paraId="6F2B46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3643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steady-state minimum and maximum load and generation conditions resulting in the lowest and highest reactive power exchange shall be part of the simulations;</w:t>
            </w:r>
          </w:p>
        </w:tc>
      </w:tr>
    </w:tbl>
    <w:p w14:paraId="0C20A84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EA52869" w14:textId="77777777" w:rsidTr="008E4E18">
        <w:tc>
          <w:tcPr>
            <w:tcW w:w="0" w:type="auto"/>
            <w:shd w:val="clear" w:color="auto" w:fill="auto"/>
            <w:hideMark/>
          </w:tcPr>
          <w:p w14:paraId="5BE40C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B0FB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calculating the reactive power export at an active power flow of less than 25 % of the maximum import capability at the connection point shall be part of the simulations in accordance with Article 15.</w:t>
            </w:r>
          </w:p>
        </w:tc>
      </w:tr>
    </w:tbl>
    <w:p w14:paraId="010C3E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44</w:t>
      </w:r>
    </w:p>
    <w:p w14:paraId="0168460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70CED16" w14:textId="77777777" w:rsidTr="008E4E18">
        <w:tc>
          <w:tcPr>
            <w:tcW w:w="0" w:type="auto"/>
            <w:shd w:val="clear" w:color="auto" w:fill="auto"/>
            <w:hideMark/>
          </w:tcPr>
          <w:p w14:paraId="2852DA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88D99B4" w14:textId="77777777" w:rsidTr="008E4E18">
        <w:tc>
          <w:tcPr>
            <w:tcW w:w="0" w:type="auto"/>
            <w:shd w:val="clear" w:color="auto" w:fill="auto"/>
            <w:hideMark/>
          </w:tcPr>
          <w:p w14:paraId="0C6DC5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4554D28" w14:textId="77777777" w:rsidTr="008E4E18">
        <w:tc>
          <w:tcPr>
            <w:tcW w:w="0" w:type="auto"/>
            <w:shd w:val="clear" w:color="auto" w:fill="auto"/>
            <w:hideMark/>
          </w:tcPr>
          <w:p w14:paraId="0CB352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987929B" w14:textId="77777777" w:rsidTr="008E4E18">
        <w:tc>
          <w:tcPr>
            <w:tcW w:w="0" w:type="auto"/>
            <w:shd w:val="clear" w:color="auto" w:fill="auto"/>
            <w:hideMark/>
          </w:tcPr>
          <w:p w14:paraId="530F21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F7E6A0D" w14:textId="77777777" w:rsidTr="008E4E18">
        <w:tc>
          <w:tcPr>
            <w:tcW w:w="0" w:type="auto"/>
            <w:shd w:val="clear" w:color="auto" w:fill="auto"/>
            <w:hideMark/>
          </w:tcPr>
          <w:p w14:paraId="6F424D6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262E4F24" w14:textId="77777777" w:rsidTr="008E4E18">
        <w:tc>
          <w:tcPr>
            <w:tcW w:w="0" w:type="auto"/>
            <w:shd w:val="clear" w:color="auto" w:fill="auto"/>
            <w:hideMark/>
          </w:tcPr>
          <w:p w14:paraId="327988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45</w:t>
      </w:r>
    </w:p>
    <w:p w14:paraId="40B6A16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4</w:t>
      </w:r>
    </w:p>
    <w:p w14:paraId="44BD7FC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monitoring</w:t>
      </w:r>
    </w:p>
    <w:p w14:paraId="34DC8A9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46</w:t>
      </w:r>
    </w:p>
    <w:p w14:paraId="0BBE19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859766" w14:textId="77777777" w:rsidTr="008E4E18">
        <w:tc>
          <w:tcPr>
            <w:tcW w:w="0" w:type="auto"/>
            <w:shd w:val="clear" w:color="auto" w:fill="auto"/>
            <w:hideMark/>
          </w:tcPr>
          <w:p w14:paraId="2528B2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489515C1" w14:textId="77777777" w:rsidTr="008E4E18">
        <w:tc>
          <w:tcPr>
            <w:tcW w:w="0" w:type="auto"/>
            <w:shd w:val="clear" w:color="auto" w:fill="auto"/>
            <w:hideMark/>
          </w:tcPr>
          <w:p w14:paraId="2317B6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47</w:t>
      </w:r>
    </w:p>
    <w:p w14:paraId="65CB691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73D17A8" w14:textId="77777777" w:rsidTr="008E4E18">
        <w:tc>
          <w:tcPr>
            <w:tcW w:w="0" w:type="auto"/>
            <w:shd w:val="clear" w:color="auto" w:fill="auto"/>
            <w:hideMark/>
          </w:tcPr>
          <w:p w14:paraId="2E9B69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3B23471" w14:textId="77777777" w:rsidTr="008E4E18">
        <w:tc>
          <w:tcPr>
            <w:tcW w:w="0" w:type="auto"/>
            <w:shd w:val="clear" w:color="auto" w:fill="auto"/>
            <w:hideMark/>
          </w:tcPr>
          <w:p w14:paraId="2E5BBF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w:t>
      </w:r>
    </w:p>
    <w:p w14:paraId="410E5A62"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APPLICATIONS AND DEROGATIONS</w:t>
      </w:r>
    </w:p>
    <w:p w14:paraId="5EAE408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5DEEA6E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Cost-benefit analysis</w:t>
      </w:r>
    </w:p>
    <w:p w14:paraId="2786C62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48</w:t>
      </w:r>
    </w:p>
    <w:p w14:paraId="786CFA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8E4E18" w14:paraId="351A9A8D" w14:textId="77777777" w:rsidTr="008E4E18">
        <w:tc>
          <w:tcPr>
            <w:tcW w:w="0" w:type="auto"/>
            <w:shd w:val="clear" w:color="auto" w:fill="auto"/>
            <w:hideMark/>
          </w:tcPr>
          <w:p w14:paraId="128345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61F0FE2" w14:textId="77777777" w:rsidTr="008E4E18">
        <w:tc>
          <w:tcPr>
            <w:tcW w:w="0" w:type="auto"/>
            <w:shd w:val="clear" w:color="auto" w:fill="auto"/>
            <w:hideMark/>
          </w:tcPr>
          <w:p w14:paraId="39DD17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w:t>
            </w:r>
            <w:r w:rsidRPr="008E4E18">
              <w:rPr>
                <w:rFonts w:ascii="inherit" w:eastAsia="Times New Roman" w:hAnsi="inherit" w:cs="Times New Roman"/>
                <w:sz w:val="24"/>
                <w:szCs w:val="24"/>
                <w:lang w:eastAsia="en-GB"/>
              </w:rPr>
              <w:lastRenderedPageBreak/>
              <w:t>the regulatory authority or where applicable the Member State on the requirement's applicability;</w:t>
            </w:r>
          </w:p>
        </w:tc>
      </w:tr>
    </w:tbl>
    <w:p w14:paraId="70B10E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8E4E18" w14:paraId="4BC24DCF" w14:textId="77777777" w:rsidTr="008E4E18">
        <w:tc>
          <w:tcPr>
            <w:tcW w:w="0" w:type="auto"/>
            <w:shd w:val="clear" w:color="auto" w:fill="auto"/>
            <w:hideMark/>
          </w:tcPr>
          <w:p w14:paraId="539061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331A52" w14:textId="77777777" w:rsidTr="008E4E18">
        <w:tc>
          <w:tcPr>
            <w:tcW w:w="0" w:type="auto"/>
            <w:shd w:val="clear" w:color="auto" w:fill="auto"/>
            <w:hideMark/>
          </w:tcPr>
          <w:p w14:paraId="42007E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78D8D96" w14:textId="77777777" w:rsidTr="008E4E18">
        <w:tc>
          <w:tcPr>
            <w:tcW w:w="0" w:type="auto"/>
            <w:shd w:val="clear" w:color="auto" w:fill="auto"/>
            <w:hideMark/>
          </w:tcPr>
          <w:p w14:paraId="2477B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49</w:t>
      </w:r>
    </w:p>
    <w:p w14:paraId="497292B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Principles of cost-benefit analysis</w:t>
      </w:r>
    </w:p>
    <w:p w14:paraId="4B73DE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9535A69" w14:textId="77777777" w:rsidTr="008E4E18">
        <w:tc>
          <w:tcPr>
            <w:tcW w:w="0" w:type="auto"/>
            <w:shd w:val="clear" w:color="auto" w:fill="auto"/>
            <w:hideMark/>
          </w:tcPr>
          <w:p w14:paraId="4EF9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8E4E18" w14:paraId="7839E467" w14:textId="77777777">
              <w:tc>
                <w:tcPr>
                  <w:tcW w:w="0" w:type="auto"/>
                  <w:shd w:val="clear" w:color="auto" w:fill="auto"/>
                  <w:hideMark/>
                </w:tcPr>
                <w:p w14:paraId="7820BE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net present value;</w:t>
                  </w:r>
                </w:p>
              </w:tc>
            </w:tr>
          </w:tbl>
          <w:p w14:paraId="5FFC4797"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8E4E18" w14:paraId="29C8609B" w14:textId="77777777">
              <w:tc>
                <w:tcPr>
                  <w:tcW w:w="0" w:type="auto"/>
                  <w:shd w:val="clear" w:color="auto" w:fill="auto"/>
                  <w:hideMark/>
                </w:tcPr>
                <w:p w14:paraId="6C5355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return on investment;</w:t>
                  </w:r>
                </w:p>
              </w:tc>
            </w:tr>
          </w:tbl>
          <w:p w14:paraId="072ED2C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8E4E18" w14:paraId="7080461C" w14:textId="77777777">
              <w:tc>
                <w:tcPr>
                  <w:tcW w:w="0" w:type="auto"/>
                  <w:shd w:val="clear" w:color="auto" w:fill="auto"/>
                  <w:hideMark/>
                </w:tcPr>
                <w:p w14:paraId="2A5A01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(iii)</w:t>
                  </w:r>
                </w:p>
              </w:tc>
              <w:tc>
                <w:tcPr>
                  <w:tcW w:w="0" w:type="auto"/>
                  <w:shd w:val="clear" w:color="auto" w:fill="auto"/>
                  <w:hideMark/>
                </w:tcPr>
                <w:p w14:paraId="59E63B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rate of return;</w:t>
                  </w:r>
                </w:p>
              </w:tc>
            </w:tr>
          </w:tbl>
          <w:p w14:paraId="040E8C86"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8E4E18" w14:paraId="796F2B85" w14:textId="77777777">
              <w:tc>
                <w:tcPr>
                  <w:tcW w:w="0" w:type="auto"/>
                  <w:shd w:val="clear" w:color="auto" w:fill="auto"/>
                  <w:hideMark/>
                </w:tcPr>
                <w:p w14:paraId="3D3196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time needed to break even;</w:t>
                  </w:r>
                </w:p>
              </w:tc>
            </w:tr>
          </w:tbl>
          <w:p w14:paraId="38E58CB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4E25D0D" w14:textId="77777777" w:rsidTr="008E4E18">
        <w:tc>
          <w:tcPr>
            <w:tcW w:w="0" w:type="auto"/>
            <w:shd w:val="clear" w:color="auto" w:fill="auto"/>
            <w:hideMark/>
          </w:tcPr>
          <w:p w14:paraId="059074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3490B671" w14:textId="77777777">
              <w:tc>
                <w:tcPr>
                  <w:tcW w:w="0" w:type="auto"/>
                  <w:shd w:val="clear" w:color="auto" w:fill="auto"/>
                  <w:hideMark/>
                </w:tcPr>
                <w:p w14:paraId="76D1A5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8E4E18" w14:paraId="21F61C61" w14:textId="77777777">
              <w:tc>
                <w:tcPr>
                  <w:tcW w:w="0" w:type="auto"/>
                  <w:shd w:val="clear" w:color="auto" w:fill="auto"/>
                  <w:hideMark/>
                </w:tcPr>
                <w:p w14:paraId="43ED4A2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probable extent and duration of such loss of supply;</w:t>
                  </w:r>
                </w:p>
              </w:tc>
            </w:tr>
          </w:tbl>
          <w:p w14:paraId="79AB6D6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8E4E18" w14:paraId="722EC9F8" w14:textId="77777777">
              <w:tc>
                <w:tcPr>
                  <w:tcW w:w="0" w:type="auto"/>
                  <w:shd w:val="clear" w:color="auto" w:fill="auto"/>
                  <w:hideMark/>
                </w:tcPr>
                <w:p w14:paraId="409229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societal cost per hour of such loss of supply;</w:t>
                  </w:r>
                </w:p>
              </w:tc>
            </w:tr>
          </w:tbl>
          <w:p w14:paraId="08072350"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3C02CAB" w14:textId="77777777" w:rsidTr="008E4E18">
        <w:tc>
          <w:tcPr>
            <w:tcW w:w="0" w:type="auto"/>
            <w:shd w:val="clear" w:color="auto" w:fill="auto"/>
            <w:hideMark/>
          </w:tcPr>
          <w:p w14:paraId="057CD1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8E4E18" w14:paraId="1D682F1A" w14:textId="77777777">
              <w:tc>
                <w:tcPr>
                  <w:tcW w:w="0" w:type="auto"/>
                  <w:shd w:val="clear" w:color="auto" w:fill="auto"/>
                  <w:hideMark/>
                </w:tcPr>
                <w:p w14:paraId="4B1D94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active power frequency response;</w:t>
                  </w:r>
                </w:p>
              </w:tc>
            </w:tr>
          </w:tbl>
          <w:p w14:paraId="40E3B07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8E4E18" w14:paraId="05A313BB" w14:textId="77777777">
              <w:tc>
                <w:tcPr>
                  <w:tcW w:w="0" w:type="auto"/>
                  <w:shd w:val="clear" w:color="auto" w:fill="auto"/>
                  <w:hideMark/>
                </w:tcPr>
                <w:p w14:paraId="79F6A6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balancing reserves;</w:t>
                  </w:r>
                </w:p>
              </w:tc>
            </w:tr>
          </w:tbl>
          <w:p w14:paraId="5C38AF9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8E4E18" w14:paraId="20A8FED1" w14:textId="77777777">
              <w:tc>
                <w:tcPr>
                  <w:tcW w:w="0" w:type="auto"/>
                  <w:shd w:val="clear" w:color="auto" w:fill="auto"/>
                  <w:hideMark/>
                </w:tcPr>
                <w:p w14:paraId="05B633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provision;</w:t>
                  </w:r>
                </w:p>
              </w:tc>
            </w:tr>
          </w:tbl>
          <w:p w14:paraId="0E444B54"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8E4E18" w14:paraId="6F03DC68" w14:textId="77777777">
              <w:tc>
                <w:tcPr>
                  <w:tcW w:w="0" w:type="auto"/>
                  <w:shd w:val="clear" w:color="auto" w:fill="auto"/>
                  <w:hideMark/>
                </w:tcPr>
                <w:p w14:paraId="6D0AA03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congestion management;</w:t>
                  </w:r>
                </w:p>
              </w:tc>
            </w:tr>
          </w:tbl>
          <w:p w14:paraId="022B776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8E4E18" w14:paraId="5CCC63B7" w14:textId="77777777">
              <w:tc>
                <w:tcPr>
                  <w:tcW w:w="0" w:type="auto"/>
                  <w:shd w:val="clear" w:color="auto" w:fill="auto"/>
                  <w:hideMark/>
                </w:tcPr>
                <w:p w14:paraId="589124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defence measures;</w:t>
                  </w:r>
                </w:p>
              </w:tc>
            </w:tr>
          </w:tbl>
          <w:p w14:paraId="281A4B1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BE60E2E" w14:textId="77777777" w:rsidTr="008E4E18">
        <w:tc>
          <w:tcPr>
            <w:tcW w:w="0" w:type="auto"/>
            <w:shd w:val="clear" w:color="auto" w:fill="auto"/>
            <w:hideMark/>
          </w:tcPr>
          <w:p w14:paraId="600823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8E4E18" w14:paraId="7B47CCFB" w14:textId="77777777">
              <w:tc>
                <w:tcPr>
                  <w:tcW w:w="0" w:type="auto"/>
                  <w:shd w:val="clear" w:color="auto" w:fill="auto"/>
                  <w:hideMark/>
                </w:tcPr>
                <w:p w14:paraId="4BEB08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direct costs incurred in implementing a requirement;</w:t>
                  </w:r>
                </w:p>
              </w:tc>
            </w:tr>
          </w:tbl>
          <w:p w14:paraId="0C8FAFC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8E4E18" w14:paraId="1688829F" w14:textId="77777777">
              <w:tc>
                <w:tcPr>
                  <w:tcW w:w="0" w:type="auto"/>
                  <w:shd w:val="clear" w:color="auto" w:fill="auto"/>
                  <w:hideMark/>
                </w:tcPr>
                <w:p w14:paraId="7F57ED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8E4E18" w14:paraId="4C3C3877" w14:textId="77777777">
              <w:tc>
                <w:tcPr>
                  <w:tcW w:w="0" w:type="auto"/>
                  <w:shd w:val="clear" w:color="auto" w:fill="auto"/>
                  <w:hideMark/>
                </w:tcPr>
                <w:p w14:paraId="5EE860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2</w:t>
      </w:r>
    </w:p>
    <w:p w14:paraId="0C76F094"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Derogations</w:t>
      </w:r>
    </w:p>
    <w:p w14:paraId="49F80D5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50</w:t>
      </w:r>
    </w:p>
    <w:p w14:paraId="4C24CF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Power to grant derogations</w:t>
      </w:r>
    </w:p>
    <w:p w14:paraId="3B495A3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51</w:t>
      </w:r>
    </w:p>
    <w:p w14:paraId="460BDC4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00E0F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52</w:t>
      </w:r>
    </w:p>
    <w:p w14:paraId="442222F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A273D53" w14:textId="77777777" w:rsidTr="008E4E18">
        <w:tc>
          <w:tcPr>
            <w:tcW w:w="0" w:type="auto"/>
            <w:shd w:val="clear" w:color="auto" w:fill="auto"/>
            <w:hideMark/>
          </w:tcPr>
          <w:p w14:paraId="04DF34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7316C2" w14:textId="77777777" w:rsidTr="008E4E18">
        <w:tc>
          <w:tcPr>
            <w:tcW w:w="0" w:type="auto"/>
            <w:shd w:val="clear" w:color="auto" w:fill="auto"/>
            <w:hideMark/>
          </w:tcPr>
          <w:p w14:paraId="464757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C2406F6" w14:textId="77777777" w:rsidTr="008E4E18">
        <w:tc>
          <w:tcPr>
            <w:tcW w:w="0" w:type="auto"/>
            <w:shd w:val="clear" w:color="auto" w:fill="auto"/>
            <w:hideMark/>
          </w:tcPr>
          <w:p w14:paraId="7A83AA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2229EBE" w14:textId="77777777" w:rsidTr="008E4E18">
        <w:tc>
          <w:tcPr>
            <w:tcW w:w="0" w:type="auto"/>
            <w:shd w:val="clear" w:color="auto" w:fill="auto"/>
            <w:hideMark/>
          </w:tcPr>
          <w:p w14:paraId="48F948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6600333" w14:textId="77777777" w:rsidTr="008E4E18">
        <w:tc>
          <w:tcPr>
            <w:tcW w:w="0" w:type="auto"/>
            <w:shd w:val="clear" w:color="auto" w:fill="auto"/>
            <w:hideMark/>
          </w:tcPr>
          <w:p w14:paraId="77989A5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3ED06D0A" w14:textId="77777777" w:rsidTr="008E4E18">
        <w:tc>
          <w:tcPr>
            <w:tcW w:w="0" w:type="auto"/>
            <w:shd w:val="clear" w:color="auto" w:fill="auto"/>
            <w:hideMark/>
          </w:tcPr>
          <w:p w14:paraId="481425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EACE82" w14:textId="77777777" w:rsidTr="008E4E18">
        <w:tc>
          <w:tcPr>
            <w:tcW w:w="0" w:type="auto"/>
            <w:shd w:val="clear" w:color="auto" w:fill="auto"/>
            <w:hideMark/>
          </w:tcPr>
          <w:p w14:paraId="13CF92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10.   A regulatory authority may revoke a decision granting a derogation if the circumstances and underlying reasons no longer apply or upon a reasoned </w:t>
      </w:r>
      <w:r w:rsidRPr="008E4E18">
        <w:rPr>
          <w:rFonts w:ascii="inherit" w:eastAsia="Times New Roman" w:hAnsi="inherit" w:cs="Times New Roman"/>
          <w:color w:val="000000"/>
          <w:sz w:val="24"/>
          <w:szCs w:val="24"/>
          <w:lang w:eastAsia="en-GB"/>
        </w:rPr>
        <w:lastRenderedPageBreak/>
        <w:t>recommendation of the Commission or reasoned recommendation by the Agency pursuant to Article 55(2).</w:t>
      </w:r>
    </w:p>
    <w:p w14:paraId="7E2BF40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53</w:t>
      </w:r>
    </w:p>
    <w:p w14:paraId="037BC77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DA2B4D" w14:textId="77777777" w:rsidTr="008E4E18">
        <w:tc>
          <w:tcPr>
            <w:tcW w:w="0" w:type="auto"/>
            <w:shd w:val="clear" w:color="auto" w:fill="auto"/>
            <w:hideMark/>
          </w:tcPr>
          <w:p w14:paraId="6EE3CD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B69682" w14:textId="77777777" w:rsidTr="008E4E18">
        <w:tc>
          <w:tcPr>
            <w:tcW w:w="0" w:type="auto"/>
            <w:shd w:val="clear" w:color="auto" w:fill="auto"/>
            <w:hideMark/>
          </w:tcPr>
          <w:p w14:paraId="394716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5DC032A" w14:textId="77777777" w:rsidTr="008E4E18">
        <w:tc>
          <w:tcPr>
            <w:tcW w:w="0" w:type="auto"/>
            <w:shd w:val="clear" w:color="auto" w:fill="auto"/>
            <w:hideMark/>
          </w:tcPr>
          <w:p w14:paraId="328862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8E4E18" w14:paraId="553C6437" w14:textId="77777777" w:rsidTr="008E4E18">
        <w:tc>
          <w:tcPr>
            <w:tcW w:w="0" w:type="auto"/>
            <w:shd w:val="clear" w:color="auto" w:fill="auto"/>
            <w:hideMark/>
          </w:tcPr>
          <w:p w14:paraId="5DB4BA0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CA2E528" w14:textId="77777777" w:rsidTr="008E4E18">
        <w:tc>
          <w:tcPr>
            <w:tcW w:w="0" w:type="auto"/>
            <w:shd w:val="clear" w:color="auto" w:fill="auto"/>
            <w:hideMark/>
          </w:tcPr>
          <w:p w14:paraId="34F3812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423BEE56" w14:textId="77777777" w:rsidTr="008E4E18">
        <w:tc>
          <w:tcPr>
            <w:tcW w:w="0" w:type="auto"/>
            <w:shd w:val="clear" w:color="auto" w:fill="auto"/>
            <w:hideMark/>
          </w:tcPr>
          <w:p w14:paraId="634B7D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7784AC41" w14:textId="77777777" w:rsidTr="008E4E18">
        <w:tc>
          <w:tcPr>
            <w:tcW w:w="0" w:type="auto"/>
            <w:shd w:val="clear" w:color="auto" w:fill="auto"/>
            <w:hideMark/>
          </w:tcPr>
          <w:p w14:paraId="6459F7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32C9015" w14:textId="77777777" w:rsidTr="008E4E18">
        <w:tc>
          <w:tcPr>
            <w:tcW w:w="0" w:type="auto"/>
            <w:shd w:val="clear" w:color="auto" w:fill="auto"/>
            <w:hideMark/>
          </w:tcPr>
          <w:p w14:paraId="6F4808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1E66D14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55(2).</w:t>
      </w:r>
    </w:p>
    <w:p w14:paraId="0B5B24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54</w:t>
      </w:r>
    </w:p>
    <w:p w14:paraId="42A29E4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Register of derogations from the requirements of this Regulation</w:t>
      </w:r>
    </w:p>
    <w:p w14:paraId="73A01C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6084B2A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8E4E18" w14:paraId="2F609519" w14:textId="77777777" w:rsidTr="008E4E18">
        <w:tc>
          <w:tcPr>
            <w:tcW w:w="0" w:type="auto"/>
            <w:shd w:val="clear" w:color="auto" w:fill="auto"/>
            <w:hideMark/>
          </w:tcPr>
          <w:p w14:paraId="5DC7B3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8E4E18" w14:paraId="73EC93D3" w14:textId="77777777" w:rsidTr="008E4E18">
        <w:tc>
          <w:tcPr>
            <w:tcW w:w="0" w:type="auto"/>
            <w:shd w:val="clear" w:color="auto" w:fill="auto"/>
            <w:hideMark/>
          </w:tcPr>
          <w:p w14:paraId="0F6FE9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534AB4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content of the derogation;</w:t>
            </w:r>
          </w:p>
        </w:tc>
      </w:tr>
    </w:tbl>
    <w:p w14:paraId="55EFF6F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8E4E18" w14:paraId="0F9F18AE" w14:textId="77777777" w:rsidTr="008E4E18">
        <w:tc>
          <w:tcPr>
            <w:tcW w:w="0" w:type="auto"/>
            <w:shd w:val="clear" w:color="auto" w:fill="auto"/>
            <w:hideMark/>
          </w:tcPr>
          <w:p w14:paraId="71E16D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reasons for granting or refusing the derogation;</w:t>
            </w:r>
          </w:p>
        </w:tc>
      </w:tr>
    </w:tbl>
    <w:p w14:paraId="658288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8E4E18" w14:paraId="304DD09D" w14:textId="77777777" w:rsidTr="008E4E18">
        <w:tc>
          <w:tcPr>
            <w:tcW w:w="0" w:type="auto"/>
            <w:shd w:val="clear" w:color="auto" w:fill="auto"/>
            <w:hideMark/>
          </w:tcPr>
          <w:p w14:paraId="5BC9E6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consequences resulting from granting the derogation.</w:t>
            </w:r>
          </w:p>
        </w:tc>
      </w:tr>
    </w:tbl>
    <w:p w14:paraId="3448F69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55</w:t>
      </w:r>
    </w:p>
    <w:p w14:paraId="6E28093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 of derogations</w:t>
      </w:r>
    </w:p>
    <w:p w14:paraId="10F67C7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5B10BF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5AA9BB2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w:t>
      </w:r>
    </w:p>
    <w:p w14:paraId="3C7DEA10"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56</w:t>
      </w:r>
    </w:p>
    <w:p w14:paraId="3D01BCD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57</w:t>
      </w:r>
    </w:p>
    <w:p w14:paraId="48A198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w:t>
      </w:r>
    </w:p>
    <w:p w14:paraId="7A67EB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25C972ED" w14:textId="77777777" w:rsidTr="008E4E18">
        <w:tc>
          <w:tcPr>
            <w:tcW w:w="0" w:type="auto"/>
            <w:shd w:val="clear" w:color="auto" w:fill="auto"/>
            <w:hideMark/>
          </w:tcPr>
          <w:p w14:paraId="7FC4E62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178EEC" w14:textId="77777777" w:rsidTr="008E4E18">
        <w:tc>
          <w:tcPr>
            <w:tcW w:w="0" w:type="auto"/>
            <w:shd w:val="clear" w:color="auto" w:fill="auto"/>
            <w:hideMark/>
          </w:tcPr>
          <w:p w14:paraId="165633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410F8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assessment of whether the choice of values and ranges in the requirements applicable to transmission-connected demand facilities, transmission-connected distribution </w:t>
            </w:r>
            <w:r w:rsidRPr="008E4E18">
              <w:rPr>
                <w:rFonts w:ascii="inherit" w:eastAsia="Times New Roman" w:hAnsi="inherit" w:cs="Times New Roman"/>
                <w:sz w:val="24"/>
                <w:szCs w:val="24"/>
                <w:lang w:eastAsia="en-GB"/>
              </w:rPr>
              <w:lastRenderedPageBreak/>
              <w:t>facilities, distribution systems and demand units under this Regulation continues to be valid.</w:t>
            </w:r>
          </w:p>
        </w:tc>
      </w:tr>
    </w:tbl>
    <w:p w14:paraId="14D2A9F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70CFEF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7424023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247647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89A6C4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VII</w:t>
      </w:r>
    </w:p>
    <w:p w14:paraId="0737C931"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PROVISIONS</w:t>
      </w:r>
    </w:p>
    <w:p w14:paraId="022E0C8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58</w:t>
      </w:r>
    </w:p>
    <w:p w14:paraId="3BA38BE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w:t>
      </w:r>
      <w:r w:rsidRPr="008E4E18">
        <w:rPr>
          <w:rFonts w:ascii="inherit" w:eastAsia="Times New Roman" w:hAnsi="inherit" w:cs="Times New Roman"/>
          <w:color w:val="000000"/>
          <w:sz w:val="24"/>
          <w:szCs w:val="24"/>
          <w:lang w:eastAsia="en-GB"/>
        </w:rPr>
        <w:lastRenderedPageBreak/>
        <w:t>TSOs, in particular in national network codes, reflect the requirements set out in this Regulation.</w:t>
      </w:r>
    </w:p>
    <w:p w14:paraId="67AF15D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59</w:t>
      </w:r>
    </w:p>
    <w:p w14:paraId="42E5F5C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Entry into force</w:t>
      </w:r>
    </w:p>
    <w:p w14:paraId="0B12CC3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enter into force on the twentieth day following that of its publication in the </w:t>
      </w:r>
      <w:r w:rsidRPr="008E4E18">
        <w:rPr>
          <w:rFonts w:ascii="inherit" w:eastAsia="Times New Roman" w:hAnsi="inherit" w:cs="Times New Roman"/>
          <w:i/>
          <w:iCs/>
          <w:color w:val="000000"/>
          <w:sz w:val="24"/>
          <w:szCs w:val="24"/>
          <w:lang w:eastAsia="en-GB"/>
        </w:rPr>
        <w:t>Official Journal of the European Union</w:t>
      </w:r>
      <w:r w:rsidRPr="008E4E18">
        <w:rPr>
          <w:rFonts w:ascii="inherit" w:eastAsia="Times New Roman" w:hAnsi="inherit" w:cs="Times New Roman"/>
          <w:color w:val="000000"/>
          <w:sz w:val="24"/>
          <w:szCs w:val="24"/>
          <w:lang w:eastAsia="en-GB"/>
        </w:rPr>
        <w:t>.</w:t>
      </w:r>
    </w:p>
    <w:p w14:paraId="6B31AD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p>
    <w:p w14:paraId="6BD43F31" w14:textId="77777777" w:rsidR="008E4E18" w:rsidRPr="008E4E18"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Done at Brussels, 17 August 2016.</w:t>
      </w:r>
    </w:p>
    <w:p w14:paraId="523977AA"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For the Commission</w:t>
      </w:r>
    </w:p>
    <w:p w14:paraId="01B08B87"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The President</w:t>
      </w:r>
    </w:p>
    <w:p w14:paraId="6CE57A8E"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Jean-Claude JUNCKER</w:t>
      </w:r>
    </w:p>
    <w:p w14:paraId="3A9B827D" w14:textId="77777777" w:rsidR="008E4E18" w:rsidRPr="008E4E18" w:rsidRDefault="00F377A7"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6" style="width:203.75pt;height:.75pt" o:hrpct="0" o:hrstd="t" o:hrnoshade="t" o:hr="t" fillcolor="black" stroked="f"/>
        </w:pict>
      </w:r>
    </w:p>
    <w:p w14:paraId="7AE9CB5A" w14:textId="77777777" w:rsidR="008E4E18" w:rsidRPr="008E4E18" w:rsidRDefault="00F377A7"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5" w:anchor="ntc1-L_2016223EN.01001001-E0001"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1</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w:t>
      </w:r>
      <w:hyperlink r:id="rId16" w:history="1">
        <w:r w:rsidR="008E4E18" w:rsidRPr="008E4E18">
          <w:rPr>
            <w:rFonts w:ascii="inherit" w:eastAsia="Times New Roman" w:hAnsi="inherit" w:cs="Times New Roman"/>
            <w:color w:val="337AB7"/>
            <w:sz w:val="19"/>
            <w:szCs w:val="19"/>
            <w:lang w:eastAsia="en-GB"/>
          </w:rPr>
          <w:t>OJ L 211, 14.8.2009, p. 15</w:t>
        </w:r>
      </w:hyperlink>
      <w:r w:rsidR="008E4E18" w:rsidRPr="008E4E18">
        <w:rPr>
          <w:rFonts w:ascii="inherit" w:eastAsia="Times New Roman" w:hAnsi="inherit" w:cs="Times New Roman"/>
          <w:color w:val="000000"/>
          <w:sz w:val="19"/>
          <w:szCs w:val="19"/>
          <w:lang w:eastAsia="en-GB"/>
        </w:rPr>
        <w:t>.</w:t>
      </w:r>
    </w:p>
    <w:p w14:paraId="762B22A5" w14:textId="77777777" w:rsidR="008E4E18" w:rsidRPr="008E4E18" w:rsidRDefault="00F377A7"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7" w:anchor="ntc2-L_2016223EN.01001001-E0002"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2</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18" w:history="1">
        <w:r w:rsidR="008E4E18" w:rsidRPr="008E4E18">
          <w:rPr>
            <w:rFonts w:ascii="inherit" w:eastAsia="Times New Roman" w:hAnsi="inherit" w:cs="Times New Roman"/>
            <w:color w:val="337AB7"/>
            <w:sz w:val="19"/>
            <w:szCs w:val="19"/>
            <w:lang w:eastAsia="en-GB"/>
          </w:rPr>
          <w:t>OJ L 211, 14.8.2009, p. 55</w:t>
        </w:r>
      </w:hyperlink>
      <w:r w:rsidR="008E4E18" w:rsidRPr="008E4E18">
        <w:rPr>
          <w:rFonts w:ascii="inherit" w:eastAsia="Times New Roman" w:hAnsi="inherit" w:cs="Times New Roman"/>
          <w:color w:val="000000"/>
          <w:sz w:val="19"/>
          <w:szCs w:val="19"/>
          <w:lang w:eastAsia="en-GB"/>
        </w:rPr>
        <w:t>).</w:t>
      </w:r>
    </w:p>
    <w:p w14:paraId="6FDD03F5" w14:textId="77777777" w:rsidR="008E4E18" w:rsidRPr="008E4E18" w:rsidRDefault="00F377A7"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9" w:anchor="ntc3-L_2016223EN.01001001-E0003"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3</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0" w:history="1">
        <w:r w:rsidR="008E4E18" w:rsidRPr="008E4E18">
          <w:rPr>
            <w:rFonts w:ascii="inherit" w:eastAsia="Times New Roman" w:hAnsi="inherit" w:cs="Times New Roman"/>
            <w:color w:val="337AB7"/>
            <w:sz w:val="19"/>
            <w:szCs w:val="19"/>
            <w:lang w:eastAsia="en-GB"/>
          </w:rPr>
          <w:t>OJ L 204, 21.7.1998, p. 37</w:t>
        </w:r>
      </w:hyperlink>
      <w:r w:rsidR="008E4E18" w:rsidRPr="008E4E18">
        <w:rPr>
          <w:rFonts w:ascii="inherit" w:eastAsia="Times New Roman" w:hAnsi="inherit" w:cs="Times New Roman"/>
          <w:color w:val="000000"/>
          <w:sz w:val="19"/>
          <w:szCs w:val="19"/>
          <w:lang w:eastAsia="en-GB"/>
        </w:rPr>
        <w:t>).</w:t>
      </w:r>
    </w:p>
    <w:p w14:paraId="0CEDBD20" w14:textId="77777777" w:rsidR="008E4E18" w:rsidRPr="008E4E18" w:rsidRDefault="00F377A7"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1" w:anchor="ntc4-L_2016223EN.01001001-E0004"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4</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2" w:history="1">
        <w:r w:rsidR="008E4E18" w:rsidRPr="008E4E18">
          <w:rPr>
            <w:rFonts w:ascii="inherit" w:eastAsia="Times New Roman" w:hAnsi="inherit" w:cs="Times New Roman"/>
            <w:color w:val="337AB7"/>
            <w:sz w:val="19"/>
            <w:szCs w:val="19"/>
            <w:lang w:eastAsia="en-GB"/>
          </w:rPr>
          <w:t>OJ L 315, 14.11.2012, p. 1</w:t>
        </w:r>
      </w:hyperlink>
      <w:r w:rsidR="008E4E18" w:rsidRPr="008E4E18">
        <w:rPr>
          <w:rFonts w:ascii="inherit" w:eastAsia="Times New Roman" w:hAnsi="inherit" w:cs="Times New Roman"/>
          <w:color w:val="000000"/>
          <w:sz w:val="19"/>
          <w:szCs w:val="19"/>
          <w:lang w:eastAsia="en-GB"/>
        </w:rPr>
        <w:t>).</w:t>
      </w:r>
    </w:p>
    <w:p w14:paraId="177D367D" w14:textId="77777777" w:rsidR="008E4E18" w:rsidRPr="008E4E18" w:rsidRDefault="00F377A7"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5-L_2016223EN.01001001-E0005"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5</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4" w:history="1">
        <w:r w:rsidR="008E4E18" w:rsidRPr="008E4E18">
          <w:rPr>
            <w:rFonts w:ascii="inherit" w:eastAsia="Times New Roman" w:hAnsi="inherit" w:cs="Times New Roman"/>
            <w:color w:val="337AB7"/>
            <w:sz w:val="19"/>
            <w:szCs w:val="19"/>
            <w:lang w:eastAsia="en-GB"/>
          </w:rPr>
          <w:t>OJ L 197, 25.7.2015, p. 24</w:t>
        </w:r>
      </w:hyperlink>
      <w:r w:rsidR="008E4E18" w:rsidRPr="008E4E18">
        <w:rPr>
          <w:rFonts w:ascii="inherit" w:eastAsia="Times New Roman" w:hAnsi="inherit" w:cs="Times New Roman"/>
          <w:color w:val="000000"/>
          <w:sz w:val="19"/>
          <w:szCs w:val="19"/>
          <w:lang w:eastAsia="en-GB"/>
        </w:rPr>
        <w:t>).</w:t>
      </w:r>
    </w:p>
    <w:p w14:paraId="39A0264A" w14:textId="77777777" w:rsidR="008E4E18" w:rsidRPr="008E4E18" w:rsidRDefault="00F377A7"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6-L_2016223EN.01001001-E0006"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6</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26" w:history="1">
        <w:r w:rsidR="008E4E18" w:rsidRPr="008E4E18">
          <w:rPr>
            <w:rFonts w:ascii="inherit" w:eastAsia="Times New Roman" w:hAnsi="inherit" w:cs="Times New Roman"/>
            <w:color w:val="337AB7"/>
            <w:sz w:val="19"/>
            <w:szCs w:val="19"/>
            <w:lang w:eastAsia="en-GB"/>
          </w:rPr>
          <w:t>OJ L 112, 27.4.2016, p. 1</w:t>
        </w:r>
      </w:hyperlink>
      <w:r w:rsidR="008E4E18" w:rsidRPr="008E4E18">
        <w:rPr>
          <w:rFonts w:ascii="inherit" w:eastAsia="Times New Roman" w:hAnsi="inherit" w:cs="Times New Roman"/>
          <w:color w:val="000000"/>
          <w:sz w:val="19"/>
          <w:szCs w:val="19"/>
          <w:lang w:eastAsia="en-GB"/>
        </w:rPr>
        <w:t>).</w:t>
      </w:r>
    </w:p>
    <w:p w14:paraId="4FE9A64B" w14:textId="77777777" w:rsidR="008E4E18" w:rsidRPr="008E4E18" w:rsidRDefault="00F377A7"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7-L_2016223EN.01001001-E0007"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7</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28" w:history="1">
        <w:r w:rsidR="008E4E18" w:rsidRPr="008E4E18">
          <w:rPr>
            <w:rFonts w:ascii="inherit" w:eastAsia="Times New Roman" w:hAnsi="inherit" w:cs="Times New Roman"/>
            <w:color w:val="337AB7"/>
            <w:sz w:val="19"/>
            <w:szCs w:val="19"/>
            <w:lang w:eastAsia="en-GB"/>
          </w:rPr>
          <w:t>OJ L 163, 15.6.2013, p. 1</w:t>
        </w:r>
      </w:hyperlink>
      <w:r w:rsidR="008E4E18" w:rsidRPr="008E4E18">
        <w:rPr>
          <w:rFonts w:ascii="inherit" w:eastAsia="Times New Roman" w:hAnsi="inherit" w:cs="Times New Roman"/>
          <w:color w:val="000000"/>
          <w:sz w:val="19"/>
          <w:szCs w:val="19"/>
          <w:lang w:eastAsia="en-GB"/>
        </w:rPr>
        <w:t>).</w:t>
      </w:r>
    </w:p>
    <w:p w14:paraId="519D7B0A" w14:textId="77777777" w:rsidR="008E4E18" w:rsidRPr="008E4E18" w:rsidRDefault="00F377A7"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7" style="width:101.85pt;height:.75pt" o:hrpct="0" o:hralign="center" o:hrstd="t" o:hrnoshade="t" o:hr="t" fillcolor="black" stroked="f"/>
        </w:pict>
      </w:r>
    </w:p>
    <w:p w14:paraId="218608C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w:t>
      </w:r>
    </w:p>
    <w:p w14:paraId="2E0B5B1D"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840EB8D"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7B64BC9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9953B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752230A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A50D2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248FC7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BB25E7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6E1C2851"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4B3BE84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43A99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D4CB3B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4A7D2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1D9310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96502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5B884E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3BB8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2DB08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47,0 Hz-47,5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DB27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seconds</w:t>
            </w:r>
          </w:p>
        </w:tc>
      </w:tr>
      <w:tr w:rsidR="008E4E18" w:rsidRPr="008E4E18" w14:paraId="38308C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729BA47"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DC06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EEFB6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6835DC1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8B90D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3FC59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8B40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0040B69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5485E26"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50E02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4E84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78E24FD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DAA099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37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842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07E971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D1CD21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50CE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51,5 Hz-52,0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BC00F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ABCA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2E9060F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7D09E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6EE37A7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3E537E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977250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7DD0C81"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FB2CD0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54EBE6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970618F"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315DD53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EB016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46088EC"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7C9794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3E213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8BEF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bl>
    <w:p w14:paraId="56717C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8E4E18" w:rsidRDefault="00F377A7"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8" style="width:101.85pt;height:.75pt" o:hrpct="0" o:hralign="center" o:hrstd="t" o:hrnoshade="t" o:hr="t" fillcolor="black" stroked="f"/>
        </w:pict>
      </w:r>
    </w:p>
    <w:p w14:paraId="6CCDC97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II</w:t>
      </w:r>
    </w:p>
    <w:p w14:paraId="2DB69294"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Voltage ranges and time periods referred to in Article 13(1)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1D588174"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20205"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B453E1"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02C550"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13EDF4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6B0E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17B8F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1F904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65C1DC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BAE8F5"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7D2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1,118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2532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4A9AE83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EE96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3BC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3A1DE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263B5E9"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3CB34A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B0177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8091B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60 minutes</w:t>
            </w:r>
          </w:p>
        </w:tc>
      </w:tr>
      <w:tr w:rsidR="008E4E18" w:rsidRPr="008E4E18" w14:paraId="03EBC3EE"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6729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A7584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F3AAC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77C2BF5"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C82BF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4ABC6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29AA6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69598652"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AF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C5DA6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59212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A0D2C0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82D7A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96D4D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1,118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F188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265F678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 where the voltage base for pu values is at or above 110 kV and up to (not including) 300 kV.</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50978569"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13957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59AD87"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2EFD4"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DA2F2CC"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5EE7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FA964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6451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639302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F49675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FEF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FA66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67FB73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840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CE3D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0AF8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68F630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4839BA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F73C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7A98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more than 60 minutes</w:t>
            </w:r>
          </w:p>
        </w:tc>
      </w:tr>
      <w:tr w:rsidR="008E4E18" w:rsidRPr="008E4E18" w14:paraId="6D2026A9"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D6EC3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30F0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8D9F2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8E05D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780CE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94600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3499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23C78A"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706A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A100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A5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800D3D3"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AAC1B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D749E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pu-1,097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9E4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D78F68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CB3C1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CE050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1,097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A44F0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3496158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 where the voltage base for pu values is from 300 kV to 400 kV (including).</w:t>
      </w:r>
    </w:p>
    <w:p w14:paraId="7CC47AE9" w14:textId="77777777" w:rsidR="008E4E18" w:rsidRPr="008E4E18" w:rsidRDefault="00F377A7"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29" style="width:203.75pt;height:.75pt" o:hrpct="0" o:hralign="center" o:hrstd="t" o:hrnoshade="t" o:hr="t" fillcolor="black" stroked="f"/>
        </w:pict>
      </w:r>
    </w:p>
    <w:p w14:paraId="03CFC2AB" w14:textId="77777777" w:rsidR="00F9206B" w:rsidRDefault="00F377A7"/>
    <w:sectPr w:rsidR="00F9206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AF901" w14:textId="77777777" w:rsidR="00342C06" w:rsidRDefault="00342C06" w:rsidP="002C1B19">
      <w:pPr>
        <w:spacing w:after="0" w:line="240" w:lineRule="auto"/>
      </w:pPr>
      <w:r>
        <w:separator/>
      </w:r>
    </w:p>
  </w:endnote>
  <w:endnote w:type="continuationSeparator" w:id="0">
    <w:p w14:paraId="18E9D0E4" w14:textId="77777777" w:rsidR="00342C06" w:rsidRDefault="00342C06" w:rsidP="002C1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29C4F" w14:textId="77777777" w:rsidR="00342C06" w:rsidRDefault="00342C06" w:rsidP="002C1B19">
      <w:pPr>
        <w:spacing w:after="0" w:line="240" w:lineRule="auto"/>
      </w:pPr>
      <w:r>
        <w:separator/>
      </w:r>
    </w:p>
  </w:footnote>
  <w:footnote w:type="continuationSeparator" w:id="0">
    <w:p w14:paraId="08B45574" w14:textId="77777777" w:rsidR="00342C06" w:rsidRDefault="00342C06" w:rsidP="002C1B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3934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trackRevisions/>
  <w:defaultTabStop w:val="720"/>
  <w:hyphenationZone w:val="425"/>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E18"/>
    <w:rsid w:val="001B0BEF"/>
    <w:rsid w:val="002B06CB"/>
    <w:rsid w:val="002C1B19"/>
    <w:rsid w:val="003057A2"/>
    <w:rsid w:val="00342C06"/>
    <w:rsid w:val="003E5A92"/>
    <w:rsid w:val="00492C54"/>
    <w:rsid w:val="00493695"/>
    <w:rsid w:val="004D5A76"/>
    <w:rsid w:val="00513EE3"/>
    <w:rsid w:val="00617F47"/>
    <w:rsid w:val="0062733B"/>
    <w:rsid w:val="006716CD"/>
    <w:rsid w:val="006B4472"/>
    <w:rsid w:val="0078087A"/>
    <w:rsid w:val="00820E13"/>
    <w:rsid w:val="008A7F5F"/>
    <w:rsid w:val="008E4E18"/>
    <w:rsid w:val="00931B86"/>
    <w:rsid w:val="00A24414"/>
    <w:rsid w:val="00BF5A68"/>
    <w:rsid w:val="00CF28B8"/>
    <w:rsid w:val="00CF3C5C"/>
    <w:rsid w:val="00D71BA8"/>
    <w:rsid w:val="00E07166"/>
    <w:rsid w:val="00F377A7"/>
    <w:rsid w:val="00F779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BF5A68"/>
    <w:pPr>
      <w:spacing w:after="0" w:line="240" w:lineRule="auto"/>
    </w:pPr>
  </w:style>
  <w:style w:type="character" w:styleId="CommentReference">
    <w:name w:val="annotation reference"/>
    <w:basedOn w:val="DefaultParagraphFont"/>
    <w:uiPriority w:val="99"/>
    <w:semiHidden/>
    <w:unhideWhenUsed/>
    <w:rsid w:val="0078087A"/>
    <w:rPr>
      <w:sz w:val="16"/>
      <w:szCs w:val="16"/>
    </w:rPr>
  </w:style>
  <w:style w:type="paragraph" w:styleId="CommentText">
    <w:name w:val="annotation text"/>
    <w:basedOn w:val="Normal"/>
    <w:link w:val="CommentTextChar"/>
    <w:uiPriority w:val="99"/>
    <w:unhideWhenUsed/>
    <w:rsid w:val="0078087A"/>
    <w:pPr>
      <w:spacing w:line="240" w:lineRule="auto"/>
    </w:pPr>
    <w:rPr>
      <w:sz w:val="20"/>
      <w:szCs w:val="20"/>
    </w:rPr>
  </w:style>
  <w:style w:type="character" w:customStyle="1" w:styleId="CommentTextChar">
    <w:name w:val="Comment Text Char"/>
    <w:basedOn w:val="DefaultParagraphFont"/>
    <w:link w:val="CommentText"/>
    <w:uiPriority w:val="99"/>
    <w:rsid w:val="0078087A"/>
    <w:rPr>
      <w:sz w:val="20"/>
      <w:szCs w:val="20"/>
    </w:rPr>
  </w:style>
  <w:style w:type="paragraph" w:styleId="CommentSubject">
    <w:name w:val="annotation subject"/>
    <w:basedOn w:val="CommentText"/>
    <w:next w:val="CommentText"/>
    <w:link w:val="CommentSubjectChar"/>
    <w:uiPriority w:val="99"/>
    <w:semiHidden/>
    <w:unhideWhenUsed/>
    <w:rsid w:val="0078087A"/>
    <w:rPr>
      <w:b/>
      <w:bCs/>
    </w:rPr>
  </w:style>
  <w:style w:type="character" w:customStyle="1" w:styleId="CommentSubjectChar">
    <w:name w:val="Comment Subject Char"/>
    <w:basedOn w:val="CommentTextChar"/>
    <w:link w:val="CommentSubject"/>
    <w:uiPriority w:val="99"/>
    <w:semiHidden/>
    <w:rsid w:val="0078087A"/>
    <w:rPr>
      <w:b/>
      <w:bCs/>
      <w:sz w:val="20"/>
      <w:szCs w:val="20"/>
    </w:rPr>
  </w:style>
  <w:style w:type="paragraph" w:styleId="Header">
    <w:name w:val="header"/>
    <w:basedOn w:val="Normal"/>
    <w:link w:val="HeaderChar"/>
    <w:uiPriority w:val="99"/>
    <w:unhideWhenUsed/>
    <w:rsid w:val="004936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3695"/>
  </w:style>
  <w:style w:type="paragraph" w:styleId="Footer">
    <w:name w:val="footer"/>
    <w:basedOn w:val="Normal"/>
    <w:link w:val="FooterChar"/>
    <w:uiPriority w:val="99"/>
    <w:unhideWhenUsed/>
    <w:rsid w:val="004936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3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hyperlink" Target="https://eur-lex.europa.eu/legal-content/EN/AUTO/?uri=OJ:L:2009:211:TOC" TargetMode="External"/><Relationship Id="rId26" Type="http://schemas.openxmlformats.org/officeDocument/2006/relationships/hyperlink" Target="https://eur-lex.europa.eu/legal-content/EN/AUTO/?uri=OJ:L:2016:112:TOC" TargetMode="External"/><Relationship Id="rId3" Type="http://schemas.openxmlformats.org/officeDocument/2006/relationships/styles" Target="styles.xml"/><Relationship Id="rId21" Type="http://schemas.openxmlformats.org/officeDocument/2006/relationships/hyperlink" Target="https://eur-lex.europa.eu/legal-content/EN/TXT/HTML/?uri=CELEX:32016R1388&amp;from=EN" TargetMode="External"/><Relationship Id="rId7" Type="http://schemas.openxmlformats.org/officeDocument/2006/relationships/endnotes" Target="endnotes.xml"/><Relationship Id="rId12" Type="http://schemas.openxmlformats.org/officeDocument/2006/relationships/hyperlink" Target="https://eur-lex.europa.eu/legal-content/EN/TXT/HTML/?uri=CELEX:32016R1388&amp;from=EN" TargetMode="External"/><Relationship Id="rId17" Type="http://schemas.openxmlformats.org/officeDocument/2006/relationships/hyperlink" Target="https://eur-lex.europa.eu/legal-content/EN/TXT/HTML/?uri=CELEX:32016R1388&amp;from=EN" TargetMode="External"/><Relationship Id="rId25" Type="http://schemas.openxmlformats.org/officeDocument/2006/relationships/hyperlink" Target="https://eur-lex.europa.eu/legal-content/EN/TXT/HTML/?uri=CELEX:32016R1388&amp;from=EN" TargetMode="Externa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eur-lex.europa.eu/legal-content/EN/AUTO/?uri=OJ:L:2009:211:TOC" TargetMode="External"/><Relationship Id="rId20" Type="http://schemas.openxmlformats.org/officeDocument/2006/relationships/hyperlink" Target="https://eur-lex.europa.eu/legal-content/EN/AUTO/?uri=OJ:L:1998:204:TO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15:197:TOC" TargetMode="Externa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eur-lex.europa.eu/legal-content/EN/TXT/HTML/?uri=CELEX:32016R1388&amp;from=EN" TargetMode="Externa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2013:163:TOC" TargetMode="External"/><Relationship Id="rId10" Type="http://schemas.openxmlformats.org/officeDocument/2006/relationships/hyperlink" Target="https://eur-lex.europa.eu/legal-content/EN/TXT/HTML/?uri=CELEX:32016R1388&amp;from=EN" TargetMode="External"/><Relationship Id="rId19" Type="http://schemas.openxmlformats.org/officeDocument/2006/relationships/hyperlink" Target="https://eur-lex.europa.eu/legal-content/EN/TXT/HTML/?uri=CELEX:32016R1388&amp;from=EN" TargetMode="Externa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hyperlink" Target="https://eur-lex.europa.eu/legal-content/EN/AUTO/?uri=OJ:L:2012:315:TOC" TargetMode="External"/><Relationship Id="rId27" Type="http://schemas.openxmlformats.org/officeDocument/2006/relationships/hyperlink" Target="https://eur-lex.europa.eu/legal-content/EN/TXT/HTML/?uri=CELEX:32016R1388&amp;from=EN" TargetMode="External"/><Relationship Id="rId30" Type="http://schemas.openxmlformats.org/officeDocument/2006/relationships/theme" Target="theme/theme1.xml"/><Relationship Id="rId8" Type="http://schemas.openxmlformats.org/officeDocument/2006/relationships/hyperlink" Target="https://eur-lex.europa.eu/legal-content/EN/TXT/HTML/?uri=CELEX:32016R1388&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062BD491-94FC-4681-82D8-AA3F91A7C1AD}"/>
</file>

<file path=customXml/itemProps2.xml><?xml version="1.0" encoding="utf-8"?>
<ds:datastoreItem xmlns:ds="http://schemas.openxmlformats.org/officeDocument/2006/customXml" ds:itemID="{56C66C31-8400-402C-BE36-A8FD2A7A361B}"/>
</file>

<file path=customXml/itemProps3.xml><?xml version="1.0" encoding="utf-8"?>
<ds:datastoreItem xmlns:ds="http://schemas.openxmlformats.org/officeDocument/2006/customXml" ds:itemID="{1FC857A9-70F0-465B-8B05-97D88D880A29}"/>
</file>

<file path=customXml/itemProps4.xml><?xml version="1.0" encoding="utf-8"?>
<ds:datastoreItem xmlns:ds="http://schemas.openxmlformats.org/officeDocument/2006/customXml" ds:itemID="{224B1E7C-D342-4682-942C-3513420F1761}"/>
</file>

<file path=docProps/app.xml><?xml version="1.0" encoding="utf-8"?>
<Properties xmlns="http://schemas.openxmlformats.org/officeDocument/2006/extended-properties" xmlns:vt="http://schemas.openxmlformats.org/officeDocument/2006/docPropsVTypes">
  <Template>Normal</Template>
  <TotalTime>0</TotalTime>
  <Pages>51</Pages>
  <Words>21462</Words>
  <Characters>122336</Characters>
  <Application>Microsoft Office Word</Application>
  <DocSecurity>0</DocSecurity>
  <Lines>1019</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2022-11-28T13:40:00Z</dcterms:created>
  <dcterms:modified xsi:type="dcterms:W3CDTF">2022-11-28T13:40:00Z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