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EE8BB" w14:textId="7F8740AF" w:rsidR="006F2E49" w:rsidRDefault="00F9263A">
      <w:ins w:id="0" w:author="Author">
        <w:r>
          <w:rPr>
            <w:rFonts w:ascii="inherit" w:eastAsia="Times New Roman" w:hAnsi="inherit" w:cs="Times New Roman"/>
            <w:noProof/>
            <w:sz w:val="24"/>
            <w:szCs w:val="24"/>
            <w:lang w:val="de-AT" w:eastAsia="de-AT"/>
          </w:rPr>
          <w:drawing>
            <wp:inline distT="0" distB="0" distL="0" distR="0" wp14:anchorId="4961D0CE" wp14:editId="489448AD">
              <wp:extent cx="5262880" cy="3133725"/>
              <wp:effectExtent l="0" t="0" r="0" b="9525"/>
              <wp:docPr id="2" name="Afbeelding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-1"/>
                      <a:stretch/>
                    </pic:blipFill>
                    <pic:spPr bwMode="auto">
                      <a:xfrm>
                        <a:off x="0" y="0"/>
                        <a:ext cx="5264594" cy="313474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ins>
    </w:p>
    <w:p w14:paraId="02C97177" w14:textId="05128753" w:rsidR="007C6611" w:rsidRDefault="007C6611"/>
    <w:p w14:paraId="32DE2B43" w14:textId="1A1DAA1B" w:rsidR="007C6611" w:rsidRDefault="007C6611">
      <w:r w:rsidRPr="007C6611">
        <w:t xml:space="preserve">This diagram is more realistic than the old one. </w:t>
      </w:r>
      <w:r w:rsidR="00DE0838">
        <w:br/>
      </w:r>
      <w:proofErr w:type="spellStart"/>
      <w:r w:rsidRPr="007C6611">
        <w:t>vgbe</w:t>
      </w:r>
      <w:proofErr w:type="spellEnd"/>
      <w:r w:rsidRPr="007C6611">
        <w:t xml:space="preserve"> proposes this diagram to create a more harmonised European playing field.</w:t>
      </w:r>
    </w:p>
    <w:sectPr w:rsidR="007C6611" w:rsidSect="00356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3A"/>
    <w:rsid w:val="00067385"/>
    <w:rsid w:val="000D559A"/>
    <w:rsid w:val="00172EF4"/>
    <w:rsid w:val="003567EE"/>
    <w:rsid w:val="006D2424"/>
    <w:rsid w:val="007C6611"/>
    <w:rsid w:val="00850AE2"/>
    <w:rsid w:val="0098039B"/>
    <w:rsid w:val="00AA5A7D"/>
    <w:rsid w:val="00DE0838"/>
    <w:rsid w:val="00F9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347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273A4F66-4776-4E21-9388-557981AE61E1}"/>
</file>

<file path=customXml/itemProps2.xml><?xml version="1.0" encoding="utf-8"?>
<ds:datastoreItem xmlns:ds="http://schemas.openxmlformats.org/officeDocument/2006/customXml" ds:itemID="{3B2A8400-562D-41D1-A8AE-BF622A2F50EF}"/>
</file>

<file path=customXml/itemProps3.xml><?xml version="1.0" encoding="utf-8"?>
<ds:datastoreItem xmlns:ds="http://schemas.openxmlformats.org/officeDocument/2006/customXml" ds:itemID="{C445B681-6DBB-4483-ABD2-F4E9F68C54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112</Characters>
  <Application>Microsoft Office Word</Application>
  <DocSecurity>0</DocSecurity>
  <Lines>16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2022-11-25T16:09:00Z</dcterms:created>
  <dcterms:modified xsi:type="dcterms:W3CDTF">2022-11-25T16:09:00Z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