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E73223"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0"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1"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9EE90AA">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5FAAC1E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9EE90AA">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ins w:id="1" w:author="Author">
              <w:r w:rsidR="00175F23" w:rsidRPr="09EE90AA">
                <w:rPr>
                  <w:rFonts w:ascii="inherit" w:eastAsia="Times New Roman" w:hAnsi="inherit" w:cs="Times New Roman"/>
                  <w:sz w:val="24"/>
                  <w:szCs w:val="24"/>
                  <w:lang w:eastAsia="en-GB"/>
                </w:rPr>
                <w:t xml:space="preserve"> </w:t>
              </w:r>
              <w:commentRangeStart w:id="2"/>
              <w:r w:rsidR="00254347" w:rsidRPr="09EE90AA">
                <w:rPr>
                  <w:rFonts w:ascii="inherit" w:eastAsia="Times New Roman" w:hAnsi="inherit" w:cs="Times New Roman"/>
                  <w:sz w:val="24"/>
                  <w:szCs w:val="24"/>
                  <w:lang w:eastAsia="en-GB"/>
                </w:rPr>
                <w:t>Mass market s</w:t>
              </w:r>
              <w:r w:rsidR="001321B8" w:rsidRPr="09EE90AA">
                <w:rPr>
                  <w:rFonts w:ascii="inherit" w:eastAsia="Times New Roman" w:hAnsi="inherit" w:cs="Times New Roman"/>
                  <w:sz w:val="24"/>
                  <w:szCs w:val="24"/>
                  <w:lang w:eastAsia="en-GB"/>
                </w:rPr>
                <w:t>mall DER</w:t>
              </w:r>
              <w:r w:rsidR="000052DD" w:rsidRPr="09EE90AA">
                <w:rPr>
                  <w:rFonts w:ascii="inherit" w:eastAsia="Times New Roman" w:hAnsi="inherit" w:cs="Times New Roman"/>
                  <w:sz w:val="24"/>
                  <w:szCs w:val="24"/>
                  <w:lang w:eastAsia="en-GB"/>
                </w:rPr>
                <w:t>s</w:t>
              </w:r>
              <w:r w:rsidR="001321B8" w:rsidRPr="09EE90AA">
                <w:rPr>
                  <w:rFonts w:ascii="inherit" w:eastAsia="Times New Roman" w:hAnsi="inherit" w:cs="Times New Roman"/>
                  <w:sz w:val="24"/>
                  <w:szCs w:val="24"/>
                  <w:lang w:eastAsia="en-GB"/>
                </w:rPr>
                <w:t xml:space="preserve"> on household</w:t>
              </w:r>
              <w:r w:rsidR="00B82697" w:rsidRPr="09EE90AA">
                <w:rPr>
                  <w:rFonts w:ascii="inherit" w:eastAsia="Times New Roman" w:hAnsi="inherit" w:cs="Times New Roman"/>
                  <w:sz w:val="24"/>
                  <w:szCs w:val="24"/>
                  <w:lang w:eastAsia="en-GB"/>
                </w:rPr>
                <w:t>-</w:t>
              </w:r>
              <w:r w:rsidR="001321B8" w:rsidRPr="09EE90AA">
                <w:rPr>
                  <w:rFonts w:ascii="inherit" w:eastAsia="Times New Roman" w:hAnsi="inherit" w:cs="Times New Roman"/>
                  <w:sz w:val="24"/>
                  <w:szCs w:val="24"/>
                  <w:lang w:eastAsia="en-GB"/>
                </w:rPr>
                <w:t>level however</w:t>
              </w:r>
              <w:r w:rsidR="000C2B16" w:rsidRPr="09EE90AA">
                <w:rPr>
                  <w:rFonts w:ascii="inherit" w:eastAsia="Times New Roman" w:hAnsi="inherit" w:cs="Times New Roman"/>
                  <w:sz w:val="24"/>
                  <w:szCs w:val="24"/>
                  <w:lang w:eastAsia="en-GB"/>
                </w:rPr>
                <w:t xml:space="preserve">, should </w:t>
              </w:r>
              <w:r w:rsidR="00B4268B" w:rsidRPr="09EE90AA">
                <w:rPr>
                  <w:rFonts w:ascii="inherit" w:eastAsia="Times New Roman" w:hAnsi="inherit" w:cs="Times New Roman"/>
                  <w:sz w:val="24"/>
                  <w:szCs w:val="24"/>
                  <w:lang w:eastAsia="en-GB"/>
                </w:rPr>
                <w:t>not be treated differently throughout the</w:t>
              </w:r>
              <w:r w:rsidR="089EC74F" w:rsidRPr="09EE90AA">
                <w:rPr>
                  <w:rFonts w:ascii="inherit" w:eastAsia="Times New Roman" w:hAnsi="inherit" w:cs="Times New Roman"/>
                  <w:sz w:val="24"/>
                  <w:szCs w:val="24"/>
                  <w:lang w:eastAsia="en-GB"/>
                </w:rPr>
                <w:t xml:space="preserve"> European</w:t>
              </w:r>
              <w:r w:rsidR="00B4268B" w:rsidRPr="09EE90AA">
                <w:rPr>
                  <w:rFonts w:ascii="inherit" w:eastAsia="Times New Roman" w:hAnsi="inherit" w:cs="Times New Roman"/>
                  <w:sz w:val="24"/>
                  <w:szCs w:val="24"/>
                  <w:lang w:eastAsia="en-GB"/>
                </w:rPr>
                <w:t xml:space="preserve"> union to not </w:t>
              </w:r>
              <w:r w:rsidR="00AB4711" w:rsidRPr="09EE90AA">
                <w:rPr>
                  <w:rFonts w:ascii="inherit" w:eastAsia="Times New Roman" w:hAnsi="inherit" w:cs="Times New Roman"/>
                  <w:sz w:val="24"/>
                  <w:szCs w:val="24"/>
                  <w:lang w:eastAsia="en-GB"/>
                </w:rPr>
                <w:t>risk free market distortion</w:t>
              </w:r>
              <w:r w:rsidR="00811F63" w:rsidRPr="09EE90AA">
                <w:rPr>
                  <w:rFonts w:ascii="inherit" w:eastAsia="Times New Roman" w:hAnsi="inherit" w:cs="Times New Roman"/>
                  <w:sz w:val="24"/>
                  <w:szCs w:val="24"/>
                  <w:lang w:eastAsia="en-GB"/>
                </w:rPr>
                <w:t>s</w:t>
              </w:r>
              <w:r w:rsidR="004E7E86" w:rsidRPr="09EE90AA">
                <w:rPr>
                  <w:rFonts w:ascii="inherit" w:eastAsia="Times New Roman" w:hAnsi="inherit" w:cs="Times New Roman"/>
                  <w:sz w:val="24"/>
                  <w:szCs w:val="24"/>
                  <w:lang w:eastAsia="en-GB"/>
                </w:rPr>
                <w:t xml:space="preserve"> by local </w:t>
              </w:r>
              <w:r w:rsidR="008C69A0" w:rsidRPr="09EE90AA">
                <w:rPr>
                  <w:rFonts w:ascii="inherit" w:eastAsia="Times New Roman" w:hAnsi="inherit" w:cs="Times New Roman"/>
                  <w:sz w:val="24"/>
                  <w:szCs w:val="24"/>
                  <w:lang w:eastAsia="en-GB"/>
                </w:rPr>
                <w:t>(</w:t>
              </w:r>
              <w:r w:rsidR="004E7E86" w:rsidRPr="09EE90AA">
                <w:rPr>
                  <w:rFonts w:ascii="inherit" w:eastAsia="Times New Roman" w:hAnsi="inherit" w:cs="Times New Roman"/>
                  <w:sz w:val="24"/>
                  <w:szCs w:val="24"/>
                  <w:lang w:eastAsia="en-GB"/>
                </w:rPr>
                <w:t>protectionist</w:t>
              </w:r>
              <w:r w:rsidR="008C69A0" w:rsidRPr="09EE90AA">
                <w:rPr>
                  <w:rFonts w:ascii="inherit" w:eastAsia="Times New Roman" w:hAnsi="inherit" w:cs="Times New Roman"/>
                  <w:sz w:val="24"/>
                  <w:szCs w:val="24"/>
                  <w:lang w:eastAsia="en-GB"/>
                </w:rPr>
                <w:t xml:space="preserve">) grid connection rules. </w:t>
              </w:r>
            </w:ins>
            <w:commentRangeEnd w:id="2"/>
            <w:r>
              <w:commentReference w:id="2"/>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C35B64">
        <w:trPr>
          <w:trHeight w:val="3707"/>
        </w:trPr>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3A3948CA" w:rsidR="003B7AE9" w:rsidRPr="003B7AE9" w:rsidRDefault="003B7AE9" w:rsidP="00C35B64">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ins w:id="3" w:author="Author">
              <w:r w:rsidR="00394D2C">
                <w:rPr>
                  <w:rFonts w:ascii="inherit" w:eastAsia="Times New Roman" w:hAnsi="inherit" w:cs="Times New Roman"/>
                  <w:sz w:val="24"/>
                  <w:szCs w:val="24"/>
                  <w:lang w:eastAsia="en-GB"/>
                </w:rPr>
                <w:t xml:space="preserve"> </w:t>
              </w:r>
              <w:commentRangeStart w:id="4"/>
              <w:r w:rsidR="00394D2C">
                <w:rPr>
                  <w:rFonts w:ascii="inherit" w:eastAsia="Times New Roman" w:hAnsi="inherit" w:cs="Times New Roman"/>
                  <w:sz w:val="24"/>
                  <w:szCs w:val="24"/>
                  <w:lang w:eastAsia="en-GB"/>
                </w:rPr>
                <w:t xml:space="preserve">Photovoltaic, </w:t>
              </w:r>
              <w:r w:rsidR="007E0504">
                <w:rPr>
                  <w:rFonts w:ascii="inherit" w:eastAsia="Times New Roman" w:hAnsi="inherit" w:cs="Times New Roman"/>
                  <w:sz w:val="24"/>
                  <w:szCs w:val="24"/>
                  <w:lang w:eastAsia="en-GB"/>
                </w:rPr>
                <w:t xml:space="preserve">wind, </w:t>
              </w:r>
              <w:r w:rsidR="0037401E">
                <w:rPr>
                  <w:rFonts w:ascii="inherit" w:eastAsia="Times New Roman" w:hAnsi="inherit" w:cs="Times New Roman"/>
                  <w:sz w:val="24"/>
                  <w:szCs w:val="24"/>
                  <w:lang w:eastAsia="en-GB"/>
                </w:rPr>
                <w:t xml:space="preserve">combined heat and power, </w:t>
              </w:r>
              <w:r w:rsidR="007A347B">
                <w:rPr>
                  <w:rFonts w:ascii="inherit" w:eastAsia="Times New Roman" w:hAnsi="inherit" w:cs="Times New Roman"/>
                  <w:sz w:val="24"/>
                  <w:szCs w:val="24"/>
                  <w:lang w:eastAsia="en-GB"/>
                </w:rPr>
                <w:t>stationary storage</w:t>
              </w:r>
            </w:ins>
            <w:r w:rsidR="00755949">
              <w:rPr>
                <w:rFonts w:ascii="inherit" w:eastAsia="Times New Roman" w:hAnsi="inherit" w:cs="Times New Roman"/>
                <w:sz w:val="24"/>
                <w:szCs w:val="24"/>
                <w:lang w:eastAsia="en-GB"/>
              </w:rPr>
              <w:t>,</w:t>
            </w:r>
            <w:ins w:id="5" w:author="Author">
              <w:r w:rsidR="007A347B">
                <w:rPr>
                  <w:rFonts w:ascii="inherit" w:eastAsia="Times New Roman" w:hAnsi="inherit" w:cs="Times New Roman"/>
                  <w:sz w:val="24"/>
                  <w:szCs w:val="24"/>
                  <w:lang w:eastAsia="en-GB"/>
                </w:rPr>
                <w:t xml:space="preserve"> and mobile storage shall not be collected together</w:t>
              </w:r>
              <w:r w:rsidR="00100583">
                <w:rPr>
                  <w:rFonts w:ascii="inherit" w:eastAsia="Times New Roman" w:hAnsi="inherit" w:cs="Times New Roman"/>
                  <w:sz w:val="24"/>
                  <w:szCs w:val="24"/>
                  <w:lang w:eastAsia="en-GB"/>
                </w:rPr>
                <w:t xml:space="preserve">, as their generation patterns differ strongly and independently. </w:t>
              </w:r>
              <w:del w:id="6" w:author="Author">
                <w:r w:rsidR="00C74E9C" w:rsidDel="00100583">
                  <w:rPr>
                    <w:rFonts w:ascii="inherit" w:eastAsia="Times New Roman" w:hAnsi="inherit" w:cs="Times New Roman"/>
                    <w:sz w:val="24"/>
                    <w:szCs w:val="24"/>
                    <w:lang w:eastAsia="en-GB"/>
                  </w:rPr>
                  <w:delText xml:space="preserve"> </w:delText>
                </w:r>
              </w:del>
            </w:ins>
            <w:commentRangeEnd w:id="4"/>
            <w:r w:rsidR="00100583">
              <w:rPr>
                <w:rStyle w:val="CommentReference"/>
              </w:rPr>
              <w:commentReference w:id="4"/>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In view of the different voltage level at which generators are connected and their maximum generating capacity, this Regulation should make a distinction between </w:t>
            </w:r>
            <w:r w:rsidRPr="003B7AE9">
              <w:rPr>
                <w:rFonts w:ascii="inherit" w:eastAsia="Times New Roman" w:hAnsi="inherit" w:cs="Times New Roman"/>
                <w:sz w:val="24"/>
                <w:szCs w:val="24"/>
                <w:lang w:eastAsia="en-GB"/>
              </w:rPr>
              <w:lastRenderedPageBreak/>
              <w:t>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5C6AA47A">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4743676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5C6AA47A">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ins w:id="7" w:author="Author">
              <w:r w:rsidR="6D4542AC" w:rsidRPr="5C6AA47A">
                <w:rPr>
                  <w:rFonts w:ascii="inherit" w:eastAsia="Times New Roman" w:hAnsi="inherit" w:cs="Times New Roman"/>
                  <w:sz w:val="24"/>
                  <w:szCs w:val="24"/>
                  <w:lang w:eastAsia="en-GB"/>
                </w:rPr>
                <w:t xml:space="preserve"> The TSO and DSOs shall make the requirements publicly available</w:t>
              </w:r>
              <w:r w:rsidR="2A2DEEF6" w:rsidRPr="5C6AA47A">
                <w:rPr>
                  <w:rFonts w:ascii="inherit" w:eastAsia="Times New Roman" w:hAnsi="inherit" w:cs="Times New Roman"/>
                  <w:sz w:val="24"/>
                  <w:szCs w:val="24"/>
                  <w:lang w:eastAsia="en-GB"/>
                </w:rPr>
                <w:t>.</w:t>
              </w:r>
              <w:r w:rsidR="6D4542AC" w:rsidRPr="5C6AA47A">
                <w:rPr>
                  <w:rFonts w:ascii="inherit" w:eastAsia="Times New Roman" w:hAnsi="inherit" w:cs="Times New Roman"/>
                  <w:sz w:val="24"/>
                  <w:szCs w:val="24"/>
                  <w:lang w:eastAsia="en-GB"/>
                </w:rPr>
                <w:t xml:space="preserve"> </w:t>
              </w:r>
            </w:ins>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4"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5"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6"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5C6AA47A">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6087AE4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5C6AA47A">
              <w:rPr>
                <w:rFonts w:ascii="inherit" w:eastAsia="Times New Roman" w:hAnsi="inherit" w:cs="Times New Roman"/>
                <w:sz w:val="24"/>
                <w:szCs w:val="24"/>
                <w:lang w:eastAsia="en-GB"/>
              </w:rPr>
              <w:t>‘power-generating module’ means either a synchronous power-generating module or a power park module</w:t>
            </w:r>
            <w:ins w:id="8" w:author="Author">
              <w:r w:rsidR="2684BE8D" w:rsidRPr="5C6AA47A">
                <w:rPr>
                  <w:rFonts w:ascii="inherit" w:eastAsia="Times New Roman" w:hAnsi="inherit" w:cs="Times New Roman"/>
                  <w:sz w:val="24"/>
                  <w:szCs w:val="24"/>
                  <w:lang w:eastAsia="en-GB"/>
                </w:rPr>
                <w:t xml:space="preserve"> or storage in generation mode</w:t>
              </w:r>
            </w:ins>
            <w:r w:rsidRPr="5C6AA47A">
              <w:rPr>
                <w:rFonts w:ascii="inherit" w:eastAsia="Times New Roman" w:hAnsi="inherit" w:cs="Times New Roman"/>
                <w:sz w:val="24"/>
                <w:szCs w:val="24"/>
                <w:lang w:eastAsia="en-GB"/>
              </w:rPr>
              <w:t>;</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9EE90AA">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18AD7B0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9EE90AA">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ins w:id="9" w:author="Author">
              <w:r w:rsidR="0F74265D" w:rsidRPr="09EE90AA">
                <w:rPr>
                  <w:rFonts w:ascii="inherit" w:eastAsia="Times New Roman" w:hAnsi="inherit" w:cs="Times New Roman"/>
                  <w:sz w:val="24"/>
                  <w:szCs w:val="24"/>
                  <w:lang w:eastAsia="en-GB"/>
                </w:rPr>
                <w:t xml:space="preserve"> </w:t>
              </w:r>
              <w:commentRangeStart w:id="10"/>
              <w:r w:rsidR="0F74265D" w:rsidRPr="09EE90AA">
                <w:rPr>
                  <w:rFonts w:ascii="inherit" w:eastAsia="Times New Roman" w:hAnsi="inherit" w:cs="Times New Roman"/>
                  <w:sz w:val="24"/>
                  <w:szCs w:val="24"/>
                  <w:lang w:eastAsia="en-GB"/>
                </w:rPr>
                <w:t xml:space="preserve">eg. </w:t>
              </w:r>
              <w:r w:rsidR="2AEADDCF" w:rsidRPr="09EE90AA">
                <w:rPr>
                  <w:rFonts w:ascii="inherit" w:eastAsia="Times New Roman" w:hAnsi="inherit" w:cs="Times New Roman"/>
                  <w:sz w:val="24"/>
                  <w:szCs w:val="24"/>
                  <w:lang w:eastAsia="en-GB"/>
                </w:rPr>
                <w:t xml:space="preserve">for reactive power provision. </w:t>
              </w:r>
              <w:r w:rsidR="5E6623F5" w:rsidRPr="09EE90AA">
                <w:rPr>
                  <w:rFonts w:ascii="inherit" w:eastAsia="Times New Roman" w:hAnsi="inherit" w:cs="Times New Roman"/>
                  <w:sz w:val="24"/>
                  <w:szCs w:val="24"/>
                  <w:lang w:eastAsia="en-GB"/>
                </w:rPr>
                <w:t xml:space="preserve">The maximum capacity for </w:t>
              </w:r>
              <w:r w:rsidR="1F59BB1E" w:rsidRPr="09EE90AA">
                <w:rPr>
                  <w:rFonts w:ascii="inherit" w:eastAsia="Times New Roman" w:hAnsi="inherit" w:cs="Times New Roman"/>
                  <w:sz w:val="24"/>
                  <w:szCs w:val="24"/>
                  <w:lang w:eastAsia="en-GB"/>
                </w:rPr>
                <w:t xml:space="preserve">power generating facilities shall be defined </w:t>
              </w:r>
              <w:r w:rsidR="48A8D9FF" w:rsidRPr="09EE90AA">
                <w:rPr>
                  <w:rFonts w:ascii="inherit" w:eastAsia="Times New Roman" w:hAnsi="inherit" w:cs="Times New Roman"/>
                  <w:sz w:val="24"/>
                  <w:szCs w:val="24"/>
                  <w:lang w:eastAsia="en-GB"/>
                </w:rPr>
                <w:t xml:space="preserve">by the </w:t>
              </w:r>
              <w:r w:rsidR="62011A23" w:rsidRPr="09EE90AA">
                <w:rPr>
                  <w:rFonts w:ascii="inherit" w:eastAsia="Times New Roman" w:hAnsi="inherit" w:cs="Times New Roman"/>
                  <w:sz w:val="24"/>
                  <w:szCs w:val="24"/>
                  <w:lang w:eastAsia="en-GB"/>
                </w:rPr>
                <w:t>maximum</w:t>
              </w:r>
              <w:r w:rsidR="2EE7A49F" w:rsidRPr="09EE90AA">
                <w:rPr>
                  <w:rFonts w:ascii="inherit" w:eastAsia="Times New Roman" w:hAnsi="inherit" w:cs="Times New Roman"/>
                  <w:sz w:val="24"/>
                  <w:szCs w:val="24"/>
                  <w:lang w:eastAsia="en-GB"/>
                </w:rPr>
                <w:t xml:space="preserve"> </w:t>
              </w:r>
              <w:r w:rsidR="75038503" w:rsidRPr="09EE90AA">
                <w:rPr>
                  <w:rFonts w:ascii="inherit" w:eastAsia="Times New Roman" w:hAnsi="inherit" w:cs="Times New Roman"/>
                  <w:sz w:val="24"/>
                  <w:szCs w:val="24"/>
                  <w:lang w:eastAsia="en-GB"/>
                </w:rPr>
                <w:t xml:space="preserve">possible </w:t>
              </w:r>
              <w:r w:rsidR="330078F2" w:rsidRPr="09EE90AA">
                <w:rPr>
                  <w:rFonts w:ascii="inherit" w:eastAsia="Times New Roman" w:hAnsi="inherit" w:cs="Times New Roman"/>
                  <w:sz w:val="24"/>
                  <w:szCs w:val="24"/>
                  <w:lang w:eastAsia="en-GB"/>
                </w:rPr>
                <w:t xml:space="preserve">simultaneous </w:t>
              </w:r>
              <w:r w:rsidR="2EE7A49F" w:rsidRPr="09EE90AA">
                <w:rPr>
                  <w:rFonts w:ascii="inherit" w:eastAsia="Times New Roman" w:hAnsi="inherit" w:cs="Times New Roman"/>
                  <w:sz w:val="24"/>
                  <w:szCs w:val="24"/>
                  <w:lang w:eastAsia="en-GB"/>
                </w:rPr>
                <w:t>generation</w:t>
              </w:r>
              <w:r w:rsidR="330078F2" w:rsidRPr="09EE90AA">
                <w:rPr>
                  <w:rFonts w:ascii="inherit" w:eastAsia="Times New Roman" w:hAnsi="inherit" w:cs="Times New Roman"/>
                  <w:sz w:val="24"/>
                  <w:szCs w:val="24"/>
                  <w:lang w:eastAsia="en-GB"/>
                </w:rPr>
                <w:t xml:space="preserve">, eg. </w:t>
              </w:r>
              <w:r w:rsidR="43FFA9C1" w:rsidRPr="09EE90AA">
                <w:rPr>
                  <w:rFonts w:ascii="inherit" w:eastAsia="Times New Roman" w:hAnsi="inherit" w:cs="Times New Roman"/>
                  <w:sz w:val="24"/>
                  <w:szCs w:val="24"/>
                  <w:lang w:eastAsia="en-GB"/>
                </w:rPr>
                <w:t xml:space="preserve">a charging park </w:t>
              </w:r>
              <w:r w:rsidR="315B02CA" w:rsidRPr="09EE90AA">
                <w:rPr>
                  <w:rFonts w:ascii="inherit" w:eastAsia="Times New Roman" w:hAnsi="inherit" w:cs="Times New Roman"/>
                  <w:sz w:val="24"/>
                  <w:szCs w:val="24"/>
                  <w:lang w:eastAsia="en-GB"/>
                </w:rPr>
                <w:t>with</w:t>
              </w:r>
              <w:r w:rsidR="4EB49F4A" w:rsidRPr="09EE90AA">
                <w:rPr>
                  <w:rFonts w:ascii="inherit" w:eastAsia="Times New Roman" w:hAnsi="inherit" w:cs="Times New Roman"/>
                  <w:sz w:val="24"/>
                  <w:szCs w:val="24"/>
                  <w:lang w:eastAsia="en-GB"/>
                </w:rPr>
                <w:t xml:space="preserve"> a power limiting energy management system or</w:t>
              </w:r>
              <w:r w:rsidR="315B02CA" w:rsidRPr="09EE90AA">
                <w:rPr>
                  <w:rFonts w:ascii="inherit" w:eastAsia="Times New Roman" w:hAnsi="inherit" w:cs="Times New Roman"/>
                  <w:sz w:val="24"/>
                  <w:szCs w:val="24"/>
                  <w:lang w:eastAsia="en-GB"/>
                </w:rPr>
                <w:t xml:space="preserve"> a </w:t>
              </w:r>
              <w:r w:rsidR="6AF6AE73" w:rsidRPr="09EE90AA">
                <w:rPr>
                  <w:rFonts w:ascii="inherit" w:eastAsia="Times New Roman" w:hAnsi="inherit" w:cs="Times New Roman"/>
                  <w:sz w:val="24"/>
                  <w:szCs w:val="24"/>
                  <w:lang w:eastAsia="en-GB"/>
                </w:rPr>
                <w:t xml:space="preserve">lower </w:t>
              </w:r>
              <w:r w:rsidR="34007D82" w:rsidRPr="09EE90AA">
                <w:rPr>
                  <w:rFonts w:ascii="inherit" w:eastAsia="Times New Roman" w:hAnsi="inherit" w:cs="Times New Roman"/>
                  <w:sz w:val="24"/>
                  <w:szCs w:val="24"/>
                  <w:lang w:eastAsia="en-GB"/>
                </w:rPr>
                <w:t xml:space="preserve">power line or fuse capacity than the sum of the charge points shall </w:t>
              </w:r>
              <w:r w:rsidR="0C10212E" w:rsidRPr="09EE90AA">
                <w:rPr>
                  <w:rFonts w:ascii="inherit" w:eastAsia="Times New Roman" w:hAnsi="inherit" w:cs="Times New Roman"/>
                  <w:sz w:val="24"/>
                  <w:szCs w:val="24"/>
                  <w:lang w:eastAsia="en-GB"/>
                </w:rPr>
                <w:t xml:space="preserve">have a Pmax of this lower limit. </w:t>
              </w:r>
            </w:ins>
            <w:commentRangeEnd w:id="10"/>
            <w:r>
              <w:commentReference w:id="10"/>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11" w:author="Author">
          <w:tblPr>
            <w:tblW w:w="5000" w:type="pct"/>
            <w:tblCellMar>
              <w:left w:w="0" w:type="dxa"/>
              <w:right w:w="0" w:type="dxa"/>
            </w:tblCellMar>
            <w:tblLook w:val="04A0" w:firstRow="1" w:lastRow="0" w:firstColumn="1" w:lastColumn="0" w:noHBand="0" w:noVBand="1"/>
          </w:tblPr>
        </w:tblPrChange>
      </w:tblPr>
      <w:tblGrid>
        <w:gridCol w:w="450"/>
        <w:gridCol w:w="8576"/>
        <w:tblGridChange w:id="12">
          <w:tblGrid>
            <w:gridCol w:w="450"/>
            <w:gridCol w:w="8576"/>
          </w:tblGrid>
        </w:tblGridChange>
      </w:tblGrid>
      <w:tr w:rsidR="003B7AE9" w:rsidRPr="003B7AE9" w14:paraId="7C6EE11A" w14:textId="77777777" w:rsidTr="00E73223">
        <w:trPr>
          <w:trHeight w:val="1884"/>
        </w:trPr>
        <w:tc>
          <w:tcPr>
            <w:tcW w:w="0" w:type="auto"/>
            <w:shd w:val="clear" w:color="auto" w:fill="auto"/>
            <w:hideMark/>
            <w:tcPrChange w:id="13" w:author="Author">
              <w:tcPr>
                <w:tcW w:w="0" w:type="auto"/>
                <w:shd w:val="clear" w:color="auto" w:fill="auto"/>
                <w:hideMark/>
              </w:tcPr>
            </w:tcPrChange>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Change w:id="14" w:author="Author">
              <w:tcPr>
                <w:tcW w:w="0" w:type="auto"/>
                <w:shd w:val="clear" w:color="auto" w:fill="auto"/>
                <w:hideMark/>
              </w:tcPr>
            </w:tcPrChange>
          </w:tcPr>
          <w:p w14:paraId="7B40B50E" w14:textId="3EEAAB1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ins w:id="15" w:author="Author">
              <w:r w:rsidR="002565DB">
                <w:rPr>
                  <w:rFonts w:ascii="inherit" w:eastAsia="Times New Roman" w:hAnsi="inherit" w:cs="Times New Roman"/>
                  <w:sz w:val="24"/>
                  <w:szCs w:val="24"/>
                  <w:lang w:eastAsia="en-GB"/>
                </w:rPr>
                <w:t>.</w:t>
              </w:r>
            </w:ins>
            <w:del w:id="16" w:author="Author">
              <w:r w:rsidRPr="003B7AE9">
                <w:rPr>
                  <w:rFonts w:ascii="inherit" w:eastAsia="Times New Roman" w:hAnsi="inherit" w:cs="Times New Roman"/>
                  <w:sz w:val="24"/>
                  <w:szCs w:val="24"/>
                  <w:lang w:eastAsia="en-GB"/>
                </w:rPr>
                <w:delText>;</w:delText>
              </w:r>
            </w:del>
            <w:ins w:id="17" w:author="Author">
              <w:r w:rsidR="0012781B">
                <w:rPr>
                  <w:rFonts w:ascii="inherit" w:eastAsia="Times New Roman" w:hAnsi="inherit" w:cs="Times New Roman"/>
                  <w:sz w:val="24"/>
                  <w:szCs w:val="24"/>
                  <w:lang w:eastAsia="en-GB"/>
                </w:rPr>
                <w:t xml:space="preserve"> </w:t>
              </w:r>
              <w:commentRangeStart w:id="18"/>
              <w:r w:rsidR="00D31A16">
                <w:rPr>
                  <w:rFonts w:ascii="inherit" w:eastAsia="Times New Roman" w:hAnsi="inherit" w:cs="Times New Roman"/>
                  <w:sz w:val="24"/>
                  <w:szCs w:val="24"/>
                  <w:lang w:eastAsia="en-GB"/>
                </w:rPr>
                <w:t>A unit that is theoretically capable of generating electricity, but operat</w:t>
              </w:r>
              <w:r w:rsidR="00703F31">
                <w:rPr>
                  <w:rFonts w:ascii="inherit" w:eastAsia="Times New Roman" w:hAnsi="inherit" w:cs="Times New Roman"/>
                  <w:sz w:val="24"/>
                  <w:szCs w:val="24"/>
                  <w:lang w:eastAsia="en-GB"/>
                </w:rPr>
                <w:t>ing</w:t>
              </w:r>
              <w:r w:rsidR="00D31A16">
                <w:rPr>
                  <w:rFonts w:ascii="inherit" w:eastAsia="Times New Roman" w:hAnsi="inherit" w:cs="Times New Roman"/>
                  <w:sz w:val="24"/>
                  <w:szCs w:val="24"/>
                  <w:lang w:eastAsia="en-GB"/>
                </w:rPr>
                <w:t xml:space="preserve"> in a load-only mode, shall not be subject to this definition, but shall instead be considered as a simple load</w:t>
              </w:r>
              <w:del w:id="19" w:author="Author">
                <w:r w:rsidR="00D31A16">
                  <w:rPr>
                    <w:rFonts w:ascii="inherit" w:eastAsia="Times New Roman" w:hAnsi="inherit" w:cs="Times New Roman"/>
                    <w:sz w:val="24"/>
                    <w:szCs w:val="24"/>
                    <w:lang w:eastAsia="en-GB"/>
                  </w:rPr>
                  <w:delText>.</w:delText>
                </w:r>
              </w:del>
              <w:r w:rsidR="002565DB">
                <w:rPr>
                  <w:rFonts w:ascii="inherit" w:eastAsia="Times New Roman" w:hAnsi="inherit" w:cs="Times New Roman"/>
                  <w:sz w:val="24"/>
                  <w:szCs w:val="24"/>
                  <w:lang w:eastAsia="en-GB"/>
                </w:rPr>
                <w:t>;</w:t>
              </w:r>
              <w:r w:rsidR="00D31A16">
                <w:rPr>
                  <w:rFonts w:ascii="inherit" w:eastAsia="Times New Roman" w:hAnsi="inherit" w:cs="Times New Roman"/>
                  <w:sz w:val="24"/>
                  <w:szCs w:val="24"/>
                  <w:lang w:eastAsia="en-GB"/>
                </w:rPr>
                <w:t xml:space="preserve"> </w:t>
              </w:r>
              <w:commentRangeEnd w:id="18"/>
              <w:r w:rsidR="00D31A16">
                <w:rPr>
                  <w:rStyle w:val="CommentReference"/>
                </w:rPr>
                <w:commentReference w:id="18"/>
              </w:r>
              <w:r w:rsidR="00D31A16" w:rsidDel="00D31A16">
                <w:rPr>
                  <w:rFonts w:ascii="inherit" w:eastAsia="Times New Roman" w:hAnsi="inherit" w:cs="Times New Roman"/>
                  <w:sz w:val="24"/>
                  <w:szCs w:val="24"/>
                  <w:lang w:eastAsia="en-GB"/>
                </w:rPr>
                <w:t xml:space="preserve"> </w:t>
              </w:r>
            </w:ins>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‘frequency sensitive mode’ or ‘FSM’ means the operating mode of a power-generating module or HVDC system in which the active power output changes in response to a </w:t>
            </w:r>
            <w:r w:rsidRPr="003B7AE9">
              <w:rPr>
                <w:rFonts w:ascii="inherit" w:eastAsia="Times New Roman" w:hAnsi="inherit" w:cs="Times New Roman"/>
                <w:sz w:val="24"/>
                <w:szCs w:val="24"/>
                <w:lang w:eastAsia="en-GB"/>
              </w:rPr>
              <w:lastRenderedPageBreak/>
              <w:t>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7"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modules that were installed to provide back-up power and operate in parallel with the system for less than five minutes per calendar month while the system is in normal system state. Parallel operation during maintenance or </w:t>
            </w:r>
            <w:r w:rsidRPr="003B7AE9">
              <w:rPr>
                <w:rFonts w:ascii="inherit" w:eastAsia="Times New Roman" w:hAnsi="inherit" w:cs="Times New Roman"/>
                <w:sz w:val="24"/>
                <w:szCs w:val="24"/>
                <w:lang w:eastAsia="en-GB"/>
              </w:rPr>
              <w:lastRenderedPageBreak/>
              <w:t>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20" w:author="Author">
          <w:tblPr>
            <w:tblW w:w="5000" w:type="pct"/>
            <w:tblCellMar>
              <w:left w:w="0" w:type="dxa"/>
              <w:right w:w="0" w:type="dxa"/>
            </w:tblCellMar>
            <w:tblLook w:val="04A0" w:firstRow="1" w:lastRow="0" w:firstColumn="1" w:lastColumn="0" w:noHBand="0" w:noVBand="1"/>
          </w:tblPr>
        </w:tblPrChange>
      </w:tblPr>
      <w:tblGrid>
        <w:gridCol w:w="317"/>
        <w:gridCol w:w="8709"/>
        <w:tblGridChange w:id="21">
          <w:tblGrid>
            <w:gridCol w:w="317"/>
            <w:gridCol w:w="8709"/>
          </w:tblGrid>
        </w:tblGridChange>
      </w:tblGrid>
      <w:tr w:rsidR="003B7AE9" w:rsidRPr="003B7AE9" w14:paraId="607BF02D" w14:textId="77777777" w:rsidTr="00E73223">
        <w:tc>
          <w:tcPr>
            <w:tcW w:w="0" w:type="auto"/>
            <w:shd w:val="clear" w:color="auto" w:fill="auto"/>
            <w:tcPrChange w:id="22" w:author="Author">
              <w:tcPr>
                <w:tcW w:w="0" w:type="auto"/>
                <w:shd w:val="clear" w:color="auto" w:fill="auto"/>
              </w:tcPr>
            </w:tcPrChange>
          </w:tcPr>
          <w:p w14:paraId="267A54D8" w14:textId="62507DC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23"/>
            <w:del w:id="24" w:author="Author">
              <w:r w:rsidRPr="003B7AE9" w:rsidDel="00920631">
                <w:rPr>
                  <w:rFonts w:ascii="inherit" w:eastAsia="Times New Roman" w:hAnsi="inherit" w:cs="Times New Roman"/>
                  <w:sz w:val="24"/>
                  <w:szCs w:val="24"/>
                  <w:lang w:eastAsia="en-GB"/>
                </w:rPr>
                <w:delText>(d)</w:delText>
              </w:r>
            </w:del>
          </w:p>
        </w:tc>
        <w:tc>
          <w:tcPr>
            <w:tcW w:w="0" w:type="auto"/>
            <w:shd w:val="clear" w:color="auto" w:fill="auto"/>
            <w:tcPrChange w:id="25" w:author="Author">
              <w:tcPr>
                <w:tcW w:w="0" w:type="auto"/>
                <w:shd w:val="clear" w:color="auto" w:fill="auto"/>
              </w:tcPr>
            </w:tcPrChange>
          </w:tcPr>
          <w:p w14:paraId="3E15AC33" w14:textId="280EFEC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6" w:author="Author">
              <w:r w:rsidRPr="003B7AE9" w:rsidDel="00920631">
                <w:rPr>
                  <w:rFonts w:ascii="inherit" w:eastAsia="Times New Roman" w:hAnsi="inherit" w:cs="Times New Roman"/>
                  <w:sz w:val="24"/>
                  <w:szCs w:val="24"/>
                  <w:lang w:eastAsia="en-GB"/>
                </w:rPr>
                <w:delText>storage devices except for pump-storage power-generating modules in accordance with Article 6(2).</w:delText>
              </w:r>
            </w:del>
          </w:p>
        </w:tc>
      </w:tr>
    </w:tbl>
    <w:commentRangeEnd w:id="23"/>
    <w:p w14:paraId="0DB9CB69" w14:textId="77777777" w:rsidR="003B7AE9" w:rsidRPr="003B7AE9" w:rsidRDefault="00055248"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Pr>
          <w:rStyle w:val="CommentReference"/>
        </w:rPr>
        <w:commentReference w:id="23"/>
      </w:r>
      <w:r w:rsidR="003B7AE9"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39BAE1E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on the basis of </w:t>
      </w:r>
      <w:commentRangeStart w:id="27"/>
      <w:del w:id="28" w:author="Author">
        <w:r w:rsidRPr="003B7AE9" w:rsidDel="003B36B3">
          <w:rPr>
            <w:rFonts w:ascii="inherit" w:eastAsia="Times New Roman" w:hAnsi="inherit" w:cs="Times New Roman"/>
            <w:color w:val="000000"/>
            <w:sz w:val="24"/>
            <w:szCs w:val="24"/>
            <w:lang w:eastAsia="en-GB"/>
          </w:rPr>
          <w:delText xml:space="preserve">the voltage level of their connection point and </w:delText>
        </w:r>
      </w:del>
      <w:commentRangeEnd w:id="27"/>
      <w:r w:rsidR="0085520A">
        <w:rPr>
          <w:rStyle w:val="CommentReference"/>
        </w:rPr>
        <w:commentReference w:id="27"/>
      </w:r>
      <w:r w:rsidRPr="003B7AE9">
        <w:rPr>
          <w:rFonts w:ascii="inherit" w:eastAsia="Times New Roman" w:hAnsi="inherit" w:cs="Times New Roman"/>
          <w:color w:val="000000"/>
          <w:sz w:val="24"/>
          <w:szCs w:val="24"/>
          <w:lang w:eastAsia="en-GB"/>
        </w:rPr>
        <w:t>their maximum capacity according to the categories set out in paragraph 2.</w:t>
      </w:r>
    </w:p>
    <w:p w14:paraId="3EE41E3C" w14:textId="77777777" w:rsidR="003B7AE9" w:rsidRPr="002F6D01"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2F6D01">
        <w:rPr>
          <w:rFonts w:ascii="inherit" w:eastAsia="Times New Roman" w:hAnsi="inherit" w:cs="Times New Roman"/>
          <w:color w:val="000000"/>
          <w:sz w:val="24"/>
          <w:szCs w:val="24"/>
          <w:lang w:eastAsia="en-GB"/>
        </w:rPr>
        <w:t>2.</w:t>
      </w:r>
      <w:r w:rsidRPr="002F6D01">
        <w:rPr>
          <w:rFonts w:ascii="inherit" w:eastAsia="Times New Roman" w:hAnsi="inherit" w:cs="Times New Roman" w:hint="eastAsia"/>
          <w:color w:val="000000"/>
          <w:sz w:val="24"/>
          <w:szCs w:val="24"/>
          <w:lang w:eastAsia="en-GB"/>
        </w:rPr>
        <w:t>   </w:t>
      </w:r>
      <w:r w:rsidRPr="002F6D01">
        <w:rPr>
          <w:rFonts w:ascii="inherit" w:eastAsia="Times New Roman" w:hAnsi="inherit" w:cs="Times New Roman"/>
          <w:color w:val="000000"/>
          <w:sz w:val="24"/>
          <w:szCs w:val="24"/>
          <w:lang w:eastAsia="en-GB"/>
        </w:rPr>
        <w:t>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57E714" w14:textId="77777777" w:rsidTr="003B7AE9">
        <w:tc>
          <w:tcPr>
            <w:tcW w:w="0" w:type="auto"/>
            <w:shd w:val="clear" w:color="auto" w:fill="auto"/>
            <w:hideMark/>
          </w:tcPr>
          <w:p w14:paraId="5068C714" w14:textId="77777777" w:rsidR="003B7AE9" w:rsidRPr="002F6D01" w:rsidRDefault="003B7AE9" w:rsidP="003B7AE9">
            <w:pPr>
              <w:spacing w:before="120" w:after="0" w:line="240" w:lineRule="auto"/>
              <w:jc w:val="both"/>
              <w:rPr>
                <w:rFonts w:ascii="inherit" w:eastAsia="Times New Roman" w:hAnsi="inherit" w:cs="Times New Roman"/>
                <w:sz w:val="24"/>
                <w:szCs w:val="24"/>
                <w:lang w:eastAsia="en-GB"/>
              </w:rPr>
            </w:pPr>
            <w:r w:rsidRPr="002F6D01">
              <w:rPr>
                <w:rFonts w:ascii="inherit" w:eastAsia="Times New Roman" w:hAnsi="inherit" w:cs="Times New Roman"/>
                <w:sz w:val="24"/>
                <w:szCs w:val="24"/>
                <w:lang w:eastAsia="en-GB"/>
              </w:rPr>
              <w:t>(a)</w:t>
            </w:r>
          </w:p>
        </w:tc>
        <w:tc>
          <w:tcPr>
            <w:tcW w:w="0" w:type="auto"/>
            <w:shd w:val="clear" w:color="auto" w:fill="auto"/>
            <w:hideMark/>
          </w:tcPr>
          <w:p w14:paraId="02AF4443" w14:textId="77777777" w:rsidR="003B7AE9" w:rsidRDefault="003B7AE9" w:rsidP="003B7AE9">
            <w:pPr>
              <w:spacing w:before="120" w:after="0" w:line="240" w:lineRule="auto"/>
              <w:jc w:val="both"/>
              <w:rPr>
                <w:ins w:id="29" w:author="Author"/>
                <w:rFonts w:ascii="inherit" w:eastAsia="Times New Roman" w:hAnsi="inherit" w:cs="Times New Roman"/>
                <w:sz w:val="24"/>
                <w:szCs w:val="24"/>
                <w:lang w:eastAsia="en-GB"/>
              </w:rPr>
            </w:pPr>
            <w:del w:id="30" w:author="Author">
              <w:r w:rsidRPr="002F6D01" w:rsidDel="001A7924">
                <w:rPr>
                  <w:rFonts w:ascii="inherit" w:eastAsia="Times New Roman" w:hAnsi="inherit" w:cs="Times New Roman"/>
                  <w:sz w:val="24"/>
                  <w:szCs w:val="24"/>
                  <w:lang w:eastAsia="en-GB"/>
                </w:rPr>
                <w:delText>connection point below 110 kV and maximum capacity of 0,8</w:delText>
              </w:r>
              <w:r w:rsidRPr="002F6D01" w:rsidDel="001A7924">
                <w:rPr>
                  <w:rFonts w:ascii="inherit" w:eastAsia="Times New Roman" w:hAnsi="inherit" w:cs="Times New Roman" w:hint="eastAsia"/>
                  <w:sz w:val="24"/>
                  <w:szCs w:val="24"/>
                  <w:lang w:eastAsia="en-GB"/>
                </w:rPr>
                <w:delText> </w:delText>
              </w:r>
              <w:r w:rsidRPr="002F6D01" w:rsidDel="001A7924">
                <w:rPr>
                  <w:rFonts w:ascii="inherit" w:eastAsia="Times New Roman" w:hAnsi="inherit" w:cs="Times New Roman"/>
                  <w:sz w:val="24"/>
                  <w:szCs w:val="24"/>
                  <w:lang w:eastAsia="en-GB"/>
                </w:rPr>
                <w:delText>kW or more (type A);</w:delText>
              </w:r>
            </w:del>
            <w:ins w:id="31" w:author="Author">
              <w:r w:rsidR="00C870DC">
                <w:rPr>
                  <w:rFonts w:ascii="inherit" w:eastAsia="Times New Roman" w:hAnsi="inherit" w:cs="Times New Roman"/>
                  <w:sz w:val="24"/>
                  <w:szCs w:val="24"/>
                  <w:lang w:eastAsia="en-GB"/>
                </w:rPr>
                <w:t xml:space="preserve"> </w:t>
              </w:r>
              <w:commentRangeStart w:id="32"/>
              <w:r w:rsidR="004D1D4E">
                <w:rPr>
                  <w:rFonts w:ascii="inherit" w:eastAsia="Times New Roman" w:hAnsi="inherit" w:cs="Times New Roman"/>
                  <w:sz w:val="24"/>
                  <w:szCs w:val="24"/>
                  <w:lang w:eastAsia="en-GB"/>
                </w:rPr>
                <w:t xml:space="preserve">maximum capacity </w:t>
              </w:r>
              <w:r w:rsidR="003D1DC7">
                <w:rPr>
                  <w:rFonts w:ascii="inherit" w:eastAsia="Times New Roman" w:hAnsi="inherit" w:cs="Times New Roman"/>
                  <w:sz w:val="24"/>
                  <w:szCs w:val="24"/>
                  <w:lang w:eastAsia="en-GB"/>
                </w:rPr>
                <w:t xml:space="preserve">between </w:t>
              </w:r>
              <w:r w:rsidR="00F62943">
                <w:rPr>
                  <w:rFonts w:ascii="inherit" w:eastAsia="Times New Roman" w:hAnsi="inherit" w:cs="Times New Roman"/>
                  <w:sz w:val="24"/>
                  <w:szCs w:val="24"/>
                  <w:lang w:eastAsia="en-GB"/>
                </w:rPr>
                <w:t xml:space="preserve">0,8 kW and </w:t>
              </w:r>
              <w:r w:rsidR="00D1715C">
                <w:rPr>
                  <w:rFonts w:ascii="inherit" w:eastAsia="Times New Roman" w:hAnsi="inherit" w:cs="Times New Roman"/>
                  <w:sz w:val="24"/>
                  <w:szCs w:val="24"/>
                  <w:lang w:eastAsia="en-GB"/>
                </w:rPr>
                <w:t xml:space="preserve">11kW </w:t>
              </w:r>
              <w:r w:rsidR="00B55BBA">
                <w:rPr>
                  <w:rFonts w:ascii="inherit" w:eastAsia="Times New Roman" w:hAnsi="inherit" w:cs="Times New Roman"/>
                  <w:sz w:val="24"/>
                  <w:szCs w:val="24"/>
                  <w:lang w:eastAsia="en-GB"/>
                </w:rPr>
                <w:t>(Type A1)</w:t>
              </w:r>
            </w:ins>
          </w:p>
          <w:p w14:paraId="4A7A8A26" w14:textId="54A1B3F4" w:rsidR="00FD4154" w:rsidRDefault="004D02E5" w:rsidP="003B7AE9">
            <w:pPr>
              <w:spacing w:before="120" w:after="0" w:line="240" w:lineRule="auto"/>
              <w:jc w:val="both"/>
              <w:rPr>
                <w:ins w:id="33" w:author="Author"/>
                <w:rFonts w:ascii="inherit" w:eastAsia="Times New Roman" w:hAnsi="inherit" w:cs="Times New Roman"/>
                <w:sz w:val="24"/>
                <w:szCs w:val="24"/>
                <w:lang w:eastAsia="en-GB"/>
              </w:rPr>
            </w:pPr>
            <w:ins w:id="34" w:author="Author">
              <w:r>
                <w:rPr>
                  <w:rFonts w:ascii="inherit" w:eastAsia="Times New Roman" w:hAnsi="inherit" w:cs="Times New Roman"/>
                  <w:sz w:val="24"/>
                  <w:szCs w:val="24"/>
                  <w:lang w:eastAsia="en-GB"/>
                </w:rPr>
                <w:t>m</w:t>
              </w:r>
              <w:r w:rsidR="00FD4154">
                <w:rPr>
                  <w:rFonts w:ascii="inherit" w:eastAsia="Times New Roman" w:hAnsi="inherit" w:cs="Times New Roman"/>
                  <w:sz w:val="24"/>
                  <w:szCs w:val="24"/>
                  <w:lang w:eastAsia="en-GB"/>
                </w:rPr>
                <w:t xml:space="preserve">aximum capacity between 11kW and </w:t>
              </w:r>
              <w:r w:rsidR="00B151A9">
                <w:rPr>
                  <w:rFonts w:ascii="inherit" w:eastAsia="Times New Roman" w:hAnsi="inherit" w:cs="Times New Roman"/>
                  <w:sz w:val="24"/>
                  <w:szCs w:val="24"/>
                  <w:lang w:eastAsia="en-GB"/>
                </w:rPr>
                <w:t>5</w:t>
              </w:r>
              <w:r w:rsidR="00FD4154">
                <w:rPr>
                  <w:rFonts w:ascii="inherit" w:eastAsia="Times New Roman" w:hAnsi="inherit" w:cs="Times New Roman"/>
                  <w:sz w:val="24"/>
                  <w:szCs w:val="24"/>
                  <w:lang w:eastAsia="en-GB"/>
                </w:rPr>
                <w:t>0kW (Type A2)</w:t>
              </w:r>
            </w:ins>
          </w:p>
          <w:p w14:paraId="090A72E7" w14:textId="77777777" w:rsidR="004D02E5" w:rsidRDefault="004D02E5" w:rsidP="003B7AE9">
            <w:pPr>
              <w:spacing w:before="120" w:after="0" w:line="240" w:lineRule="auto"/>
              <w:jc w:val="both"/>
              <w:rPr>
                <w:ins w:id="35" w:author="Author"/>
                <w:rFonts w:ascii="inherit" w:eastAsia="Times New Roman" w:hAnsi="inherit" w:cs="Times New Roman"/>
                <w:sz w:val="24"/>
                <w:szCs w:val="24"/>
                <w:lang w:eastAsia="en-GB"/>
              </w:rPr>
            </w:pPr>
            <w:ins w:id="36" w:author="Author">
              <w:r>
                <w:rPr>
                  <w:rFonts w:ascii="inherit" w:eastAsia="Times New Roman" w:hAnsi="inherit" w:cs="Times New Roman"/>
                  <w:sz w:val="24"/>
                  <w:szCs w:val="24"/>
                  <w:lang w:eastAsia="en-GB"/>
                </w:rPr>
                <w:t xml:space="preserve">maximum capacity between </w:t>
              </w:r>
              <w:r w:rsidR="003631C2">
                <w:rPr>
                  <w:rFonts w:ascii="inherit" w:eastAsia="Times New Roman" w:hAnsi="inherit" w:cs="Times New Roman"/>
                  <w:sz w:val="24"/>
                  <w:szCs w:val="24"/>
                  <w:lang w:eastAsia="en-GB"/>
                </w:rPr>
                <w:t>50</w:t>
              </w:r>
              <w:r w:rsidR="00D369E1">
                <w:rPr>
                  <w:rFonts w:ascii="inherit" w:eastAsia="Times New Roman" w:hAnsi="inherit" w:cs="Times New Roman"/>
                  <w:sz w:val="24"/>
                  <w:szCs w:val="24"/>
                  <w:lang w:eastAsia="en-GB"/>
                </w:rPr>
                <w:t xml:space="preserve">kW and 250kW (Type A3) </w:t>
              </w:r>
            </w:ins>
          </w:p>
          <w:p w14:paraId="731546CD" w14:textId="6F639011" w:rsidR="00853571" w:rsidRDefault="00D369E1" w:rsidP="003B7AE9">
            <w:pPr>
              <w:spacing w:before="120" w:after="0" w:line="240" w:lineRule="auto"/>
              <w:jc w:val="both"/>
              <w:rPr>
                <w:ins w:id="37" w:author="Author"/>
                <w:rFonts w:ascii="inherit" w:eastAsia="Times New Roman" w:hAnsi="inherit" w:cs="Times New Roman"/>
                <w:sz w:val="24"/>
                <w:szCs w:val="24"/>
                <w:lang w:eastAsia="en-GB"/>
              </w:rPr>
            </w:pPr>
            <w:ins w:id="38" w:author="Author">
              <w:r>
                <w:rPr>
                  <w:rFonts w:ascii="inherit" w:eastAsia="Times New Roman" w:hAnsi="inherit" w:cs="Times New Roman"/>
                  <w:sz w:val="24"/>
                  <w:szCs w:val="24"/>
                  <w:lang w:eastAsia="en-GB"/>
                </w:rPr>
                <w:lastRenderedPageBreak/>
                <w:t xml:space="preserve">maximum capacity between </w:t>
              </w:r>
              <w:r w:rsidR="00F9745D">
                <w:rPr>
                  <w:rFonts w:ascii="inherit" w:eastAsia="Times New Roman" w:hAnsi="inherit" w:cs="Times New Roman"/>
                  <w:sz w:val="24"/>
                  <w:szCs w:val="24"/>
                  <w:lang w:eastAsia="en-GB"/>
                </w:rPr>
                <w:t>250kW and 1MW (Type A4)</w:t>
              </w:r>
              <w:commentRangeEnd w:id="32"/>
              <w:r w:rsidR="0070700E">
                <w:rPr>
                  <w:rStyle w:val="CommentReference"/>
                </w:rPr>
                <w:commentReference w:id="32"/>
              </w:r>
            </w:ins>
          </w:p>
          <w:p w14:paraId="5EAA1797" w14:textId="1230541A" w:rsidR="007251FF" w:rsidRPr="002F6D01" w:rsidRDefault="007251FF" w:rsidP="003B7AE9">
            <w:pPr>
              <w:spacing w:before="120" w:after="0" w:line="240" w:lineRule="auto"/>
              <w:jc w:val="both"/>
              <w:rPr>
                <w:rFonts w:ascii="inherit" w:eastAsia="Times New Roman" w:hAnsi="inherit" w:cs="Times New Roman"/>
                <w:sz w:val="24"/>
                <w:szCs w:val="24"/>
                <w:lang w:eastAsia="en-GB"/>
              </w:rPr>
            </w:pP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7437BC0" w14:textId="77777777" w:rsidR="003B7AE9" w:rsidRDefault="003B7AE9" w:rsidP="003B7AE9">
            <w:pPr>
              <w:spacing w:before="120" w:after="0" w:line="240" w:lineRule="auto"/>
              <w:jc w:val="both"/>
              <w:rPr>
                <w:ins w:id="39" w:author="Author"/>
                <w:rFonts w:ascii="inherit" w:eastAsia="Times New Roman" w:hAnsi="inherit" w:cs="Times New Roman"/>
                <w:sz w:val="24"/>
                <w:szCs w:val="24"/>
                <w:lang w:eastAsia="en-GB"/>
              </w:rPr>
            </w:pPr>
            <w:del w:id="40" w:author="Author">
              <w:r w:rsidRPr="003B7AE9" w:rsidDel="00337746">
                <w:rPr>
                  <w:rFonts w:ascii="inherit" w:eastAsia="Times New Roman" w:hAnsi="inherit" w:cs="Times New Roman"/>
                  <w:sz w:val="24"/>
                  <w:szCs w:val="24"/>
                  <w:lang w:eastAsia="en-GB"/>
                </w:rPr>
                <w:delText>connection point below 110 kV and maximum capacity at or above a threshold proposed by each relevant TSO in accordance with the procedure laid out in paragraph 3 (type B). This threshold shall not be above the limits for type B power-generating modules contained in Table 1;</w:delText>
              </w:r>
            </w:del>
          </w:p>
          <w:p w14:paraId="23B6271F" w14:textId="686AD129" w:rsidR="00853571" w:rsidRPr="003B7AE9" w:rsidRDefault="00AB70A5" w:rsidP="003B7AE9">
            <w:pPr>
              <w:spacing w:before="120" w:after="0" w:line="240" w:lineRule="auto"/>
              <w:jc w:val="both"/>
              <w:rPr>
                <w:rFonts w:ascii="inherit" w:eastAsia="Times New Roman" w:hAnsi="inherit" w:cs="Times New Roman"/>
                <w:sz w:val="24"/>
                <w:szCs w:val="24"/>
                <w:lang w:eastAsia="en-GB"/>
              </w:rPr>
            </w:pPr>
            <w:ins w:id="41" w:author="Author">
              <w:r>
                <w:rPr>
                  <w:rFonts w:ascii="inherit" w:eastAsia="Times New Roman" w:hAnsi="inherit" w:cs="Times New Roman"/>
                  <w:sz w:val="24"/>
                  <w:szCs w:val="24"/>
                  <w:lang w:eastAsia="en-GB"/>
                </w:rPr>
                <w:t xml:space="preserve">maximum capacity </w:t>
              </w:r>
              <w:r w:rsidR="003A1CBE">
                <w:rPr>
                  <w:rFonts w:ascii="inherit" w:eastAsia="Times New Roman" w:hAnsi="inherit" w:cs="Times New Roman"/>
                  <w:sz w:val="24"/>
                  <w:szCs w:val="24"/>
                  <w:lang w:eastAsia="en-GB"/>
                </w:rPr>
                <w:t xml:space="preserve">at or above </w:t>
              </w:r>
              <w:r w:rsidR="001B568B">
                <w:rPr>
                  <w:rFonts w:ascii="inherit" w:eastAsia="Times New Roman" w:hAnsi="inherit" w:cs="Times New Roman"/>
                  <w:sz w:val="24"/>
                  <w:szCs w:val="24"/>
                  <w:lang w:eastAsia="en-GB"/>
                </w:rPr>
                <w:t xml:space="preserve">a threshold </w:t>
              </w:r>
              <w:r w:rsidR="00536344">
                <w:rPr>
                  <w:rFonts w:ascii="inherit" w:eastAsia="Times New Roman" w:hAnsi="inherit" w:cs="Times New Roman"/>
                  <w:sz w:val="24"/>
                  <w:szCs w:val="24"/>
                  <w:lang w:eastAsia="en-GB"/>
                </w:rPr>
                <w:t>specified in Table 1</w:t>
              </w:r>
              <w:r w:rsidR="00421FE6">
                <w:rPr>
                  <w:rFonts w:ascii="inherit" w:eastAsia="Times New Roman" w:hAnsi="inherit" w:cs="Times New Roman"/>
                  <w:sz w:val="24"/>
                  <w:szCs w:val="24"/>
                  <w:lang w:eastAsia="en-GB"/>
                </w:rPr>
                <w:t>; or</w:t>
              </w:r>
            </w:ins>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51FD158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below 110 kV and maximum capacity at or above a threshold specified </w:t>
            </w:r>
            <w:del w:id="42" w:author="Author">
              <w:r w:rsidRPr="003B7AE9" w:rsidDel="007A0D83">
                <w:rPr>
                  <w:rFonts w:ascii="inherit" w:eastAsia="Times New Roman" w:hAnsi="inherit" w:cs="Times New Roman"/>
                  <w:sz w:val="24"/>
                  <w:szCs w:val="24"/>
                  <w:lang w:eastAsia="en-GB"/>
                </w:rPr>
                <w:delText xml:space="preserve">by each relevant TSO in accordance with paragraph 3 (type C). This threshold shall not be above the limits for type C power-generating modules contained </w:delText>
              </w:r>
            </w:del>
            <w:r w:rsidRPr="003B7AE9">
              <w:rPr>
                <w:rFonts w:ascii="inherit" w:eastAsia="Times New Roman" w:hAnsi="inherit" w:cs="Times New Roman"/>
                <w:sz w:val="24"/>
                <w:szCs w:val="24"/>
                <w:lang w:eastAsia="en-GB"/>
              </w:rPr>
              <w:t>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5C3A8F1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43"/>
            <w:r w:rsidRPr="003B7AE9">
              <w:rPr>
                <w:rFonts w:ascii="inherit" w:eastAsia="Times New Roman" w:hAnsi="inherit" w:cs="Times New Roman"/>
                <w:sz w:val="24"/>
                <w:szCs w:val="24"/>
                <w:lang w:eastAsia="en-GB"/>
              </w:rPr>
              <w:t>connection point at 110 kV or above (type D)</w:t>
            </w:r>
            <w:ins w:id="44" w:author="Author">
              <w:r w:rsidR="008F0DC0">
                <w:rPr>
                  <w:rFonts w:ascii="inherit" w:eastAsia="Times New Roman" w:hAnsi="inherit" w:cs="Times New Roman"/>
                  <w:sz w:val="24"/>
                  <w:szCs w:val="24"/>
                  <w:lang w:eastAsia="en-GB"/>
                </w:rPr>
                <w:t xml:space="preserve"> and </w:t>
              </w:r>
              <w:r w:rsidR="00D402CF">
                <w:rPr>
                  <w:rFonts w:ascii="inherit" w:eastAsia="Times New Roman" w:hAnsi="inherit" w:cs="Times New Roman"/>
                  <w:sz w:val="24"/>
                  <w:szCs w:val="24"/>
                  <w:lang w:eastAsia="en-GB"/>
                </w:rPr>
                <w:t xml:space="preserve">a </w:t>
              </w:r>
              <w:r w:rsidR="00E72C83">
                <w:rPr>
                  <w:rFonts w:ascii="inherit" w:eastAsia="Times New Roman" w:hAnsi="inherit" w:cs="Times New Roman"/>
                  <w:sz w:val="24"/>
                  <w:szCs w:val="24"/>
                  <w:lang w:eastAsia="en-GB"/>
                </w:rPr>
                <w:t xml:space="preserve">maximum capacity </w:t>
              </w:r>
              <w:r w:rsidR="00B24D73">
                <w:rPr>
                  <w:rFonts w:ascii="inherit" w:eastAsia="Times New Roman" w:hAnsi="inherit" w:cs="Times New Roman"/>
                  <w:sz w:val="24"/>
                  <w:szCs w:val="24"/>
                  <w:lang w:eastAsia="en-GB"/>
                </w:rPr>
                <w:t xml:space="preserve">or above a threshold specified </w:t>
              </w:r>
              <w:r w:rsidR="00A86EFE">
                <w:rPr>
                  <w:rFonts w:ascii="inherit" w:eastAsia="Times New Roman" w:hAnsi="inherit" w:cs="Times New Roman"/>
                  <w:sz w:val="24"/>
                  <w:szCs w:val="24"/>
                  <w:lang w:eastAsia="en-GB"/>
                </w:rPr>
                <w:t>in Table 1</w:t>
              </w:r>
              <w:r w:rsidR="001561B7">
                <w:rPr>
                  <w:rFonts w:ascii="inherit" w:eastAsia="Times New Roman" w:hAnsi="inherit" w:cs="Times New Roman"/>
                  <w:sz w:val="24"/>
                  <w:szCs w:val="24"/>
                  <w:lang w:eastAsia="en-GB"/>
                </w:rPr>
                <w:t xml:space="preserve"> (same value as typ</w:t>
              </w:r>
              <w:r w:rsidR="00805D4F">
                <w:rPr>
                  <w:rFonts w:ascii="inherit" w:eastAsia="Times New Roman" w:hAnsi="inherit" w:cs="Times New Roman"/>
                  <w:sz w:val="24"/>
                  <w:szCs w:val="24"/>
                  <w:lang w:eastAsia="en-GB"/>
                </w:rPr>
                <w:t>e</w:t>
              </w:r>
              <w:r w:rsidR="001561B7">
                <w:rPr>
                  <w:rFonts w:ascii="inherit" w:eastAsia="Times New Roman" w:hAnsi="inherit" w:cs="Times New Roman"/>
                  <w:sz w:val="24"/>
                  <w:szCs w:val="24"/>
                  <w:lang w:eastAsia="en-GB"/>
                </w:rPr>
                <w:t xml:space="preserve"> C)</w:t>
              </w:r>
            </w:ins>
            <w:r w:rsidRPr="003B7AE9">
              <w:rPr>
                <w:rFonts w:ascii="inherit" w:eastAsia="Times New Roman" w:hAnsi="inherit" w:cs="Times New Roman"/>
                <w:sz w:val="24"/>
                <w:szCs w:val="24"/>
                <w:lang w:eastAsia="en-GB"/>
              </w:rPr>
              <w:t xml:space="preserve">. A power-generating module is also of type D if its connection point is below 110 kV and its maximum capacity is at or above a threshold specified in </w:t>
            </w:r>
            <w:del w:id="45" w:author="Author">
              <w:r w:rsidRPr="003B7AE9" w:rsidDel="00FC1036">
                <w:rPr>
                  <w:rFonts w:ascii="inherit" w:eastAsia="Times New Roman" w:hAnsi="inherit" w:cs="Times New Roman"/>
                  <w:sz w:val="24"/>
                  <w:szCs w:val="24"/>
                  <w:lang w:eastAsia="en-GB"/>
                </w:rPr>
                <w:delText xml:space="preserve">accordance with </w:delText>
              </w:r>
              <w:r w:rsidRPr="003B7AE9" w:rsidDel="008F0DC0">
                <w:rPr>
                  <w:rFonts w:ascii="inherit" w:eastAsia="Times New Roman" w:hAnsi="inherit" w:cs="Times New Roman"/>
                  <w:sz w:val="24"/>
                  <w:szCs w:val="24"/>
                  <w:lang w:eastAsia="en-GB"/>
                </w:rPr>
                <w:delText>paragraph 3</w:delText>
              </w:r>
            </w:del>
            <w:ins w:id="46" w:author="Author">
              <w:r w:rsidR="008F0DC0">
                <w:rPr>
                  <w:rFonts w:ascii="inherit" w:eastAsia="Times New Roman" w:hAnsi="inherit" w:cs="Times New Roman"/>
                  <w:sz w:val="24"/>
                  <w:szCs w:val="24"/>
                  <w:lang w:eastAsia="en-GB"/>
                </w:rPr>
                <w:t xml:space="preserve"> Table 1</w:t>
              </w:r>
            </w:ins>
            <w:r w:rsidRPr="003B7AE9">
              <w:rPr>
                <w:rFonts w:ascii="inherit" w:eastAsia="Times New Roman" w:hAnsi="inherit" w:cs="Times New Roman"/>
                <w:sz w:val="24"/>
                <w:szCs w:val="24"/>
                <w:lang w:eastAsia="en-GB"/>
              </w:rPr>
              <w:t xml:space="preserve">. </w:t>
            </w:r>
            <w:del w:id="47" w:author="Author">
              <w:r w:rsidRPr="003B7AE9" w:rsidDel="008F0DC0">
                <w:rPr>
                  <w:rFonts w:ascii="inherit" w:eastAsia="Times New Roman" w:hAnsi="inherit" w:cs="Times New Roman"/>
                  <w:sz w:val="24"/>
                  <w:szCs w:val="24"/>
                  <w:lang w:eastAsia="en-GB"/>
                </w:rPr>
                <w:delText>This threshold shall not be above the limit for type D power-generating modules contained in Table 1.</w:delText>
              </w:r>
            </w:del>
            <w:commentRangeEnd w:id="43"/>
            <w:r w:rsidR="005474F2">
              <w:rPr>
                <w:rStyle w:val="CommentReference"/>
              </w:rPr>
              <w:commentReference w:id="43"/>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5993F659" w:rsidR="003B7AE9" w:rsidRPr="003B7AE9" w:rsidRDefault="003B4EB2" w:rsidP="003B7AE9">
            <w:pPr>
              <w:spacing w:before="120" w:after="120" w:line="240" w:lineRule="auto"/>
              <w:jc w:val="center"/>
              <w:rPr>
                <w:rFonts w:ascii="inherit" w:eastAsia="Times New Roman" w:hAnsi="inherit" w:cs="Times New Roman"/>
                <w:sz w:val="24"/>
                <w:szCs w:val="24"/>
                <w:lang w:eastAsia="en-GB"/>
              </w:rPr>
            </w:pPr>
            <w:del w:id="48" w:author="Author">
              <w:r w:rsidDel="00BC783C">
                <w:rPr>
                  <w:rFonts w:ascii="inherit" w:eastAsia="Times New Roman" w:hAnsi="inherit" w:cs="Times New Roman"/>
                  <w:b/>
                  <w:bCs/>
                  <w:sz w:val="24"/>
                  <w:szCs w:val="24"/>
                  <w:lang w:eastAsia="en-GB"/>
                </w:rPr>
                <w:delText xml:space="preserve">Defined </w:delText>
              </w:r>
              <w:commentRangeStart w:id="49"/>
              <w:r w:rsidDel="00BC783C">
                <w:rPr>
                  <w:rFonts w:ascii="inherit" w:eastAsia="Times New Roman" w:hAnsi="inherit" w:cs="Times New Roman"/>
                  <w:b/>
                  <w:bCs/>
                  <w:sz w:val="24"/>
                  <w:szCs w:val="24"/>
                  <w:lang w:eastAsia="en-GB"/>
                </w:rPr>
                <w:delText>values</w:delText>
              </w:r>
            </w:del>
            <w:ins w:id="50" w:author="Author">
              <w:r w:rsidR="00BC783C">
                <w:rPr>
                  <w:rFonts w:ascii="inherit" w:eastAsia="Times New Roman" w:hAnsi="inherit" w:cs="Times New Roman"/>
                  <w:b/>
                  <w:bCs/>
                  <w:sz w:val="24"/>
                  <w:szCs w:val="24"/>
                  <w:lang w:eastAsia="en-GB"/>
                </w:rPr>
                <w:t>Defined values</w:t>
              </w:r>
            </w:ins>
            <w:r w:rsidR="003B7AE9" w:rsidRPr="003B7AE9">
              <w:rPr>
                <w:rFonts w:ascii="inherit" w:eastAsia="Times New Roman" w:hAnsi="inherit" w:cs="Times New Roman"/>
                <w:b/>
                <w:bCs/>
                <w:sz w:val="24"/>
                <w:szCs w:val="24"/>
                <w:lang w:eastAsia="en-GB"/>
              </w:rPr>
              <w:t xml:space="preserve"> for thresholds for type B, C and D power-generating modules</w:t>
            </w:r>
            <w:commentRangeEnd w:id="49"/>
            <w:r w:rsidR="005962C4">
              <w:rPr>
                <w:rStyle w:val="CommentReference"/>
              </w:rPr>
              <w:commentReference w:id="49"/>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1F7EC014"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51" w:author="Author">
                    <w:r w:rsidRPr="003B7AE9" w:rsidDel="00C748F1">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362BB145"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52" w:author="Author">
                    <w:r w:rsidRPr="003B7AE9" w:rsidDel="00C748F1">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0A9C08B"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53" w:author="Author">
                    <w:r w:rsidRPr="003B7AE9" w:rsidDel="00C748F1">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2A887C2F" w:rsidR="003B7AE9" w:rsidRPr="003B7AE9" w:rsidDel="009959BA" w:rsidRDefault="003B7AE9" w:rsidP="003B7AE9">
      <w:pPr>
        <w:shd w:val="clear" w:color="auto" w:fill="FFFFFF"/>
        <w:spacing w:before="120" w:after="0" w:line="240" w:lineRule="auto"/>
        <w:jc w:val="both"/>
        <w:rPr>
          <w:del w:id="54" w:author="Author"/>
          <w:rFonts w:ascii="inherit" w:eastAsia="Times New Roman" w:hAnsi="inherit" w:cs="Times New Roman"/>
          <w:color w:val="000000"/>
          <w:sz w:val="24"/>
          <w:szCs w:val="24"/>
          <w:lang w:eastAsia="en-GB"/>
        </w:rPr>
      </w:pPr>
      <w:del w:id="55" w:author="Author">
        <w:r w:rsidRPr="003B7AE9" w:rsidDel="009959BA">
          <w:rPr>
            <w:rFonts w:ascii="inherit" w:eastAsia="Times New Roman" w:hAnsi="inherit" w:cs="Times New Roman"/>
            <w:color w:val="000000"/>
            <w:sz w:val="24"/>
            <w:szCs w:val="24"/>
            <w:lang w:eastAsia="en-GB"/>
          </w:rPr>
          <w:delTex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delText>
        </w:r>
      </w:del>
    </w:p>
    <w:p w14:paraId="2B2D60D0" w14:textId="20A185FE" w:rsidR="003B7AE9" w:rsidDel="00F0442E" w:rsidRDefault="003B7AE9" w:rsidP="003B7AE9">
      <w:pPr>
        <w:shd w:val="clear" w:color="auto" w:fill="FFFFFF"/>
        <w:spacing w:before="120" w:after="0" w:line="240" w:lineRule="auto"/>
        <w:jc w:val="both"/>
        <w:rPr>
          <w:del w:id="56" w:author="Author"/>
          <w:rFonts w:ascii="inherit" w:eastAsia="Times New Roman" w:hAnsi="inherit" w:cs="Times New Roman"/>
          <w:color w:val="000000"/>
          <w:sz w:val="24"/>
          <w:szCs w:val="24"/>
          <w:lang w:eastAsia="en-GB"/>
        </w:rPr>
      </w:pPr>
      <w:del w:id="57" w:author="Author">
        <w:r w:rsidRPr="003B7AE9" w:rsidDel="00621216">
          <w:rPr>
            <w:rFonts w:ascii="inherit" w:eastAsia="Times New Roman" w:hAnsi="inherit" w:cs="Times New Roman"/>
            <w:color w:val="000000"/>
            <w:sz w:val="24"/>
            <w:szCs w:val="24"/>
            <w:lang w:eastAsia="en-GB"/>
          </w:rPr>
          <w:delText>4.   Power-generating facility owners shall assist this process and provide data as requested by the relevant TSO.</w:delText>
        </w:r>
      </w:del>
    </w:p>
    <w:p w14:paraId="44C1B413" w14:textId="0E8091ED" w:rsidR="00F0442E" w:rsidRPr="003B7AE9" w:rsidRDefault="00F0442E" w:rsidP="003B7AE9">
      <w:pPr>
        <w:shd w:val="clear" w:color="auto" w:fill="FFFFFF"/>
        <w:spacing w:before="120" w:after="0" w:line="240" w:lineRule="auto"/>
        <w:jc w:val="both"/>
        <w:rPr>
          <w:ins w:id="58" w:author="Author"/>
          <w:rFonts w:ascii="inherit" w:eastAsia="Times New Roman" w:hAnsi="inherit" w:cs="Times New Roman"/>
          <w:color w:val="000000"/>
          <w:sz w:val="24"/>
          <w:szCs w:val="24"/>
          <w:lang w:eastAsia="en-GB"/>
        </w:rPr>
      </w:pPr>
      <w:ins w:id="59" w:author="Author">
        <w:r>
          <w:rPr>
            <w:rFonts w:ascii="inherit" w:eastAsia="Times New Roman" w:hAnsi="inherit" w:cs="Times New Roman"/>
            <w:color w:val="000000"/>
            <w:sz w:val="24"/>
            <w:szCs w:val="24"/>
            <w:lang w:eastAsia="en-GB"/>
          </w:rPr>
          <w:t xml:space="preserve">3. </w:t>
        </w:r>
        <w:r>
          <w:rPr>
            <w:rFonts w:ascii="inherit" w:eastAsia="Times New Roman" w:hAnsi="inherit" w:cs="Times New Roman"/>
            <w:sz w:val="24"/>
            <w:szCs w:val="24"/>
            <w:lang w:eastAsia="en-GB"/>
          </w:rPr>
          <w:t xml:space="preserve">Bidirectional cars and bidirectional vehicle chargers shall always be type A1 or A2, but never </w:t>
        </w:r>
        <w:r w:rsidR="005D4EFD">
          <w:rPr>
            <w:rFonts w:ascii="inherit" w:eastAsia="Times New Roman" w:hAnsi="inherit" w:cs="Times New Roman"/>
            <w:sz w:val="24"/>
            <w:szCs w:val="24"/>
            <w:lang w:eastAsia="en-GB"/>
          </w:rPr>
          <w:t xml:space="preserve">be considered as </w:t>
        </w:r>
        <w:r>
          <w:rPr>
            <w:rFonts w:ascii="inherit" w:eastAsia="Times New Roman" w:hAnsi="inherit" w:cs="Times New Roman"/>
            <w:sz w:val="24"/>
            <w:szCs w:val="24"/>
            <w:lang w:eastAsia="en-GB"/>
          </w:rPr>
          <w:t>type B</w:t>
        </w:r>
        <w:r w:rsidR="00DD41FD">
          <w:rPr>
            <w:rFonts w:ascii="inherit" w:eastAsia="Times New Roman" w:hAnsi="inherit" w:cs="Times New Roman"/>
            <w:sz w:val="24"/>
            <w:szCs w:val="24"/>
            <w:lang w:eastAsia="en-GB"/>
          </w:rPr>
          <w:t>.</w:t>
        </w:r>
        <w:commentRangeStart w:id="60"/>
        <w:r>
          <w:rPr>
            <w:rFonts w:ascii="inherit" w:eastAsia="Times New Roman" w:hAnsi="inherit" w:cs="Times New Roman"/>
            <w:sz w:val="24"/>
            <w:szCs w:val="24"/>
            <w:lang w:eastAsia="en-GB"/>
          </w:rPr>
          <w:t xml:space="preserve"> </w:t>
        </w:r>
        <w:commentRangeEnd w:id="60"/>
        <w:r>
          <w:rPr>
            <w:rStyle w:val="CommentReference"/>
          </w:rPr>
          <w:commentReference w:id="60"/>
        </w:r>
      </w:ins>
    </w:p>
    <w:p w14:paraId="06E7E841" w14:textId="77777777" w:rsidR="003B7AE9" w:rsidRDefault="003B7AE9" w:rsidP="003B7AE9">
      <w:pPr>
        <w:shd w:val="clear" w:color="auto" w:fill="FFFFFF"/>
        <w:spacing w:before="120" w:after="0" w:line="240" w:lineRule="auto"/>
        <w:jc w:val="both"/>
        <w:rPr>
          <w:ins w:id="6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5795426F" w14:textId="01666FAC" w:rsidR="009D531A" w:rsidRDefault="009D531A" w:rsidP="003B7AE9">
      <w:pPr>
        <w:shd w:val="clear" w:color="auto" w:fill="FFFFFF"/>
        <w:spacing w:before="120" w:after="0" w:line="240" w:lineRule="auto"/>
        <w:jc w:val="both"/>
        <w:rPr>
          <w:ins w:id="62" w:author="Author"/>
          <w:rFonts w:ascii="inherit" w:eastAsia="Times New Roman" w:hAnsi="inherit" w:cs="Times New Roman"/>
          <w:color w:val="000000"/>
          <w:sz w:val="24"/>
          <w:szCs w:val="24"/>
          <w:lang w:eastAsia="en-GB"/>
        </w:rPr>
      </w:pPr>
      <w:ins w:id="63" w:author="Author">
        <w:r>
          <w:rPr>
            <w:rFonts w:ascii="inherit" w:eastAsia="Times New Roman" w:hAnsi="inherit" w:cs="Times New Roman"/>
            <w:color w:val="000000"/>
            <w:sz w:val="24"/>
            <w:szCs w:val="24"/>
            <w:lang w:eastAsia="en-GB"/>
          </w:rPr>
          <w:t xml:space="preserve">6. </w:t>
        </w:r>
        <w:commentRangeStart w:id="64"/>
        <w:r>
          <w:rPr>
            <w:rFonts w:ascii="inherit" w:eastAsia="Times New Roman" w:hAnsi="inherit" w:cs="Times New Roman"/>
            <w:sz w:val="24"/>
            <w:szCs w:val="24"/>
            <w:lang w:eastAsia="en-GB"/>
          </w:rPr>
          <w:t>Photovoltaic, wind, combined</w:t>
        </w:r>
        <w:r w:rsidR="006D0E17">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heat</w:t>
        </w:r>
        <w:r w:rsidR="006D0E17">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and</w:t>
        </w:r>
        <w:r w:rsidR="006D0E17">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power, stationary storage, and mobile storage shall not be collected together for determination of the Type of the facility, as their generation patterns differ strongly and independently. </w:t>
        </w:r>
        <w:commentRangeEnd w:id="64"/>
        <w:r>
          <w:rPr>
            <w:rStyle w:val="CommentReference"/>
          </w:rPr>
          <w:commentReference w:id="64"/>
        </w:r>
      </w:ins>
    </w:p>
    <w:p w14:paraId="651C5AE2" w14:textId="77777777" w:rsidR="00EF0B48" w:rsidRPr="003B7AE9" w:rsidRDefault="00EF0B48"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6</w:t>
      </w:r>
    </w:p>
    <w:p w14:paraId="7F916D96" w14:textId="3D6AA321"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 xml:space="preserve">Application to power-generating modules, pump-storage power-generating modules, </w:t>
      </w:r>
      <w:ins w:id="65" w:author="Author">
        <w:r w:rsidR="002D5E99">
          <w:rPr>
            <w:rFonts w:ascii="inherit" w:eastAsia="Times New Roman" w:hAnsi="inherit" w:cs="Times New Roman"/>
            <w:b/>
            <w:bCs/>
            <w:color w:val="000000"/>
            <w:sz w:val="24"/>
            <w:szCs w:val="24"/>
            <w:lang w:eastAsia="en-GB"/>
          </w:rPr>
          <w:t xml:space="preserve">battery </w:t>
        </w:r>
        <w:r w:rsidR="001720A2">
          <w:rPr>
            <w:rFonts w:ascii="inherit" w:eastAsia="Times New Roman" w:hAnsi="inherit" w:cs="Times New Roman"/>
            <w:b/>
            <w:bCs/>
            <w:color w:val="000000"/>
            <w:sz w:val="24"/>
            <w:szCs w:val="24"/>
            <w:lang w:eastAsia="en-GB"/>
          </w:rPr>
          <w:t>storage</w:t>
        </w:r>
        <w:r w:rsidR="002F1F76">
          <w:rPr>
            <w:rFonts w:ascii="inherit" w:eastAsia="Times New Roman" w:hAnsi="inherit" w:cs="Times New Roman"/>
            <w:b/>
            <w:bCs/>
            <w:color w:val="000000"/>
            <w:sz w:val="24"/>
            <w:szCs w:val="24"/>
            <w:lang w:eastAsia="en-GB"/>
          </w:rPr>
          <w:t xml:space="preserve">, </w:t>
        </w:r>
      </w:ins>
      <w:r w:rsidRPr="003B7AE9">
        <w:rPr>
          <w:rFonts w:ascii="inherit" w:eastAsia="Times New Roman" w:hAnsi="inherit" w:cs="Times New Roman"/>
          <w:b/>
          <w:bCs/>
          <w:color w:val="000000"/>
          <w:sz w:val="24"/>
          <w:szCs w:val="24"/>
          <w:lang w:eastAsia="en-GB"/>
        </w:rPr>
        <w:t>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Default="003B7AE9" w:rsidP="003B7AE9">
      <w:pPr>
        <w:shd w:val="clear" w:color="auto" w:fill="FFFFFF"/>
        <w:spacing w:before="120" w:after="0" w:line="240" w:lineRule="auto"/>
        <w:jc w:val="both"/>
        <w:rPr>
          <w:ins w:id="66"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3220374" w14:textId="03D8AFBF" w:rsidR="001720A2" w:rsidRDefault="0051305C"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67"/>
      <w:ins w:id="68" w:author="Author">
        <w:r>
          <w:rPr>
            <w:rFonts w:ascii="inherit" w:eastAsia="Times New Roman" w:hAnsi="inherit" w:cs="Times New Roman"/>
            <w:color w:val="000000"/>
            <w:sz w:val="24"/>
            <w:szCs w:val="24"/>
            <w:lang w:eastAsia="en-GB"/>
          </w:rPr>
          <w:t xml:space="preserve">2b) Storages </w:t>
        </w:r>
        <w:r w:rsidR="00656220">
          <w:rPr>
            <w:rFonts w:ascii="inherit" w:eastAsia="Times New Roman" w:hAnsi="inherit" w:cs="Times New Roman"/>
            <w:color w:val="000000"/>
            <w:sz w:val="24"/>
            <w:szCs w:val="24"/>
            <w:lang w:eastAsia="en-GB"/>
          </w:rPr>
          <w:t>shall ful</w:t>
        </w:r>
        <w:r w:rsidR="00FF516D">
          <w:rPr>
            <w:rFonts w:ascii="inherit" w:eastAsia="Times New Roman" w:hAnsi="inherit" w:cs="Times New Roman"/>
            <w:color w:val="000000"/>
            <w:sz w:val="24"/>
            <w:szCs w:val="24"/>
            <w:lang w:eastAsia="en-GB"/>
          </w:rPr>
          <w:t xml:space="preserve">fil all the relevant requirements in both generation and </w:t>
        </w:r>
        <w:r w:rsidR="00DB6A1A">
          <w:rPr>
            <w:rFonts w:ascii="inherit" w:eastAsia="Times New Roman" w:hAnsi="inherit" w:cs="Times New Roman"/>
            <w:color w:val="000000"/>
            <w:sz w:val="24"/>
            <w:szCs w:val="24"/>
            <w:lang w:eastAsia="en-GB"/>
          </w:rPr>
          <w:t xml:space="preserve">charging </w:t>
        </w:r>
        <w:r w:rsidR="005F4A4C">
          <w:rPr>
            <w:rFonts w:ascii="inherit" w:eastAsia="Times New Roman" w:hAnsi="inherit" w:cs="Times New Roman"/>
            <w:color w:val="000000"/>
            <w:sz w:val="24"/>
            <w:szCs w:val="24"/>
            <w:lang w:eastAsia="en-GB"/>
          </w:rPr>
          <w:t xml:space="preserve">operation mode. </w:t>
        </w:r>
        <w:r w:rsidR="008D32C3">
          <w:rPr>
            <w:rFonts w:ascii="inherit" w:eastAsia="Times New Roman" w:hAnsi="inherit" w:cs="Times New Roman"/>
            <w:color w:val="000000"/>
            <w:sz w:val="24"/>
            <w:szCs w:val="24"/>
            <w:lang w:eastAsia="en-GB"/>
          </w:rPr>
          <w:t xml:space="preserve">If technically capable </w:t>
        </w:r>
        <w:r w:rsidR="001054EC">
          <w:rPr>
            <w:rFonts w:ascii="inherit" w:eastAsia="Times New Roman" w:hAnsi="inherit" w:cs="Times New Roman"/>
            <w:color w:val="000000"/>
            <w:sz w:val="24"/>
            <w:szCs w:val="24"/>
            <w:lang w:eastAsia="en-GB"/>
          </w:rPr>
          <w:t>units</w:t>
        </w:r>
        <w:r w:rsidR="000A16B7">
          <w:rPr>
            <w:rFonts w:ascii="inherit" w:eastAsia="Times New Roman" w:hAnsi="inherit" w:cs="Times New Roman"/>
            <w:color w:val="000000"/>
            <w:sz w:val="24"/>
            <w:szCs w:val="24"/>
            <w:lang w:eastAsia="en-GB"/>
          </w:rPr>
          <w:t xml:space="preserve">, eg. </w:t>
        </w:r>
        <w:r w:rsidR="008822FF">
          <w:rPr>
            <w:rFonts w:ascii="inherit" w:eastAsia="Times New Roman" w:hAnsi="inherit" w:cs="Times New Roman"/>
            <w:color w:val="000000"/>
            <w:sz w:val="24"/>
            <w:szCs w:val="24"/>
            <w:lang w:eastAsia="en-GB"/>
          </w:rPr>
          <w:t>bidirectional cars</w:t>
        </w:r>
        <w:r w:rsidR="00E25F46">
          <w:rPr>
            <w:rFonts w:ascii="inherit" w:eastAsia="Times New Roman" w:hAnsi="inherit" w:cs="Times New Roman"/>
            <w:color w:val="000000"/>
            <w:sz w:val="24"/>
            <w:szCs w:val="24"/>
            <w:lang w:eastAsia="en-GB"/>
          </w:rPr>
          <w:t xml:space="preserve"> or backup power units</w:t>
        </w:r>
        <w:r w:rsidR="000B69E7">
          <w:rPr>
            <w:rFonts w:ascii="inherit" w:eastAsia="Times New Roman" w:hAnsi="inherit" w:cs="Times New Roman"/>
            <w:color w:val="000000"/>
            <w:sz w:val="24"/>
            <w:szCs w:val="24"/>
            <w:lang w:eastAsia="en-GB"/>
          </w:rPr>
          <w:t>,</w:t>
        </w:r>
        <w:r w:rsidR="001054EC">
          <w:rPr>
            <w:rFonts w:ascii="inherit" w:eastAsia="Times New Roman" w:hAnsi="inherit" w:cs="Times New Roman"/>
            <w:color w:val="000000"/>
            <w:sz w:val="24"/>
            <w:szCs w:val="24"/>
            <w:lang w:eastAsia="en-GB"/>
          </w:rPr>
          <w:t xml:space="preserve"> </w:t>
        </w:r>
        <w:r w:rsidR="00BB5C41">
          <w:rPr>
            <w:rFonts w:ascii="inherit" w:eastAsia="Times New Roman" w:hAnsi="inherit" w:cs="Times New Roman"/>
            <w:color w:val="000000"/>
            <w:sz w:val="24"/>
            <w:szCs w:val="24"/>
            <w:lang w:eastAsia="en-GB"/>
          </w:rPr>
          <w:t>do not wish to work</w:t>
        </w:r>
        <w:r w:rsidR="00A954A5">
          <w:rPr>
            <w:rFonts w:ascii="inherit" w:eastAsia="Times New Roman" w:hAnsi="inherit" w:cs="Times New Roman"/>
            <w:color w:val="000000"/>
            <w:sz w:val="24"/>
            <w:szCs w:val="24"/>
            <w:lang w:eastAsia="en-GB"/>
          </w:rPr>
          <w:t xml:space="preserve"> in </w:t>
        </w:r>
        <w:r w:rsidR="004D4B6E">
          <w:rPr>
            <w:rFonts w:ascii="inherit" w:eastAsia="Times New Roman" w:hAnsi="inherit" w:cs="Times New Roman"/>
            <w:color w:val="000000"/>
            <w:sz w:val="24"/>
            <w:szCs w:val="24"/>
            <w:lang w:eastAsia="en-GB"/>
          </w:rPr>
          <w:t xml:space="preserve">generation mode </w:t>
        </w:r>
        <w:r w:rsidR="0017463C">
          <w:rPr>
            <w:rFonts w:ascii="inherit" w:eastAsia="Times New Roman" w:hAnsi="inherit" w:cs="Times New Roman"/>
            <w:color w:val="000000"/>
            <w:sz w:val="24"/>
            <w:szCs w:val="24"/>
            <w:lang w:eastAsia="en-GB"/>
          </w:rPr>
          <w:t xml:space="preserve">at a certain </w:t>
        </w:r>
        <w:r w:rsidR="00BB5C41">
          <w:rPr>
            <w:rFonts w:ascii="inherit" w:eastAsia="Times New Roman" w:hAnsi="inherit" w:cs="Times New Roman"/>
            <w:color w:val="000000"/>
            <w:sz w:val="24"/>
            <w:szCs w:val="24"/>
            <w:lang w:eastAsia="en-GB"/>
          </w:rPr>
          <w:t xml:space="preserve">place, these units shall be considered as </w:t>
        </w:r>
        <w:r w:rsidR="00401BD6">
          <w:rPr>
            <w:rFonts w:ascii="inherit" w:eastAsia="Times New Roman" w:hAnsi="inherit" w:cs="Times New Roman"/>
            <w:color w:val="000000"/>
            <w:sz w:val="24"/>
            <w:szCs w:val="24"/>
            <w:lang w:eastAsia="en-GB"/>
          </w:rPr>
          <w:t xml:space="preserve">loads and </w:t>
        </w:r>
        <w:r w:rsidR="00C31626">
          <w:rPr>
            <w:rFonts w:ascii="inherit" w:eastAsia="Times New Roman" w:hAnsi="inherit" w:cs="Times New Roman"/>
            <w:color w:val="000000"/>
            <w:sz w:val="24"/>
            <w:szCs w:val="24"/>
            <w:lang w:eastAsia="en-GB"/>
          </w:rPr>
          <w:t xml:space="preserve">do not need to fulfil all the </w:t>
        </w:r>
        <w:r w:rsidR="00E25F46">
          <w:rPr>
            <w:rFonts w:ascii="inherit" w:eastAsia="Times New Roman" w:hAnsi="inherit" w:cs="Times New Roman"/>
            <w:color w:val="000000"/>
            <w:sz w:val="24"/>
            <w:szCs w:val="24"/>
            <w:lang w:eastAsia="en-GB"/>
          </w:rPr>
          <w:t xml:space="preserve">requirements for generators in this code. </w:t>
        </w:r>
        <w:commentRangeEnd w:id="67"/>
        <w:r w:rsidR="00D421C4">
          <w:rPr>
            <w:rStyle w:val="CommentReference"/>
          </w:rPr>
          <w:commentReference w:id="67"/>
        </w:r>
      </w:ins>
    </w:p>
    <w:p w14:paraId="60B8A78B" w14:textId="21AC1EB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w:t>
      </w:r>
      <w:ins w:id="69" w:author="Author">
        <w:r w:rsidR="001B199D">
          <w:rPr>
            <w:rFonts w:ascii="inherit" w:eastAsia="Times New Roman" w:hAnsi="inherit" w:cs="Times New Roman"/>
            <w:color w:val="000000"/>
            <w:sz w:val="24"/>
            <w:szCs w:val="24"/>
            <w:lang w:eastAsia="en-GB"/>
          </w:rPr>
          <w:t xml:space="preserve"> which includes all </w:t>
        </w:r>
        <w:r w:rsidR="00FA3460">
          <w:rPr>
            <w:rFonts w:ascii="inherit" w:eastAsia="Times New Roman" w:hAnsi="inherit" w:cs="Times New Roman"/>
            <w:color w:val="000000"/>
            <w:sz w:val="24"/>
            <w:szCs w:val="24"/>
            <w:lang w:eastAsia="en-GB"/>
          </w:rPr>
          <w:t>types of power-generating modules,</w:t>
        </w:r>
      </w:ins>
      <w:r w:rsidRPr="003B7AE9">
        <w:rPr>
          <w:rFonts w:ascii="inherit" w:eastAsia="Times New Roman" w:hAnsi="inherit" w:cs="Times New Roman"/>
          <w:color w:val="000000"/>
          <w:sz w:val="24"/>
          <w:szCs w:val="24"/>
          <w:lang w:eastAsia="en-GB"/>
        </w:rPr>
        <w:t xml:space="preserve">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Regulatory aspects</w:t>
      </w:r>
    </w:p>
    <w:p w14:paraId="717FF38E" w14:textId="34809799"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w:t>
      </w:r>
      <w:ins w:id="70" w:author="Author">
        <w:r w:rsidR="00465A65">
          <w:rPr>
            <w:rFonts w:ascii="inherit" w:eastAsia="Times New Roman" w:hAnsi="inherit" w:cs="Times New Roman"/>
            <w:color w:val="000000"/>
            <w:sz w:val="24"/>
            <w:szCs w:val="24"/>
            <w:lang w:eastAsia="en-GB"/>
          </w:rPr>
          <w:t xml:space="preserve"> </w:t>
        </w:r>
        <w:commentRangeStart w:id="71"/>
        <w:r w:rsidR="00465A65">
          <w:rPr>
            <w:rFonts w:ascii="inherit" w:eastAsia="Times New Roman" w:hAnsi="inherit" w:cs="Times New Roman"/>
            <w:color w:val="000000"/>
            <w:sz w:val="24"/>
            <w:szCs w:val="24"/>
            <w:lang w:eastAsia="en-GB"/>
          </w:rPr>
          <w:t xml:space="preserve">These publications of </w:t>
        </w:r>
        <w:r w:rsidR="00155853">
          <w:rPr>
            <w:rFonts w:ascii="inherit" w:eastAsia="Times New Roman" w:hAnsi="inherit" w:cs="Times New Roman"/>
            <w:color w:val="000000"/>
            <w:sz w:val="24"/>
            <w:szCs w:val="24"/>
            <w:lang w:eastAsia="en-GB"/>
          </w:rPr>
          <w:t xml:space="preserve">national grid connection </w:t>
        </w:r>
        <w:r w:rsidR="00A77D1E">
          <w:rPr>
            <w:rFonts w:ascii="inherit" w:eastAsia="Times New Roman" w:hAnsi="inherit" w:cs="Times New Roman"/>
            <w:color w:val="000000"/>
            <w:sz w:val="24"/>
            <w:szCs w:val="24"/>
            <w:lang w:eastAsia="en-GB"/>
          </w:rPr>
          <w:t xml:space="preserve">codes must be accessible by </w:t>
        </w:r>
        <w:r w:rsidR="00F55CD1">
          <w:rPr>
            <w:rFonts w:ascii="inherit" w:eastAsia="Times New Roman" w:hAnsi="inherit" w:cs="Times New Roman"/>
            <w:color w:val="000000"/>
            <w:sz w:val="24"/>
            <w:szCs w:val="24"/>
            <w:lang w:eastAsia="en-GB"/>
          </w:rPr>
          <w:t>the public</w:t>
        </w:r>
        <w:r w:rsidR="0048210E">
          <w:rPr>
            <w:rFonts w:ascii="inherit" w:eastAsia="Times New Roman" w:hAnsi="inherit" w:cs="Times New Roman"/>
            <w:color w:val="000000"/>
            <w:sz w:val="24"/>
            <w:szCs w:val="24"/>
            <w:lang w:eastAsia="en-GB"/>
          </w:rPr>
          <w:t xml:space="preserve"> without registration or</w:t>
        </w:r>
        <w:r w:rsidR="00C339FE" w:rsidRPr="00C339FE">
          <w:rPr>
            <w:rFonts w:ascii="inherit" w:eastAsia="Times New Roman" w:hAnsi="inherit" w:cs="Times New Roman"/>
            <w:color w:val="000000"/>
            <w:sz w:val="24"/>
            <w:szCs w:val="24"/>
            <w:lang w:eastAsia="en-GB"/>
          </w:rPr>
          <w:t xml:space="preserve"> </w:t>
        </w:r>
        <w:r w:rsidR="00C339FE">
          <w:rPr>
            <w:rFonts w:ascii="inherit" w:eastAsia="Times New Roman" w:hAnsi="inherit" w:cs="Times New Roman"/>
            <w:color w:val="000000"/>
            <w:sz w:val="24"/>
            <w:szCs w:val="24"/>
            <w:lang w:eastAsia="en-GB"/>
          </w:rPr>
          <w:t>payment</w:t>
        </w:r>
        <w:r w:rsidR="00D27EA0">
          <w:rPr>
            <w:rFonts w:ascii="inherit" w:eastAsia="Times New Roman" w:hAnsi="inherit" w:cs="Times New Roman"/>
            <w:color w:val="000000"/>
            <w:sz w:val="24"/>
            <w:szCs w:val="24"/>
            <w:lang w:eastAsia="en-GB"/>
          </w:rPr>
          <w:t>.</w:t>
        </w:r>
      </w:ins>
      <w:r w:rsidRPr="003B7AE9">
        <w:rPr>
          <w:rFonts w:ascii="inherit" w:eastAsia="Times New Roman" w:hAnsi="inherit" w:cs="Times New Roman"/>
          <w:color w:val="000000"/>
          <w:sz w:val="24"/>
          <w:szCs w:val="24"/>
          <w:lang w:eastAsia="en-GB"/>
        </w:rPr>
        <w:t xml:space="preserve"> </w:t>
      </w:r>
      <w:commentRangeEnd w:id="71"/>
      <w:r w:rsidR="00C03A8C">
        <w:rPr>
          <w:rStyle w:val="CommentReference"/>
        </w:rPr>
        <w:commentReference w:id="71"/>
      </w:r>
      <w:r w:rsidRPr="003B7AE9">
        <w:rPr>
          <w:rFonts w:ascii="inherit" w:eastAsia="Times New Roman" w:hAnsi="inherit" w:cs="Times New Roman"/>
          <w:color w:val="000000"/>
          <w:sz w:val="24"/>
          <w:szCs w:val="24"/>
          <w:lang w:eastAsia="en-GB"/>
        </w:rPr>
        <w:t>The designated entity shall be the regulatory authority</w:t>
      </w:r>
      <w:ins w:id="72" w:author="Author">
        <w:r w:rsidR="00A34BB4">
          <w:rPr>
            <w:rFonts w:ascii="inherit" w:eastAsia="Times New Roman" w:hAnsi="inherit" w:cs="Times New Roman"/>
            <w:color w:val="000000"/>
            <w:sz w:val="24"/>
            <w:szCs w:val="24"/>
            <w:lang w:eastAsia="en-GB"/>
          </w:rPr>
          <w:t>.</w:t>
        </w:r>
      </w:ins>
      <w:r w:rsidRPr="003B7AE9">
        <w:rPr>
          <w:rFonts w:ascii="inherit" w:eastAsia="Times New Roman" w:hAnsi="inherit" w:cs="Times New Roman"/>
          <w:color w:val="000000"/>
          <w:sz w:val="24"/>
          <w:szCs w:val="24"/>
          <w:lang w:eastAsia="en-GB"/>
        </w:rPr>
        <w:t xml:space="preserve"> </w:t>
      </w:r>
      <w:commentRangeStart w:id="73"/>
      <w:del w:id="74" w:author="Author">
        <w:r w:rsidRPr="003B7AE9" w:rsidDel="00A34BB4">
          <w:rPr>
            <w:rFonts w:ascii="inherit" w:eastAsia="Times New Roman" w:hAnsi="inherit" w:cs="Times New Roman"/>
            <w:color w:val="000000"/>
            <w:sz w:val="24"/>
            <w:szCs w:val="24"/>
            <w:lang w:eastAsia="en-GB"/>
          </w:rPr>
          <w:delText>unless otherwise provided by the Member State.</w:delText>
        </w:r>
      </w:del>
      <w:commentRangeEnd w:id="73"/>
      <w:r w:rsidR="00522C89">
        <w:rPr>
          <w:rStyle w:val="CommentReference"/>
        </w:rPr>
        <w:commentReference w:id="73"/>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0AEFC13C" w14:textId="77777777" w:rsidR="0050134E" w:rsidRDefault="003B7AE9" w:rsidP="003B7AE9">
            <w:pPr>
              <w:spacing w:before="120" w:after="0" w:line="240" w:lineRule="auto"/>
              <w:jc w:val="both"/>
              <w:rPr>
                <w:ins w:id="7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p w14:paraId="5694AF63" w14:textId="70DCD412" w:rsidR="003B7AE9" w:rsidRPr="003B7AE9" w:rsidRDefault="00380E6E" w:rsidP="003B7AE9">
            <w:pPr>
              <w:spacing w:before="120" w:after="0" w:line="240" w:lineRule="auto"/>
              <w:jc w:val="both"/>
              <w:rPr>
                <w:rFonts w:ascii="inherit" w:eastAsia="Times New Roman" w:hAnsi="inherit" w:cs="Times New Roman"/>
                <w:sz w:val="24"/>
                <w:szCs w:val="24"/>
                <w:lang w:eastAsia="en-GB"/>
              </w:rPr>
            </w:pPr>
            <w:commentRangeStart w:id="76"/>
            <w:ins w:id="77" w:author="Author">
              <w:r>
                <w:rPr>
                  <w:rFonts w:ascii="inherit" w:eastAsia="Times New Roman" w:hAnsi="inherit" w:cs="Times New Roman"/>
                  <w:sz w:val="24"/>
                  <w:szCs w:val="24"/>
                  <w:lang w:eastAsia="en-GB"/>
                </w:rPr>
                <w:t xml:space="preserve">(g) provide sufficient evidence and rationale to the public to justify the regulations and decisions pursuant to </w:t>
              </w:r>
              <w:r w:rsidR="00DA78CB">
                <w:rPr>
                  <w:rFonts w:ascii="inherit" w:eastAsia="Times New Roman" w:hAnsi="inherit" w:cs="Times New Roman"/>
                  <w:sz w:val="24"/>
                  <w:szCs w:val="24"/>
                  <w:lang w:eastAsia="en-GB"/>
                </w:rPr>
                <w:t>this Commission Regulation</w:t>
              </w:r>
              <w:commentRangeEnd w:id="76"/>
              <w:r w:rsidR="00DA78CB">
                <w:rPr>
                  <w:rStyle w:val="CommentReference"/>
                </w:rPr>
                <w:commentReference w:id="76"/>
              </w:r>
            </w:ins>
            <w:r w:rsidR="003B7AE9" w:rsidRPr="003B7AE9">
              <w:rPr>
                <w:rFonts w:ascii="inherit" w:eastAsia="Times New Roman" w:hAnsi="inherit" w:cs="Times New Roman"/>
                <w:sz w:val="24"/>
                <w:szCs w:val="24"/>
                <w:lang w:eastAsia="en-GB"/>
              </w:rPr>
              <w:t>.</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w:t>
      </w:r>
      <w:r w:rsidRPr="003B7AE9">
        <w:rPr>
          <w:rFonts w:ascii="inherit" w:eastAsia="Times New Roman" w:hAnsi="inherit" w:cs="Times New Roman"/>
          <w:color w:val="000000"/>
          <w:sz w:val="24"/>
          <w:szCs w:val="24"/>
          <w:lang w:eastAsia="en-GB"/>
        </w:rPr>
        <w:lastRenderedPageBreak/>
        <w:t>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A508FB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16F122C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ins w:id="78" w:author="Author">
        <w:r w:rsidR="00510775">
          <w:rPr>
            <w:rFonts w:ascii="inherit" w:eastAsia="Times New Roman" w:hAnsi="inherit" w:cs="Times New Roman"/>
            <w:color w:val="000000"/>
            <w:sz w:val="24"/>
            <w:szCs w:val="24"/>
            <w:lang w:eastAsia="en-GB"/>
          </w:rPr>
          <w:t xml:space="preserve"> </w:t>
        </w:r>
        <w:commentRangeStart w:id="79"/>
        <w:r w:rsidR="00510775">
          <w:rPr>
            <w:rFonts w:ascii="inherit" w:eastAsia="Times New Roman" w:hAnsi="inherit" w:cs="Times New Roman"/>
            <w:color w:val="000000"/>
            <w:sz w:val="24"/>
            <w:szCs w:val="24"/>
            <w:lang w:eastAsia="en-GB"/>
          </w:rPr>
          <w:t xml:space="preserve">Final </w:t>
        </w:r>
        <w:r w:rsidR="0095571D">
          <w:rPr>
            <w:rFonts w:ascii="inherit" w:eastAsia="Times New Roman" w:hAnsi="inherit" w:cs="Times New Roman"/>
            <w:color w:val="000000"/>
            <w:sz w:val="24"/>
            <w:szCs w:val="24"/>
            <w:lang w:eastAsia="en-GB"/>
          </w:rPr>
          <w:t xml:space="preserve">and intermediate </w:t>
        </w:r>
        <w:r w:rsidR="00510775">
          <w:rPr>
            <w:rFonts w:ascii="inherit" w:eastAsia="Times New Roman" w:hAnsi="inherit" w:cs="Times New Roman"/>
            <w:color w:val="000000"/>
            <w:sz w:val="24"/>
            <w:szCs w:val="24"/>
            <w:lang w:eastAsia="en-GB"/>
          </w:rPr>
          <w:t>versions must be published</w:t>
        </w:r>
        <w:r w:rsidR="0022009F">
          <w:rPr>
            <w:rFonts w:ascii="inherit" w:eastAsia="Times New Roman" w:hAnsi="inherit" w:cs="Times New Roman"/>
            <w:color w:val="000000"/>
            <w:sz w:val="24"/>
            <w:szCs w:val="24"/>
            <w:lang w:eastAsia="en-GB"/>
          </w:rPr>
          <w:t xml:space="preserve"> for free</w:t>
        </w:r>
        <w:r w:rsidR="00510775">
          <w:rPr>
            <w:rFonts w:ascii="inherit" w:eastAsia="Times New Roman" w:hAnsi="inherit" w:cs="Times New Roman"/>
            <w:color w:val="000000"/>
            <w:sz w:val="24"/>
            <w:szCs w:val="24"/>
            <w:lang w:eastAsia="en-GB"/>
          </w:rPr>
          <w:t xml:space="preserve"> </w:t>
        </w:r>
        <w:r w:rsidR="002D5E99">
          <w:rPr>
            <w:rFonts w:ascii="inherit" w:eastAsia="Times New Roman" w:hAnsi="inherit" w:cs="Times New Roman"/>
            <w:color w:val="000000"/>
            <w:sz w:val="24"/>
            <w:szCs w:val="24"/>
            <w:lang w:eastAsia="en-GB"/>
          </w:rPr>
          <w:t>to the public by the NRA</w:t>
        </w:r>
        <w:r w:rsidR="00B7358C">
          <w:rPr>
            <w:rFonts w:ascii="inherit" w:eastAsia="Times New Roman" w:hAnsi="inherit" w:cs="Times New Roman"/>
            <w:color w:val="000000"/>
            <w:sz w:val="24"/>
            <w:szCs w:val="24"/>
            <w:lang w:eastAsia="en-GB"/>
          </w:rPr>
          <w:t>.</w:t>
        </w:r>
        <w:commentRangeEnd w:id="79"/>
        <w:r w:rsidR="007A4308">
          <w:rPr>
            <w:rStyle w:val="CommentReference"/>
          </w:rPr>
          <w:commentReference w:id="79"/>
        </w:r>
      </w:ins>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30FE37CB" w:rsidR="003B7AE9" w:rsidRPr="003B7AE9" w:rsidRDefault="00707FD1" w:rsidP="003B7AE9">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 xml:space="preserve"> </w:t>
                  </w:r>
                  <w:r w:rsidR="003B7AE9"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Change w:id="80" w:author="Author">
                <w:tblPr>
                  <w:tblW w:w="5000" w:type="pct"/>
                  <w:tblCellMar>
                    <w:left w:w="0" w:type="dxa"/>
                    <w:right w:w="0" w:type="dxa"/>
                  </w:tblCellMar>
                  <w:tblLook w:val="04A0" w:firstRow="1" w:lastRow="0" w:firstColumn="1" w:lastColumn="0" w:noHBand="0" w:noVBand="1"/>
                </w:tblPr>
              </w:tblPrChange>
            </w:tblPr>
            <w:tblGrid>
              <w:gridCol w:w="317"/>
              <w:gridCol w:w="8408"/>
              <w:tblGridChange w:id="81">
                <w:tblGrid>
                  <w:gridCol w:w="317"/>
                  <w:gridCol w:w="8408"/>
                </w:tblGrid>
              </w:tblGridChange>
            </w:tblGrid>
            <w:tr w:rsidR="003B7AE9" w:rsidRPr="003B7AE9" w14:paraId="34579D5D" w14:textId="77777777" w:rsidTr="00E73223">
              <w:tc>
                <w:tcPr>
                  <w:tcW w:w="0" w:type="auto"/>
                  <w:shd w:val="clear" w:color="auto" w:fill="auto"/>
                  <w:tcPrChange w:id="82" w:author="Author">
                    <w:tcPr>
                      <w:tcW w:w="0" w:type="auto"/>
                      <w:shd w:val="clear" w:color="auto" w:fill="auto"/>
                    </w:tcPr>
                  </w:tcPrChange>
                </w:tcPr>
                <w:p w14:paraId="744A3109" w14:textId="02CA56E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83"/>
                  <w:del w:id="84" w:author="Author">
                    <w:r w:rsidRPr="003B7AE9" w:rsidDel="00E91D8E">
                      <w:rPr>
                        <w:rFonts w:ascii="inherit" w:eastAsia="Times New Roman" w:hAnsi="inherit" w:cs="Times New Roman"/>
                        <w:sz w:val="24"/>
                        <w:szCs w:val="24"/>
                        <w:lang w:eastAsia="en-GB"/>
                      </w:rPr>
                      <w:delText>(ii)</w:delText>
                    </w:r>
                  </w:del>
                </w:p>
              </w:tc>
              <w:tc>
                <w:tcPr>
                  <w:tcW w:w="0" w:type="auto"/>
                  <w:shd w:val="clear" w:color="auto" w:fill="auto"/>
                  <w:tcPrChange w:id="85" w:author="Author">
                    <w:tcPr>
                      <w:tcW w:w="0" w:type="auto"/>
                      <w:shd w:val="clear" w:color="auto" w:fill="auto"/>
                    </w:tcPr>
                  </w:tcPrChange>
                </w:tcPr>
                <w:p w14:paraId="5D4828F1" w14:textId="7E223EA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86" w:author="Author">
                    <w:r w:rsidRPr="003B7AE9" w:rsidDel="00E91D8E">
                      <w:rPr>
                        <w:rFonts w:ascii="inherit" w:eastAsia="Times New Roman" w:hAnsi="inherit" w:cs="Times New Roman"/>
                        <w:sz w:val="24"/>
                        <w:szCs w:val="24"/>
                        <w:lang w:eastAsia="en-GB"/>
                      </w:rPr>
                      <w:delTex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delText>
                    </w:r>
                  </w:del>
                </w:p>
              </w:tc>
            </w:tr>
          </w:tbl>
          <w:commentRangeEnd w:id="83"/>
          <w:p w14:paraId="203CBD46" w14:textId="77777777" w:rsidR="003B7AE9" w:rsidRPr="003B7AE9" w:rsidRDefault="005B57D2" w:rsidP="003B7AE9">
            <w:pPr>
              <w:spacing w:after="0" w:line="240" w:lineRule="auto"/>
              <w:rPr>
                <w:rFonts w:ascii="inherit" w:eastAsia="Times New Roman" w:hAnsi="inherit" w:cs="Times New Roman"/>
                <w:vanish/>
                <w:sz w:val="24"/>
                <w:szCs w:val="24"/>
                <w:lang w:eastAsia="en-GB"/>
              </w:rPr>
            </w:pPr>
            <w:r>
              <w:rPr>
                <w:rStyle w:val="CommentReference"/>
              </w:rPr>
              <w:commentReference w:id="83"/>
            </w: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03666AC" w14:textId="028039D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87"/>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w:t>
            </w:r>
            <w:ins w:id="88" w:author="Author">
              <w:r w:rsidR="009D5C14">
                <w:rPr>
                  <w:rFonts w:ascii="inherit" w:eastAsia="Times New Roman" w:hAnsi="inherit" w:cs="Times New Roman"/>
                  <w:sz w:val="24"/>
                  <w:szCs w:val="24"/>
                  <w:lang w:eastAsia="en-GB"/>
                </w:rPr>
                <w:t xml:space="preserve"> in </w:t>
              </w:r>
              <w:r w:rsidR="005B4273">
                <w:rPr>
                  <w:rFonts w:ascii="inherit" w:eastAsia="Times New Roman" w:hAnsi="inherit" w:cs="Times New Roman"/>
                  <w:sz w:val="24"/>
                  <w:szCs w:val="24"/>
                  <w:lang w:eastAsia="en-GB"/>
                </w:rPr>
                <w:t xml:space="preserve">the </w:t>
              </w:r>
              <w:r w:rsidR="00FB17D8">
                <w:rPr>
                  <w:rFonts w:ascii="inherit" w:eastAsia="Times New Roman" w:hAnsi="inherit" w:cs="Times New Roman"/>
                  <w:sz w:val="24"/>
                  <w:szCs w:val="24"/>
                  <w:lang w:eastAsia="en-GB"/>
                </w:rPr>
                <w:t>last updated version of EN</w:t>
              </w:r>
              <w:r w:rsidR="00AE33FF">
                <w:rPr>
                  <w:rFonts w:ascii="inherit" w:eastAsia="Times New Roman" w:hAnsi="inherit" w:cs="Times New Roman"/>
                  <w:sz w:val="24"/>
                  <w:szCs w:val="24"/>
                  <w:lang w:eastAsia="en-GB"/>
                </w:rPr>
                <w:t>50549-1</w:t>
              </w:r>
            </w:ins>
            <w:del w:id="89" w:author="Author">
              <w:r w:rsidRPr="003B7AE9" w:rsidDel="009965F4">
                <w:rPr>
                  <w:rFonts w:ascii="inherit" w:eastAsia="Times New Roman" w:hAnsi="inherit" w:cs="Times New Roman"/>
                  <w:sz w:val="24"/>
                  <w:szCs w:val="24"/>
                  <w:lang w:eastAsia="en-GB"/>
                </w:rPr>
                <w:delText xml:space="preserve"> by the relevant TSO</w:delText>
              </w:r>
            </w:del>
            <w:r w:rsidRPr="003B7AE9">
              <w:rPr>
                <w:rFonts w:ascii="inherit" w:eastAsia="Times New Roman" w:hAnsi="inherit" w:cs="Times New Roman"/>
                <w:sz w:val="24"/>
                <w:szCs w:val="24"/>
                <w:lang w:eastAsia="en-GB"/>
              </w:rPr>
              <w:t>, unless disconnection was triggered by rate-of-change-of-frequency-type loss of mains protection. The relevant system operator, in coordination with the relevant TSO, shall specify this rate-of-change-of-frequency-type loss of mains protection.</w:t>
            </w:r>
            <w:commentRangeEnd w:id="87"/>
            <w:r w:rsidR="00C15B52">
              <w:rPr>
                <w:rStyle w:val="CommentReference"/>
              </w:rPr>
              <w:commentReference w:id="87"/>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56A34F90" w:rsidR="003B7AE9" w:rsidRPr="003B7AE9" w:rsidRDefault="003B7AE9" w:rsidP="003B7AE9">
                  <w:pPr>
                    <w:spacing w:before="60" w:after="60" w:line="240" w:lineRule="auto"/>
                    <w:rPr>
                      <w:rFonts w:ascii="inherit" w:eastAsia="Times New Roman" w:hAnsi="inherit" w:cs="Times New Roman"/>
                      <w:lang w:eastAsia="en-GB"/>
                    </w:rPr>
                  </w:pPr>
                  <w:commentRangeStart w:id="90"/>
                  <w:del w:id="91" w:author="Author">
                    <w:r w:rsidRPr="003B7AE9" w:rsidDel="004D7BB1">
                      <w:rPr>
                        <w:rFonts w:ascii="inherit" w:eastAsia="Times New Roman" w:hAnsi="inherit" w:cs="Times New Roman"/>
                        <w:lang w:eastAsia="en-GB"/>
                      </w:rPr>
                      <w:delText>To be specified by each TSO, but not less than 30 minutes</w:delText>
                    </w:r>
                  </w:del>
                  <w:ins w:id="92" w:author="Author">
                    <w:r w:rsidR="00810EB8">
                      <w:rPr>
                        <w:rFonts w:ascii="inherit" w:eastAsia="Times New Roman" w:hAnsi="inherit" w:cs="Times New Roman"/>
                        <w:lang w:eastAsia="en-GB"/>
                      </w:rPr>
                      <w:t xml:space="preserve"> </w:t>
                    </w:r>
                    <w:commentRangeEnd w:id="90"/>
                    <w:r w:rsidR="00AB6BEB">
                      <w:rPr>
                        <w:rStyle w:val="CommentReference"/>
                      </w:rPr>
                      <w:commentReference w:id="90"/>
                    </w:r>
                  </w:ins>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0BDC775E" w:rsidR="003B7AE9" w:rsidRPr="003B7AE9" w:rsidRDefault="003B7AE9" w:rsidP="003B7AE9">
                  <w:pPr>
                    <w:spacing w:before="60" w:after="60" w:line="240" w:lineRule="auto"/>
                    <w:rPr>
                      <w:rFonts w:ascii="inherit" w:eastAsia="Times New Roman" w:hAnsi="inherit" w:cs="Times New Roman"/>
                      <w:lang w:eastAsia="en-GB"/>
                    </w:rPr>
                  </w:pPr>
                  <w:del w:id="93" w:author="Author">
                    <w:r w:rsidRPr="003B7AE9" w:rsidDel="004D7BB1">
                      <w:rPr>
                        <w:rFonts w:ascii="inherit" w:eastAsia="Times New Roman" w:hAnsi="inherit" w:cs="Times New Roman"/>
                        <w:lang w:eastAsia="en-GB"/>
                      </w:rPr>
                      <w:delText>To be specified by each TSO, but not less than the period for 47,5 Hz-48,5 Hz</w:delText>
                    </w:r>
                  </w:del>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2D3D11D0" w:rsidR="003B7AE9" w:rsidRPr="003B7AE9" w:rsidRDefault="003B7AE9" w:rsidP="003B7AE9">
                  <w:pPr>
                    <w:spacing w:before="60" w:after="60" w:line="240" w:lineRule="auto"/>
                    <w:rPr>
                      <w:rFonts w:ascii="inherit" w:eastAsia="Times New Roman" w:hAnsi="inherit" w:cs="Times New Roman"/>
                      <w:lang w:eastAsia="en-GB"/>
                    </w:rPr>
                  </w:pPr>
                  <w:del w:id="94" w:author="Author">
                    <w:r w:rsidRPr="003B7AE9" w:rsidDel="004D7BB1">
                      <w:rPr>
                        <w:rFonts w:ascii="inherit" w:eastAsia="Times New Roman" w:hAnsi="inherit" w:cs="Times New Roman"/>
                        <w:lang w:eastAsia="en-GB"/>
                      </w:rPr>
                      <w:delText>To be specified by each TSO, but not less than 30 minutes</w:delText>
                    </w:r>
                  </w:del>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6196518C" w:rsidR="003B7AE9" w:rsidRPr="003B7AE9" w:rsidRDefault="003B7AE9" w:rsidP="003B7AE9">
                  <w:pPr>
                    <w:spacing w:before="60" w:after="60" w:line="240" w:lineRule="auto"/>
                    <w:rPr>
                      <w:rFonts w:ascii="inherit" w:eastAsia="Times New Roman" w:hAnsi="inherit" w:cs="Times New Roman"/>
                      <w:lang w:eastAsia="en-GB"/>
                    </w:rPr>
                  </w:pPr>
                  <w:del w:id="95" w:author="Author">
                    <w:r w:rsidRPr="003B7AE9" w:rsidDel="004D7BB1">
                      <w:rPr>
                        <w:rFonts w:ascii="inherit" w:eastAsia="Times New Roman" w:hAnsi="inherit" w:cs="Times New Roman"/>
                        <w:lang w:eastAsia="en-GB"/>
                      </w:rPr>
                      <w:delText>To be specified by each TSO, but not less than 90 minutes</w:delText>
                    </w:r>
                  </w:del>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0B58DA30" w:rsidR="003B7AE9" w:rsidRPr="003B7AE9" w:rsidRDefault="003B7AE9" w:rsidP="003B7AE9">
                  <w:pPr>
                    <w:spacing w:before="60" w:after="60" w:line="240" w:lineRule="auto"/>
                    <w:rPr>
                      <w:rFonts w:ascii="inherit" w:eastAsia="Times New Roman" w:hAnsi="inherit" w:cs="Times New Roman"/>
                      <w:lang w:eastAsia="en-GB"/>
                    </w:rPr>
                  </w:pPr>
                  <w:del w:id="96" w:author="Author">
                    <w:r w:rsidRPr="003B7AE9" w:rsidDel="004D7BB1">
                      <w:rPr>
                        <w:rFonts w:ascii="inherit" w:eastAsia="Times New Roman" w:hAnsi="inherit" w:cs="Times New Roman"/>
                        <w:lang w:eastAsia="en-GB"/>
                      </w:rPr>
                      <w:delText>To be specified by each TSO, but not less than 90 minutes</w:delText>
                    </w:r>
                  </w:del>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4DFABCA8" w:rsidR="003B7AE9" w:rsidRPr="003B7AE9" w:rsidRDefault="003B7AE9" w:rsidP="003B7AE9">
                  <w:pPr>
                    <w:spacing w:before="60" w:after="60" w:line="240" w:lineRule="auto"/>
                    <w:rPr>
                      <w:rFonts w:ascii="inherit" w:eastAsia="Times New Roman" w:hAnsi="inherit" w:cs="Times New Roman"/>
                      <w:lang w:eastAsia="en-GB"/>
                    </w:rPr>
                  </w:pPr>
                  <w:del w:id="97" w:author="Author">
                    <w:r w:rsidRPr="003B7AE9" w:rsidDel="004D7BB1">
                      <w:rPr>
                        <w:rFonts w:ascii="inherit" w:eastAsia="Times New Roman" w:hAnsi="inherit" w:cs="Times New Roman"/>
                        <w:lang w:eastAsia="en-GB"/>
                      </w:rPr>
                      <w:delText>To be specified by each TSO, but not less than 30 minutes</w:delText>
                    </w:r>
                  </w:del>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38719E3F" w:rsidR="003B7AE9" w:rsidRPr="003B7AE9" w:rsidRDefault="003B7AE9" w:rsidP="003B7AE9">
                  <w:pPr>
                    <w:spacing w:before="60" w:after="60" w:line="240" w:lineRule="auto"/>
                    <w:rPr>
                      <w:rFonts w:ascii="inherit" w:eastAsia="Times New Roman" w:hAnsi="inherit" w:cs="Times New Roman"/>
                      <w:lang w:eastAsia="en-GB"/>
                    </w:rPr>
                  </w:pPr>
                  <w:del w:id="98" w:author="Author">
                    <w:r w:rsidRPr="003B7AE9" w:rsidDel="004D7BB1">
                      <w:rPr>
                        <w:rFonts w:ascii="inherit" w:eastAsia="Times New Roman" w:hAnsi="inherit" w:cs="Times New Roman"/>
                        <w:lang w:eastAsia="en-GB"/>
                      </w:rPr>
                      <w:delText>To be specified by each TSO, but not less than the period for 47,5 Hz-48,5 Hz</w:delText>
                    </w:r>
                  </w:del>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61A9B000" w:rsidR="003B7AE9" w:rsidRPr="003B7AE9" w:rsidRDefault="003B7AE9" w:rsidP="003B7AE9">
                  <w:pPr>
                    <w:spacing w:before="60" w:after="60" w:line="240" w:lineRule="auto"/>
                    <w:rPr>
                      <w:rFonts w:ascii="inherit" w:eastAsia="Times New Roman" w:hAnsi="inherit" w:cs="Times New Roman"/>
                      <w:lang w:eastAsia="en-GB"/>
                    </w:rPr>
                  </w:pPr>
                  <w:del w:id="99" w:author="Author">
                    <w:r w:rsidRPr="003B7AE9" w:rsidDel="004D7BB1">
                      <w:rPr>
                        <w:rFonts w:ascii="inherit" w:eastAsia="Times New Roman" w:hAnsi="inherit" w:cs="Times New Roman"/>
                        <w:lang w:eastAsia="en-GB"/>
                      </w:rPr>
                      <w:delText>To be specified by each TSO, but not less than 30 minutes</w:delText>
                    </w:r>
                  </w:del>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0CF45BD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w:t>
            </w:r>
            <w:del w:id="100" w:author="Author">
              <w:r w:rsidRPr="003B7AE9" w:rsidDel="00126A75">
                <w:rPr>
                  <w:rFonts w:ascii="inherit" w:eastAsia="Times New Roman" w:hAnsi="inherit" w:cs="Times New Roman"/>
                  <w:sz w:val="24"/>
                  <w:szCs w:val="24"/>
                  <w:lang w:eastAsia="en-GB"/>
                </w:rPr>
                <w:delText xml:space="preserve"> </w:delText>
              </w:r>
              <w:commentRangeStart w:id="101"/>
              <w:r w:rsidRPr="003B7AE9" w:rsidDel="00126A75">
                <w:rPr>
                  <w:rFonts w:ascii="inherit" w:eastAsia="Times New Roman" w:hAnsi="inherit" w:cs="Times New Roman"/>
                  <w:sz w:val="24"/>
                  <w:szCs w:val="24"/>
                  <w:lang w:eastAsia="en-GB"/>
                </w:rPr>
                <w:delText>by the relevant TSO</w:delText>
              </w:r>
            </w:del>
            <w:ins w:id="102" w:author="Author">
              <w:r w:rsidR="00126A75">
                <w:rPr>
                  <w:rFonts w:ascii="inherit" w:eastAsia="Times New Roman" w:hAnsi="inherit" w:cs="Times New Roman"/>
                  <w:sz w:val="24"/>
                  <w:szCs w:val="24"/>
                  <w:lang w:eastAsia="en-GB"/>
                </w:rPr>
                <w:t xml:space="preserve"> in the last updated version of EN50549-1</w:t>
              </w:r>
            </w:ins>
            <w:r w:rsidRPr="003B7AE9">
              <w:rPr>
                <w:rFonts w:ascii="inherit" w:eastAsia="Times New Roman" w:hAnsi="inherit" w:cs="Times New Roman"/>
                <w:sz w:val="24"/>
                <w:szCs w:val="24"/>
                <w:lang w:eastAsia="en-GB"/>
              </w:rPr>
              <w:t>;</w:t>
            </w:r>
            <w:commentRangeEnd w:id="101"/>
            <w:r w:rsidR="00022534">
              <w:rPr>
                <w:rStyle w:val="CommentReference"/>
              </w:rPr>
              <w:commentReference w:id="101"/>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2E995C6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commentRangeStart w:id="103"/>
            <w:del w:id="104" w:author="Author">
              <w:r w:rsidRPr="003B7AE9" w:rsidDel="00C34824">
                <w:rPr>
                  <w:rFonts w:ascii="inherit" w:eastAsia="Times New Roman" w:hAnsi="inherit" w:cs="Times New Roman"/>
                  <w:sz w:val="24"/>
                  <w:szCs w:val="24"/>
                  <w:lang w:eastAsia="en-GB"/>
                </w:rPr>
                <w:delTex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delText>
              </w:r>
              <w:commentRangeEnd w:id="103"/>
              <w:r w:rsidR="00E55584" w:rsidDel="00C34824">
                <w:rPr>
                  <w:rStyle w:val="CommentReference"/>
                </w:rPr>
                <w:commentReference w:id="103"/>
              </w:r>
            </w:del>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5423839C" w:rsidR="003B7AE9" w:rsidRPr="003B7AE9" w:rsidRDefault="00283260" w:rsidP="003B7AE9">
            <w:pPr>
              <w:spacing w:before="120" w:after="0" w:line="240" w:lineRule="auto"/>
              <w:jc w:val="both"/>
              <w:rPr>
                <w:rFonts w:ascii="inherit" w:eastAsia="Times New Roman" w:hAnsi="inherit" w:cs="Times New Roman"/>
                <w:sz w:val="24"/>
                <w:szCs w:val="24"/>
                <w:lang w:eastAsia="en-GB"/>
              </w:rPr>
            </w:pPr>
            <w:ins w:id="105" w:author="Author">
              <w:r>
                <w:rPr>
                  <w:rFonts w:ascii="inherit" w:eastAsia="Times New Roman" w:hAnsi="inherit" w:cs="Times New Roman"/>
                  <w:sz w:val="24"/>
                  <w:szCs w:val="24"/>
                  <w:lang w:eastAsia="en-GB"/>
                </w:rPr>
                <w:t>the last updated version of EN50549-1</w:t>
              </w:r>
            </w:ins>
            <w:del w:id="106" w:author="Author">
              <w:r w:rsidR="003B7AE9" w:rsidRPr="003B7AE9" w:rsidDel="00283260">
                <w:rPr>
                  <w:rFonts w:ascii="inherit" w:eastAsia="Times New Roman" w:hAnsi="inherit" w:cs="Times New Roman"/>
                  <w:sz w:val="24"/>
                  <w:szCs w:val="24"/>
                  <w:lang w:eastAsia="en-GB"/>
                </w:rPr>
                <w:delText>the relevant TSO</w:delText>
              </w:r>
            </w:del>
            <w:r w:rsidR="003B7AE9" w:rsidRPr="003B7AE9">
              <w:rPr>
                <w:rFonts w:ascii="inherit" w:eastAsia="Times New Roman" w:hAnsi="inherit" w:cs="Times New Roman"/>
                <w:sz w:val="24"/>
                <w:szCs w:val="24"/>
                <w:lang w:eastAsia="en-GB"/>
              </w:rPr>
              <w:t xml:space="preserve">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5BFE535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07"/>
      <w:r w:rsidRPr="003B7AE9">
        <w:rPr>
          <w:rFonts w:ascii="inherit" w:eastAsia="Times New Roman" w:hAnsi="inherit" w:cs="Times New Roman"/>
          <w:color w:val="000000"/>
          <w:sz w:val="24"/>
          <w:szCs w:val="24"/>
          <w:lang w:eastAsia="en-GB"/>
        </w:rPr>
        <w:lastRenderedPageBreak/>
        <w:t>4.   </w:t>
      </w:r>
      <w:del w:id="108" w:author="Author">
        <w:r w:rsidRPr="003B7AE9" w:rsidDel="00D00AAF">
          <w:rPr>
            <w:rFonts w:ascii="inherit" w:eastAsia="Times New Roman" w:hAnsi="inherit" w:cs="Times New Roman"/>
            <w:color w:val="000000"/>
            <w:sz w:val="24"/>
            <w:szCs w:val="24"/>
            <w:lang w:eastAsia="en-GB"/>
          </w:rPr>
          <w:delText>The relevant TSO</w:delText>
        </w:r>
      </w:del>
      <w:ins w:id="109" w:author="Author">
        <w:r w:rsidR="00D00AAF" w:rsidRPr="00D00AAF">
          <w:rPr>
            <w:rFonts w:ascii="inherit" w:eastAsia="Times New Roman" w:hAnsi="inherit" w:cs="Times New Roman"/>
            <w:sz w:val="24"/>
            <w:szCs w:val="24"/>
            <w:lang w:eastAsia="en-GB"/>
          </w:rPr>
          <w:t xml:space="preserve"> </w:t>
        </w:r>
        <w:r w:rsidR="00D00AAF">
          <w:rPr>
            <w:rFonts w:ascii="inherit" w:eastAsia="Times New Roman" w:hAnsi="inherit" w:cs="Times New Roman"/>
            <w:sz w:val="24"/>
            <w:szCs w:val="24"/>
            <w:lang w:eastAsia="en-GB"/>
          </w:rPr>
          <w:t>the last updated version of EN50549-1</w:t>
        </w:r>
      </w:ins>
      <w:r w:rsidRPr="003B7AE9">
        <w:rPr>
          <w:rFonts w:ascii="inherit" w:eastAsia="Times New Roman" w:hAnsi="inherit" w:cs="Times New Roman"/>
          <w:color w:val="000000"/>
          <w:sz w:val="24"/>
          <w:szCs w:val="24"/>
          <w:lang w:eastAsia="en-GB"/>
        </w:rPr>
        <w:t xml:space="preserve"> shall specify admissible active power reduction from maximum output with falling frequency in its control area as a rate of reduction falling within the boundaries, illustrated by the full lines in Figure 2:</w:t>
      </w:r>
      <w:commentRangeEnd w:id="107"/>
      <w:r w:rsidR="000D7F89">
        <w:rPr>
          <w:rStyle w:val="CommentReference"/>
        </w:rPr>
        <w:commentReference w:id="107"/>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91F6E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diagram represents the boundaries in which the capability can be specified by the </w:t>
            </w:r>
            <w:commentRangeStart w:id="110"/>
            <w:ins w:id="111" w:author="Author">
              <w:r w:rsidR="001131AB">
                <w:rPr>
                  <w:rFonts w:ascii="inherit" w:eastAsia="Times New Roman" w:hAnsi="inherit" w:cs="Times New Roman"/>
                  <w:sz w:val="24"/>
                  <w:szCs w:val="24"/>
                  <w:lang w:eastAsia="en-GB"/>
                </w:rPr>
                <w:t>the last updated version of EN50549-1</w:t>
              </w:r>
            </w:ins>
            <w:del w:id="112" w:author="Author">
              <w:r w:rsidRPr="003B7AE9" w:rsidDel="001131AB">
                <w:rPr>
                  <w:rFonts w:ascii="inherit" w:eastAsia="Times New Roman" w:hAnsi="inherit" w:cs="Times New Roman"/>
                  <w:sz w:val="24"/>
                  <w:szCs w:val="24"/>
                  <w:lang w:eastAsia="en-GB"/>
                </w:rPr>
                <w:delText>relevant TSO</w:delText>
              </w:r>
            </w:del>
            <w:commentRangeEnd w:id="110"/>
            <w:r w:rsidR="004C7A89">
              <w:rPr>
                <w:rStyle w:val="CommentReference"/>
              </w:rPr>
              <w:commentReference w:id="110"/>
            </w:r>
            <w:r w:rsidRPr="003B7AE9">
              <w:rPr>
                <w:rFonts w:ascii="inherit" w:eastAsia="Times New Roman" w:hAnsi="inherit" w:cs="Times New Roman"/>
                <w:sz w:val="24"/>
                <w:szCs w:val="24"/>
                <w:lang w:eastAsia="en-GB"/>
              </w:rPr>
              <w:t>.</w:t>
            </w:r>
          </w:p>
        </w:tc>
      </w:tr>
    </w:tbl>
    <w:p w14:paraId="752E5998" w14:textId="103F15F6" w:rsidR="003B7AE9" w:rsidRPr="003B7AE9" w:rsidDel="007205BD" w:rsidRDefault="003B7AE9" w:rsidP="003B7AE9">
      <w:pPr>
        <w:shd w:val="clear" w:color="auto" w:fill="FFFFFF"/>
        <w:spacing w:before="120" w:after="0" w:line="240" w:lineRule="auto"/>
        <w:jc w:val="both"/>
        <w:rPr>
          <w:del w:id="113" w:author="Author"/>
          <w:rFonts w:ascii="inherit" w:eastAsia="Times New Roman" w:hAnsi="inherit" w:cs="Times New Roman"/>
          <w:color w:val="000000"/>
          <w:sz w:val="24"/>
          <w:szCs w:val="24"/>
          <w:lang w:eastAsia="en-GB"/>
        </w:rPr>
      </w:pPr>
      <w:commentRangeStart w:id="114"/>
      <w:del w:id="115" w:author="Author">
        <w:r w:rsidRPr="003B7AE9" w:rsidDel="007205BD">
          <w:rPr>
            <w:rFonts w:ascii="inherit" w:eastAsia="Times New Roman" w:hAnsi="inherit" w:cs="Times New Roman"/>
            <w:color w:val="000000"/>
            <w:sz w:val="24"/>
            <w:szCs w:val="24"/>
            <w:lang w:eastAsia="en-GB"/>
          </w:rPr>
          <w:delTex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delText>
        </w:r>
      </w:del>
      <w:commentRangeEnd w:id="114"/>
      <w:r w:rsidR="00BA55D9">
        <w:rPr>
          <w:rStyle w:val="CommentReference"/>
        </w:rPr>
        <w:commentReference w:id="114"/>
      </w:r>
    </w:p>
    <w:p w14:paraId="0E301EE6" w14:textId="70058C2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16"/>
      <w:r w:rsidRPr="003B7AE9">
        <w:rPr>
          <w:rFonts w:ascii="inherit" w:eastAsia="Times New Roman" w:hAnsi="inherit" w:cs="Times New Roman"/>
          <w:color w:val="000000"/>
          <w:sz w:val="24"/>
          <w:szCs w:val="24"/>
          <w:lang w:eastAsia="en-GB"/>
        </w:rPr>
        <w:t xml:space="preserve">7.   The </w:t>
      </w:r>
      <w:ins w:id="117" w:author="Author">
        <w:r w:rsidR="003D2715">
          <w:rPr>
            <w:rFonts w:ascii="inherit" w:eastAsia="Times New Roman" w:hAnsi="inherit" w:cs="Times New Roman"/>
            <w:sz w:val="24"/>
            <w:szCs w:val="24"/>
            <w:lang w:eastAsia="en-GB"/>
          </w:rPr>
          <w:t>last updated version of EN50549-1</w:t>
        </w:r>
        <w:r w:rsidR="00844C54">
          <w:rPr>
            <w:rFonts w:ascii="inherit" w:eastAsia="Times New Roman" w:hAnsi="inherit" w:cs="Times New Roman"/>
            <w:sz w:val="24"/>
            <w:szCs w:val="24"/>
            <w:lang w:eastAsia="en-GB"/>
          </w:rPr>
          <w:t xml:space="preserve"> </w:t>
        </w:r>
      </w:ins>
      <w:del w:id="118" w:author="Author">
        <w:r w:rsidRPr="003B7AE9" w:rsidDel="003D2715">
          <w:rPr>
            <w:rFonts w:ascii="inherit" w:eastAsia="Times New Roman" w:hAnsi="inherit" w:cs="Times New Roman"/>
            <w:color w:val="000000"/>
            <w:sz w:val="24"/>
            <w:szCs w:val="24"/>
            <w:lang w:eastAsia="en-GB"/>
          </w:rPr>
          <w:delText xml:space="preserve">relevant TSO </w:delText>
        </w:r>
      </w:del>
      <w:r w:rsidRPr="003B7AE9">
        <w:rPr>
          <w:rFonts w:ascii="inherit" w:eastAsia="Times New Roman" w:hAnsi="inherit" w:cs="Times New Roman"/>
          <w:color w:val="000000"/>
          <w:sz w:val="24"/>
          <w:szCs w:val="24"/>
          <w:lang w:eastAsia="en-GB"/>
        </w:rPr>
        <w:t>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10A1B2E6" w:rsidR="003B7AE9" w:rsidRDefault="003B7AE9" w:rsidP="003B7AE9">
      <w:pPr>
        <w:shd w:val="clear" w:color="auto" w:fill="FFFFFF"/>
        <w:spacing w:before="120" w:after="0" w:line="240" w:lineRule="auto"/>
        <w:jc w:val="both"/>
        <w:rPr>
          <w:ins w:id="11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commentRangeEnd w:id="116"/>
      <w:r w:rsidR="00EA68C5">
        <w:rPr>
          <w:rStyle w:val="CommentReference"/>
        </w:rPr>
        <w:commentReference w:id="116"/>
      </w:r>
    </w:p>
    <w:p w14:paraId="32806CAB" w14:textId="5D418E9D" w:rsidR="004428CF" w:rsidRPr="003B7AE9" w:rsidRDefault="00020893" w:rsidP="004428CF">
      <w:pPr>
        <w:shd w:val="clear" w:color="auto" w:fill="FFFFFF"/>
        <w:spacing w:before="120" w:after="0" w:line="240" w:lineRule="auto"/>
        <w:jc w:val="both"/>
        <w:rPr>
          <w:ins w:id="120" w:author="Author"/>
          <w:rFonts w:ascii="inherit" w:eastAsia="Times New Roman" w:hAnsi="inherit" w:cs="Times New Roman"/>
          <w:color w:val="000000"/>
          <w:sz w:val="24"/>
          <w:szCs w:val="24"/>
          <w:lang w:eastAsia="en-GB"/>
        </w:rPr>
      </w:pPr>
      <w:ins w:id="121" w:author="Author">
        <w:r>
          <w:rPr>
            <w:rFonts w:ascii="inherit" w:eastAsia="Times New Roman" w:hAnsi="inherit" w:cs="Times New Roman"/>
            <w:sz w:val="24"/>
            <w:szCs w:val="24"/>
            <w:lang w:eastAsia="en-GB"/>
          </w:rPr>
          <w:lastRenderedPageBreak/>
          <w:t>8</w:t>
        </w:r>
        <w:commentRangeStart w:id="122"/>
        <w:r>
          <w:rPr>
            <w:rFonts w:ascii="inherit" w:eastAsia="Times New Roman" w:hAnsi="inherit" w:cs="Times New Roman"/>
            <w:sz w:val="24"/>
            <w:szCs w:val="24"/>
            <w:lang w:eastAsia="en-GB"/>
          </w:rPr>
          <w:t xml:space="preserve">. </w:t>
        </w:r>
        <w:r w:rsidR="004428CF">
          <w:rPr>
            <w:rFonts w:ascii="inherit" w:eastAsia="Times New Roman" w:hAnsi="inherit" w:cs="Times New Roman"/>
            <w:sz w:val="24"/>
            <w:szCs w:val="24"/>
            <w:lang w:eastAsia="en-GB"/>
          </w:rPr>
          <w:t xml:space="preserve">Electric vehicles and charge points for electric vehicles shall be considered Type A in </w:t>
        </w:r>
        <w:commentRangeEnd w:id="122"/>
        <w:r w:rsidR="00B323D1">
          <w:rPr>
            <w:rStyle w:val="CommentReference"/>
          </w:rPr>
          <w:commentReference w:id="122"/>
        </w:r>
        <w:r w:rsidR="004428CF">
          <w:rPr>
            <w:rFonts w:ascii="inherit" w:eastAsia="Times New Roman" w:hAnsi="inherit" w:cs="Times New Roman"/>
            <w:sz w:val="24"/>
            <w:szCs w:val="24"/>
            <w:lang w:eastAsia="en-GB"/>
          </w:rPr>
          <w:t>all cases. They shall not be assessed on a summed level.</w:t>
        </w:r>
        <w:r w:rsidR="00A76F22">
          <w:rPr>
            <w:rFonts w:ascii="inherit" w:eastAsia="Times New Roman" w:hAnsi="inherit" w:cs="Times New Roman"/>
            <w:sz w:val="24"/>
            <w:szCs w:val="24"/>
            <w:lang w:eastAsia="en-GB"/>
          </w:rPr>
          <w:t xml:space="preserve"> </w:t>
        </w:r>
        <w:r w:rsidR="00826497">
          <w:rPr>
            <w:rFonts w:ascii="inherit" w:eastAsia="Times New Roman" w:hAnsi="inherit" w:cs="Times New Roman"/>
            <w:sz w:val="24"/>
            <w:szCs w:val="24"/>
            <w:lang w:eastAsia="en-GB"/>
          </w:rPr>
          <w:t xml:space="preserve">No member state shall add other </w:t>
        </w:r>
        <w:commentRangeStart w:id="123"/>
        <w:r w:rsidR="00826497">
          <w:rPr>
            <w:rFonts w:ascii="inherit" w:eastAsia="Times New Roman" w:hAnsi="inherit" w:cs="Times New Roman"/>
            <w:sz w:val="24"/>
            <w:szCs w:val="24"/>
            <w:lang w:eastAsia="en-GB"/>
          </w:rPr>
          <w:t xml:space="preserve">requirements than this Regulation and </w:t>
        </w:r>
        <w:r w:rsidR="003B54ED">
          <w:rPr>
            <w:rFonts w:ascii="inherit" w:eastAsia="Times New Roman" w:hAnsi="inherit" w:cs="Times New Roman"/>
            <w:sz w:val="24"/>
            <w:szCs w:val="24"/>
            <w:lang w:eastAsia="en-GB"/>
          </w:rPr>
          <w:t>the referred EN</w:t>
        </w:r>
        <w:r w:rsidR="00C6173E">
          <w:rPr>
            <w:rFonts w:ascii="inherit" w:eastAsia="Times New Roman" w:hAnsi="inherit" w:cs="Times New Roman"/>
            <w:sz w:val="24"/>
            <w:szCs w:val="24"/>
            <w:lang w:eastAsia="en-GB"/>
          </w:rPr>
          <w:t>50549-1</w:t>
        </w:r>
        <w:r w:rsidR="003B54ED">
          <w:rPr>
            <w:rFonts w:ascii="inherit" w:eastAsia="Times New Roman" w:hAnsi="inherit" w:cs="Times New Roman"/>
            <w:sz w:val="24"/>
            <w:szCs w:val="24"/>
            <w:lang w:eastAsia="en-GB"/>
          </w:rPr>
          <w:t xml:space="preserve"> standardisation</w:t>
        </w:r>
        <w:r w:rsidR="00E70130">
          <w:rPr>
            <w:rFonts w:ascii="inherit" w:eastAsia="Times New Roman" w:hAnsi="inherit" w:cs="Times New Roman"/>
            <w:sz w:val="24"/>
            <w:szCs w:val="24"/>
            <w:lang w:eastAsia="en-GB"/>
          </w:rPr>
          <w:t xml:space="preserve"> to ensure </w:t>
        </w:r>
        <w:r w:rsidR="00A019F6">
          <w:rPr>
            <w:rFonts w:ascii="inherit" w:eastAsia="Times New Roman" w:hAnsi="inherit" w:cs="Times New Roman"/>
            <w:sz w:val="24"/>
            <w:szCs w:val="24"/>
            <w:lang w:eastAsia="en-GB"/>
          </w:rPr>
          <w:t>free European markets for car sales</w:t>
        </w:r>
        <w:r w:rsidR="003B54ED">
          <w:rPr>
            <w:rFonts w:ascii="inherit" w:eastAsia="Times New Roman" w:hAnsi="inherit" w:cs="Times New Roman"/>
            <w:sz w:val="24"/>
            <w:szCs w:val="24"/>
            <w:lang w:eastAsia="en-GB"/>
          </w:rPr>
          <w:t xml:space="preserve">. </w:t>
        </w:r>
        <w:commentRangeEnd w:id="123"/>
        <w:r w:rsidR="002A0B5A">
          <w:rPr>
            <w:rStyle w:val="CommentReference"/>
          </w:rPr>
          <w:commentReference w:id="123"/>
        </w:r>
      </w:ins>
    </w:p>
    <w:p w14:paraId="574019B2" w14:textId="77777777" w:rsidR="004428CF" w:rsidRDefault="004428CF" w:rsidP="004428CF">
      <w:pPr>
        <w:shd w:val="clear" w:color="auto" w:fill="FFFFFF"/>
        <w:spacing w:before="120" w:after="0" w:line="240" w:lineRule="auto"/>
        <w:jc w:val="both"/>
        <w:rPr>
          <w:rFonts w:ascii="inherit" w:eastAsia="Times New Roman" w:hAnsi="inherit" w:cs="Times New Roman"/>
          <w:sz w:val="24"/>
          <w:szCs w:val="24"/>
          <w:lang w:eastAsia="en-GB"/>
        </w:rPr>
      </w:pPr>
    </w:p>
    <w:p w14:paraId="6175B119" w14:textId="5B0483C6" w:rsidR="003B7AE9" w:rsidRPr="003B7AE9" w:rsidRDefault="003B7AE9" w:rsidP="004428CF">
      <w:pPr>
        <w:shd w:val="clear" w:color="auto" w:fill="FFFFFF"/>
        <w:spacing w:before="120" w:after="0" w:line="240" w:lineRule="auto"/>
        <w:jc w:val="both"/>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w:t>
                        </w:r>
                        <w:r w:rsidRPr="003B7AE9">
                          <w:rPr>
                            <w:rFonts w:ascii="inherit" w:eastAsia="Times New Roman" w:hAnsi="inherit" w:cs="Times New Roman"/>
                            <w:lang w:eastAsia="en-GB"/>
                          </w:rPr>
                          <w:lastRenderedPageBreak/>
                          <w:t>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Change w:id="124" w:author="Author">
                <w:tblPr>
                  <w:tblW w:w="5000" w:type="pct"/>
                  <w:tblCellMar>
                    <w:left w:w="0" w:type="dxa"/>
                    <w:right w:w="0" w:type="dxa"/>
                  </w:tblCellMar>
                  <w:tblLook w:val="04A0" w:firstRow="1" w:lastRow="0" w:firstColumn="1" w:lastColumn="0" w:noHBand="0" w:noVBand="1"/>
                </w:tblPr>
              </w:tblPrChange>
            </w:tblPr>
            <w:tblGrid>
              <w:gridCol w:w="317"/>
              <w:gridCol w:w="8392"/>
              <w:tblGridChange w:id="125">
                <w:tblGrid>
                  <w:gridCol w:w="317"/>
                  <w:gridCol w:w="8392"/>
                </w:tblGrid>
              </w:tblGridChange>
            </w:tblGrid>
            <w:tr w:rsidR="003B7AE9" w:rsidRPr="003B7AE9" w14:paraId="26528F6F" w14:textId="77777777" w:rsidTr="00E73223">
              <w:tc>
                <w:tcPr>
                  <w:tcW w:w="11" w:type="pct"/>
                  <w:shd w:val="clear" w:color="auto" w:fill="auto"/>
                  <w:hideMark/>
                  <w:tcPrChange w:id="126" w:author="Author">
                    <w:tcPr>
                      <w:tcW w:w="0" w:type="auto"/>
                      <w:shd w:val="clear" w:color="auto" w:fill="auto"/>
                      <w:hideMark/>
                    </w:tcPr>
                  </w:tcPrChange>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4989" w:type="pct"/>
                  <w:shd w:val="clear" w:color="auto" w:fill="auto"/>
                  <w:hideMark/>
                  <w:tcPrChange w:id="127" w:author="Author">
                    <w:tcPr>
                      <w:tcW w:w="0" w:type="auto"/>
                      <w:shd w:val="clear" w:color="auto" w:fill="auto"/>
                      <w:hideMark/>
                    </w:tcPr>
                  </w:tcPrChange>
                </w:tcPr>
                <w:p w14:paraId="7164DECB" w14:textId="77777777" w:rsidR="00003AD2" w:rsidRDefault="003B7AE9" w:rsidP="003B7AE9">
                  <w:pPr>
                    <w:spacing w:before="120" w:after="0" w:line="240" w:lineRule="auto"/>
                    <w:jc w:val="both"/>
                    <w:rPr>
                      <w:ins w:id="128"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p w14:paraId="04A76ECE" w14:textId="54FE4850" w:rsidR="00FB53D8" w:rsidRPr="003B7AE9" w:rsidRDefault="00F501F2" w:rsidP="003B7AE9">
                  <w:pPr>
                    <w:spacing w:before="120" w:after="0" w:line="240" w:lineRule="auto"/>
                    <w:jc w:val="both"/>
                    <w:rPr>
                      <w:rFonts w:ascii="inherit" w:eastAsia="Times New Roman" w:hAnsi="inherit" w:cs="Times New Roman"/>
                      <w:sz w:val="24"/>
                      <w:szCs w:val="24"/>
                      <w:lang w:eastAsia="en-GB"/>
                    </w:rPr>
                  </w:pPr>
                  <w:commentRangeStart w:id="129"/>
                  <w:ins w:id="130" w:author="Author">
                    <w:r>
                      <w:rPr>
                        <w:rFonts w:ascii="inherit" w:eastAsia="Times New Roman" w:hAnsi="inherit" w:cs="Times New Roman"/>
                        <w:sz w:val="24"/>
                        <w:szCs w:val="24"/>
                        <w:lang w:eastAsia="en-GB"/>
                      </w:rPr>
                      <w:lastRenderedPageBreak/>
                      <w:t>6. Electric vehicles and charge points for electric vehicles shall be considered Type A in all cases. They shall always be assessed on the individual unit level</w:t>
                    </w:r>
                  </w:ins>
                  <w:r>
                    <w:rPr>
                      <w:rFonts w:ascii="inherit" w:eastAsia="Times New Roman" w:hAnsi="inherit" w:cs="Times New Roman"/>
                      <w:sz w:val="24"/>
                      <w:szCs w:val="24"/>
                      <w:lang w:eastAsia="en-GB"/>
                    </w:rPr>
                    <w:t>.</w:t>
                  </w:r>
                  <w:commentRangeEnd w:id="129"/>
                  <w:r w:rsidR="00466F06">
                    <w:rPr>
                      <w:rStyle w:val="CommentReference"/>
                    </w:rPr>
                    <w:commentReference w:id="129"/>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w:t>
            </w:r>
            <w:r w:rsidRPr="003B7AE9">
              <w:rPr>
                <w:rFonts w:ascii="inherit" w:eastAsia="Times New Roman" w:hAnsi="inherit" w:cs="Times New Roman"/>
                <w:sz w:val="24"/>
                <w:szCs w:val="24"/>
                <w:lang w:eastAsia="en-GB"/>
              </w:rPr>
              <w:lastRenderedPageBreak/>
              <w:t>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5"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9"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4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41"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5"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6"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5F616F7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ins w:id="131" w:author="Author">
        <w:r w:rsidR="00CE049B">
          <w:rPr>
            <w:rFonts w:ascii="inherit" w:eastAsia="Times New Roman" w:hAnsi="inherit" w:cs="Times New Roman"/>
            <w:color w:val="000000"/>
            <w:sz w:val="24"/>
            <w:szCs w:val="24"/>
            <w:lang w:eastAsia="en-GB"/>
          </w:rPr>
          <w:t xml:space="preserve"> </w:t>
        </w:r>
      </w:ins>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7F7E2147" w14:textId="2859777F" w:rsidR="007A4C86" w:rsidRDefault="003B7AE9" w:rsidP="00CA6081">
      <w:pPr>
        <w:shd w:val="clear" w:color="auto" w:fill="FFFFFF"/>
        <w:spacing w:before="120" w:after="0" w:line="240" w:lineRule="auto"/>
        <w:jc w:val="both"/>
        <w:rPr>
          <w:ins w:id="13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commentRangeStart w:id="133"/>
      <w:r w:rsidRPr="003B7AE9">
        <w:rPr>
          <w:rFonts w:ascii="inherit" w:eastAsia="Times New Roman" w:hAnsi="inherit" w:cs="Times New Roman"/>
          <w:color w:val="000000"/>
          <w:sz w:val="24"/>
          <w:szCs w:val="24"/>
          <w:lang w:eastAsia="en-GB"/>
        </w:rPr>
        <w:t xml:space="preserve">The operational notification procedure for connection of each new type A power-generating module shall consist </w:t>
      </w:r>
      <w:ins w:id="134" w:author="Author">
        <w:r w:rsidR="00E86691">
          <w:rPr>
            <w:rFonts w:ascii="inherit" w:eastAsia="Times New Roman" w:hAnsi="inherit" w:cs="Times New Roman"/>
            <w:color w:val="000000"/>
            <w:sz w:val="24"/>
            <w:szCs w:val="24"/>
            <w:lang w:eastAsia="en-GB"/>
          </w:rPr>
          <w:t>o</w:t>
        </w:r>
      </w:ins>
      <w:del w:id="135" w:author="Author">
        <w:r w:rsidRPr="003B7AE9" w:rsidDel="00141DA9">
          <w:rPr>
            <w:rFonts w:ascii="inherit" w:eastAsia="Times New Roman" w:hAnsi="inherit" w:cs="Times New Roman"/>
            <w:color w:val="000000"/>
            <w:sz w:val="24"/>
            <w:szCs w:val="24"/>
            <w:lang w:eastAsia="en-GB"/>
          </w:rPr>
          <w:delText xml:space="preserve">of </w:delText>
        </w:r>
        <w:r w:rsidRPr="003B7AE9" w:rsidDel="00C807A4">
          <w:rPr>
            <w:rFonts w:ascii="inherit" w:eastAsia="Times New Roman" w:hAnsi="inherit" w:cs="Times New Roman"/>
            <w:color w:val="000000"/>
            <w:sz w:val="24"/>
            <w:szCs w:val="24"/>
            <w:lang w:eastAsia="en-GB"/>
          </w:rPr>
          <w:delText>submitting an installation document</w:delText>
        </w:r>
      </w:del>
      <w:ins w:id="136" w:author="Author">
        <w:r w:rsidR="00C807A4">
          <w:rPr>
            <w:rFonts w:ascii="inherit" w:eastAsia="Times New Roman" w:hAnsi="inherit" w:cs="Times New Roman"/>
            <w:color w:val="000000"/>
            <w:sz w:val="24"/>
            <w:szCs w:val="24"/>
            <w:lang w:eastAsia="en-GB"/>
          </w:rPr>
          <w:t>regist</w:t>
        </w:r>
        <w:r w:rsidR="000A10AB">
          <w:rPr>
            <w:rFonts w:ascii="inherit" w:eastAsia="Times New Roman" w:hAnsi="inherit" w:cs="Times New Roman"/>
            <w:color w:val="000000"/>
            <w:sz w:val="24"/>
            <w:szCs w:val="24"/>
            <w:lang w:eastAsia="en-GB"/>
          </w:rPr>
          <w:t xml:space="preserve">ration of the asset and the installation in a national </w:t>
        </w:r>
        <w:r w:rsidR="002C3A35">
          <w:rPr>
            <w:rFonts w:ascii="inherit" w:eastAsia="Times New Roman" w:hAnsi="inherit" w:cs="Times New Roman"/>
            <w:color w:val="000000"/>
            <w:sz w:val="24"/>
            <w:szCs w:val="24"/>
            <w:lang w:eastAsia="en-GB"/>
          </w:rPr>
          <w:t>digital tool</w:t>
        </w:r>
        <w:r w:rsidR="008E407A">
          <w:rPr>
            <w:rFonts w:ascii="inherit" w:eastAsia="Times New Roman" w:hAnsi="inherit" w:cs="Times New Roman"/>
            <w:color w:val="000000"/>
            <w:sz w:val="24"/>
            <w:szCs w:val="24"/>
            <w:lang w:eastAsia="en-GB"/>
          </w:rPr>
          <w:t>, which each member state shall provide</w:t>
        </w:r>
      </w:ins>
      <w:r w:rsidRPr="003B7AE9">
        <w:rPr>
          <w:rFonts w:ascii="inherit" w:eastAsia="Times New Roman" w:hAnsi="inherit" w:cs="Times New Roman"/>
          <w:color w:val="000000"/>
          <w:sz w:val="24"/>
          <w:szCs w:val="24"/>
          <w:lang w:eastAsia="en-GB"/>
        </w:rPr>
        <w:t>. The power-generating facility owner shall ensure that the required information is filled in</w:t>
      </w:r>
      <w:ins w:id="137" w:author="Author">
        <w:r w:rsidR="00FC55BD">
          <w:rPr>
            <w:rFonts w:ascii="inherit" w:eastAsia="Times New Roman" w:hAnsi="inherit" w:cs="Times New Roman"/>
            <w:color w:val="000000"/>
            <w:sz w:val="24"/>
            <w:szCs w:val="24"/>
            <w:lang w:eastAsia="en-GB"/>
          </w:rPr>
          <w:t xml:space="preserve"> </w:t>
        </w:r>
        <w:r w:rsidR="00F628AF">
          <w:rPr>
            <w:rFonts w:ascii="inherit" w:eastAsia="Times New Roman" w:hAnsi="inherit" w:cs="Times New Roman"/>
            <w:color w:val="000000"/>
            <w:sz w:val="24"/>
            <w:szCs w:val="24"/>
            <w:lang w:eastAsia="en-GB"/>
          </w:rPr>
          <w:t>this tool</w:t>
        </w:r>
      </w:ins>
      <w:del w:id="138" w:author="Author">
        <w:r w:rsidRPr="003B7AE9" w:rsidDel="00D26452">
          <w:rPr>
            <w:rFonts w:ascii="inherit" w:eastAsia="Times New Roman" w:hAnsi="inherit" w:cs="Times New Roman"/>
            <w:color w:val="000000"/>
            <w:sz w:val="24"/>
            <w:szCs w:val="24"/>
            <w:lang w:eastAsia="en-GB"/>
          </w:rPr>
          <w:delText xml:space="preserve"> on an installation document obtained from the relevant system operator and is submitted to the system operator</w:delText>
        </w:r>
      </w:del>
      <w:r w:rsidRPr="003B7AE9">
        <w:rPr>
          <w:rFonts w:ascii="inherit" w:eastAsia="Times New Roman" w:hAnsi="inherit" w:cs="Times New Roman"/>
          <w:color w:val="000000"/>
          <w:sz w:val="24"/>
          <w:szCs w:val="24"/>
          <w:lang w:eastAsia="en-GB"/>
        </w:rPr>
        <w:t xml:space="preserve">. Separate </w:t>
      </w:r>
      <w:del w:id="139" w:author="Author">
        <w:r w:rsidRPr="003B7AE9" w:rsidDel="002025DB">
          <w:rPr>
            <w:rFonts w:ascii="inherit" w:eastAsia="Times New Roman" w:hAnsi="inherit" w:cs="Times New Roman"/>
            <w:color w:val="000000"/>
            <w:sz w:val="24"/>
            <w:szCs w:val="24"/>
            <w:lang w:eastAsia="en-GB"/>
          </w:rPr>
          <w:delText>installation documents</w:delText>
        </w:r>
      </w:del>
      <w:ins w:id="140" w:author="Author">
        <w:r w:rsidR="002025DB">
          <w:rPr>
            <w:rFonts w:ascii="inherit" w:eastAsia="Times New Roman" w:hAnsi="inherit" w:cs="Times New Roman"/>
            <w:color w:val="000000"/>
            <w:sz w:val="24"/>
            <w:szCs w:val="24"/>
            <w:lang w:eastAsia="en-GB"/>
          </w:rPr>
          <w:t>registrations</w:t>
        </w:r>
      </w:ins>
      <w:r w:rsidRPr="003B7AE9">
        <w:rPr>
          <w:rFonts w:ascii="inherit" w:eastAsia="Times New Roman" w:hAnsi="inherit" w:cs="Times New Roman"/>
          <w:color w:val="000000"/>
          <w:sz w:val="24"/>
          <w:szCs w:val="24"/>
          <w:lang w:eastAsia="en-GB"/>
        </w:rPr>
        <w:t xml:space="preserve"> shall </w:t>
      </w:r>
    </w:p>
    <w:p w14:paraId="644131AB" w14:textId="58B172BE" w:rsidR="00DC36A8" w:rsidRPr="003B7AE9" w:rsidDel="00907CE3" w:rsidRDefault="007A4C86" w:rsidP="003B7AE9">
      <w:pPr>
        <w:shd w:val="clear" w:color="auto" w:fill="FFFFFF"/>
        <w:spacing w:before="120" w:after="0" w:line="240" w:lineRule="auto"/>
        <w:jc w:val="both"/>
        <w:rPr>
          <w:del w:id="141" w:author="Author"/>
          <w:rFonts w:ascii="inherit" w:eastAsia="Times New Roman" w:hAnsi="inherit" w:cs="Times New Roman"/>
          <w:color w:val="000000"/>
          <w:sz w:val="24"/>
          <w:szCs w:val="24"/>
          <w:lang w:eastAsia="en-GB"/>
        </w:rPr>
      </w:pPr>
      <w:ins w:id="142" w:author="Author">
        <w:r>
          <w:rPr>
            <w:rFonts w:ascii="inherit" w:eastAsia="Times New Roman" w:hAnsi="inherit" w:cs="Times New Roman"/>
            <w:color w:val="000000"/>
            <w:sz w:val="24"/>
            <w:szCs w:val="24"/>
            <w:lang w:eastAsia="en-GB"/>
          </w:rPr>
          <w:t xml:space="preserve"> </w:t>
        </w:r>
      </w:ins>
      <w:r w:rsidR="003B7AE9" w:rsidRPr="003B7AE9">
        <w:rPr>
          <w:rFonts w:ascii="inherit" w:eastAsia="Times New Roman" w:hAnsi="inherit" w:cs="Times New Roman"/>
          <w:color w:val="000000"/>
          <w:sz w:val="24"/>
          <w:szCs w:val="24"/>
          <w:lang w:eastAsia="en-GB"/>
        </w:rPr>
        <w:t>be provided for each power-generating module within the power-generating facility.</w:t>
      </w:r>
      <w:ins w:id="143" w:author="Author">
        <w:r w:rsidR="00740ADC">
          <w:rPr>
            <w:rFonts w:ascii="inherit" w:eastAsia="Times New Roman" w:hAnsi="inherit" w:cs="Times New Roman"/>
            <w:color w:val="000000"/>
            <w:sz w:val="24"/>
            <w:szCs w:val="24"/>
            <w:lang w:eastAsia="en-GB"/>
          </w:rPr>
          <w:t xml:space="preserve"> </w:t>
        </w:r>
        <w:r w:rsidR="00CA6081">
          <w:rPr>
            <w:rFonts w:ascii="inherit" w:eastAsia="Times New Roman" w:hAnsi="inherit" w:cs="Times New Roman"/>
            <w:color w:val="000000"/>
            <w:sz w:val="24"/>
            <w:szCs w:val="24"/>
            <w:lang w:eastAsia="en-GB"/>
          </w:rPr>
          <w:t xml:space="preserve">The responsible SO shall be automatically informed of the new unit and has 1 month to refuse the grid connection, otherwise the facility owner has the right to put the unit in operation. </w:t>
        </w:r>
        <w:r w:rsidR="00CA6081">
          <w:rPr>
            <w:rFonts w:ascii="inherit" w:eastAsia="Times New Roman" w:hAnsi="inherit" w:cs="Times New Roman"/>
            <w:color w:val="000000"/>
            <w:sz w:val="24"/>
            <w:szCs w:val="24"/>
            <w:lang w:eastAsia="en-GB"/>
          </w:rPr>
          <w:lastRenderedPageBreak/>
          <w:t>SO</w:t>
        </w:r>
        <w:r w:rsidR="00D1017E">
          <w:rPr>
            <w:rFonts w:ascii="inherit" w:eastAsia="Times New Roman" w:hAnsi="inherit" w:cs="Times New Roman"/>
            <w:color w:val="000000"/>
            <w:sz w:val="24"/>
            <w:szCs w:val="24"/>
            <w:lang w:eastAsia="en-GB"/>
          </w:rPr>
          <w:t>s</w:t>
        </w:r>
        <w:r w:rsidR="00CA6081">
          <w:rPr>
            <w:rFonts w:ascii="inherit" w:eastAsia="Times New Roman" w:hAnsi="inherit" w:cs="Times New Roman"/>
            <w:color w:val="000000"/>
            <w:sz w:val="24"/>
            <w:szCs w:val="24"/>
            <w:lang w:eastAsia="en-GB"/>
          </w:rPr>
          <w:t xml:space="preserve"> need to deliver transparent reasons </w:t>
        </w:r>
        <w:r w:rsidR="00005A7A">
          <w:rPr>
            <w:rFonts w:ascii="inherit" w:eastAsia="Times New Roman" w:hAnsi="inherit" w:cs="Times New Roman"/>
            <w:color w:val="000000"/>
            <w:sz w:val="24"/>
            <w:szCs w:val="24"/>
            <w:lang w:eastAsia="en-GB"/>
          </w:rPr>
          <w:t xml:space="preserve">for refusal </w:t>
        </w:r>
        <w:r w:rsidR="00CA6081">
          <w:rPr>
            <w:rFonts w:ascii="inherit" w:eastAsia="Times New Roman" w:hAnsi="inherit" w:cs="Times New Roman"/>
            <w:color w:val="000000"/>
            <w:sz w:val="24"/>
            <w:szCs w:val="24"/>
            <w:lang w:eastAsia="en-GB"/>
          </w:rPr>
          <w:t>and an adequate timeline</w:t>
        </w:r>
        <w:r w:rsidR="006270F8">
          <w:rPr>
            <w:rFonts w:ascii="inherit" w:eastAsia="Times New Roman" w:hAnsi="inherit" w:cs="Times New Roman"/>
            <w:color w:val="000000"/>
            <w:sz w:val="24"/>
            <w:szCs w:val="24"/>
            <w:lang w:eastAsia="en-GB"/>
          </w:rPr>
          <w:t xml:space="preserve"> for an authorization</w:t>
        </w:r>
        <w:r w:rsidR="00CA6081">
          <w:rPr>
            <w:rFonts w:ascii="inherit" w:eastAsia="Times New Roman" w:hAnsi="inherit" w:cs="Times New Roman"/>
            <w:color w:val="000000"/>
            <w:sz w:val="24"/>
            <w:szCs w:val="24"/>
            <w:lang w:eastAsia="en-GB"/>
          </w:rPr>
          <w:t>. The NRA shall function as a conciliator in case of dispute.</w:t>
        </w:r>
        <w:commentRangeEnd w:id="133"/>
        <w:r w:rsidR="00F37076">
          <w:rPr>
            <w:rStyle w:val="CommentReference"/>
          </w:rPr>
          <w:commentReference w:id="133"/>
        </w:r>
        <w:r>
          <w:rPr>
            <w:rFonts w:ascii="inherit" w:eastAsia="Times New Roman" w:hAnsi="inherit" w:cs="Times New Roman"/>
            <w:color w:val="000000"/>
            <w:sz w:val="24"/>
            <w:szCs w:val="24"/>
            <w:lang w:eastAsia="en-GB"/>
          </w:rPr>
          <w:t xml:space="preserve"> </w:t>
        </w:r>
      </w:ins>
    </w:p>
    <w:p w14:paraId="790D2AF8" w14:textId="0746FB9D" w:rsidR="00A34899" w:rsidRPr="003B7AE9" w:rsidDel="00F547E0" w:rsidRDefault="003B7AE9" w:rsidP="00A34899">
      <w:pPr>
        <w:shd w:val="clear" w:color="auto" w:fill="FFFFFF"/>
        <w:spacing w:before="120" w:after="0" w:line="240" w:lineRule="auto"/>
        <w:jc w:val="both"/>
        <w:rPr>
          <w:del w:id="14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w:t>
      </w:r>
      <w:del w:id="145" w:author="Author">
        <w:r w:rsidRPr="003B7AE9" w:rsidDel="009F593B">
          <w:rPr>
            <w:rFonts w:ascii="inherit" w:eastAsia="Times New Roman" w:hAnsi="inherit" w:cs="Times New Roman"/>
            <w:color w:val="000000"/>
            <w:sz w:val="24"/>
            <w:szCs w:val="24"/>
            <w:lang w:eastAsia="en-GB"/>
          </w:rPr>
          <w:delText>relevant system operator</w:delText>
        </w:r>
      </w:del>
      <w:ins w:id="146" w:author="Author">
        <w:r w:rsidR="009F593B">
          <w:rPr>
            <w:rFonts w:ascii="inherit" w:eastAsia="Times New Roman" w:hAnsi="inherit" w:cs="Times New Roman"/>
            <w:color w:val="000000"/>
            <w:sz w:val="24"/>
            <w:szCs w:val="24"/>
            <w:lang w:eastAsia="en-GB"/>
          </w:rPr>
          <w:t xml:space="preserve"> national registration tool</w:t>
        </w:r>
      </w:ins>
      <w:r w:rsidRPr="003B7AE9">
        <w:rPr>
          <w:rFonts w:ascii="inherit" w:eastAsia="Times New Roman" w:hAnsi="inherit" w:cs="Times New Roman"/>
          <w:color w:val="000000"/>
          <w:sz w:val="24"/>
          <w:szCs w:val="24"/>
          <w:lang w:eastAsia="en-GB"/>
        </w:rPr>
        <w:t xml:space="preserve"> shall ensure that the required information can be submitted by third parties on behalf of the power-generating facility owner.</w:t>
      </w:r>
      <w:ins w:id="147" w:author="Author">
        <w:r w:rsidR="00EB6244">
          <w:rPr>
            <w:rFonts w:ascii="inherit" w:eastAsia="Times New Roman" w:hAnsi="inherit" w:cs="Times New Roman"/>
            <w:color w:val="000000"/>
            <w:sz w:val="24"/>
            <w:szCs w:val="24"/>
            <w:lang w:eastAsia="en-GB"/>
          </w:rPr>
          <w:t xml:space="preserve"> </w:t>
        </w:r>
        <w:commentRangeStart w:id="148"/>
        <w:r w:rsidR="00EB6244">
          <w:rPr>
            <w:rFonts w:ascii="inherit" w:eastAsia="Times New Roman" w:hAnsi="inherit" w:cs="Times New Roman"/>
            <w:color w:val="000000"/>
            <w:sz w:val="24"/>
            <w:szCs w:val="24"/>
            <w:lang w:eastAsia="en-GB"/>
          </w:rPr>
          <w:t xml:space="preserve">All </w:t>
        </w:r>
        <w:r w:rsidR="00495736">
          <w:rPr>
            <w:rFonts w:ascii="inherit" w:eastAsia="Times New Roman" w:hAnsi="inherit" w:cs="Times New Roman"/>
            <w:color w:val="000000"/>
            <w:sz w:val="24"/>
            <w:szCs w:val="24"/>
            <w:lang w:eastAsia="en-GB"/>
          </w:rPr>
          <w:t xml:space="preserve">information exchange between the SO and the facility owner or submitted third party shall be </w:t>
        </w:r>
        <w:r w:rsidR="00406F10">
          <w:rPr>
            <w:rFonts w:ascii="inherit" w:eastAsia="Times New Roman" w:hAnsi="inherit" w:cs="Times New Roman"/>
            <w:color w:val="000000"/>
            <w:sz w:val="24"/>
            <w:szCs w:val="24"/>
            <w:lang w:eastAsia="en-GB"/>
          </w:rPr>
          <w:t xml:space="preserve">performed over the tool. </w:t>
        </w:r>
        <w:commentRangeEnd w:id="148"/>
        <w:r w:rsidR="00601012">
          <w:rPr>
            <w:rStyle w:val="CommentReference"/>
          </w:rPr>
          <w:commentReference w:id="148"/>
        </w:r>
      </w:ins>
    </w:p>
    <w:p w14:paraId="06AA5DE5" w14:textId="3A410E91"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The </w:t>
      </w:r>
      <w:del w:id="149" w:author="Author">
        <w:r w:rsidRPr="003B7AE9" w:rsidDel="00EA179A">
          <w:rPr>
            <w:rFonts w:ascii="inherit" w:eastAsia="Times New Roman" w:hAnsi="inherit" w:cs="Times New Roman"/>
            <w:color w:val="000000"/>
            <w:sz w:val="24"/>
            <w:szCs w:val="24"/>
            <w:lang w:eastAsia="en-GB"/>
          </w:rPr>
          <w:delText>relevant system operator</w:delText>
        </w:r>
      </w:del>
      <w:ins w:id="150" w:author="Author">
        <w:r w:rsidR="00EA179A">
          <w:rPr>
            <w:rFonts w:ascii="inherit" w:eastAsia="Times New Roman" w:hAnsi="inherit" w:cs="Times New Roman"/>
            <w:color w:val="000000"/>
            <w:sz w:val="24"/>
            <w:szCs w:val="24"/>
            <w:lang w:eastAsia="en-GB"/>
          </w:rPr>
          <w:t>NRA</w:t>
        </w:r>
      </w:ins>
      <w:r w:rsidRPr="003B7AE9">
        <w:rPr>
          <w:rFonts w:ascii="inherit" w:eastAsia="Times New Roman" w:hAnsi="inherit" w:cs="Times New Roman"/>
          <w:color w:val="000000"/>
          <w:sz w:val="24"/>
          <w:szCs w:val="24"/>
          <w:lang w:eastAsia="en-GB"/>
        </w:rPr>
        <w:t xml:space="preserve"> shall specify the content of the </w:t>
      </w:r>
      <w:del w:id="151" w:author="Author">
        <w:r w:rsidRPr="003B7AE9" w:rsidDel="00AC12EE">
          <w:rPr>
            <w:rFonts w:ascii="inherit" w:eastAsia="Times New Roman" w:hAnsi="inherit" w:cs="Times New Roman"/>
            <w:color w:val="000000"/>
            <w:sz w:val="24"/>
            <w:szCs w:val="24"/>
            <w:lang w:eastAsia="en-GB"/>
          </w:rPr>
          <w:delText>installation document</w:delText>
        </w:r>
      </w:del>
      <w:ins w:id="152" w:author="Author">
        <w:r w:rsidR="00AC12EE">
          <w:rPr>
            <w:rFonts w:ascii="inherit" w:eastAsia="Times New Roman" w:hAnsi="inherit" w:cs="Times New Roman"/>
            <w:color w:val="000000"/>
            <w:sz w:val="24"/>
            <w:szCs w:val="24"/>
            <w:lang w:eastAsia="en-GB"/>
          </w:rPr>
          <w:t xml:space="preserve"> registration tool</w:t>
        </w:r>
      </w:ins>
      <w:r w:rsidRPr="003B7AE9">
        <w:rPr>
          <w:rFonts w:ascii="inherit" w:eastAsia="Times New Roman" w:hAnsi="inherit" w:cs="Times New Roman"/>
          <w:color w:val="000000"/>
          <w:sz w:val="24"/>
          <w:szCs w:val="24"/>
          <w:lang w:eastAsia="en-GB"/>
        </w:rPr>
        <w: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125CA6F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reference to equipment certificates issued by an authorised certifier used for </w:t>
            </w:r>
            <w:ins w:id="153" w:author="Author">
              <w:r w:rsidR="00742320">
                <w:rPr>
                  <w:rFonts w:ascii="inherit" w:eastAsia="Times New Roman" w:hAnsi="inherit" w:cs="Times New Roman"/>
                  <w:sz w:val="24"/>
                  <w:szCs w:val="24"/>
                  <w:lang w:eastAsia="en-GB"/>
                </w:rPr>
                <w:t xml:space="preserve">relevant power-generating </w:t>
              </w:r>
            </w:ins>
            <w:r w:rsidRPr="003B7AE9">
              <w:rPr>
                <w:rFonts w:ascii="inherit" w:eastAsia="Times New Roman" w:hAnsi="inherit" w:cs="Times New Roman"/>
                <w:sz w:val="24"/>
                <w:szCs w:val="24"/>
                <w:lang w:eastAsia="en-GB"/>
              </w:rPr>
              <w:t>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58887C24" w14:textId="77777777" w:rsidR="003B7AE9" w:rsidRDefault="003B7AE9" w:rsidP="003B7AE9">
            <w:pPr>
              <w:spacing w:before="120" w:after="0" w:line="240" w:lineRule="auto"/>
              <w:jc w:val="both"/>
              <w:rPr>
                <w:ins w:id="154"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p w14:paraId="4227CB03" w14:textId="2FE77CDE" w:rsidR="00C31E47" w:rsidRDefault="008E5891" w:rsidP="003B7AE9">
            <w:pPr>
              <w:spacing w:before="120" w:after="0" w:line="240" w:lineRule="auto"/>
              <w:jc w:val="both"/>
              <w:rPr>
                <w:ins w:id="155" w:author="Author"/>
                <w:rFonts w:ascii="inherit" w:eastAsia="Times New Roman" w:hAnsi="inherit" w:cs="Times New Roman"/>
                <w:sz w:val="24"/>
                <w:szCs w:val="24"/>
                <w:lang w:eastAsia="en-GB"/>
              </w:rPr>
            </w:pPr>
            <w:commentRangeStart w:id="156"/>
            <w:ins w:id="157" w:author="Author">
              <w:r>
                <w:rPr>
                  <w:rFonts w:ascii="inherit" w:eastAsia="Times New Roman" w:hAnsi="inherit" w:cs="Times New Roman"/>
                  <w:sz w:val="24"/>
                  <w:szCs w:val="24"/>
                  <w:lang w:eastAsia="en-GB"/>
                </w:rPr>
                <w:t xml:space="preserve">Certified assets </w:t>
              </w:r>
              <w:r w:rsidR="00F211AF">
                <w:rPr>
                  <w:rFonts w:ascii="inherit" w:eastAsia="Times New Roman" w:hAnsi="inherit" w:cs="Times New Roman"/>
                  <w:sz w:val="24"/>
                  <w:szCs w:val="24"/>
                  <w:lang w:eastAsia="en-GB"/>
                </w:rPr>
                <w:t xml:space="preserve">and all its </w:t>
              </w:r>
              <w:r w:rsidR="00EC4676">
                <w:rPr>
                  <w:rFonts w:ascii="inherit" w:eastAsia="Times New Roman" w:hAnsi="inherit" w:cs="Times New Roman"/>
                  <w:sz w:val="24"/>
                  <w:szCs w:val="24"/>
                  <w:lang w:eastAsia="en-GB"/>
                </w:rPr>
                <w:t xml:space="preserve">properties shall be prefilled </w:t>
              </w:r>
              <w:r w:rsidR="0050378B">
                <w:rPr>
                  <w:rFonts w:ascii="inherit" w:eastAsia="Times New Roman" w:hAnsi="inherit" w:cs="Times New Roman"/>
                  <w:sz w:val="24"/>
                  <w:szCs w:val="24"/>
                  <w:lang w:eastAsia="en-GB"/>
                </w:rPr>
                <w:t xml:space="preserve">with all necessary documentation </w:t>
              </w:r>
              <w:r w:rsidR="00D227FD">
                <w:rPr>
                  <w:rFonts w:ascii="inherit" w:eastAsia="Times New Roman" w:hAnsi="inherit" w:cs="Times New Roman"/>
                  <w:sz w:val="24"/>
                  <w:szCs w:val="24"/>
                  <w:lang w:eastAsia="en-GB"/>
                </w:rPr>
                <w:t xml:space="preserve">to ensure </w:t>
              </w:r>
              <w:r w:rsidR="00A409F8">
                <w:rPr>
                  <w:rFonts w:ascii="inherit" w:eastAsia="Times New Roman" w:hAnsi="inherit" w:cs="Times New Roman"/>
                  <w:sz w:val="24"/>
                  <w:szCs w:val="24"/>
                  <w:lang w:eastAsia="en-GB"/>
                </w:rPr>
                <w:t>user friendly</w:t>
              </w:r>
              <w:r w:rsidR="004D5570">
                <w:rPr>
                  <w:rFonts w:ascii="inherit" w:eastAsia="Times New Roman" w:hAnsi="inherit" w:cs="Times New Roman"/>
                  <w:sz w:val="24"/>
                  <w:szCs w:val="24"/>
                  <w:lang w:eastAsia="en-GB"/>
                </w:rPr>
                <w:t xml:space="preserve"> </w:t>
              </w:r>
              <w:r w:rsidR="00474AB1">
                <w:rPr>
                  <w:rFonts w:ascii="inherit" w:eastAsia="Times New Roman" w:hAnsi="inherit" w:cs="Times New Roman"/>
                  <w:sz w:val="24"/>
                  <w:szCs w:val="24"/>
                  <w:lang w:eastAsia="en-GB"/>
                </w:rPr>
                <w:t>usability</w:t>
              </w:r>
              <w:r w:rsidR="00D511B5">
                <w:rPr>
                  <w:rFonts w:ascii="inherit" w:eastAsia="Times New Roman" w:hAnsi="inherit" w:cs="Times New Roman"/>
                  <w:sz w:val="24"/>
                  <w:szCs w:val="24"/>
                  <w:lang w:eastAsia="en-GB"/>
                </w:rPr>
                <w:t xml:space="preserve"> and speed</w:t>
              </w:r>
              <w:r w:rsidR="00C31E47">
                <w:rPr>
                  <w:rFonts w:ascii="inherit" w:eastAsia="Times New Roman" w:hAnsi="inherit" w:cs="Times New Roman"/>
                  <w:sz w:val="24"/>
                  <w:szCs w:val="24"/>
                  <w:lang w:eastAsia="en-GB"/>
                </w:rPr>
                <w:t>.</w:t>
              </w:r>
              <w:commentRangeEnd w:id="156"/>
              <w:r w:rsidR="00C31E47">
                <w:rPr>
                  <w:rStyle w:val="CommentReference"/>
                </w:rPr>
                <w:commentReference w:id="156"/>
              </w:r>
            </w:ins>
          </w:p>
          <w:p w14:paraId="09B6D05E" w14:textId="1D480631" w:rsidR="0080545A" w:rsidRPr="003B7AE9" w:rsidRDefault="00C31E47" w:rsidP="003B7AE9">
            <w:pPr>
              <w:spacing w:before="120" w:after="0" w:line="240" w:lineRule="auto"/>
              <w:jc w:val="both"/>
              <w:rPr>
                <w:rFonts w:ascii="inherit" w:eastAsia="Times New Roman" w:hAnsi="inherit" w:cs="Times New Roman"/>
                <w:sz w:val="24"/>
                <w:szCs w:val="24"/>
                <w:lang w:eastAsia="en-GB"/>
              </w:rPr>
            </w:pPr>
            <w:commentRangeStart w:id="158"/>
            <w:ins w:id="159" w:author="Author">
              <w:r>
                <w:rPr>
                  <w:rFonts w:ascii="inherit" w:eastAsia="Times New Roman" w:hAnsi="inherit" w:cs="Times New Roman"/>
                  <w:sz w:val="24"/>
                  <w:szCs w:val="24"/>
                  <w:lang w:eastAsia="en-GB"/>
                </w:rPr>
                <w:t>T</w:t>
              </w:r>
              <w:r w:rsidR="00D56C7D">
                <w:rPr>
                  <w:rFonts w:ascii="inherit" w:eastAsia="Times New Roman" w:hAnsi="inherit" w:cs="Times New Roman"/>
                  <w:sz w:val="24"/>
                  <w:szCs w:val="24"/>
                  <w:lang w:eastAsia="en-GB"/>
                </w:rPr>
                <w:t xml:space="preserve">he NRA shall ensure that the same tool can </w:t>
              </w:r>
              <w:r w:rsidR="00D73ADD">
                <w:rPr>
                  <w:rFonts w:ascii="inherit" w:eastAsia="Times New Roman" w:hAnsi="inherit" w:cs="Times New Roman"/>
                  <w:sz w:val="24"/>
                  <w:szCs w:val="24"/>
                  <w:lang w:eastAsia="en-GB"/>
                </w:rPr>
                <w:t>be used for prequalification p</w:t>
              </w:r>
              <w:r w:rsidR="00EC32EE">
                <w:rPr>
                  <w:rFonts w:ascii="inherit" w:eastAsia="Times New Roman" w:hAnsi="inherit" w:cs="Times New Roman"/>
                  <w:sz w:val="24"/>
                  <w:szCs w:val="24"/>
                  <w:lang w:eastAsia="en-GB"/>
                </w:rPr>
                <w:t>rocesses</w:t>
              </w:r>
              <w:r w:rsidR="00B1304D">
                <w:rPr>
                  <w:rFonts w:ascii="inherit" w:eastAsia="Times New Roman" w:hAnsi="inherit" w:cs="Times New Roman"/>
                  <w:sz w:val="24"/>
                  <w:szCs w:val="24"/>
                  <w:lang w:eastAsia="en-GB"/>
                </w:rPr>
                <w:t xml:space="preserve"> for flexibility markets</w:t>
              </w:r>
              <w:r w:rsidR="00EC32EE">
                <w:rPr>
                  <w:rFonts w:ascii="inherit" w:eastAsia="Times New Roman" w:hAnsi="inherit" w:cs="Times New Roman"/>
                  <w:sz w:val="24"/>
                  <w:szCs w:val="24"/>
                  <w:lang w:eastAsia="en-GB"/>
                </w:rPr>
                <w:t xml:space="preserve"> of these assets. </w:t>
              </w:r>
              <w:commentRangeEnd w:id="158"/>
              <w:r w:rsidR="00343E64">
                <w:rPr>
                  <w:rStyle w:val="CommentReference"/>
                </w:rPr>
                <w:commentReference w:id="158"/>
              </w:r>
            </w:ins>
          </w:p>
        </w:tc>
      </w:tr>
    </w:tbl>
    <w:p w14:paraId="33879B0D" w14:textId="0810FC0D"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commentRangeStart w:id="160"/>
      <w:r w:rsidRPr="003B7AE9">
        <w:rPr>
          <w:rFonts w:ascii="inherit" w:eastAsia="Times New Roman" w:hAnsi="inherit" w:cs="Times New Roman"/>
          <w:color w:val="000000"/>
          <w:sz w:val="24"/>
          <w:szCs w:val="24"/>
          <w:lang w:eastAsia="en-GB"/>
        </w:rPr>
        <w:t xml:space="preserve">3.   The power-generating facility owner shall ensure </w:t>
      </w:r>
      <w:del w:id="161" w:author="Author">
        <w:r w:rsidRPr="003B7AE9" w:rsidDel="00E262C0">
          <w:rPr>
            <w:rFonts w:ascii="inherit" w:eastAsia="Times New Roman" w:hAnsi="inherit" w:cs="Times New Roman"/>
            <w:color w:val="000000"/>
            <w:sz w:val="24"/>
            <w:szCs w:val="24"/>
            <w:lang w:eastAsia="en-GB"/>
          </w:rPr>
          <w:delText>that the relevant system operator or the competent authority of the Member State is notified</w:delText>
        </w:r>
      </w:del>
      <w:ins w:id="162" w:author="Author">
        <w:r w:rsidR="00E247D5">
          <w:rPr>
            <w:rFonts w:ascii="inherit" w:eastAsia="Times New Roman" w:hAnsi="inherit" w:cs="Times New Roman"/>
            <w:color w:val="000000"/>
            <w:sz w:val="24"/>
            <w:szCs w:val="24"/>
            <w:lang w:eastAsia="en-GB"/>
          </w:rPr>
          <w:t xml:space="preserve"> </w:t>
        </w:r>
        <w:r w:rsidR="00E262C0">
          <w:rPr>
            <w:rFonts w:ascii="inherit" w:eastAsia="Times New Roman" w:hAnsi="inherit" w:cs="Times New Roman"/>
            <w:color w:val="000000"/>
            <w:sz w:val="24"/>
            <w:szCs w:val="24"/>
            <w:lang w:eastAsia="en-GB"/>
          </w:rPr>
          <w:t xml:space="preserve">to </w:t>
        </w:r>
        <w:r w:rsidR="00B02738">
          <w:rPr>
            <w:rFonts w:ascii="inherit" w:eastAsia="Times New Roman" w:hAnsi="inherit" w:cs="Times New Roman"/>
            <w:color w:val="000000"/>
            <w:sz w:val="24"/>
            <w:szCs w:val="24"/>
            <w:lang w:eastAsia="en-GB"/>
          </w:rPr>
          <w:t>change the status</w:t>
        </w:r>
        <w:r w:rsidR="00E247D5">
          <w:rPr>
            <w:rFonts w:ascii="inherit" w:eastAsia="Times New Roman" w:hAnsi="inherit" w:cs="Times New Roman"/>
            <w:color w:val="000000"/>
            <w:sz w:val="24"/>
            <w:szCs w:val="24"/>
            <w:lang w:eastAsia="en-GB"/>
          </w:rPr>
          <w:t xml:space="preserve"> in the national tool</w:t>
        </w:r>
        <w:r w:rsidR="002F20E3">
          <w:rPr>
            <w:rFonts w:ascii="inherit" w:eastAsia="Times New Roman" w:hAnsi="inherit" w:cs="Times New Roman"/>
            <w:color w:val="000000"/>
            <w:sz w:val="24"/>
            <w:szCs w:val="24"/>
            <w:lang w:eastAsia="en-GB"/>
          </w:rPr>
          <w:t xml:space="preserve"> in case of </w:t>
        </w:r>
      </w:ins>
      <w:del w:id="163" w:author="Author">
        <w:r w:rsidRPr="003B7AE9" w:rsidDel="002F20E3">
          <w:rPr>
            <w:rFonts w:ascii="inherit" w:eastAsia="Times New Roman" w:hAnsi="inherit" w:cs="Times New Roman"/>
            <w:color w:val="000000"/>
            <w:sz w:val="24"/>
            <w:szCs w:val="24"/>
            <w:lang w:eastAsia="en-GB"/>
          </w:rPr>
          <w:delText xml:space="preserve"> about the</w:delText>
        </w:r>
      </w:del>
      <w:ins w:id="164" w:author="Author">
        <w:r w:rsidR="002F20E3">
          <w:rPr>
            <w:rFonts w:ascii="inherit" w:eastAsia="Times New Roman" w:hAnsi="inherit" w:cs="Times New Roman"/>
            <w:color w:val="000000"/>
            <w:sz w:val="24"/>
            <w:szCs w:val="24"/>
            <w:lang w:eastAsia="en-GB"/>
          </w:rPr>
          <w:t xml:space="preserve"> a</w:t>
        </w:r>
      </w:ins>
      <w:r w:rsidRPr="003B7AE9">
        <w:rPr>
          <w:rFonts w:ascii="inherit" w:eastAsia="Times New Roman" w:hAnsi="inherit" w:cs="Times New Roman"/>
          <w:color w:val="000000"/>
          <w:sz w:val="24"/>
          <w:szCs w:val="24"/>
          <w:lang w:eastAsia="en-GB"/>
        </w:rPr>
        <w:t xml:space="preserve"> permanent decommissioning of a power-generating module</w:t>
      </w:r>
      <w:del w:id="165" w:author="Author">
        <w:r w:rsidRPr="003B7AE9" w:rsidDel="00072E27">
          <w:rPr>
            <w:rFonts w:ascii="inherit" w:eastAsia="Times New Roman" w:hAnsi="inherit" w:cs="Times New Roman"/>
            <w:color w:val="000000"/>
            <w:sz w:val="24"/>
            <w:szCs w:val="24"/>
            <w:lang w:eastAsia="en-GB"/>
          </w:rPr>
          <w:delText xml:space="preserve"> in accordance with national legislation</w:delText>
        </w:r>
      </w:del>
      <w:r w:rsidRPr="003B7AE9">
        <w:rPr>
          <w:rFonts w:ascii="inherit" w:eastAsia="Times New Roman" w:hAnsi="inherit" w:cs="Times New Roman"/>
          <w:color w:val="000000"/>
          <w:sz w:val="24"/>
          <w:szCs w:val="24"/>
          <w:lang w:eastAsia="en-GB"/>
        </w:rPr>
        <w:t>.</w:t>
      </w:r>
    </w:p>
    <w:p w14:paraId="745413B1" w14:textId="3D86BA9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w:t>
      </w:r>
      <w:del w:id="166" w:author="Author">
        <w:r w:rsidRPr="003B7AE9" w:rsidDel="008024BF">
          <w:rPr>
            <w:rFonts w:ascii="inherit" w:eastAsia="Times New Roman" w:hAnsi="inherit" w:cs="Times New Roman"/>
            <w:color w:val="000000"/>
            <w:sz w:val="24"/>
            <w:szCs w:val="24"/>
            <w:lang w:eastAsia="en-GB"/>
          </w:rPr>
          <w:delText>relevant system operator</w:delText>
        </w:r>
      </w:del>
      <w:ins w:id="167" w:author="Author">
        <w:r w:rsidR="008024BF">
          <w:rPr>
            <w:rFonts w:ascii="inherit" w:eastAsia="Times New Roman" w:hAnsi="inherit" w:cs="Times New Roman"/>
            <w:color w:val="000000"/>
            <w:sz w:val="24"/>
            <w:szCs w:val="24"/>
            <w:lang w:eastAsia="en-GB"/>
          </w:rPr>
          <w:t>national registration tool</w:t>
        </w:r>
      </w:ins>
      <w:r w:rsidRPr="003B7AE9">
        <w:rPr>
          <w:rFonts w:ascii="inherit" w:eastAsia="Times New Roman" w:hAnsi="inherit" w:cs="Times New Roman"/>
          <w:color w:val="000000"/>
          <w:sz w:val="24"/>
          <w:szCs w:val="24"/>
          <w:lang w:eastAsia="en-GB"/>
        </w:rPr>
        <w:t xml:space="preserve"> shall ensure that such notification can be made by third parties, including aggregators.</w:t>
      </w:r>
      <w:commentRangeEnd w:id="160"/>
      <w:r w:rsidR="000343B6">
        <w:rPr>
          <w:rStyle w:val="CommentReference"/>
        </w:rPr>
        <w:commentReference w:id="160"/>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2B37A1" w:rsidRDefault="003B7AE9" w:rsidP="003B7AE9">
            <w:pPr>
              <w:spacing w:before="120" w:after="0" w:line="240" w:lineRule="auto"/>
              <w:jc w:val="both"/>
              <w:rPr>
                <w:rFonts w:ascii="inherit" w:eastAsia="Times New Roman" w:hAnsi="inherit" w:cs="Times New Roman"/>
                <w:sz w:val="24"/>
                <w:szCs w:val="24"/>
                <w:lang w:eastAsia="en-GB"/>
              </w:rPr>
            </w:pPr>
            <w:r w:rsidRPr="002B37A1">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2B37A1" w:rsidRDefault="003B7AE9" w:rsidP="003B7AE9">
            <w:pPr>
              <w:spacing w:before="120" w:after="0" w:line="240" w:lineRule="auto"/>
              <w:jc w:val="both"/>
              <w:rPr>
                <w:rFonts w:ascii="inherit" w:eastAsia="Times New Roman" w:hAnsi="inherit" w:cs="Times New Roman"/>
                <w:sz w:val="24"/>
                <w:szCs w:val="24"/>
                <w:lang w:eastAsia="en-GB"/>
              </w:rPr>
            </w:pPr>
            <w:r w:rsidRPr="002B37A1">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2110A8CD" w:rsidR="003B7AE9" w:rsidRPr="003B7AE9" w:rsidRDefault="003B7AE9" w:rsidP="5C6AA47A">
      <w:pPr>
        <w:shd w:val="clear" w:color="auto" w:fill="FFFFFF" w:themeFill="background1"/>
        <w:spacing w:before="120" w:after="0" w:line="240" w:lineRule="auto"/>
        <w:jc w:val="both"/>
        <w:rPr>
          <w:rFonts w:ascii="inherit" w:eastAsia="Times New Roman" w:hAnsi="inherit" w:cs="Times New Roman"/>
          <w:color w:val="000000"/>
          <w:sz w:val="24"/>
          <w:szCs w:val="24"/>
          <w:lang w:eastAsia="en-GB"/>
        </w:rPr>
      </w:pPr>
      <w:r w:rsidRPr="5C6AA47A">
        <w:rPr>
          <w:rFonts w:ascii="inherit" w:eastAsia="Times New Roman" w:hAnsi="inherit" w:cs="Times New Roman"/>
          <w:color w:val="000000" w:themeColor="text1"/>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r>
        <w:br/>
      </w:r>
      <w:commentRangeStart w:id="168"/>
      <w:ins w:id="169" w:author="Author">
        <w:r w:rsidR="00BD28A0" w:rsidRPr="5C6AA47A">
          <w:rPr>
            <w:rFonts w:ascii="inherit" w:eastAsia="Times New Roman" w:hAnsi="inherit" w:cs="Times New Roman"/>
            <w:color w:val="000000" w:themeColor="text1"/>
            <w:sz w:val="24"/>
            <w:szCs w:val="24"/>
            <w:lang w:eastAsia="en-GB"/>
          </w:rPr>
          <w:t>All type A1 and especially b</w:t>
        </w:r>
        <w:r w:rsidR="00435B6E" w:rsidRPr="5C6AA47A">
          <w:rPr>
            <w:rFonts w:ascii="inherit" w:eastAsia="Times New Roman" w:hAnsi="inherit" w:cs="Times New Roman"/>
            <w:color w:val="000000" w:themeColor="text1"/>
            <w:sz w:val="24"/>
            <w:szCs w:val="24"/>
            <w:lang w:eastAsia="en-GB"/>
          </w:rPr>
          <w:t>idirectional electric vehicle</w:t>
        </w:r>
        <w:r w:rsidR="005C7BC3" w:rsidRPr="5C6AA47A">
          <w:rPr>
            <w:rFonts w:ascii="inherit" w:eastAsia="Times New Roman" w:hAnsi="inherit" w:cs="Times New Roman"/>
            <w:color w:val="000000" w:themeColor="text1"/>
            <w:sz w:val="24"/>
            <w:szCs w:val="24"/>
            <w:lang w:eastAsia="en-GB"/>
          </w:rPr>
          <w:t xml:space="preserve"> manufacturer shall </w:t>
        </w:r>
        <w:r w:rsidR="00BD28A0" w:rsidRPr="5C6AA47A">
          <w:rPr>
            <w:rFonts w:ascii="inherit" w:eastAsia="Times New Roman" w:hAnsi="inherit" w:cs="Times New Roman"/>
            <w:color w:val="000000" w:themeColor="text1"/>
            <w:sz w:val="24"/>
            <w:szCs w:val="24"/>
            <w:lang w:eastAsia="en-GB"/>
          </w:rPr>
          <w:t xml:space="preserve">be allowed to </w:t>
        </w:r>
        <w:r w:rsidR="00704272" w:rsidRPr="5C6AA47A">
          <w:rPr>
            <w:rFonts w:ascii="inherit" w:eastAsia="Times New Roman" w:hAnsi="inherit" w:cs="Times New Roman"/>
            <w:color w:val="000000" w:themeColor="text1"/>
            <w:sz w:val="24"/>
            <w:szCs w:val="24"/>
            <w:lang w:eastAsia="en-GB"/>
          </w:rPr>
          <w:t xml:space="preserve">self-declare </w:t>
        </w:r>
        <w:r w:rsidR="00BE0F7D" w:rsidRPr="5C6AA47A">
          <w:rPr>
            <w:rFonts w:ascii="inherit" w:eastAsia="Times New Roman" w:hAnsi="inherit" w:cs="Times New Roman"/>
            <w:color w:val="000000" w:themeColor="text1"/>
            <w:sz w:val="24"/>
            <w:szCs w:val="24"/>
            <w:lang w:eastAsia="en-GB"/>
          </w:rPr>
          <w:t xml:space="preserve">European grid code and EN50549-1 </w:t>
        </w:r>
        <w:r w:rsidR="00704272" w:rsidRPr="5C6AA47A">
          <w:rPr>
            <w:rFonts w:ascii="inherit" w:eastAsia="Times New Roman" w:hAnsi="inherit" w:cs="Times New Roman"/>
            <w:color w:val="000000" w:themeColor="text1"/>
            <w:sz w:val="24"/>
            <w:szCs w:val="24"/>
            <w:lang w:eastAsia="en-GB"/>
          </w:rPr>
          <w:t>conformity</w:t>
        </w:r>
        <w:r w:rsidR="00BE0F7D" w:rsidRPr="5C6AA47A">
          <w:rPr>
            <w:rFonts w:ascii="inherit" w:eastAsia="Times New Roman" w:hAnsi="inherit" w:cs="Times New Roman"/>
            <w:color w:val="000000" w:themeColor="text1"/>
            <w:sz w:val="24"/>
            <w:szCs w:val="24"/>
            <w:lang w:eastAsia="en-GB"/>
          </w:rPr>
          <w:t xml:space="preserve"> </w:t>
        </w:r>
        <w:r w:rsidR="00475548" w:rsidRPr="5C6AA47A">
          <w:rPr>
            <w:rFonts w:ascii="inherit" w:eastAsia="Times New Roman" w:hAnsi="inherit" w:cs="Times New Roman"/>
            <w:color w:val="000000" w:themeColor="text1"/>
            <w:sz w:val="24"/>
            <w:szCs w:val="24"/>
            <w:lang w:eastAsia="en-GB"/>
          </w:rPr>
          <w:t xml:space="preserve">through a </w:t>
        </w:r>
        <w:r w:rsidR="06E3ED98" w:rsidRPr="5C6AA47A">
          <w:rPr>
            <w:rFonts w:ascii="inherit" w:eastAsia="Times New Roman" w:hAnsi="inherit" w:cs="Times New Roman"/>
            <w:color w:val="000000" w:themeColor="text1"/>
            <w:sz w:val="24"/>
            <w:szCs w:val="24"/>
            <w:lang w:eastAsia="en-GB"/>
          </w:rPr>
          <w:t xml:space="preserve">unified european </w:t>
        </w:r>
        <w:r w:rsidR="00475548" w:rsidRPr="5C6AA47A">
          <w:rPr>
            <w:rFonts w:ascii="inherit" w:eastAsia="Times New Roman" w:hAnsi="inherit" w:cs="Times New Roman"/>
            <w:color w:val="000000" w:themeColor="text1"/>
            <w:sz w:val="24"/>
            <w:szCs w:val="24"/>
            <w:lang w:eastAsia="en-GB"/>
          </w:rPr>
          <w:t xml:space="preserve">CE declaration process. </w:t>
        </w:r>
      </w:ins>
      <w:commentRangeEnd w:id="168"/>
      <w:r>
        <w:commentReference w:id="168"/>
      </w:r>
      <w:ins w:id="170" w:author="Author">
        <w:r w:rsidR="00975AB9" w:rsidRPr="5C6AA47A">
          <w:rPr>
            <w:rFonts w:ascii="inherit" w:eastAsia="Times New Roman" w:hAnsi="inherit" w:cs="Times New Roman"/>
            <w:color w:val="000000" w:themeColor="text1"/>
            <w:sz w:val="24"/>
            <w:szCs w:val="24"/>
            <w:lang w:eastAsia="en-GB"/>
          </w:rPr>
          <w:t>Member states shall be prohibited to request further certification</w:t>
        </w:r>
        <w:r w:rsidR="007D7442" w:rsidRPr="5C6AA47A">
          <w:rPr>
            <w:rFonts w:ascii="inherit" w:eastAsia="Times New Roman" w:hAnsi="inherit" w:cs="Times New Roman"/>
            <w:color w:val="000000" w:themeColor="text1"/>
            <w:sz w:val="24"/>
            <w:szCs w:val="24"/>
            <w:lang w:eastAsia="en-GB"/>
          </w:rPr>
          <w:t xml:space="preserve"> for Type A1 generation units. </w:t>
        </w:r>
      </w:ins>
    </w:p>
    <w:p w14:paraId="687F2FD7" w14:textId="18BC7A6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ins w:id="171" w:author="Author">
        <w:r w:rsidR="000D736D">
          <w:rPr>
            <w:rFonts w:ascii="inherit" w:eastAsia="Times New Roman" w:hAnsi="inherit" w:cs="Times New Roman"/>
            <w:color w:val="000000"/>
            <w:sz w:val="24"/>
            <w:szCs w:val="24"/>
            <w:lang w:eastAsia="en-GB"/>
          </w:rPr>
          <w:t xml:space="preserve"> This communication </w:t>
        </w:r>
        <w:r w:rsidR="00A83444">
          <w:rPr>
            <w:rFonts w:ascii="inherit" w:eastAsia="Times New Roman" w:hAnsi="inherit" w:cs="Times New Roman"/>
            <w:color w:val="000000"/>
            <w:sz w:val="24"/>
            <w:szCs w:val="24"/>
            <w:lang w:eastAsia="en-GB"/>
          </w:rPr>
          <w:t xml:space="preserve">shall only be done in the </w:t>
        </w:r>
        <w:r w:rsidR="008F549F">
          <w:rPr>
            <w:rFonts w:ascii="inherit" w:eastAsia="Times New Roman" w:hAnsi="inherit" w:cs="Times New Roman"/>
            <w:color w:val="000000"/>
            <w:sz w:val="24"/>
            <w:szCs w:val="24"/>
            <w:lang w:eastAsia="en-GB"/>
          </w:rPr>
          <w:t>national</w:t>
        </w:r>
        <w:r w:rsidR="00D102D3">
          <w:rPr>
            <w:rFonts w:ascii="inherit" w:eastAsia="Times New Roman" w:hAnsi="inherit" w:cs="Times New Roman"/>
            <w:color w:val="000000"/>
            <w:sz w:val="24"/>
            <w:szCs w:val="24"/>
            <w:lang w:eastAsia="en-GB"/>
          </w:rPr>
          <w:t xml:space="preserve"> registration</w:t>
        </w:r>
        <w:r w:rsidR="008F549F">
          <w:rPr>
            <w:rFonts w:ascii="inherit" w:eastAsia="Times New Roman" w:hAnsi="inherit" w:cs="Times New Roman"/>
            <w:color w:val="000000"/>
            <w:sz w:val="24"/>
            <w:szCs w:val="24"/>
            <w:lang w:eastAsia="en-GB"/>
          </w:rPr>
          <w:t xml:space="preserve"> tool </w:t>
        </w:r>
        <w:r w:rsidR="00D102D3">
          <w:rPr>
            <w:rFonts w:ascii="inherit" w:eastAsia="Times New Roman" w:hAnsi="inherit" w:cs="Times New Roman"/>
            <w:color w:val="000000"/>
            <w:sz w:val="24"/>
            <w:szCs w:val="24"/>
            <w:lang w:eastAsia="en-GB"/>
          </w:rPr>
          <w:t>(article 30).</w:t>
        </w:r>
      </w:ins>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07AD9F48"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ins w:id="172" w:author="Author">
        <w:r w:rsidR="00C042F8">
          <w:rPr>
            <w:rFonts w:ascii="inherit" w:eastAsia="Times New Roman" w:hAnsi="inherit" w:cs="Times New Roman"/>
            <w:b/>
            <w:bCs/>
            <w:color w:val="000000"/>
            <w:sz w:val="24"/>
            <w:szCs w:val="24"/>
            <w:lang w:eastAsia="en-GB"/>
          </w:rPr>
          <w:t xml:space="preserve"> </w:t>
        </w:r>
        <w:commentRangeStart w:id="173"/>
        <w:r w:rsidR="00C042F8">
          <w:rPr>
            <w:rFonts w:ascii="inherit" w:eastAsia="Times New Roman" w:hAnsi="inherit" w:cs="Times New Roman"/>
            <w:b/>
            <w:bCs/>
            <w:color w:val="000000"/>
            <w:sz w:val="24"/>
            <w:szCs w:val="24"/>
            <w:lang w:eastAsia="en-GB"/>
          </w:rPr>
          <w:t>for typ</w:t>
        </w:r>
        <w:r w:rsidR="00130727">
          <w:rPr>
            <w:rFonts w:ascii="inherit" w:eastAsia="Times New Roman" w:hAnsi="inherit" w:cs="Times New Roman"/>
            <w:b/>
            <w:bCs/>
            <w:color w:val="000000"/>
            <w:sz w:val="24"/>
            <w:szCs w:val="24"/>
            <w:lang w:eastAsia="en-GB"/>
          </w:rPr>
          <w:t>e</w:t>
        </w:r>
        <w:r w:rsidR="00C042F8">
          <w:rPr>
            <w:rFonts w:ascii="inherit" w:eastAsia="Times New Roman" w:hAnsi="inherit" w:cs="Times New Roman"/>
            <w:b/>
            <w:bCs/>
            <w:color w:val="000000"/>
            <w:sz w:val="24"/>
            <w:szCs w:val="24"/>
            <w:lang w:eastAsia="en-GB"/>
          </w:rPr>
          <w:t xml:space="preserve"> B, C, D</w:t>
        </w:r>
        <w:commentRangeEnd w:id="173"/>
        <w:r w:rsidR="00813E99">
          <w:rPr>
            <w:rStyle w:val="CommentReference"/>
          </w:rPr>
          <w:commentReference w:id="173"/>
        </w:r>
      </w:ins>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E73223"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Change w:id="174" w:author="Author">
            <w:rPr>
              <w:rFonts w:ascii="inherit" w:eastAsia="Times New Roman" w:hAnsi="inherit" w:cs="Times New Roman"/>
              <w:i/>
              <w:iCs/>
              <w:color w:val="000000"/>
              <w:sz w:val="24"/>
              <w:szCs w:val="24"/>
              <w:lang w:val="fr-FR" w:eastAsia="en-GB"/>
            </w:rPr>
          </w:rPrChange>
        </w:rPr>
      </w:pPr>
      <w:r w:rsidRPr="00E73223">
        <w:rPr>
          <w:rFonts w:ascii="inherit" w:eastAsia="Times New Roman" w:hAnsi="inherit" w:cs="Times New Roman"/>
          <w:i/>
          <w:iCs/>
          <w:color w:val="000000"/>
          <w:sz w:val="24"/>
          <w:szCs w:val="24"/>
          <w:lang w:eastAsia="en-GB"/>
          <w:rPrChange w:id="175" w:author="Author">
            <w:rPr>
              <w:rFonts w:ascii="inherit" w:eastAsia="Times New Roman" w:hAnsi="inherit" w:cs="Times New Roman"/>
              <w:i/>
              <w:iCs/>
              <w:color w:val="000000"/>
              <w:sz w:val="24"/>
              <w:szCs w:val="24"/>
              <w:lang w:val="fr-FR" w:eastAsia="en-GB"/>
            </w:rPr>
          </w:rPrChange>
        </w:rPr>
        <w:lastRenderedPageBreak/>
        <w:t>Article 43</w:t>
      </w:r>
    </w:p>
    <w:p w14:paraId="67B63A8F" w14:textId="7B6DA8B2" w:rsidR="003B7AE9" w:rsidRPr="00E73223"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Change w:id="176" w:author="Author">
            <w:rPr>
              <w:rFonts w:ascii="inherit" w:eastAsia="Times New Roman" w:hAnsi="inherit" w:cs="Times New Roman"/>
              <w:b/>
              <w:bCs/>
              <w:color w:val="000000"/>
              <w:sz w:val="24"/>
              <w:szCs w:val="24"/>
              <w:lang w:val="fr-FR" w:eastAsia="en-GB"/>
            </w:rPr>
          </w:rPrChange>
        </w:rPr>
      </w:pPr>
      <w:r w:rsidRPr="00E73223">
        <w:rPr>
          <w:rFonts w:ascii="inherit" w:eastAsia="Times New Roman" w:hAnsi="inherit" w:cs="Times New Roman"/>
          <w:b/>
          <w:bCs/>
          <w:color w:val="000000"/>
          <w:sz w:val="24"/>
          <w:szCs w:val="24"/>
          <w:lang w:eastAsia="en-GB"/>
          <w:rPrChange w:id="177" w:author="Author">
            <w:rPr>
              <w:rFonts w:ascii="inherit" w:eastAsia="Times New Roman" w:hAnsi="inherit" w:cs="Times New Roman"/>
              <w:b/>
              <w:bCs/>
              <w:color w:val="000000"/>
              <w:sz w:val="24"/>
              <w:szCs w:val="24"/>
              <w:lang w:val="fr-FR" w:eastAsia="en-GB"/>
            </w:rPr>
          </w:rPrChange>
        </w:rPr>
        <w:t>Common provisions on compliance simulation</w:t>
      </w:r>
      <w:ins w:id="178" w:author="Author">
        <w:r w:rsidR="00C376DA" w:rsidRPr="00E73223">
          <w:rPr>
            <w:rFonts w:ascii="inherit" w:eastAsia="Times New Roman" w:hAnsi="inherit" w:cs="Times New Roman"/>
            <w:b/>
            <w:bCs/>
            <w:color w:val="000000"/>
            <w:sz w:val="24"/>
            <w:szCs w:val="24"/>
            <w:lang w:eastAsia="en-GB"/>
            <w:rPrChange w:id="179" w:author="Author">
              <w:rPr>
                <w:rFonts w:ascii="inherit" w:eastAsia="Times New Roman" w:hAnsi="inherit" w:cs="Times New Roman"/>
                <w:b/>
                <w:bCs/>
                <w:color w:val="000000"/>
                <w:sz w:val="24"/>
                <w:szCs w:val="24"/>
                <w:lang w:val="fr-FR" w:eastAsia="en-GB"/>
              </w:rPr>
            </w:rPrChange>
          </w:rPr>
          <w:t xml:space="preserve"> </w:t>
        </w:r>
        <w:commentRangeStart w:id="180"/>
        <w:r w:rsidR="00C376DA" w:rsidRPr="00E73223">
          <w:rPr>
            <w:rFonts w:ascii="inherit" w:eastAsia="Times New Roman" w:hAnsi="inherit" w:cs="Times New Roman"/>
            <w:b/>
            <w:bCs/>
            <w:color w:val="000000"/>
            <w:sz w:val="24"/>
            <w:szCs w:val="24"/>
            <w:lang w:eastAsia="en-GB"/>
            <w:rPrChange w:id="181" w:author="Author">
              <w:rPr>
                <w:rFonts w:ascii="inherit" w:eastAsia="Times New Roman" w:hAnsi="inherit" w:cs="Times New Roman"/>
                <w:b/>
                <w:bCs/>
                <w:color w:val="000000"/>
                <w:sz w:val="24"/>
                <w:szCs w:val="24"/>
                <w:lang w:val="fr-FR" w:eastAsia="en-GB"/>
              </w:rPr>
            </w:rPrChange>
          </w:rPr>
          <w:t xml:space="preserve">for Type B, C, D </w:t>
        </w:r>
        <w:commentRangeEnd w:id="180"/>
        <w:r w:rsidR="00813E99">
          <w:rPr>
            <w:rStyle w:val="CommentReference"/>
          </w:rPr>
          <w:commentReference w:id="180"/>
        </w:r>
      </w:ins>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2658D5E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it shall demonstrate that the power-generating module is technically capable of continuously modulating active power over the full operating range between </w:t>
            </w:r>
            <w:r w:rsidRPr="003B7AE9">
              <w:rPr>
                <w:rFonts w:ascii="inherit" w:eastAsia="Times New Roman" w:hAnsi="inherit" w:cs="Times New Roman"/>
                <w:sz w:val="24"/>
                <w:szCs w:val="24"/>
                <w:lang w:eastAsia="en-GB"/>
              </w:rPr>
              <w:lastRenderedPageBreak/>
              <w:t>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power-generating facility owner, or prospective owner, </w:t>
      </w:r>
      <w:r w:rsidRPr="003B7AE9">
        <w:rPr>
          <w:rFonts w:ascii="inherit" w:eastAsia="Times New Roman" w:hAnsi="inherit" w:cs="Times New Roman"/>
          <w:color w:val="000000"/>
          <w:sz w:val="24"/>
          <w:szCs w:val="24"/>
          <w:lang w:eastAsia="en-GB"/>
        </w:rPr>
        <w:lastRenderedPageBreak/>
        <w:t>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11.   A regulatory authority may revoke a decision granting a derogation if the circumstances and underlying reasons no longer apply or upon a reasoned </w:t>
      </w:r>
      <w:r w:rsidRPr="003B7AE9">
        <w:rPr>
          <w:rFonts w:ascii="inherit" w:eastAsia="Times New Roman" w:hAnsi="inherit" w:cs="Times New Roman"/>
          <w:color w:val="000000"/>
          <w:sz w:val="24"/>
          <w:szCs w:val="24"/>
          <w:lang w:eastAsia="en-GB"/>
        </w:rPr>
        <w:lastRenderedPageBreak/>
        <w:t>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3B7AE9">
        <w:rPr>
          <w:rFonts w:ascii="inherit" w:eastAsia="Times New Roman" w:hAnsi="inherit" w:cs="Times New Roman"/>
          <w:color w:val="000000"/>
          <w:sz w:val="24"/>
          <w:szCs w:val="24"/>
          <w:lang w:eastAsia="en-GB"/>
        </w:rPr>
        <w:lastRenderedPageBreak/>
        <w:t>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87BEE4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 the event that the cumulative maximum capacity of all power-generating modules classified as emerging technologies connected to networks exceeds the threshold </w:t>
      </w:r>
      <w:r w:rsidRPr="003B7AE9">
        <w:rPr>
          <w:rFonts w:ascii="inherit" w:eastAsia="Times New Roman" w:hAnsi="inherit" w:cs="Times New Roman"/>
          <w:color w:val="000000"/>
          <w:sz w:val="24"/>
          <w:szCs w:val="24"/>
          <w:lang w:eastAsia="en-GB"/>
        </w:rPr>
        <w:lastRenderedPageBreak/>
        <w:t>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E73223"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8"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50"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2"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4"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6"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8"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0"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E73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2"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E73223"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3B69B8" w:rsidRDefault="003B69B8"/>
    <w:sectPr w:rsidR="003B69B8">
      <w:headerReference w:type="even" r:id="rId63"/>
      <w:headerReference w:type="default" r:id="rId64"/>
      <w:footerReference w:type="even" r:id="rId65"/>
      <w:footerReference w:type="default" r:id="rId66"/>
      <w:headerReference w:type="first" r:id="rId67"/>
      <w:footerReference w:type="first" r:id="rId6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hor" w:initials="A">
    <w:p w14:paraId="6109EC58" w14:textId="77777777" w:rsidR="00FC6C64" w:rsidRDefault="001F7CD2">
      <w:pPr>
        <w:pStyle w:val="CommentText"/>
      </w:pPr>
      <w:r>
        <w:rPr>
          <w:rStyle w:val="CommentReference"/>
        </w:rPr>
        <w:annotationRef/>
      </w:r>
      <w:r w:rsidR="00FC6C64">
        <w:t>Small assets do not need different rules in the union but better common standardisation. This avoids discrimination by local stakeholders and system operators on manufacturers.</w:t>
      </w:r>
    </w:p>
    <w:p w14:paraId="4A0C9533" w14:textId="77777777" w:rsidR="00FC6C64" w:rsidRDefault="00FC6C64" w:rsidP="003D4B50">
      <w:pPr>
        <w:pStyle w:val="CommentText"/>
      </w:pPr>
      <w:r>
        <w:t xml:space="preserve"> </w:t>
      </w:r>
      <w:r>
        <w:br/>
        <w:t>If the EU wants to scale up production and flexibility in the next 10 years, common and faster processes and rules are absolutely essential.</w:t>
      </w:r>
    </w:p>
  </w:comment>
  <w:comment w:id="4" w:author="Author" w:initials="A">
    <w:p w14:paraId="0811DD54" w14:textId="77777777" w:rsidR="00100583" w:rsidRDefault="00100583">
      <w:pPr>
        <w:pStyle w:val="CommentText"/>
      </w:pPr>
      <w:r>
        <w:rPr>
          <w:rStyle w:val="CommentReference"/>
        </w:rPr>
        <w:annotationRef/>
      </w:r>
      <w:r>
        <w:t>Each of these asset types are inherently variable in their behavior and generation characteristics: PV generation fluctuates based on the sun, win generation on the presence of wind, CHP based on the need of heat and grid conditions, stationary storage and EV-based generation based on grid conditions and local economics (independent of other generation sources).</w:t>
      </w:r>
    </w:p>
    <w:p w14:paraId="30648FD8" w14:textId="77777777" w:rsidR="00100583" w:rsidRDefault="00100583">
      <w:pPr>
        <w:pStyle w:val="CommentText"/>
      </w:pPr>
    </w:p>
    <w:p w14:paraId="0A1BB13F" w14:textId="77777777" w:rsidR="00100583" w:rsidRDefault="00100583" w:rsidP="0098528D">
      <w:pPr>
        <w:pStyle w:val="CommentText"/>
      </w:pPr>
      <w:r>
        <w:t xml:space="preserve">An AC connected storage system should not be discriminated to a DC connected storage system, which would be the case if the AC one falls over the type threshold (or other national thresholds) </w:t>
      </w:r>
    </w:p>
  </w:comment>
  <w:comment w:id="10" w:author="Author" w:initials="A">
    <w:p w14:paraId="03D6D933" w14:textId="1F461CE6" w:rsidR="00520462" w:rsidRDefault="006F2087" w:rsidP="00F532B6">
      <w:pPr>
        <w:pStyle w:val="CommentText"/>
      </w:pPr>
      <w:r>
        <w:rPr>
          <w:rStyle w:val="CommentReference"/>
        </w:rPr>
        <w:annotationRef/>
      </w:r>
      <w:r w:rsidR="00520462">
        <w:t xml:space="preserve">Pmax of a module and Pmax of a park and Pmax of a facility (at connection point) must be differentiated. </w:t>
      </w:r>
    </w:p>
  </w:comment>
  <w:comment w:id="18" w:author="Author" w:initials="A">
    <w:p w14:paraId="6FC8863E" w14:textId="4E877A28" w:rsidR="00D31A16" w:rsidRDefault="00D31A16" w:rsidP="00D31A16">
      <w:pPr>
        <w:pStyle w:val="CommentText"/>
      </w:pPr>
      <w:r>
        <w:rPr>
          <w:rStyle w:val="CommentReference"/>
        </w:rPr>
        <w:annotationRef/>
      </w:r>
      <w:r>
        <w:t xml:space="preserve">Electric vehicles and backup storages should be allowed to connect to the grid as loads without any RfG requirements if they do not intent to generate electricity. </w:t>
      </w:r>
    </w:p>
  </w:comment>
  <w:comment w:id="23" w:author="Author" w:initials="A">
    <w:p w14:paraId="27534F92" w14:textId="77777777" w:rsidR="009200D8" w:rsidRDefault="00055248" w:rsidP="00E37818">
      <w:pPr>
        <w:pStyle w:val="CommentText"/>
      </w:pPr>
      <w:r>
        <w:rPr>
          <w:rStyle w:val="CommentReference"/>
        </w:rPr>
        <w:annotationRef/>
      </w:r>
      <w:r w:rsidR="009200D8">
        <w:t>Storage (mobile and stationary)devices in generation mode should definitely be included!</w:t>
      </w:r>
    </w:p>
  </w:comment>
  <w:comment w:id="27" w:author="Author" w:initials="A">
    <w:p w14:paraId="00827167" w14:textId="5358C5B3" w:rsidR="0085520A" w:rsidRDefault="0085520A">
      <w:pPr>
        <w:pStyle w:val="CommentText"/>
      </w:pPr>
      <w:r>
        <w:rPr>
          <w:rStyle w:val="CommentReference"/>
        </w:rPr>
        <w:annotationRef/>
      </w:r>
      <w:r>
        <w:t xml:space="preserve">A small PV installation or bidirectional charge point in a big factory with a connection point to TSO grid, should not comply with TYPE D standards as the effect on the grid is not significant and certified inverters or communication devices do either not exist or are not economical viable. </w:t>
      </w:r>
    </w:p>
  </w:comment>
  <w:comment w:id="32" w:author="Author" w:initials="A">
    <w:p w14:paraId="0C4C40D3" w14:textId="77777777" w:rsidR="006B624E" w:rsidRDefault="0070700E">
      <w:pPr>
        <w:pStyle w:val="CommentText"/>
      </w:pPr>
      <w:r>
        <w:rPr>
          <w:rStyle w:val="CommentReference"/>
        </w:rPr>
        <w:annotationRef/>
      </w:r>
      <w:r w:rsidR="006B624E">
        <w:t>New sub-types are necessary to reflect the fleet of DERs that this regulation seeks to integrate into system operator participation. The vast majority of power-generating modules (by number) will occur below 50kW, which is why we suggest the delineations here… assets of 1kW should absolutely not be in the same group as assets of 99kW (or 1MW)!</w:t>
      </w:r>
    </w:p>
    <w:p w14:paraId="645FA382" w14:textId="77777777" w:rsidR="006B624E" w:rsidRDefault="006B624E">
      <w:pPr>
        <w:pStyle w:val="CommentText"/>
      </w:pPr>
    </w:p>
    <w:p w14:paraId="1BBBF397" w14:textId="77777777" w:rsidR="006B624E" w:rsidRDefault="006B624E" w:rsidP="006A1F7A">
      <w:pPr>
        <w:pStyle w:val="CommentText"/>
      </w:pPr>
      <w:r>
        <w:t>Otherwise, a free and open market will continue to be hindered.</w:t>
      </w:r>
    </w:p>
  </w:comment>
  <w:comment w:id="43" w:author="Author" w:initials="A">
    <w:p w14:paraId="2B7DF332" w14:textId="4F2F9C6B" w:rsidR="006B624E" w:rsidRDefault="005474F2" w:rsidP="00973323">
      <w:pPr>
        <w:pStyle w:val="CommentText"/>
      </w:pPr>
      <w:r>
        <w:rPr>
          <w:rStyle w:val="CommentReference"/>
        </w:rPr>
        <w:annotationRef/>
      </w:r>
      <w:r w:rsidR="006B624E">
        <w:t xml:space="preserve">It is important that small generators in mixed customer sites do not need to comply with all type D requirements! </w:t>
      </w:r>
    </w:p>
  </w:comment>
  <w:comment w:id="49" w:author="Author" w:initials="A">
    <w:p w14:paraId="25A0523E" w14:textId="2B07C5D8" w:rsidR="0061748E" w:rsidRDefault="005962C4">
      <w:pPr>
        <w:pStyle w:val="CommentText"/>
      </w:pPr>
      <w:r>
        <w:rPr>
          <w:rStyle w:val="CommentReference"/>
        </w:rPr>
        <w:annotationRef/>
      </w:r>
      <w:r w:rsidR="0061748E">
        <w:t>All thresholds should be consistent throughout the EU and no member state shall have the right to change these. A connected European grid should follow the same rules and free market of generation technology must be ensured.</w:t>
      </w:r>
    </w:p>
    <w:p w14:paraId="127FC980" w14:textId="77777777" w:rsidR="0061748E" w:rsidRDefault="0061748E">
      <w:pPr>
        <w:pStyle w:val="CommentText"/>
      </w:pPr>
    </w:p>
    <w:p w14:paraId="1CAF7032" w14:textId="77777777" w:rsidR="0061748E" w:rsidRDefault="0061748E" w:rsidP="000C4B4F">
      <w:pPr>
        <w:pStyle w:val="CommentText"/>
      </w:pPr>
      <w:r>
        <w:t>We suggest and support replacement values being developed by either ACER or the EC after reviewing current implementations in the member states.</w:t>
      </w:r>
    </w:p>
  </w:comment>
  <w:comment w:id="60" w:author="Author" w:initials="A">
    <w:p w14:paraId="68EB7559" w14:textId="77777777" w:rsidR="0082401C" w:rsidRDefault="00F0442E" w:rsidP="00A8647F">
      <w:pPr>
        <w:pStyle w:val="CommentText"/>
      </w:pPr>
      <w:r>
        <w:rPr>
          <w:rStyle w:val="CommentReference"/>
        </w:rPr>
        <w:annotationRef/>
      </w:r>
      <w:r w:rsidR="0082401C">
        <w:t xml:space="preserve">Electric vehicles are operated differently than other assets: ownership, simultaneity, charging behaviour, etc. </w:t>
      </w:r>
      <w:r w:rsidR="0082401C">
        <w:br/>
        <w:t xml:space="preserve">Therefore the complexity of type B is not adequate and will strongly hinder V2G rollout. </w:t>
      </w:r>
    </w:p>
  </w:comment>
  <w:comment w:id="64" w:author="Author" w:initials="A">
    <w:p w14:paraId="6909402B" w14:textId="77777777" w:rsidR="009D531A" w:rsidRDefault="009D531A" w:rsidP="009D531A">
      <w:pPr>
        <w:pStyle w:val="CommentText"/>
      </w:pPr>
      <w:r>
        <w:rPr>
          <w:rStyle w:val="CommentReference"/>
        </w:rPr>
        <w:annotationRef/>
      </w:r>
      <w:r>
        <w:t>Each of these asset types are inherently variable in their behavior and generation characteristics: PV generation fluctuates based on the sun, win generation on the presence of wind, CHP based on the need of heat and grid conditions, stationary storage and EV-based generation based on grid conditions and local economics (independent of other generation sources).</w:t>
      </w:r>
    </w:p>
    <w:p w14:paraId="22EF96ED" w14:textId="77777777" w:rsidR="009D531A" w:rsidRDefault="009D531A" w:rsidP="009D531A">
      <w:pPr>
        <w:pStyle w:val="CommentText"/>
      </w:pPr>
    </w:p>
    <w:p w14:paraId="5C7DCBC0" w14:textId="77777777" w:rsidR="009D531A" w:rsidRDefault="009D531A" w:rsidP="009D531A">
      <w:pPr>
        <w:pStyle w:val="CommentText"/>
      </w:pPr>
      <w:r>
        <w:t xml:space="preserve">An AC connected storage system should not be discriminated to a DC connected storage system, which would be the case if the AC one falls over the type threshold (or other national thresholds) </w:t>
      </w:r>
    </w:p>
  </w:comment>
  <w:comment w:id="67" w:author="Author" w:initials="A">
    <w:p w14:paraId="6C20D333" w14:textId="1CC19767" w:rsidR="001948CB" w:rsidRDefault="00D421C4">
      <w:pPr>
        <w:pStyle w:val="CommentText"/>
      </w:pPr>
      <w:r>
        <w:rPr>
          <w:rStyle w:val="CommentReference"/>
        </w:rPr>
        <w:annotationRef/>
      </w:r>
      <w:r w:rsidR="001948CB">
        <w:t xml:space="preserve">It is important that electric vehicles and bidirecitonal chargers are allowed to be used as loads even when they have the technical capabilities to generate electricity. If this is not the case, manufacturers might not implement the capabilities to secure customers from harder installation requirements. </w:t>
      </w:r>
    </w:p>
    <w:p w14:paraId="425342D0" w14:textId="77777777" w:rsidR="001948CB" w:rsidRDefault="001948CB">
      <w:pPr>
        <w:pStyle w:val="CommentText"/>
      </w:pPr>
    </w:p>
    <w:p w14:paraId="34B14D5F" w14:textId="77777777" w:rsidR="001948CB" w:rsidRDefault="001948CB" w:rsidP="00633159">
      <w:pPr>
        <w:pStyle w:val="CommentText"/>
      </w:pPr>
      <w:r>
        <w:t>This is the way the market is developing naturally and without having this provision, it will act as a regulatorily imposed market barrier.</w:t>
      </w:r>
    </w:p>
  </w:comment>
  <w:comment w:id="71" w:author="Author" w:initials="A">
    <w:p w14:paraId="05485F9C" w14:textId="77777777" w:rsidR="00C03A8C" w:rsidRDefault="00C03A8C" w:rsidP="00480BD7">
      <w:pPr>
        <w:pStyle w:val="CommentText"/>
      </w:pPr>
      <w:r>
        <w:rPr>
          <w:rStyle w:val="CommentReference"/>
        </w:rPr>
        <w:annotationRef/>
      </w:r>
      <w:r>
        <w:t xml:space="preserve">Law-like regulation that is imposed on citizans must be free to access by the public and companies without any barriers. The national creation processes must be done in the most transparent way with different levels of decision taking. </w:t>
      </w:r>
    </w:p>
  </w:comment>
  <w:comment w:id="73" w:author="Author" w:initials="A">
    <w:p w14:paraId="4C85B2B9" w14:textId="09BA3F93" w:rsidR="00E962A9" w:rsidRDefault="00522C89" w:rsidP="00624B34">
      <w:pPr>
        <w:pStyle w:val="CommentText"/>
      </w:pPr>
      <w:r>
        <w:rPr>
          <w:rStyle w:val="CommentReference"/>
        </w:rPr>
        <w:annotationRef/>
      </w:r>
      <w:r w:rsidR="00E962A9">
        <w:t>No organisation other than the NRA should be able to create a transparent and non-discriminatory process for implementation of the European Grid codes into national requirements.</w:t>
      </w:r>
    </w:p>
  </w:comment>
  <w:comment w:id="76" w:author="Author" w:initials="A">
    <w:p w14:paraId="4FB49BB5" w14:textId="4F222EC5" w:rsidR="00DA78CB" w:rsidRDefault="00DA78CB">
      <w:pPr>
        <w:pStyle w:val="CommentText"/>
      </w:pPr>
      <w:r>
        <w:rPr>
          <w:rStyle w:val="CommentReference"/>
        </w:rPr>
        <w:annotationRef/>
      </w:r>
      <w:r>
        <w:rPr>
          <w:lang w:val="en-US"/>
        </w:rPr>
        <w:t>Without providing evidence and rationale, there will not be true transparency to the market.</w:t>
      </w:r>
    </w:p>
  </w:comment>
  <w:comment w:id="79" w:author="Author" w:initials="A">
    <w:p w14:paraId="5CF390DD" w14:textId="77777777" w:rsidR="007A4308" w:rsidRDefault="007A4308">
      <w:pPr>
        <w:pStyle w:val="CommentText"/>
      </w:pPr>
      <w:r>
        <w:rPr>
          <w:rStyle w:val="CommentReference"/>
        </w:rPr>
        <w:annotationRef/>
      </w:r>
      <w:r>
        <w:t xml:space="preserve">If national grid connection codes are behind a paywall, then we cannot really speak of a transparent process as the status quo is not possible to be read by the public. </w:t>
      </w:r>
    </w:p>
  </w:comment>
  <w:comment w:id="83" w:author="Author" w:initials="A">
    <w:p w14:paraId="6568A93A" w14:textId="77777777" w:rsidR="00DF082C" w:rsidRDefault="005B57D2">
      <w:pPr>
        <w:pStyle w:val="CommentText"/>
      </w:pPr>
      <w:r>
        <w:rPr>
          <w:rStyle w:val="CommentReference"/>
        </w:rPr>
        <w:annotationRef/>
      </w:r>
      <w:r w:rsidR="00DF082C">
        <w:t>All requirements for type A generators should be the same throughout the EU! If not, there will be inherent bias against the use of smaller assets as DERs. This is especially true at lower power level assets.</w:t>
      </w:r>
    </w:p>
    <w:p w14:paraId="73D6FA78" w14:textId="77777777" w:rsidR="00DF082C" w:rsidRDefault="00DF082C" w:rsidP="000C46B4">
      <w:pPr>
        <w:pStyle w:val="CommentText"/>
      </w:pPr>
      <w:r>
        <w:t>(at least Type A1 must be harmonised!)</w:t>
      </w:r>
    </w:p>
  </w:comment>
  <w:comment w:id="87" w:author="Author" w:initials="A">
    <w:p w14:paraId="02426631" w14:textId="77777777" w:rsidR="00191665" w:rsidRDefault="00C15B52" w:rsidP="00EF032B">
      <w:pPr>
        <w:pStyle w:val="CommentText"/>
      </w:pPr>
      <w:r>
        <w:rPr>
          <w:rStyle w:val="CommentReference"/>
        </w:rPr>
        <w:annotationRef/>
      </w:r>
      <w:r w:rsidR="00191665">
        <w:t xml:space="preserve">Should be specified by ACER for the whole EU market area. The EN50549-1 is an adequate norm that shall be referred to in the RfG to ensure same rules for faster rollout. </w:t>
      </w:r>
    </w:p>
  </w:comment>
  <w:comment w:id="90" w:author="Author" w:initials="A">
    <w:p w14:paraId="551CD4A4" w14:textId="77777777" w:rsidR="009B1523" w:rsidRDefault="00AB6BEB" w:rsidP="00E92B8A">
      <w:pPr>
        <w:pStyle w:val="CommentText"/>
      </w:pPr>
      <w:r>
        <w:rPr>
          <w:rStyle w:val="CommentReference"/>
        </w:rPr>
        <w:annotationRef/>
      </w:r>
      <w:r w:rsidR="009B1523">
        <w:t>Fast market rollout of small DER demands common values for whole EU. (counts for whole table)</w:t>
      </w:r>
    </w:p>
  </w:comment>
  <w:comment w:id="101" w:author="Author" w:initials="A">
    <w:p w14:paraId="596F0D19" w14:textId="77777777" w:rsidR="00D547C1" w:rsidRDefault="00022534" w:rsidP="00A57930">
      <w:pPr>
        <w:pStyle w:val="CommentText"/>
      </w:pPr>
      <w:r>
        <w:rPr>
          <w:rStyle w:val="CommentReference"/>
        </w:rPr>
        <w:annotationRef/>
      </w:r>
      <w:r w:rsidR="00D547C1">
        <w:t xml:space="preserve">Fast market rollout of small DER demands common values for whole EU. </w:t>
      </w:r>
    </w:p>
  </w:comment>
  <w:comment w:id="103" w:author="Author" w:initials="A">
    <w:p w14:paraId="347EFF13" w14:textId="77777777" w:rsidR="007B12E8" w:rsidRDefault="00E55584" w:rsidP="00D43623">
      <w:pPr>
        <w:pStyle w:val="CommentText"/>
      </w:pPr>
      <w:r>
        <w:rPr>
          <w:rStyle w:val="CommentReference"/>
        </w:rPr>
        <w:annotationRef/>
      </w:r>
      <w:r w:rsidR="007B12E8">
        <w:t xml:space="preserve">Fast market rollout of small DER demands common values fo Type A in whole EU. </w:t>
      </w:r>
    </w:p>
  </w:comment>
  <w:comment w:id="107" w:author="Author" w:initials="A">
    <w:p w14:paraId="52BCA4A2" w14:textId="1A1EF9FB" w:rsidR="0066665A" w:rsidRDefault="000D7F89" w:rsidP="004D35D7">
      <w:pPr>
        <w:pStyle w:val="CommentText"/>
      </w:pPr>
      <w:r>
        <w:rPr>
          <w:rStyle w:val="CommentReference"/>
        </w:rPr>
        <w:annotationRef/>
      </w:r>
      <w:r w:rsidR="0066665A">
        <w:t xml:space="preserve">Should be specified by ACER for the whole EU market area. The EN50549-1 is an adequate norm that shall be referred to in the RfG to ensure same rules for faster rollout. </w:t>
      </w:r>
    </w:p>
  </w:comment>
  <w:comment w:id="110" w:author="Author" w:initials="A">
    <w:p w14:paraId="72ECBE4D" w14:textId="77777777" w:rsidR="004C7A89" w:rsidRDefault="004C7A89" w:rsidP="004072E1">
      <w:pPr>
        <w:pStyle w:val="CommentText"/>
      </w:pPr>
      <w:r>
        <w:rPr>
          <w:rStyle w:val="CommentReference"/>
        </w:rPr>
        <w:annotationRef/>
      </w:r>
      <w:r>
        <w:t xml:space="preserve">Should be specified by ACER for the whole EU market area. The EN50549-1 is an adequate norm that shall be referred to in the RfG to ensure same rules for faster rollout. </w:t>
      </w:r>
    </w:p>
  </w:comment>
  <w:comment w:id="114" w:author="Author" w:initials="A">
    <w:p w14:paraId="3F32A896" w14:textId="77777777" w:rsidR="00256ADE" w:rsidRDefault="00BA55D9" w:rsidP="008B71BC">
      <w:pPr>
        <w:pStyle w:val="CommentText"/>
      </w:pPr>
      <w:r>
        <w:rPr>
          <w:rStyle w:val="CommentReference"/>
        </w:rPr>
        <w:annotationRef/>
      </w:r>
      <w:r w:rsidR="00256ADE">
        <w:t>SOs should be creating local markets and financial incentives, not using blunt and unannounced tools to disrupt production schedules. (This is supported by the ACER demand response paper.)</w:t>
      </w:r>
    </w:p>
  </w:comment>
  <w:comment w:id="116" w:author="Author" w:initials="A">
    <w:p w14:paraId="1E9E20AB" w14:textId="77777777" w:rsidR="00256ADE" w:rsidRDefault="00EA68C5" w:rsidP="00091B12">
      <w:pPr>
        <w:pStyle w:val="CommentText"/>
      </w:pPr>
      <w:r>
        <w:rPr>
          <w:rStyle w:val="CommentReference"/>
        </w:rPr>
        <w:annotationRef/>
      </w:r>
      <w:r w:rsidR="00256ADE">
        <w:t xml:space="preserve">Should be specified by ACER for the whole EU market area. The EN50549-1 is an adequate norm that shall be referred to in the RfG to ensure same rules for faster rollout. </w:t>
      </w:r>
    </w:p>
  </w:comment>
  <w:comment w:id="122" w:author="Author" w:initials="A">
    <w:p w14:paraId="2AF669C1" w14:textId="77777777" w:rsidR="00B323D1" w:rsidRDefault="00B323D1" w:rsidP="00B421E9">
      <w:pPr>
        <w:pStyle w:val="CommentText"/>
      </w:pPr>
      <w:r>
        <w:rPr>
          <w:rStyle w:val="CommentReference"/>
        </w:rPr>
        <w:annotationRef/>
      </w:r>
      <w:r>
        <w:t>Electric vehicles and charging stations as DERs belong inherently to the Type A category. Adding this language provides this clarity and avoids the situation where vehicles are required to perform testing and certification processes, as required for other types, which would present a bias against electric vehicles. As a fact that electric vehicles are by nature mobile assets, type B requirements are not economically viable, nor are they adequate or needed.</w:t>
      </w:r>
    </w:p>
  </w:comment>
  <w:comment w:id="123" w:author="Author" w:initials="A">
    <w:p w14:paraId="4B60CF84" w14:textId="77777777" w:rsidR="00D55D1A" w:rsidRDefault="002A0B5A" w:rsidP="00CC023B">
      <w:pPr>
        <w:pStyle w:val="CommentText"/>
      </w:pPr>
      <w:r>
        <w:rPr>
          <w:rStyle w:val="CommentReference"/>
        </w:rPr>
        <w:annotationRef/>
      </w:r>
      <w:r w:rsidR="00D55D1A">
        <w:t xml:space="preserve">Electric vehicles cross boarders on a daily basis and should find in every member state the same grid code requirements. </w:t>
      </w:r>
      <w:r w:rsidR="00D55D1A">
        <w:br/>
        <w:t>Such a solution would simplify the mass market implementation of bidirectional vehicles as this would give certainty to the manufacturers.</w:t>
      </w:r>
    </w:p>
  </w:comment>
  <w:comment w:id="129" w:author="Author" w:initials="A">
    <w:p w14:paraId="1899CB8E" w14:textId="5E60E0A0" w:rsidR="00466F06" w:rsidRDefault="00466F06" w:rsidP="00214BD0">
      <w:pPr>
        <w:pStyle w:val="CommentText"/>
      </w:pPr>
      <w:r>
        <w:rPr>
          <w:rStyle w:val="CommentReference"/>
        </w:rPr>
        <w:annotationRef/>
      </w:r>
      <w:r>
        <w:t>Electric vehicles and charging stations as DERs belong inherently to the Type A category and shall never be summed up to Type B facilities. Adding this language provides this clarity and avoids the situation where vehicles are required to perform testing and certification processes, as required for other types, which would present a bias against electric vehicles. As a fact that electric vehicles are by nature mobile assets, type B requirements are not economically viable, nor are they adequate or needed.</w:t>
      </w:r>
    </w:p>
  </w:comment>
  <w:comment w:id="133" w:author="Author" w:initials="A">
    <w:p w14:paraId="2C74BAE0" w14:textId="77777777" w:rsidR="0013459C" w:rsidRDefault="00F37076" w:rsidP="00F82841">
      <w:pPr>
        <w:pStyle w:val="CommentText"/>
      </w:pPr>
      <w:r>
        <w:rPr>
          <w:rStyle w:val="CommentReference"/>
        </w:rPr>
        <w:annotationRef/>
      </w:r>
      <w:r w:rsidR="0013459C">
        <w:t xml:space="preserve">In some MS multiple SO use different processes for asset registrations. This hinders competitive markets and increases the costs of the energy transition due to unnecessary bureaucracy. </w:t>
      </w:r>
      <w:r w:rsidR="0013459C">
        <w:br/>
        <w:t xml:space="preserve">In addition, a default "yes" and exceptional, but well documented "no" shall are preferred over long authorisation processes for small assets which in the end receive in 99% of cases the final authorisation anyway. </w:t>
      </w:r>
    </w:p>
  </w:comment>
  <w:comment w:id="148" w:author="Author" w:initials="A">
    <w:p w14:paraId="33880CA1" w14:textId="77777777" w:rsidR="00601012" w:rsidRDefault="00601012" w:rsidP="00EF77E6">
      <w:pPr>
        <w:pStyle w:val="CommentText"/>
      </w:pPr>
      <w:r>
        <w:rPr>
          <w:rStyle w:val="CommentReference"/>
        </w:rPr>
        <w:annotationRef/>
      </w:r>
      <w:r>
        <w:t xml:space="preserve">Paper documents and Email communication hinder fast and transparent decision making. </w:t>
      </w:r>
    </w:p>
  </w:comment>
  <w:comment w:id="156" w:author="Author" w:initials="A">
    <w:p w14:paraId="49384066" w14:textId="77777777" w:rsidR="00C31E47" w:rsidRDefault="00C31E47" w:rsidP="002D0EEF">
      <w:pPr>
        <w:pStyle w:val="CommentText"/>
      </w:pPr>
      <w:r>
        <w:rPr>
          <w:rStyle w:val="CommentReference"/>
        </w:rPr>
        <w:annotationRef/>
      </w:r>
      <w:r>
        <w:t xml:space="preserve">The EU wants to scale up installations and therefore must ensure fast and customer friendly registration processes. </w:t>
      </w:r>
    </w:p>
  </w:comment>
  <w:comment w:id="158" w:author="Author" w:initials="A">
    <w:p w14:paraId="30AE1C6E" w14:textId="77777777" w:rsidR="00343E64" w:rsidRDefault="00343E64" w:rsidP="0024272A">
      <w:pPr>
        <w:pStyle w:val="CommentText"/>
      </w:pPr>
      <w:r>
        <w:rPr>
          <w:rStyle w:val="CommentReference"/>
        </w:rPr>
        <w:annotationRef/>
      </w:r>
      <w:r>
        <w:t xml:space="preserve">Link to the demand response code. If ACER does a good job, both codes could be combined in the same digital tools. Most of the individual asset information needed for prequalification are already existing at the moment of grid connection. Once a specific asset is prequalified, they are all in the same tool. </w:t>
      </w:r>
      <w:r>
        <w:br/>
        <w:t>Aggregators can ask for permission of the final user in the same tool.</w:t>
      </w:r>
    </w:p>
  </w:comment>
  <w:comment w:id="160" w:author="Author" w:initials="A">
    <w:p w14:paraId="146C24FE" w14:textId="77777777" w:rsidR="000343B6" w:rsidRDefault="000343B6" w:rsidP="0080191C">
      <w:pPr>
        <w:pStyle w:val="CommentText"/>
      </w:pPr>
      <w:r>
        <w:rPr>
          <w:rStyle w:val="CommentReference"/>
        </w:rPr>
        <w:annotationRef/>
      </w:r>
      <w:r>
        <w:t xml:space="preserve">No communication with the individual SO is needed. </w:t>
      </w:r>
    </w:p>
  </w:comment>
  <w:comment w:id="168" w:author="Author" w:initials="A">
    <w:p w14:paraId="4601497A" w14:textId="77777777" w:rsidR="00B1218D" w:rsidRDefault="00975AB9" w:rsidP="008F6C15">
      <w:pPr>
        <w:pStyle w:val="CommentText"/>
      </w:pPr>
      <w:r>
        <w:rPr>
          <w:rStyle w:val="CommentReference"/>
        </w:rPr>
        <w:annotationRef/>
      </w:r>
      <w:r w:rsidR="00B1218D">
        <w:t xml:space="preserve">CE certification processes are standard in the industry and this should be used as well for grid code compliance. </w:t>
      </w:r>
      <w:r w:rsidR="00B1218D">
        <w:br/>
        <w:t>It is crucial that only declaration is needed for the whole European union as specific processes per country would slow down or even completely stop bidirectional charging implementation as risk perceived too high by manufacturers.</w:t>
      </w:r>
    </w:p>
  </w:comment>
  <w:comment w:id="173" w:author="Author" w:initials="A">
    <w:p w14:paraId="238B1F50" w14:textId="6AED75D7" w:rsidR="000343B6" w:rsidRDefault="00813E99" w:rsidP="000D6A9C">
      <w:pPr>
        <w:pStyle w:val="CommentText"/>
      </w:pPr>
      <w:r>
        <w:rPr>
          <w:rStyle w:val="CommentReference"/>
        </w:rPr>
        <w:annotationRef/>
      </w:r>
      <w:r w:rsidR="000343B6">
        <w:t xml:space="preserve">Type A units shall not be asked to perform tests on site. Testing can be performed only during necessary certification processes. </w:t>
      </w:r>
    </w:p>
  </w:comment>
  <w:comment w:id="180" w:author="Author" w:initials="A">
    <w:p w14:paraId="4D359475" w14:textId="77777777" w:rsidR="008C31E0" w:rsidRDefault="00813E99" w:rsidP="00B3716D">
      <w:pPr>
        <w:pStyle w:val="CommentText"/>
      </w:pPr>
      <w:r>
        <w:rPr>
          <w:rStyle w:val="CommentReference"/>
        </w:rPr>
        <w:annotationRef/>
      </w:r>
      <w:r w:rsidR="008C31E0">
        <w:t xml:space="preserve">Type A units shall not be asked to perform tests on site. Testing can be performed only during necessary certification processes.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0C9533" w15:done="0"/>
  <w15:commentEx w15:paraId="0A1BB13F" w15:done="0"/>
  <w15:commentEx w15:paraId="03D6D933" w15:done="0"/>
  <w15:commentEx w15:paraId="6FC8863E" w15:done="0"/>
  <w15:commentEx w15:paraId="27534F92" w15:done="0"/>
  <w15:commentEx w15:paraId="00827167" w15:done="0"/>
  <w15:commentEx w15:paraId="1BBBF397" w15:done="0"/>
  <w15:commentEx w15:paraId="2B7DF332" w15:done="0"/>
  <w15:commentEx w15:paraId="1CAF7032" w15:done="0"/>
  <w15:commentEx w15:paraId="68EB7559" w15:done="0"/>
  <w15:commentEx w15:paraId="5C7DCBC0" w15:done="0"/>
  <w15:commentEx w15:paraId="34B14D5F" w15:done="0"/>
  <w15:commentEx w15:paraId="05485F9C" w15:done="0"/>
  <w15:commentEx w15:paraId="4C85B2B9" w15:done="0"/>
  <w15:commentEx w15:paraId="4FB49BB5" w15:done="0"/>
  <w15:commentEx w15:paraId="5CF390DD" w15:done="0"/>
  <w15:commentEx w15:paraId="73D6FA78" w15:done="0"/>
  <w15:commentEx w15:paraId="02426631" w15:done="0"/>
  <w15:commentEx w15:paraId="551CD4A4" w15:done="0"/>
  <w15:commentEx w15:paraId="596F0D19" w15:done="0"/>
  <w15:commentEx w15:paraId="347EFF13" w15:done="0"/>
  <w15:commentEx w15:paraId="52BCA4A2" w15:done="0"/>
  <w15:commentEx w15:paraId="72ECBE4D" w15:done="0"/>
  <w15:commentEx w15:paraId="3F32A896" w15:done="0"/>
  <w15:commentEx w15:paraId="1E9E20AB" w15:done="0"/>
  <w15:commentEx w15:paraId="2AF669C1" w15:done="0"/>
  <w15:commentEx w15:paraId="4B60CF84" w15:done="0"/>
  <w15:commentEx w15:paraId="1899CB8E" w15:done="0"/>
  <w15:commentEx w15:paraId="2C74BAE0" w15:done="0"/>
  <w15:commentEx w15:paraId="33880CA1" w15:done="0"/>
  <w15:commentEx w15:paraId="49384066" w15:done="0"/>
  <w15:commentEx w15:paraId="30AE1C6E" w15:done="0"/>
  <w15:commentEx w15:paraId="146C24FE" w15:done="0"/>
  <w15:commentEx w15:paraId="4601497A" w15:done="0"/>
  <w15:commentEx w15:paraId="238B1F50" w15:done="0"/>
  <w15:commentEx w15:paraId="4D35947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8F4E1" w16cex:dateUtc="2022-11-11T15:20:00Z"/>
  <w16cex:commentExtensible w16cex:durableId="272207E8" w16cex:dateUtc="2022-11-18T12:32:00Z"/>
  <w16cex:commentExtensible w16cex:durableId="2720DF8B" w16cex:dateUtc="2022-11-17T15:27:00Z"/>
  <w16cex:commentExtensible w16cex:durableId="271DE875" w16cex:dateUtc="2022-11-15T09:29:00Z"/>
  <w16cex:commentExtensible w16cex:durableId="26F2C2C2" w16cex:dateUtc="2022-10-13T15:00:00Z"/>
  <w16cex:commentExtensible w16cex:durableId="271DE9E3" w16cex:dateUtc="2022-11-15T09:35:00Z"/>
  <w16cex:commentExtensible w16cex:durableId="271F36B3" w16cex:dateUtc="2022-11-16T09:15:00Z"/>
  <w16cex:commentExtensible w16cex:durableId="271DEE43" w16cex:dateUtc="2022-11-15T09:53:00Z"/>
  <w16cex:commentExtensible w16cex:durableId="271DEC85" w16cex:dateUtc="2022-11-15T09:46:00Z"/>
  <w16cex:commentExtensible w16cex:durableId="271F3602" w16cex:dateUtc="2022-11-16T09:12:00Z"/>
  <w16cex:commentExtensible w16cex:durableId="27220952" w16cex:dateUtc="2022-11-18T12:32:00Z"/>
  <w16cex:commentExtensible w16cex:durableId="271F3FD4" w16cex:dateUtc="2022-11-16T09:54:00Z"/>
  <w16cex:commentExtensible w16cex:durableId="2721CCE9" w16cex:dateUtc="2022-11-18T08:20:00Z"/>
  <w16cex:commentExtensible w16cex:durableId="271F4102" w16cex:dateUtc="2022-11-16T09:59:00Z"/>
  <w16cex:commentExtensible w16cex:durableId="2718D9C9" w16cex:dateUtc="2022-11-11T13:25:00Z"/>
  <w16cex:commentExtensible w16cex:durableId="271F4B3F" w16cex:dateUtc="2022-11-16T10:42:00Z"/>
  <w16cex:commentExtensible w16cex:durableId="26F4021F" w16cex:dateUtc="2022-10-14T13:43:00Z"/>
  <w16cex:commentExtensible w16cex:durableId="26F40256" w16cex:dateUtc="2022-10-14T13:44:00Z"/>
  <w16cex:commentExtensible w16cex:durableId="271F61E9" w16cex:dateUtc="2022-11-16T12:19:00Z"/>
  <w16cex:commentExtensible w16cex:durableId="26F424B9" w16cex:dateUtc="2022-10-14T16:11:00Z"/>
  <w16cex:commentExtensible w16cex:durableId="26F42504" w16cex:dateUtc="2022-10-14T16:12:00Z"/>
  <w16cex:commentExtensible w16cex:durableId="26F4256C" w16cex:dateUtc="2022-10-14T16:14:00Z"/>
  <w16cex:commentExtensible w16cex:durableId="2721D036" w16cex:dateUtc="2022-11-18T08:34:00Z"/>
  <w16cex:commentExtensible w16cex:durableId="271F8D45" w16cex:dateUtc="2022-11-16T15:24:00Z"/>
  <w16cex:commentExtensible w16cex:durableId="26F425C3" w16cex:dateUtc="2022-10-14T16:15:00Z"/>
  <w16cex:commentExtensible w16cex:durableId="272213F5" w16cex:dateUtc="2022-11-18T13:23:00Z"/>
  <w16cex:commentExtensible w16cex:durableId="2722141C" w16cex:dateUtc="2022-11-18T13:24:00Z"/>
  <w16cex:commentExtensible w16cex:durableId="2721F6C5" w16cex:dateUtc="2022-11-18T11:19:00Z"/>
  <w16cex:commentExtensible w16cex:durableId="271F9C58" w16cex:dateUtc="2022-11-16T16:28:00Z"/>
  <w16cex:commentExtensible w16cex:durableId="2722038B" w16cex:dateUtc="2022-11-18T12:13:00Z"/>
  <w16cex:commentExtensible w16cex:durableId="2722048D" w16cex:dateUtc="2022-11-18T12:18:00Z"/>
  <w16cex:commentExtensible w16cex:durableId="27220555" w16cex:dateUtc="2022-11-18T12:21:00Z"/>
  <w16cex:commentExtensible w16cex:durableId="27220586" w16cex:dateUtc="2022-11-18T12:22:00Z"/>
  <w16cex:commentExtensible w16cex:durableId="2722190A" w16cex:dateUtc="2022-11-18T13:45:00Z"/>
  <w16cex:commentExtensible w16cex:durableId="271FA00C" w16cex:dateUtc="2022-11-16T16:44:00Z"/>
  <w16cex:commentExtensible w16cex:durableId="271FA01D" w16cex:dateUtc="2022-11-16T1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0C9533" w16cid:durableId="2718F4E1"/>
  <w16cid:commentId w16cid:paraId="0A1BB13F" w16cid:durableId="272207E8"/>
  <w16cid:commentId w16cid:paraId="03D6D933" w16cid:durableId="2720DF8B"/>
  <w16cid:commentId w16cid:paraId="6FC8863E" w16cid:durableId="271DE875"/>
  <w16cid:commentId w16cid:paraId="27534F92" w16cid:durableId="26F2C2C2"/>
  <w16cid:commentId w16cid:paraId="00827167" w16cid:durableId="271DE9E3"/>
  <w16cid:commentId w16cid:paraId="1BBBF397" w16cid:durableId="271F36B3"/>
  <w16cid:commentId w16cid:paraId="2B7DF332" w16cid:durableId="271DEE43"/>
  <w16cid:commentId w16cid:paraId="1CAF7032" w16cid:durableId="271DEC85"/>
  <w16cid:commentId w16cid:paraId="68EB7559" w16cid:durableId="271F3602"/>
  <w16cid:commentId w16cid:paraId="5C7DCBC0" w16cid:durableId="27220952"/>
  <w16cid:commentId w16cid:paraId="34B14D5F" w16cid:durableId="271F3FD4"/>
  <w16cid:commentId w16cid:paraId="05485F9C" w16cid:durableId="2721CCE9"/>
  <w16cid:commentId w16cid:paraId="4C85B2B9" w16cid:durableId="271F4102"/>
  <w16cid:commentId w16cid:paraId="4FB49BB5" w16cid:durableId="2718D9C9"/>
  <w16cid:commentId w16cid:paraId="5CF390DD" w16cid:durableId="271F4B3F"/>
  <w16cid:commentId w16cid:paraId="73D6FA78" w16cid:durableId="26F4021F"/>
  <w16cid:commentId w16cid:paraId="02426631" w16cid:durableId="26F40256"/>
  <w16cid:commentId w16cid:paraId="551CD4A4" w16cid:durableId="271F61E9"/>
  <w16cid:commentId w16cid:paraId="596F0D19" w16cid:durableId="26F424B9"/>
  <w16cid:commentId w16cid:paraId="347EFF13" w16cid:durableId="26F42504"/>
  <w16cid:commentId w16cid:paraId="52BCA4A2" w16cid:durableId="26F4256C"/>
  <w16cid:commentId w16cid:paraId="72ECBE4D" w16cid:durableId="2721D036"/>
  <w16cid:commentId w16cid:paraId="3F32A896" w16cid:durableId="271F8D45"/>
  <w16cid:commentId w16cid:paraId="1E9E20AB" w16cid:durableId="26F425C3"/>
  <w16cid:commentId w16cid:paraId="2AF669C1" w16cid:durableId="272213F5"/>
  <w16cid:commentId w16cid:paraId="4B60CF84" w16cid:durableId="2722141C"/>
  <w16cid:commentId w16cid:paraId="1899CB8E" w16cid:durableId="2721F6C5"/>
  <w16cid:commentId w16cid:paraId="2C74BAE0" w16cid:durableId="271F9C58"/>
  <w16cid:commentId w16cid:paraId="33880CA1" w16cid:durableId="2722038B"/>
  <w16cid:commentId w16cid:paraId="49384066" w16cid:durableId="2722048D"/>
  <w16cid:commentId w16cid:paraId="30AE1C6E" w16cid:durableId="27220555"/>
  <w16cid:commentId w16cid:paraId="146C24FE" w16cid:durableId="27220586"/>
  <w16cid:commentId w16cid:paraId="4601497A" w16cid:durableId="2722190A"/>
  <w16cid:commentId w16cid:paraId="238B1F50" w16cid:durableId="271FA00C"/>
  <w16cid:commentId w16cid:paraId="4D359475" w16cid:durableId="271FA0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A1D27" w14:textId="77777777" w:rsidR="00983765" w:rsidRDefault="00983765" w:rsidP="00805960">
      <w:pPr>
        <w:spacing w:after="0" w:line="240" w:lineRule="auto"/>
      </w:pPr>
      <w:r>
        <w:separator/>
      </w:r>
    </w:p>
  </w:endnote>
  <w:endnote w:type="continuationSeparator" w:id="0">
    <w:p w14:paraId="5B45E68B" w14:textId="77777777" w:rsidR="00983765" w:rsidRDefault="00983765" w:rsidP="00805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09603" w14:textId="1E32E1F4" w:rsidR="00805960" w:rsidRDefault="008059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5CA7A" w14:textId="19B862B3" w:rsidR="00805960" w:rsidRDefault="000D752A">
    <w:pPr>
      <w:pStyle w:val="Footer"/>
    </w:pPr>
    <w:r>
      <w:rPr>
        <w:noProof/>
        <w:lang w:eastAsia="en-GB"/>
      </w:rPr>
      <mc:AlternateContent>
        <mc:Choice Requires="wps">
          <w:drawing>
            <wp:anchor distT="0" distB="0" distL="114300" distR="114300" simplePos="0" relativeHeight="251659264" behindDoc="0" locked="0" layoutInCell="0" allowOverlap="1" wp14:anchorId="51AF3AE1" wp14:editId="316021B2">
              <wp:simplePos x="0" y="0"/>
              <wp:positionH relativeFrom="page">
                <wp:posOffset>0</wp:posOffset>
              </wp:positionH>
              <wp:positionV relativeFrom="page">
                <wp:posOffset>10248900</wp:posOffset>
              </wp:positionV>
              <wp:extent cx="7560310" cy="252095"/>
              <wp:effectExtent l="0" t="0" r="0" b="14605"/>
              <wp:wrapNone/>
              <wp:docPr id="4" name="MSIPCM58434db28a5f48be15a6bb8c" descr="{&quot;HashCode&quot;:-5421493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64E8AD" w14:textId="47B85CE6" w:rsidR="000D752A" w:rsidRPr="000D752A" w:rsidRDefault="000D752A" w:rsidP="000D752A">
                          <w:pPr>
                            <w:spacing w:after="0"/>
                            <w:rPr>
                              <w:rFonts w:ascii="Arial" w:hAnsi="Arial" w:cs="Arial"/>
                              <w:color w:val="000000"/>
                              <w:sz w:val="16"/>
                            </w:rPr>
                          </w:pPr>
                          <w:r w:rsidRPr="000D752A">
                            <w:rPr>
                              <w:rFonts w:ascii="Arial" w:hAnsi="Arial" w:cs="Arial"/>
                              <w:color w:val="000000"/>
                              <w:sz w:val="16"/>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1AF3AE1" id="_x0000_t202" coordsize="21600,21600" o:spt="202" path="m,l,21600r21600,l21600,xe">
              <v:stroke joinstyle="miter"/>
              <v:path gradientshapeok="t" o:connecttype="rect"/>
            </v:shapetype>
            <v:shape id="MSIPCM58434db28a5f48be15a6bb8c" o:spid="_x0000_s1026" type="#_x0000_t202" alt="{&quot;HashCode&quot;:-54214931,&quot;Height&quot;:841.0,&quot;Width&quot;:595.0,&quot;Placement&quot;:&quot;Footer&quot;,&quot;Index&quot;:&quot;Primary&quot;,&quot;Section&quot;:1,&quot;Top&quot;:0.0,&quot;Left&quot;:0.0}" style="position:absolute;margin-left:0;margin-top:807pt;width:595.3pt;height:19.8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" o:allowincell="f" filled="f" stroked="f" strokeweight=".5pt">
              <v:textbox inset="20pt,0,,0">
                <w:txbxContent>
                  <w:p w14:paraId="2964E8AD" w14:textId="47B85CE6" w:rsidR="000D752A" w:rsidRPr="000D752A" w:rsidRDefault="000D752A" w:rsidP="000D752A">
                    <w:pPr>
                      <w:spacing w:after="0"/>
                      <w:rPr>
                        <w:rFonts w:ascii="Arial" w:hAnsi="Arial" w:cs="Arial"/>
                        <w:color w:val="000000"/>
                        <w:sz w:val="16"/>
                      </w:rPr>
                    </w:pPr>
                    <w:r w:rsidRPr="000D752A">
                      <w:rPr>
                        <w:rFonts w:ascii="Arial" w:hAnsi="Arial" w:cs="Arial"/>
                        <w:color w:val="000000"/>
                        <w:sz w:val="16"/>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D3A55" w14:textId="561F9A58" w:rsidR="00805960" w:rsidRDefault="00805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845C2" w14:textId="77777777" w:rsidR="00983765" w:rsidRDefault="00983765" w:rsidP="00805960">
      <w:pPr>
        <w:spacing w:after="0" w:line="240" w:lineRule="auto"/>
      </w:pPr>
      <w:r>
        <w:separator/>
      </w:r>
    </w:p>
  </w:footnote>
  <w:footnote w:type="continuationSeparator" w:id="0">
    <w:p w14:paraId="0218F0D6" w14:textId="77777777" w:rsidR="00983765" w:rsidRDefault="00983765" w:rsidP="008059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DF237" w14:textId="77777777" w:rsidR="000D752A" w:rsidRDefault="000D7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087D77" w14:textId="77777777" w:rsidR="000D752A" w:rsidRDefault="000D7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AD16B" w14:textId="77777777" w:rsidR="000D752A" w:rsidRDefault="000D7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03AD2"/>
    <w:rsid w:val="00004321"/>
    <w:rsid w:val="000052DD"/>
    <w:rsid w:val="00005A7A"/>
    <w:rsid w:val="00010B44"/>
    <w:rsid w:val="0001215B"/>
    <w:rsid w:val="00020893"/>
    <w:rsid w:val="00022534"/>
    <w:rsid w:val="000242A9"/>
    <w:rsid w:val="00026BA7"/>
    <w:rsid w:val="00032442"/>
    <w:rsid w:val="000343B6"/>
    <w:rsid w:val="00036DE3"/>
    <w:rsid w:val="00041EB4"/>
    <w:rsid w:val="000506C2"/>
    <w:rsid w:val="00050A9E"/>
    <w:rsid w:val="00053876"/>
    <w:rsid w:val="00055248"/>
    <w:rsid w:val="000646B2"/>
    <w:rsid w:val="00070488"/>
    <w:rsid w:val="00072E27"/>
    <w:rsid w:val="000800D4"/>
    <w:rsid w:val="00086063"/>
    <w:rsid w:val="00094B30"/>
    <w:rsid w:val="0009516B"/>
    <w:rsid w:val="000A10AB"/>
    <w:rsid w:val="000A16B7"/>
    <w:rsid w:val="000B69E7"/>
    <w:rsid w:val="000C0580"/>
    <w:rsid w:val="000C07A2"/>
    <w:rsid w:val="000C2B16"/>
    <w:rsid w:val="000C530D"/>
    <w:rsid w:val="000C78EC"/>
    <w:rsid w:val="000D1254"/>
    <w:rsid w:val="000D3876"/>
    <w:rsid w:val="000D6DD0"/>
    <w:rsid w:val="000D736D"/>
    <w:rsid w:val="000D752A"/>
    <w:rsid w:val="000D7F89"/>
    <w:rsid w:val="000F0640"/>
    <w:rsid w:val="000F14D5"/>
    <w:rsid w:val="00100583"/>
    <w:rsid w:val="00104C9E"/>
    <w:rsid w:val="001054EC"/>
    <w:rsid w:val="001065B5"/>
    <w:rsid w:val="00110C37"/>
    <w:rsid w:val="001131AB"/>
    <w:rsid w:val="00123BBF"/>
    <w:rsid w:val="00126A75"/>
    <w:rsid w:val="00127671"/>
    <w:rsid w:val="0012781B"/>
    <w:rsid w:val="00130727"/>
    <w:rsid w:val="001321B8"/>
    <w:rsid w:val="001329C9"/>
    <w:rsid w:val="0013459C"/>
    <w:rsid w:val="00141DA9"/>
    <w:rsid w:val="00143861"/>
    <w:rsid w:val="0014712C"/>
    <w:rsid w:val="0015155C"/>
    <w:rsid w:val="00155853"/>
    <w:rsid w:val="001561B7"/>
    <w:rsid w:val="0016165E"/>
    <w:rsid w:val="00164A43"/>
    <w:rsid w:val="001720A2"/>
    <w:rsid w:val="0017463C"/>
    <w:rsid w:val="00175F23"/>
    <w:rsid w:val="0018169B"/>
    <w:rsid w:val="00187BDC"/>
    <w:rsid w:val="00191665"/>
    <w:rsid w:val="001948CB"/>
    <w:rsid w:val="00197441"/>
    <w:rsid w:val="001A537D"/>
    <w:rsid w:val="001A7924"/>
    <w:rsid w:val="001A7CB7"/>
    <w:rsid w:val="001B0BEF"/>
    <w:rsid w:val="001B13D3"/>
    <w:rsid w:val="001B199D"/>
    <w:rsid w:val="001B568B"/>
    <w:rsid w:val="001C3286"/>
    <w:rsid w:val="001D6768"/>
    <w:rsid w:val="001D7383"/>
    <w:rsid w:val="001E48C6"/>
    <w:rsid w:val="001E602F"/>
    <w:rsid w:val="001E7AC4"/>
    <w:rsid w:val="001F154A"/>
    <w:rsid w:val="001F2461"/>
    <w:rsid w:val="001F306A"/>
    <w:rsid w:val="001F5B14"/>
    <w:rsid w:val="001F6CEE"/>
    <w:rsid w:val="001F7CD2"/>
    <w:rsid w:val="002004FB"/>
    <w:rsid w:val="002025DB"/>
    <w:rsid w:val="00203F28"/>
    <w:rsid w:val="00204555"/>
    <w:rsid w:val="002142B9"/>
    <w:rsid w:val="00217E67"/>
    <w:rsid w:val="0022009F"/>
    <w:rsid w:val="00222091"/>
    <w:rsid w:val="00224DF9"/>
    <w:rsid w:val="00224E77"/>
    <w:rsid w:val="00227C9B"/>
    <w:rsid w:val="00233718"/>
    <w:rsid w:val="00235490"/>
    <w:rsid w:val="00241322"/>
    <w:rsid w:val="00241B1B"/>
    <w:rsid w:val="00242EBE"/>
    <w:rsid w:val="00244148"/>
    <w:rsid w:val="00245871"/>
    <w:rsid w:val="00246C2A"/>
    <w:rsid w:val="00246E01"/>
    <w:rsid w:val="00253E5F"/>
    <w:rsid w:val="00254347"/>
    <w:rsid w:val="002565DB"/>
    <w:rsid w:val="00256ADE"/>
    <w:rsid w:val="00257990"/>
    <w:rsid w:val="00267B1A"/>
    <w:rsid w:val="00267E6C"/>
    <w:rsid w:val="00272AD4"/>
    <w:rsid w:val="002752D6"/>
    <w:rsid w:val="00280089"/>
    <w:rsid w:val="00283260"/>
    <w:rsid w:val="00293E75"/>
    <w:rsid w:val="00297257"/>
    <w:rsid w:val="002A0B5A"/>
    <w:rsid w:val="002A2B49"/>
    <w:rsid w:val="002B27EF"/>
    <w:rsid w:val="002B37A1"/>
    <w:rsid w:val="002B618E"/>
    <w:rsid w:val="002C3A35"/>
    <w:rsid w:val="002C54DD"/>
    <w:rsid w:val="002C5B67"/>
    <w:rsid w:val="002D3E97"/>
    <w:rsid w:val="002D5E99"/>
    <w:rsid w:val="002D6C7B"/>
    <w:rsid w:val="002E5AAD"/>
    <w:rsid w:val="002F1AAD"/>
    <w:rsid w:val="002F1F76"/>
    <w:rsid w:val="002F20E3"/>
    <w:rsid w:val="002F3B47"/>
    <w:rsid w:val="002F6C92"/>
    <w:rsid w:val="002F6D01"/>
    <w:rsid w:val="002F6D98"/>
    <w:rsid w:val="002F729C"/>
    <w:rsid w:val="002F788D"/>
    <w:rsid w:val="00302A16"/>
    <w:rsid w:val="00324F64"/>
    <w:rsid w:val="003279D2"/>
    <w:rsid w:val="003322E3"/>
    <w:rsid w:val="00334116"/>
    <w:rsid w:val="00337746"/>
    <w:rsid w:val="003414B3"/>
    <w:rsid w:val="00343E64"/>
    <w:rsid w:val="00355089"/>
    <w:rsid w:val="00356B4A"/>
    <w:rsid w:val="003603A2"/>
    <w:rsid w:val="003631C2"/>
    <w:rsid w:val="0036661D"/>
    <w:rsid w:val="003667D7"/>
    <w:rsid w:val="00370850"/>
    <w:rsid w:val="00370DEB"/>
    <w:rsid w:val="00371670"/>
    <w:rsid w:val="003729FA"/>
    <w:rsid w:val="0037379E"/>
    <w:rsid w:val="0037401E"/>
    <w:rsid w:val="00375CCA"/>
    <w:rsid w:val="00376E1D"/>
    <w:rsid w:val="00377507"/>
    <w:rsid w:val="00380E6E"/>
    <w:rsid w:val="00385178"/>
    <w:rsid w:val="00394D2C"/>
    <w:rsid w:val="003A10A0"/>
    <w:rsid w:val="003A11A0"/>
    <w:rsid w:val="003A1CBE"/>
    <w:rsid w:val="003A6A8B"/>
    <w:rsid w:val="003A7A91"/>
    <w:rsid w:val="003B36B3"/>
    <w:rsid w:val="003B411B"/>
    <w:rsid w:val="003B4EB2"/>
    <w:rsid w:val="003B54ED"/>
    <w:rsid w:val="003B69B8"/>
    <w:rsid w:val="003B7AE9"/>
    <w:rsid w:val="003B7D94"/>
    <w:rsid w:val="003D1863"/>
    <w:rsid w:val="003D1DC7"/>
    <w:rsid w:val="003D2715"/>
    <w:rsid w:val="003D34DB"/>
    <w:rsid w:val="003D3EEC"/>
    <w:rsid w:val="003D4AFF"/>
    <w:rsid w:val="003E5A92"/>
    <w:rsid w:val="003E5BB1"/>
    <w:rsid w:val="003E6364"/>
    <w:rsid w:val="003E757F"/>
    <w:rsid w:val="003F42B0"/>
    <w:rsid w:val="003F58F4"/>
    <w:rsid w:val="003F5A90"/>
    <w:rsid w:val="00401BD6"/>
    <w:rsid w:val="0040242A"/>
    <w:rsid w:val="00406B06"/>
    <w:rsid w:val="00406F10"/>
    <w:rsid w:val="00420821"/>
    <w:rsid w:val="00421FE6"/>
    <w:rsid w:val="00427113"/>
    <w:rsid w:val="00431AF8"/>
    <w:rsid w:val="00435B6E"/>
    <w:rsid w:val="004428CF"/>
    <w:rsid w:val="00442D16"/>
    <w:rsid w:val="00443C03"/>
    <w:rsid w:val="00456FD4"/>
    <w:rsid w:val="0046132D"/>
    <w:rsid w:val="00464587"/>
    <w:rsid w:val="00465A65"/>
    <w:rsid w:val="00466183"/>
    <w:rsid w:val="00466C8A"/>
    <w:rsid w:val="00466F06"/>
    <w:rsid w:val="004701F0"/>
    <w:rsid w:val="004735C1"/>
    <w:rsid w:val="00474AB1"/>
    <w:rsid w:val="00475548"/>
    <w:rsid w:val="00477531"/>
    <w:rsid w:val="0048210E"/>
    <w:rsid w:val="00490563"/>
    <w:rsid w:val="00494F31"/>
    <w:rsid w:val="00495736"/>
    <w:rsid w:val="004A4DCF"/>
    <w:rsid w:val="004B31D9"/>
    <w:rsid w:val="004C137A"/>
    <w:rsid w:val="004C6D59"/>
    <w:rsid w:val="004C7A89"/>
    <w:rsid w:val="004D0262"/>
    <w:rsid w:val="004D02E5"/>
    <w:rsid w:val="004D032F"/>
    <w:rsid w:val="004D0818"/>
    <w:rsid w:val="004D1D4E"/>
    <w:rsid w:val="004D1E69"/>
    <w:rsid w:val="004D4B6E"/>
    <w:rsid w:val="004D5570"/>
    <w:rsid w:val="004D6A0C"/>
    <w:rsid w:val="004D7BB1"/>
    <w:rsid w:val="004E0EBA"/>
    <w:rsid w:val="004E2767"/>
    <w:rsid w:val="004E374C"/>
    <w:rsid w:val="004E5E81"/>
    <w:rsid w:val="004E5F75"/>
    <w:rsid w:val="004E7E86"/>
    <w:rsid w:val="004F5688"/>
    <w:rsid w:val="004F648F"/>
    <w:rsid w:val="004F78D6"/>
    <w:rsid w:val="0050134E"/>
    <w:rsid w:val="00502AE1"/>
    <w:rsid w:val="0050378B"/>
    <w:rsid w:val="00510775"/>
    <w:rsid w:val="0051305C"/>
    <w:rsid w:val="00513EE3"/>
    <w:rsid w:val="005156E8"/>
    <w:rsid w:val="00520462"/>
    <w:rsid w:val="00522C89"/>
    <w:rsid w:val="00530274"/>
    <w:rsid w:val="0053599D"/>
    <w:rsid w:val="00536344"/>
    <w:rsid w:val="005415D4"/>
    <w:rsid w:val="005474F2"/>
    <w:rsid w:val="00547814"/>
    <w:rsid w:val="00550DCF"/>
    <w:rsid w:val="00556924"/>
    <w:rsid w:val="005626C4"/>
    <w:rsid w:val="00562D16"/>
    <w:rsid w:val="005649D8"/>
    <w:rsid w:val="00565A78"/>
    <w:rsid w:val="0057053E"/>
    <w:rsid w:val="0057062B"/>
    <w:rsid w:val="00571E13"/>
    <w:rsid w:val="00573655"/>
    <w:rsid w:val="00574578"/>
    <w:rsid w:val="005826FA"/>
    <w:rsid w:val="00584102"/>
    <w:rsid w:val="00587C46"/>
    <w:rsid w:val="00590982"/>
    <w:rsid w:val="005962C4"/>
    <w:rsid w:val="005B4273"/>
    <w:rsid w:val="005B57D2"/>
    <w:rsid w:val="005C0897"/>
    <w:rsid w:val="005C241A"/>
    <w:rsid w:val="005C28E6"/>
    <w:rsid w:val="005C57DA"/>
    <w:rsid w:val="005C7BC3"/>
    <w:rsid w:val="005D0F2C"/>
    <w:rsid w:val="005D1930"/>
    <w:rsid w:val="005D1D4D"/>
    <w:rsid w:val="005D235C"/>
    <w:rsid w:val="005D4EFD"/>
    <w:rsid w:val="005D7F67"/>
    <w:rsid w:val="005E15AB"/>
    <w:rsid w:val="005E4B26"/>
    <w:rsid w:val="005E5633"/>
    <w:rsid w:val="005F1702"/>
    <w:rsid w:val="005F4A4C"/>
    <w:rsid w:val="005F56CF"/>
    <w:rsid w:val="00601012"/>
    <w:rsid w:val="006122F0"/>
    <w:rsid w:val="00616C9E"/>
    <w:rsid w:val="0061748E"/>
    <w:rsid w:val="00617F47"/>
    <w:rsid w:val="006201AE"/>
    <w:rsid w:val="00621216"/>
    <w:rsid w:val="006270F8"/>
    <w:rsid w:val="0062733B"/>
    <w:rsid w:val="0063092A"/>
    <w:rsid w:val="00636E6A"/>
    <w:rsid w:val="006522E1"/>
    <w:rsid w:val="00656220"/>
    <w:rsid w:val="0066665A"/>
    <w:rsid w:val="006716CD"/>
    <w:rsid w:val="00682416"/>
    <w:rsid w:val="00682CBD"/>
    <w:rsid w:val="0068307E"/>
    <w:rsid w:val="00685D9E"/>
    <w:rsid w:val="00686512"/>
    <w:rsid w:val="00687928"/>
    <w:rsid w:val="0069140A"/>
    <w:rsid w:val="00691828"/>
    <w:rsid w:val="00693A79"/>
    <w:rsid w:val="00694518"/>
    <w:rsid w:val="00694A3C"/>
    <w:rsid w:val="006967FB"/>
    <w:rsid w:val="006A157E"/>
    <w:rsid w:val="006A1B1E"/>
    <w:rsid w:val="006B16B5"/>
    <w:rsid w:val="006B5DD0"/>
    <w:rsid w:val="006B624E"/>
    <w:rsid w:val="006C2C63"/>
    <w:rsid w:val="006D0E17"/>
    <w:rsid w:val="006D6730"/>
    <w:rsid w:val="006E2E30"/>
    <w:rsid w:val="006F2087"/>
    <w:rsid w:val="006F5B37"/>
    <w:rsid w:val="006F77CC"/>
    <w:rsid w:val="00703890"/>
    <w:rsid w:val="00703F31"/>
    <w:rsid w:val="00704272"/>
    <w:rsid w:val="00705800"/>
    <w:rsid w:val="0070677C"/>
    <w:rsid w:val="0070700E"/>
    <w:rsid w:val="00707FD1"/>
    <w:rsid w:val="007106C0"/>
    <w:rsid w:val="00716778"/>
    <w:rsid w:val="007205BD"/>
    <w:rsid w:val="00723FA0"/>
    <w:rsid w:val="007251FF"/>
    <w:rsid w:val="00726206"/>
    <w:rsid w:val="00731245"/>
    <w:rsid w:val="00734DCD"/>
    <w:rsid w:val="00740ADC"/>
    <w:rsid w:val="00740B55"/>
    <w:rsid w:val="00742320"/>
    <w:rsid w:val="0075106A"/>
    <w:rsid w:val="007549D4"/>
    <w:rsid w:val="00755949"/>
    <w:rsid w:val="00757367"/>
    <w:rsid w:val="00761328"/>
    <w:rsid w:val="007649B8"/>
    <w:rsid w:val="00765797"/>
    <w:rsid w:val="00766B34"/>
    <w:rsid w:val="00770430"/>
    <w:rsid w:val="00770D18"/>
    <w:rsid w:val="007829F6"/>
    <w:rsid w:val="00785429"/>
    <w:rsid w:val="007875BE"/>
    <w:rsid w:val="007A07F7"/>
    <w:rsid w:val="007A0D83"/>
    <w:rsid w:val="007A1971"/>
    <w:rsid w:val="007A1F5E"/>
    <w:rsid w:val="007A347B"/>
    <w:rsid w:val="007A3B39"/>
    <w:rsid w:val="007A4308"/>
    <w:rsid w:val="007A4C86"/>
    <w:rsid w:val="007A7BF7"/>
    <w:rsid w:val="007A7F80"/>
    <w:rsid w:val="007B022A"/>
    <w:rsid w:val="007B12E8"/>
    <w:rsid w:val="007B72EF"/>
    <w:rsid w:val="007C18CA"/>
    <w:rsid w:val="007C235F"/>
    <w:rsid w:val="007C5D20"/>
    <w:rsid w:val="007D05F2"/>
    <w:rsid w:val="007D3061"/>
    <w:rsid w:val="007D7442"/>
    <w:rsid w:val="007E0504"/>
    <w:rsid w:val="007E1AAB"/>
    <w:rsid w:val="007E427A"/>
    <w:rsid w:val="007E6D96"/>
    <w:rsid w:val="007E7F82"/>
    <w:rsid w:val="007F2035"/>
    <w:rsid w:val="007F2F2C"/>
    <w:rsid w:val="00801B2D"/>
    <w:rsid w:val="008024BF"/>
    <w:rsid w:val="0080545A"/>
    <w:rsid w:val="00805960"/>
    <w:rsid w:val="00805D4F"/>
    <w:rsid w:val="00807209"/>
    <w:rsid w:val="0081061C"/>
    <w:rsid w:val="00810EB8"/>
    <w:rsid w:val="00811F63"/>
    <w:rsid w:val="00812936"/>
    <w:rsid w:val="00813E99"/>
    <w:rsid w:val="00820A79"/>
    <w:rsid w:val="00820E13"/>
    <w:rsid w:val="0082401C"/>
    <w:rsid w:val="008251A6"/>
    <w:rsid w:val="00826497"/>
    <w:rsid w:val="00844C54"/>
    <w:rsid w:val="008469E6"/>
    <w:rsid w:val="00846CD9"/>
    <w:rsid w:val="008472DB"/>
    <w:rsid w:val="00851075"/>
    <w:rsid w:val="00852F6D"/>
    <w:rsid w:val="00853571"/>
    <w:rsid w:val="0085520A"/>
    <w:rsid w:val="00855A6A"/>
    <w:rsid w:val="00857EC2"/>
    <w:rsid w:val="00865AEE"/>
    <w:rsid w:val="00870745"/>
    <w:rsid w:val="0087347D"/>
    <w:rsid w:val="00880CCD"/>
    <w:rsid w:val="008822FF"/>
    <w:rsid w:val="008857FE"/>
    <w:rsid w:val="0089092B"/>
    <w:rsid w:val="0089496E"/>
    <w:rsid w:val="00894C25"/>
    <w:rsid w:val="0089557A"/>
    <w:rsid w:val="008975E7"/>
    <w:rsid w:val="008A0059"/>
    <w:rsid w:val="008A2E42"/>
    <w:rsid w:val="008B70A6"/>
    <w:rsid w:val="008C31E0"/>
    <w:rsid w:val="008C62E7"/>
    <w:rsid w:val="008C65CA"/>
    <w:rsid w:val="008C69A0"/>
    <w:rsid w:val="008D1611"/>
    <w:rsid w:val="008D32C3"/>
    <w:rsid w:val="008D3A8E"/>
    <w:rsid w:val="008E278D"/>
    <w:rsid w:val="008E2FF9"/>
    <w:rsid w:val="008E407A"/>
    <w:rsid w:val="008E5891"/>
    <w:rsid w:val="008F0DC0"/>
    <w:rsid w:val="008F549F"/>
    <w:rsid w:val="008F58A7"/>
    <w:rsid w:val="00901193"/>
    <w:rsid w:val="00905412"/>
    <w:rsid w:val="00907CE3"/>
    <w:rsid w:val="00910949"/>
    <w:rsid w:val="00914CCD"/>
    <w:rsid w:val="00916959"/>
    <w:rsid w:val="009200D8"/>
    <w:rsid w:val="00920631"/>
    <w:rsid w:val="0093147A"/>
    <w:rsid w:val="00943D96"/>
    <w:rsid w:val="0095571D"/>
    <w:rsid w:val="00956029"/>
    <w:rsid w:val="00957918"/>
    <w:rsid w:val="00962AEF"/>
    <w:rsid w:val="00963177"/>
    <w:rsid w:val="00963331"/>
    <w:rsid w:val="0096733C"/>
    <w:rsid w:val="009673BD"/>
    <w:rsid w:val="00970F0C"/>
    <w:rsid w:val="00975AB9"/>
    <w:rsid w:val="009812ED"/>
    <w:rsid w:val="00983765"/>
    <w:rsid w:val="00983D40"/>
    <w:rsid w:val="00983D55"/>
    <w:rsid w:val="009959BA"/>
    <w:rsid w:val="0099620F"/>
    <w:rsid w:val="009965F4"/>
    <w:rsid w:val="009A36D6"/>
    <w:rsid w:val="009A5024"/>
    <w:rsid w:val="009B1523"/>
    <w:rsid w:val="009B54FE"/>
    <w:rsid w:val="009C62B4"/>
    <w:rsid w:val="009D3D4C"/>
    <w:rsid w:val="009D531A"/>
    <w:rsid w:val="009D5C14"/>
    <w:rsid w:val="009F031C"/>
    <w:rsid w:val="009F37D9"/>
    <w:rsid w:val="009F539D"/>
    <w:rsid w:val="009F540D"/>
    <w:rsid w:val="009F593B"/>
    <w:rsid w:val="00A00A30"/>
    <w:rsid w:val="00A014EF"/>
    <w:rsid w:val="00A0191B"/>
    <w:rsid w:val="00A019F6"/>
    <w:rsid w:val="00A02CE8"/>
    <w:rsid w:val="00A0384F"/>
    <w:rsid w:val="00A108B6"/>
    <w:rsid w:val="00A15A3B"/>
    <w:rsid w:val="00A20127"/>
    <w:rsid w:val="00A2455C"/>
    <w:rsid w:val="00A331B4"/>
    <w:rsid w:val="00A34899"/>
    <w:rsid w:val="00A34BB4"/>
    <w:rsid w:val="00A409F8"/>
    <w:rsid w:val="00A42AD5"/>
    <w:rsid w:val="00A5014F"/>
    <w:rsid w:val="00A5165F"/>
    <w:rsid w:val="00A51FDC"/>
    <w:rsid w:val="00A52230"/>
    <w:rsid w:val="00A61C00"/>
    <w:rsid w:val="00A62662"/>
    <w:rsid w:val="00A71875"/>
    <w:rsid w:val="00A7664C"/>
    <w:rsid w:val="00A76F22"/>
    <w:rsid w:val="00A77D1E"/>
    <w:rsid w:val="00A83444"/>
    <w:rsid w:val="00A86EFE"/>
    <w:rsid w:val="00A90EB7"/>
    <w:rsid w:val="00A954A5"/>
    <w:rsid w:val="00AA0F46"/>
    <w:rsid w:val="00AB4711"/>
    <w:rsid w:val="00AB6BEB"/>
    <w:rsid w:val="00AB70A5"/>
    <w:rsid w:val="00AC12EE"/>
    <w:rsid w:val="00AC2072"/>
    <w:rsid w:val="00AC23D0"/>
    <w:rsid w:val="00AC4D23"/>
    <w:rsid w:val="00AC5CBB"/>
    <w:rsid w:val="00AC71C7"/>
    <w:rsid w:val="00AD5FCA"/>
    <w:rsid w:val="00AE22B3"/>
    <w:rsid w:val="00AE2525"/>
    <w:rsid w:val="00AE33FF"/>
    <w:rsid w:val="00AE395B"/>
    <w:rsid w:val="00AF492E"/>
    <w:rsid w:val="00AF660A"/>
    <w:rsid w:val="00B007E6"/>
    <w:rsid w:val="00B00E49"/>
    <w:rsid w:val="00B02738"/>
    <w:rsid w:val="00B04D80"/>
    <w:rsid w:val="00B1218D"/>
    <w:rsid w:val="00B1304D"/>
    <w:rsid w:val="00B13D84"/>
    <w:rsid w:val="00B151A9"/>
    <w:rsid w:val="00B1577B"/>
    <w:rsid w:val="00B24D73"/>
    <w:rsid w:val="00B26EDE"/>
    <w:rsid w:val="00B3196A"/>
    <w:rsid w:val="00B323D1"/>
    <w:rsid w:val="00B3634D"/>
    <w:rsid w:val="00B41B00"/>
    <w:rsid w:val="00B4268B"/>
    <w:rsid w:val="00B47238"/>
    <w:rsid w:val="00B47D3B"/>
    <w:rsid w:val="00B54F0E"/>
    <w:rsid w:val="00B55BBA"/>
    <w:rsid w:val="00B64F64"/>
    <w:rsid w:val="00B71754"/>
    <w:rsid w:val="00B7358C"/>
    <w:rsid w:val="00B75A8D"/>
    <w:rsid w:val="00B77D01"/>
    <w:rsid w:val="00B82697"/>
    <w:rsid w:val="00B85432"/>
    <w:rsid w:val="00B87C61"/>
    <w:rsid w:val="00B9275D"/>
    <w:rsid w:val="00BA09EC"/>
    <w:rsid w:val="00BA55D9"/>
    <w:rsid w:val="00BA5D86"/>
    <w:rsid w:val="00BB1FA1"/>
    <w:rsid w:val="00BB34AF"/>
    <w:rsid w:val="00BB5C41"/>
    <w:rsid w:val="00BC27BB"/>
    <w:rsid w:val="00BC469A"/>
    <w:rsid w:val="00BC5DF6"/>
    <w:rsid w:val="00BC783C"/>
    <w:rsid w:val="00BD102E"/>
    <w:rsid w:val="00BD28A0"/>
    <w:rsid w:val="00BD69FD"/>
    <w:rsid w:val="00BD74AC"/>
    <w:rsid w:val="00BD7847"/>
    <w:rsid w:val="00BD7C64"/>
    <w:rsid w:val="00BE0F7D"/>
    <w:rsid w:val="00BE1E97"/>
    <w:rsid w:val="00BE20A6"/>
    <w:rsid w:val="00BE2404"/>
    <w:rsid w:val="00BE73DF"/>
    <w:rsid w:val="00BF45D5"/>
    <w:rsid w:val="00C03A8C"/>
    <w:rsid w:val="00C042F8"/>
    <w:rsid w:val="00C04736"/>
    <w:rsid w:val="00C07B0D"/>
    <w:rsid w:val="00C15B52"/>
    <w:rsid w:val="00C15EE5"/>
    <w:rsid w:val="00C17A3B"/>
    <w:rsid w:val="00C21F06"/>
    <w:rsid w:val="00C2534C"/>
    <w:rsid w:val="00C262D6"/>
    <w:rsid w:val="00C31626"/>
    <w:rsid w:val="00C31E47"/>
    <w:rsid w:val="00C325D8"/>
    <w:rsid w:val="00C32DAC"/>
    <w:rsid w:val="00C339FE"/>
    <w:rsid w:val="00C34824"/>
    <w:rsid w:val="00C35B64"/>
    <w:rsid w:val="00C376DA"/>
    <w:rsid w:val="00C41C75"/>
    <w:rsid w:val="00C41E5B"/>
    <w:rsid w:val="00C42987"/>
    <w:rsid w:val="00C4706E"/>
    <w:rsid w:val="00C50ECC"/>
    <w:rsid w:val="00C52763"/>
    <w:rsid w:val="00C6173E"/>
    <w:rsid w:val="00C61EC1"/>
    <w:rsid w:val="00C632A3"/>
    <w:rsid w:val="00C65100"/>
    <w:rsid w:val="00C65572"/>
    <w:rsid w:val="00C66A56"/>
    <w:rsid w:val="00C743B9"/>
    <w:rsid w:val="00C748F1"/>
    <w:rsid w:val="00C74E9C"/>
    <w:rsid w:val="00C807A4"/>
    <w:rsid w:val="00C82083"/>
    <w:rsid w:val="00C86459"/>
    <w:rsid w:val="00C870DC"/>
    <w:rsid w:val="00C8739C"/>
    <w:rsid w:val="00C91CAF"/>
    <w:rsid w:val="00C94B6E"/>
    <w:rsid w:val="00CA0F02"/>
    <w:rsid w:val="00CA1485"/>
    <w:rsid w:val="00CA58C5"/>
    <w:rsid w:val="00CA6081"/>
    <w:rsid w:val="00CA6B95"/>
    <w:rsid w:val="00CB48BF"/>
    <w:rsid w:val="00CB6602"/>
    <w:rsid w:val="00CB6650"/>
    <w:rsid w:val="00CC3C7E"/>
    <w:rsid w:val="00CC4BAB"/>
    <w:rsid w:val="00CC6A41"/>
    <w:rsid w:val="00CC71A1"/>
    <w:rsid w:val="00CE049B"/>
    <w:rsid w:val="00CF0062"/>
    <w:rsid w:val="00CF3C5C"/>
    <w:rsid w:val="00CF3F80"/>
    <w:rsid w:val="00CF46D2"/>
    <w:rsid w:val="00D00AAF"/>
    <w:rsid w:val="00D05B42"/>
    <w:rsid w:val="00D0779B"/>
    <w:rsid w:val="00D1017E"/>
    <w:rsid w:val="00D102D3"/>
    <w:rsid w:val="00D104EB"/>
    <w:rsid w:val="00D1219F"/>
    <w:rsid w:val="00D15DBA"/>
    <w:rsid w:val="00D1715C"/>
    <w:rsid w:val="00D227FD"/>
    <w:rsid w:val="00D26452"/>
    <w:rsid w:val="00D267ED"/>
    <w:rsid w:val="00D27EA0"/>
    <w:rsid w:val="00D31A16"/>
    <w:rsid w:val="00D369E1"/>
    <w:rsid w:val="00D402CF"/>
    <w:rsid w:val="00D421C4"/>
    <w:rsid w:val="00D47EED"/>
    <w:rsid w:val="00D511B5"/>
    <w:rsid w:val="00D51C53"/>
    <w:rsid w:val="00D547C1"/>
    <w:rsid w:val="00D55B72"/>
    <w:rsid w:val="00D55D1A"/>
    <w:rsid w:val="00D56C7D"/>
    <w:rsid w:val="00D640B6"/>
    <w:rsid w:val="00D71BA8"/>
    <w:rsid w:val="00D72E20"/>
    <w:rsid w:val="00D73ADD"/>
    <w:rsid w:val="00D75861"/>
    <w:rsid w:val="00D8077B"/>
    <w:rsid w:val="00D80CF2"/>
    <w:rsid w:val="00D83D58"/>
    <w:rsid w:val="00D8408D"/>
    <w:rsid w:val="00D84F89"/>
    <w:rsid w:val="00D87AA9"/>
    <w:rsid w:val="00D911B9"/>
    <w:rsid w:val="00DA1768"/>
    <w:rsid w:val="00DA1F10"/>
    <w:rsid w:val="00DA33C2"/>
    <w:rsid w:val="00DA78CB"/>
    <w:rsid w:val="00DB0E1B"/>
    <w:rsid w:val="00DB6A1A"/>
    <w:rsid w:val="00DC0327"/>
    <w:rsid w:val="00DC07F0"/>
    <w:rsid w:val="00DC0B9E"/>
    <w:rsid w:val="00DC36A8"/>
    <w:rsid w:val="00DD28A3"/>
    <w:rsid w:val="00DD3A4D"/>
    <w:rsid w:val="00DD41FD"/>
    <w:rsid w:val="00DD5BFC"/>
    <w:rsid w:val="00DE1347"/>
    <w:rsid w:val="00DE5535"/>
    <w:rsid w:val="00DE7F5E"/>
    <w:rsid w:val="00DF082C"/>
    <w:rsid w:val="00DF56BD"/>
    <w:rsid w:val="00DF7430"/>
    <w:rsid w:val="00DF75D8"/>
    <w:rsid w:val="00E07166"/>
    <w:rsid w:val="00E1013D"/>
    <w:rsid w:val="00E11D40"/>
    <w:rsid w:val="00E22A55"/>
    <w:rsid w:val="00E247D5"/>
    <w:rsid w:val="00E25F46"/>
    <w:rsid w:val="00E262C0"/>
    <w:rsid w:val="00E26802"/>
    <w:rsid w:val="00E50E80"/>
    <w:rsid w:val="00E55584"/>
    <w:rsid w:val="00E60278"/>
    <w:rsid w:val="00E61510"/>
    <w:rsid w:val="00E633D8"/>
    <w:rsid w:val="00E70130"/>
    <w:rsid w:val="00E72AB9"/>
    <w:rsid w:val="00E72C83"/>
    <w:rsid w:val="00E73223"/>
    <w:rsid w:val="00E74427"/>
    <w:rsid w:val="00E8012A"/>
    <w:rsid w:val="00E804F2"/>
    <w:rsid w:val="00E80C09"/>
    <w:rsid w:val="00E82487"/>
    <w:rsid w:val="00E82789"/>
    <w:rsid w:val="00E82DD4"/>
    <w:rsid w:val="00E86691"/>
    <w:rsid w:val="00E91D8E"/>
    <w:rsid w:val="00E92C8A"/>
    <w:rsid w:val="00E962A9"/>
    <w:rsid w:val="00E9744F"/>
    <w:rsid w:val="00E97B6B"/>
    <w:rsid w:val="00EA09DB"/>
    <w:rsid w:val="00EA16DB"/>
    <w:rsid w:val="00EA179A"/>
    <w:rsid w:val="00EA326D"/>
    <w:rsid w:val="00EA68C5"/>
    <w:rsid w:val="00EB1BC9"/>
    <w:rsid w:val="00EB6244"/>
    <w:rsid w:val="00EB7BFD"/>
    <w:rsid w:val="00EC262A"/>
    <w:rsid w:val="00EC32EE"/>
    <w:rsid w:val="00EC3CDD"/>
    <w:rsid w:val="00EC4676"/>
    <w:rsid w:val="00EC4E0A"/>
    <w:rsid w:val="00EC6DA1"/>
    <w:rsid w:val="00EC79F7"/>
    <w:rsid w:val="00ED40D2"/>
    <w:rsid w:val="00ED6614"/>
    <w:rsid w:val="00EE1D5E"/>
    <w:rsid w:val="00EE37AD"/>
    <w:rsid w:val="00EE79C9"/>
    <w:rsid w:val="00EE7B27"/>
    <w:rsid w:val="00EF0B48"/>
    <w:rsid w:val="00EF3FE5"/>
    <w:rsid w:val="00F0442E"/>
    <w:rsid w:val="00F05461"/>
    <w:rsid w:val="00F146AA"/>
    <w:rsid w:val="00F211AF"/>
    <w:rsid w:val="00F21E1B"/>
    <w:rsid w:val="00F247E8"/>
    <w:rsid w:val="00F24B49"/>
    <w:rsid w:val="00F25385"/>
    <w:rsid w:val="00F25A58"/>
    <w:rsid w:val="00F27F0C"/>
    <w:rsid w:val="00F33890"/>
    <w:rsid w:val="00F35DF6"/>
    <w:rsid w:val="00F37076"/>
    <w:rsid w:val="00F42C3B"/>
    <w:rsid w:val="00F43CC8"/>
    <w:rsid w:val="00F501F2"/>
    <w:rsid w:val="00F52845"/>
    <w:rsid w:val="00F547E0"/>
    <w:rsid w:val="00F55CD1"/>
    <w:rsid w:val="00F55D86"/>
    <w:rsid w:val="00F61DB5"/>
    <w:rsid w:val="00F628AF"/>
    <w:rsid w:val="00F62943"/>
    <w:rsid w:val="00F62983"/>
    <w:rsid w:val="00F63424"/>
    <w:rsid w:val="00F678F6"/>
    <w:rsid w:val="00F704AF"/>
    <w:rsid w:val="00F71436"/>
    <w:rsid w:val="00F72232"/>
    <w:rsid w:val="00F7337D"/>
    <w:rsid w:val="00F800CB"/>
    <w:rsid w:val="00F85597"/>
    <w:rsid w:val="00F91F04"/>
    <w:rsid w:val="00F9669D"/>
    <w:rsid w:val="00F9745D"/>
    <w:rsid w:val="00F974E9"/>
    <w:rsid w:val="00FA3460"/>
    <w:rsid w:val="00FB17D8"/>
    <w:rsid w:val="00FB53D8"/>
    <w:rsid w:val="00FB7AE1"/>
    <w:rsid w:val="00FC06B8"/>
    <w:rsid w:val="00FC1036"/>
    <w:rsid w:val="00FC55BD"/>
    <w:rsid w:val="00FC6386"/>
    <w:rsid w:val="00FC6C64"/>
    <w:rsid w:val="00FC78EC"/>
    <w:rsid w:val="00FD3FF4"/>
    <w:rsid w:val="00FD4154"/>
    <w:rsid w:val="00FD615E"/>
    <w:rsid w:val="00FD6EB8"/>
    <w:rsid w:val="00FE1DCD"/>
    <w:rsid w:val="00FE58E6"/>
    <w:rsid w:val="00FF02FF"/>
    <w:rsid w:val="00FF3271"/>
    <w:rsid w:val="00FF516D"/>
    <w:rsid w:val="00FF5ED4"/>
    <w:rsid w:val="00FF7500"/>
    <w:rsid w:val="06E3ED98"/>
    <w:rsid w:val="089EC74F"/>
    <w:rsid w:val="09EE90AA"/>
    <w:rsid w:val="0C10212E"/>
    <w:rsid w:val="0F74265D"/>
    <w:rsid w:val="1F59BB1E"/>
    <w:rsid w:val="2684BE8D"/>
    <w:rsid w:val="2820B76E"/>
    <w:rsid w:val="2A2DEEF6"/>
    <w:rsid w:val="2AEADDCF"/>
    <w:rsid w:val="2DA42385"/>
    <w:rsid w:val="2EE7A49F"/>
    <w:rsid w:val="315B02CA"/>
    <w:rsid w:val="330078F2"/>
    <w:rsid w:val="34007D82"/>
    <w:rsid w:val="38682ED8"/>
    <w:rsid w:val="3D6317BC"/>
    <w:rsid w:val="42E683D3"/>
    <w:rsid w:val="43FFA9C1"/>
    <w:rsid w:val="48A8D9FF"/>
    <w:rsid w:val="4CD12E18"/>
    <w:rsid w:val="4EB49F4A"/>
    <w:rsid w:val="5C6AA47A"/>
    <w:rsid w:val="5E6623F5"/>
    <w:rsid w:val="60D21579"/>
    <w:rsid w:val="62011A23"/>
    <w:rsid w:val="6AF6AE73"/>
    <w:rsid w:val="6D4542AC"/>
    <w:rsid w:val="75038503"/>
    <w:rsid w:val="769644F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2A2B4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character" w:styleId="CommentReference">
    <w:name w:val="annotation reference"/>
    <w:basedOn w:val="DefaultParagraphFont"/>
    <w:uiPriority w:val="99"/>
    <w:semiHidden/>
    <w:unhideWhenUsed/>
    <w:rsid w:val="00055248"/>
    <w:rPr>
      <w:sz w:val="16"/>
      <w:szCs w:val="16"/>
    </w:rPr>
  </w:style>
  <w:style w:type="paragraph" w:styleId="CommentText">
    <w:name w:val="annotation text"/>
    <w:basedOn w:val="Normal"/>
    <w:link w:val="CommentTextChar"/>
    <w:uiPriority w:val="99"/>
    <w:unhideWhenUsed/>
    <w:rsid w:val="00055248"/>
    <w:pPr>
      <w:spacing w:line="240" w:lineRule="auto"/>
    </w:pPr>
    <w:rPr>
      <w:sz w:val="20"/>
      <w:szCs w:val="20"/>
    </w:rPr>
  </w:style>
  <w:style w:type="character" w:customStyle="1" w:styleId="CommentTextChar">
    <w:name w:val="Comment Text Char"/>
    <w:basedOn w:val="DefaultParagraphFont"/>
    <w:link w:val="CommentText"/>
    <w:uiPriority w:val="99"/>
    <w:rsid w:val="00055248"/>
    <w:rPr>
      <w:sz w:val="20"/>
      <w:szCs w:val="20"/>
    </w:rPr>
  </w:style>
  <w:style w:type="paragraph" w:styleId="CommentSubject">
    <w:name w:val="annotation subject"/>
    <w:basedOn w:val="CommentText"/>
    <w:next w:val="CommentText"/>
    <w:link w:val="CommentSubjectChar"/>
    <w:uiPriority w:val="99"/>
    <w:semiHidden/>
    <w:unhideWhenUsed/>
    <w:rsid w:val="00055248"/>
    <w:rPr>
      <w:b/>
      <w:bCs/>
    </w:rPr>
  </w:style>
  <w:style w:type="character" w:customStyle="1" w:styleId="CommentSubjectChar">
    <w:name w:val="Comment Subject Char"/>
    <w:basedOn w:val="CommentTextChar"/>
    <w:link w:val="CommentSubject"/>
    <w:uiPriority w:val="99"/>
    <w:semiHidden/>
    <w:rsid w:val="00055248"/>
    <w:rPr>
      <w:b/>
      <w:bCs/>
      <w:sz w:val="20"/>
      <w:szCs w:val="20"/>
    </w:rPr>
  </w:style>
  <w:style w:type="character" w:customStyle="1" w:styleId="Mention">
    <w:name w:val="Mention"/>
    <w:basedOn w:val="DefaultParagraphFont"/>
    <w:uiPriority w:val="99"/>
    <w:unhideWhenUsed/>
    <w:rsid w:val="00036DE3"/>
    <w:rPr>
      <w:color w:val="2B579A"/>
      <w:shd w:val="clear" w:color="auto" w:fill="E1DFDD"/>
    </w:rPr>
  </w:style>
  <w:style w:type="paragraph" w:styleId="ListParagraph">
    <w:name w:val="List Paragraph"/>
    <w:basedOn w:val="Normal"/>
    <w:uiPriority w:val="34"/>
    <w:qFormat/>
    <w:rsid w:val="00894C25"/>
    <w:pPr>
      <w:ind w:left="720"/>
      <w:contextualSpacing/>
    </w:pPr>
  </w:style>
  <w:style w:type="paragraph" w:styleId="Footer">
    <w:name w:val="footer"/>
    <w:basedOn w:val="Normal"/>
    <w:link w:val="FooterChar"/>
    <w:uiPriority w:val="99"/>
    <w:unhideWhenUsed/>
    <w:rsid w:val="008059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960"/>
  </w:style>
  <w:style w:type="paragraph" w:styleId="Header">
    <w:name w:val="header"/>
    <w:basedOn w:val="Normal"/>
    <w:link w:val="HeaderChar"/>
    <w:uiPriority w:val="99"/>
    <w:unhideWhenUsed/>
    <w:rsid w:val="000D75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75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image" Target="media/image4.jpeg"/><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webSettings" Target="webSettings.xml"/><Relationship Id="rId71"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9" Type="http://schemas.openxmlformats.org/officeDocument/2006/relationships/image" Target="media/image12.jpeg"/><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7.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AUTO/?uri=OJ:L:2008:218:TOC" TargetMode="External"/><Relationship Id="rId66" Type="http://schemas.openxmlformats.org/officeDocument/2006/relationships/footer" Target="footer2.xml"/><Relationship Id="rId5" Type="http://schemas.openxmlformats.org/officeDocument/2006/relationships/styles" Target="styles.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2.jpe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09:211:TOC" TargetMode="External"/><Relationship Id="rId56" Type="http://schemas.openxmlformats.org/officeDocument/2006/relationships/hyperlink" Target="https://eur-lex.europa.eu/legal-content/EN/AUTO/?uri=OJ:L:2013:163:TOC"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eur-lex.europa.eu/legal-content/EN/TXT/HTML/?uri=CELEX:32016R0631&amp;from=EN" TargetMode="External"/><Relationship Id="rId72" Type="http://schemas.microsoft.com/office/2018/08/relationships/commentsExtensible" Target="commentsExtensible.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yperlink" Target="https://eur-lex.europa.eu/legal-content/EN/TXT/HTML/?uri=CELEX:32016R0631&amp;from=EN" TargetMode="External"/><Relationship Id="rId25" Type="http://schemas.openxmlformats.org/officeDocument/2006/relationships/image" Target="media/image8.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TXT/HTML/?uri=CELEX:32016R0631&amp;from=EN" TargetMode="External"/><Relationship Id="rId67" Type="http://schemas.openxmlformats.org/officeDocument/2006/relationships/header" Target="header3.xml"/><Relationship Id="rId20" Type="http://schemas.openxmlformats.org/officeDocument/2006/relationships/image" Target="media/image3.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15:197:TOC" TargetMode="External"/><Relationship Id="rId62" Type="http://schemas.openxmlformats.org/officeDocument/2006/relationships/hyperlink" Target="https://eur-lex.europa.eu/legal-content/EN/TXT/HTML/?uri=CELEX:32016R0631&amp;from=EN"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6.jpeg"/><Relationship Id="rId28" Type="http://schemas.openxmlformats.org/officeDocument/2006/relationships/image" Target="media/image11.jpeg"/><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AUTO/?uri=OJ:L:2012:315:TOC" TargetMode="External"/><Relationship Id="rId60" Type="http://schemas.openxmlformats.org/officeDocument/2006/relationships/hyperlink" Target="https://eur-lex.europa.eu/legal-content/EN/TXT/HTML/?uri=CELEX:32016R0631&amp;from=EN" TargetMode="External"/><Relationship Id="rId65"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3" Type="http://schemas.microsoft.com/office/2011/relationships/commentsExtended" Target="commentsExtended.xml"/><Relationship Id="rId18" Type="http://schemas.openxmlformats.org/officeDocument/2006/relationships/image" Target="media/image1.jpeg"/><Relationship Id="rId39" Type="http://schemas.openxmlformats.org/officeDocument/2006/relationships/hyperlink" Target="https://eur-lex.europa.eu/legal-content/EN/TXT/HTML/?uri=CELEX:32016R0631&amp;from=EN" TargetMode="External"/><Relationship Id="rId34"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09:211:TOC" TargetMode="External"/><Relationship Id="rId55"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42444516-4372-437C-8D59-D4D57B37A135}"/>
</file>

<file path=customXml/itemProps2.xml><?xml version="1.0" encoding="utf-8"?>
<ds:datastoreItem xmlns:ds="http://schemas.openxmlformats.org/officeDocument/2006/customXml" ds:itemID="{06A97133-CDA2-40EE-A3E7-4B7A4BC310AE}"/>
</file>

<file path=customXml/itemProps3.xml><?xml version="1.0" encoding="utf-8"?>
<ds:datastoreItem xmlns:ds="http://schemas.openxmlformats.org/officeDocument/2006/customXml" ds:itemID="{67AA1F2E-8080-4FD2-9574-096078FE1F20}"/>
</file>

<file path=docProps/app.xml><?xml version="1.0" encoding="utf-8"?>
<Properties xmlns="http://schemas.openxmlformats.org/officeDocument/2006/extended-properties" xmlns:vt="http://schemas.openxmlformats.org/officeDocument/2006/docPropsVTypes">
  <Template>Normal</Template>
  <TotalTime>0</TotalTime>
  <Pages>88</Pages>
  <Words>32532</Words>
  <Characters>185433</Characters>
  <Application>Microsoft Office Word</Application>
  <DocSecurity>0</DocSecurity>
  <Lines>1545</Lines>
  <Paragraphs>435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2022-11-28T14:05:00Z</dcterms:created>
  <dcterms:modified xsi:type="dcterms:W3CDTF">2022-11-28T14:05:00Z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