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1F3CD9"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underfrequency’‘LFSM</w:t>
            </w:r>
            <w:proofErr w:type="spellEnd"/>
            <w:r w:rsidRPr="003B7AE9">
              <w:rPr>
                <w:rFonts w:ascii="inherit" w:eastAsia="Times New Roman" w:hAnsi="inherit" w:cs="Times New Roman"/>
                <w:sz w:val="24"/>
                <w:szCs w:val="24"/>
                <w:lang w:eastAsia="en-GB"/>
              </w:rPr>
              <w:t>-U’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at 110 kV or above (type D). A power-generating module is also of type D if its connection point is below 110 kV and its maximum capacity is at or above </w:t>
            </w:r>
            <w:r w:rsidRPr="003B7AE9">
              <w:rPr>
                <w:rFonts w:ascii="inherit" w:eastAsia="Times New Roman" w:hAnsi="inherit" w:cs="Times New Roman"/>
                <w:sz w:val="24"/>
                <w:szCs w:val="24"/>
                <w:lang w:eastAsia="en-GB"/>
              </w:rPr>
              <w:lastRenderedPageBreak/>
              <w:t>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t>
      </w:r>
      <w:r w:rsidRPr="003B7AE9">
        <w:rPr>
          <w:rFonts w:ascii="inherit" w:eastAsia="Times New Roman" w:hAnsi="inherit" w:cs="Times New Roman"/>
          <w:color w:val="000000"/>
          <w:sz w:val="24"/>
          <w:szCs w:val="24"/>
          <w:lang w:eastAsia="en-GB"/>
        </w:rPr>
        <w:lastRenderedPageBreak/>
        <w:t>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w:t>
                  </w:r>
                  <w:r w:rsidRPr="003B7AE9">
                    <w:rPr>
                      <w:rFonts w:ascii="inherit" w:eastAsia="Times New Roman" w:hAnsi="inherit" w:cs="Times New Roman"/>
                      <w:lang w:eastAsia="en-GB"/>
                    </w:rPr>
                    <w:lastRenderedPageBreak/>
                    <w:t>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pu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the different control devices of the power-generating module shall be coordinated and agreed between the relevant TSO, the relevant system operator and the power-generating facility owner, in particular if they apply in the circumstances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full active power frequency response for a period of between 15 and 30 minutes as specified by the </w:t>
                  </w:r>
                  <w:r w:rsidRPr="003B7AE9">
                    <w:rPr>
                      <w:rFonts w:ascii="inherit" w:eastAsia="Times New Roman" w:hAnsi="inherit" w:cs="Times New Roman"/>
                      <w:sz w:val="24"/>
                      <w:szCs w:val="24"/>
                      <w:lang w:eastAsia="en-GB"/>
                    </w:rPr>
                    <w:lastRenderedPageBreak/>
                    <w:t>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overfrequency and underfrequency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w:t>
                  </w:r>
                  <w:r w:rsidRPr="003B7AE9">
                    <w:rPr>
                      <w:rFonts w:ascii="inherit" w:eastAsia="Times New Roman" w:hAnsi="inherit" w:cs="Times New Roman"/>
                      <w:sz w:val="24"/>
                      <w:szCs w:val="24"/>
                      <w:lang w:eastAsia="en-GB"/>
                    </w:rPr>
                    <w:lastRenderedPageBreak/>
                    <w:t>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FFE9C9" w14:textId="414D448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at the request of the relevant system operator or the relevant TSO, the power-generating facility owner shall provide simulation models which properly reflect the behaviour of the power-generating module </w:t>
                  </w:r>
                  <w:ins w:id="1" w:author="Author">
                    <w:r w:rsidR="0010121D">
                      <w:rPr>
                        <w:rFonts w:ascii="inherit" w:eastAsia="Times New Roman" w:hAnsi="inherit" w:cs="Times New Roman"/>
                        <w:sz w:val="24"/>
                        <w:szCs w:val="24"/>
                        <w:lang w:eastAsia="en-GB"/>
                      </w:rPr>
                      <w:t xml:space="preserve">for the relevant study purpose </w:t>
                    </w:r>
                  </w:ins>
                  <w:r w:rsidRPr="003B7AE9">
                    <w:rPr>
                      <w:rFonts w:ascii="inherit" w:eastAsia="Times New Roman" w:hAnsi="inherit" w:cs="Times New Roman"/>
                      <w:sz w:val="24"/>
                      <w:szCs w:val="24"/>
                      <w:lang w:eastAsia="en-GB"/>
                    </w:rPr>
                    <w:t>in both steady-state and dynamic simulations (</w:t>
                  </w:r>
                  <w:del w:id="2" w:author="Author">
                    <w:r w:rsidRPr="003B7AE9" w:rsidDel="0010121D">
                      <w:rPr>
                        <w:rFonts w:ascii="inherit" w:eastAsia="Times New Roman" w:hAnsi="inherit" w:cs="Times New Roman"/>
                        <w:sz w:val="24"/>
                        <w:szCs w:val="24"/>
                        <w:lang w:eastAsia="en-GB"/>
                      </w:rPr>
                      <w:delText>50 Hz component</w:delText>
                    </w:r>
                  </w:del>
                  <w:ins w:id="3" w:author="Author">
                    <w:r w:rsidR="0010121D">
                      <w:rPr>
                        <w:rFonts w:ascii="inherit" w:eastAsia="Times New Roman" w:hAnsi="inherit" w:cs="Times New Roman"/>
                        <w:sz w:val="24"/>
                        <w:szCs w:val="24"/>
                        <w:lang w:eastAsia="en-GB"/>
                      </w:rPr>
                      <w:t>root mean square</w:t>
                    </w:r>
                  </w:ins>
                  <w:r w:rsidRPr="003B7AE9">
                    <w:rPr>
                      <w:rFonts w:ascii="inherit" w:eastAsia="Times New Roman" w:hAnsi="inherit" w:cs="Times New Roman"/>
                      <w:sz w:val="24"/>
                      <w:szCs w:val="24"/>
                      <w:lang w:eastAsia="en-GB"/>
                    </w:rPr>
                    <w:t>) or in electromagnetic transient simulations.</w:t>
                  </w:r>
                  <w:ins w:id="4" w:author="Author">
                    <w:r w:rsidR="00212A09">
                      <w:rPr>
                        <w:rFonts w:ascii="inherit" w:eastAsia="Times New Roman" w:hAnsi="inherit" w:cs="Times New Roman"/>
                        <w:sz w:val="24"/>
                        <w:szCs w:val="24"/>
                        <w:lang w:eastAsia="en-GB"/>
                      </w:rPr>
                      <w:t xml:space="preserve"> The simulation model requirements and data provided shall not violate manufacturers intellectual property;</w:t>
                    </w:r>
                  </w:ins>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6C64656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ins w:id="5" w:author="Author">
                    <w:r w:rsidR="00D2185E">
                      <w:rPr>
                        <w:rFonts w:ascii="inherit" w:eastAsia="Times New Roman" w:hAnsi="inherit" w:cs="Times New Roman"/>
                        <w:sz w:val="24"/>
                        <w:szCs w:val="24"/>
                        <w:lang w:eastAsia="en-GB"/>
                      </w:rPr>
                      <w:t>s</w:t>
                    </w:r>
                    <w:r w:rsidR="000268A1">
                      <w:rPr>
                        <w:rFonts w:ascii="inherit" w:eastAsia="Times New Roman" w:hAnsi="inherit" w:cs="Times New Roman"/>
                        <w:sz w:val="24"/>
                        <w:szCs w:val="24"/>
                        <w:lang w:eastAsia="en-GB"/>
                      </w:rPr>
                      <w:t xml:space="preserve">ynchronous </w:t>
                    </w:r>
                    <w:r w:rsidR="00D2185E">
                      <w:rPr>
                        <w:rFonts w:ascii="inherit" w:eastAsia="Times New Roman" w:hAnsi="inherit" w:cs="Times New Roman"/>
                        <w:sz w:val="24"/>
                        <w:szCs w:val="24"/>
                        <w:lang w:eastAsia="en-GB"/>
                      </w:rPr>
                      <w:t xml:space="preserve">power-generating module simulation </w:t>
                    </w:r>
                  </w:ins>
                  <w:r w:rsidRPr="003B7AE9">
                    <w:rPr>
                      <w:rFonts w:ascii="inherit" w:eastAsia="Times New Roman" w:hAnsi="inherit" w:cs="Times New Roman"/>
                      <w:sz w:val="24"/>
                      <w:szCs w:val="24"/>
                      <w:lang w:eastAsia="en-GB"/>
                    </w:rPr>
                    <w:t>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328E0BF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ins w:id="6" w:author="Author">
                          <w:r w:rsidR="00D2185E">
                            <w:rPr>
                              <w:rFonts w:ascii="inherit" w:eastAsia="Times New Roman" w:hAnsi="inherit" w:cs="Times New Roman"/>
                              <w:sz w:val="24"/>
                              <w:szCs w:val="24"/>
                              <w:lang w:eastAsia="en-GB"/>
                            </w:rPr>
                            <w:t xml:space="preserve"> and</w:t>
                          </w:r>
                        </w:ins>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139A463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w:t>
                        </w:r>
                        <w:ins w:id="7" w:author="Author">
                          <w:r w:rsidR="00D2185E">
                            <w:rPr>
                              <w:rFonts w:ascii="inherit" w:eastAsia="Times New Roman" w:hAnsi="inherit" w:cs="Times New Roman"/>
                              <w:sz w:val="24"/>
                              <w:szCs w:val="24"/>
                              <w:lang w:eastAsia="en-GB"/>
                            </w:rPr>
                            <w:t>;</w:t>
                          </w:r>
                        </w:ins>
                        <w:del w:id="8" w:author="Author">
                          <w:r w:rsidRPr="003B7AE9" w:rsidDel="00D2185E">
                            <w:rPr>
                              <w:rFonts w:ascii="inherit" w:eastAsia="Times New Roman" w:hAnsi="inherit" w:cs="Times New Roman"/>
                              <w:sz w:val="24"/>
                              <w:szCs w:val="24"/>
                              <w:lang w:eastAsia="en-GB"/>
                            </w:rPr>
                            <w:delText>, and</w:delText>
                          </w:r>
                        </w:del>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20841D3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9" w:author="Author">
                          <w:r w:rsidRPr="003B7AE9" w:rsidDel="00D2185E">
                            <w:rPr>
                              <w:rFonts w:ascii="inherit" w:eastAsia="Times New Roman" w:hAnsi="inherit" w:cs="Times New Roman"/>
                              <w:sz w:val="24"/>
                              <w:szCs w:val="24"/>
                              <w:lang w:eastAsia="en-GB"/>
                            </w:rPr>
                            <w:delText>converter models for power park modules;</w:delText>
                          </w:r>
                        </w:del>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1"/>
              <w:gridCol w:w="8165"/>
            </w:tblGrid>
            <w:tr w:rsidR="003B7AE9" w:rsidRPr="003B7AE9" w14:paraId="3AC7E512" w14:textId="77777777">
              <w:tc>
                <w:tcPr>
                  <w:tcW w:w="0" w:type="auto"/>
                  <w:shd w:val="clear" w:color="auto" w:fill="auto"/>
                  <w:hideMark/>
                </w:tcPr>
                <w:p w14:paraId="6372CDFF" w14:textId="055BF703" w:rsidR="00402C86" w:rsidRDefault="00402C86" w:rsidP="003B7AE9">
                  <w:pPr>
                    <w:spacing w:before="120" w:after="0" w:line="240" w:lineRule="auto"/>
                    <w:jc w:val="both"/>
                    <w:rPr>
                      <w:ins w:id="10" w:author="Author"/>
                      <w:rFonts w:ascii="inherit" w:eastAsia="Times New Roman" w:hAnsi="inherit" w:cs="Times New Roman"/>
                      <w:sz w:val="24"/>
                      <w:szCs w:val="24"/>
                      <w:lang w:eastAsia="en-GB"/>
                    </w:rPr>
                  </w:pPr>
                  <w:ins w:id="11" w:author="Author">
                    <w:r>
                      <w:rPr>
                        <w:rFonts w:ascii="inherit" w:eastAsia="Times New Roman" w:hAnsi="inherit" w:cs="Times New Roman"/>
                        <w:sz w:val="24"/>
                        <w:szCs w:val="24"/>
                        <w:lang w:eastAsia="en-GB"/>
                      </w:rPr>
                      <w:t xml:space="preserve">(iii) </w:t>
                    </w:r>
                  </w:ins>
                </w:p>
                <w:p w14:paraId="5FD4A1F3" w14:textId="77777777" w:rsidR="00402C86" w:rsidRDefault="00402C86" w:rsidP="003B7AE9">
                  <w:pPr>
                    <w:spacing w:before="120" w:after="0" w:line="240" w:lineRule="auto"/>
                    <w:jc w:val="both"/>
                    <w:rPr>
                      <w:ins w:id="12" w:author="Author"/>
                      <w:rFonts w:ascii="inherit" w:eastAsia="Times New Roman" w:hAnsi="inherit" w:cs="Times New Roman"/>
                      <w:sz w:val="24"/>
                      <w:szCs w:val="24"/>
                      <w:lang w:eastAsia="en-GB"/>
                    </w:rPr>
                  </w:pPr>
                </w:p>
                <w:p w14:paraId="25821AB1" w14:textId="77777777" w:rsidR="00402C86" w:rsidRDefault="00402C86" w:rsidP="003B7AE9">
                  <w:pPr>
                    <w:spacing w:before="120" w:after="0" w:line="240" w:lineRule="auto"/>
                    <w:jc w:val="both"/>
                    <w:rPr>
                      <w:ins w:id="13" w:author="Author"/>
                      <w:rFonts w:ascii="inherit" w:eastAsia="Times New Roman" w:hAnsi="inherit" w:cs="Times New Roman"/>
                      <w:sz w:val="24"/>
                      <w:szCs w:val="24"/>
                      <w:lang w:eastAsia="en-GB"/>
                    </w:rPr>
                  </w:pPr>
                </w:p>
                <w:p w14:paraId="4DEDDD83" w14:textId="77777777" w:rsidR="000672EF" w:rsidRDefault="000672EF" w:rsidP="003B7AE9">
                  <w:pPr>
                    <w:spacing w:before="120" w:after="0" w:line="240" w:lineRule="auto"/>
                    <w:jc w:val="both"/>
                    <w:rPr>
                      <w:ins w:id="14" w:author="Author"/>
                      <w:rFonts w:ascii="inherit" w:eastAsia="Times New Roman" w:hAnsi="inherit" w:cs="Times New Roman"/>
                      <w:sz w:val="24"/>
                      <w:szCs w:val="24"/>
                      <w:lang w:eastAsia="en-GB"/>
                    </w:rPr>
                  </w:pPr>
                </w:p>
                <w:p w14:paraId="765F89E8" w14:textId="77777777" w:rsidR="000672EF" w:rsidRDefault="000672EF" w:rsidP="003B7AE9">
                  <w:pPr>
                    <w:spacing w:before="120" w:after="0" w:line="240" w:lineRule="auto"/>
                    <w:jc w:val="both"/>
                    <w:rPr>
                      <w:ins w:id="15" w:author="Author"/>
                      <w:rFonts w:ascii="inherit" w:eastAsia="Times New Roman" w:hAnsi="inherit" w:cs="Times New Roman"/>
                      <w:sz w:val="24"/>
                      <w:szCs w:val="24"/>
                      <w:lang w:eastAsia="en-GB"/>
                    </w:rPr>
                  </w:pPr>
                </w:p>
                <w:p w14:paraId="41EFF4D9" w14:textId="77777777" w:rsidR="000672EF" w:rsidRDefault="000672EF" w:rsidP="003B7AE9">
                  <w:pPr>
                    <w:spacing w:before="120" w:after="0" w:line="240" w:lineRule="auto"/>
                    <w:jc w:val="both"/>
                    <w:rPr>
                      <w:ins w:id="16" w:author="Author"/>
                      <w:rFonts w:ascii="inherit" w:eastAsia="Times New Roman" w:hAnsi="inherit" w:cs="Times New Roman"/>
                      <w:sz w:val="24"/>
                      <w:szCs w:val="24"/>
                      <w:lang w:eastAsia="en-GB"/>
                    </w:rPr>
                  </w:pPr>
                </w:p>
                <w:p w14:paraId="2D5746B8" w14:textId="77777777" w:rsidR="000672EF" w:rsidRDefault="000672EF" w:rsidP="003B7AE9">
                  <w:pPr>
                    <w:spacing w:before="120" w:after="0" w:line="240" w:lineRule="auto"/>
                    <w:jc w:val="both"/>
                    <w:rPr>
                      <w:ins w:id="17" w:author="Author"/>
                      <w:rFonts w:ascii="inherit" w:eastAsia="Times New Roman" w:hAnsi="inherit" w:cs="Times New Roman"/>
                      <w:sz w:val="24"/>
                      <w:szCs w:val="24"/>
                      <w:lang w:eastAsia="en-GB"/>
                    </w:rPr>
                  </w:pPr>
                </w:p>
                <w:p w14:paraId="3B76D8B8" w14:textId="77777777" w:rsidR="000672EF" w:rsidRDefault="000672EF" w:rsidP="003B7AE9">
                  <w:pPr>
                    <w:spacing w:before="120" w:after="0" w:line="240" w:lineRule="auto"/>
                    <w:jc w:val="both"/>
                    <w:rPr>
                      <w:ins w:id="18" w:author="Author"/>
                      <w:rFonts w:ascii="inherit" w:eastAsia="Times New Roman" w:hAnsi="inherit" w:cs="Times New Roman"/>
                      <w:sz w:val="24"/>
                      <w:szCs w:val="24"/>
                      <w:lang w:eastAsia="en-GB"/>
                    </w:rPr>
                  </w:pPr>
                </w:p>
                <w:p w14:paraId="0FF6301E" w14:textId="77777777" w:rsidR="000672EF" w:rsidRDefault="000672EF" w:rsidP="003B7AE9">
                  <w:pPr>
                    <w:spacing w:before="120" w:after="0" w:line="240" w:lineRule="auto"/>
                    <w:jc w:val="both"/>
                    <w:rPr>
                      <w:ins w:id="19" w:author="Author"/>
                      <w:rFonts w:ascii="inherit" w:eastAsia="Times New Roman" w:hAnsi="inherit" w:cs="Times New Roman"/>
                      <w:sz w:val="24"/>
                      <w:szCs w:val="24"/>
                      <w:lang w:eastAsia="en-GB"/>
                    </w:rPr>
                  </w:pPr>
                </w:p>
                <w:p w14:paraId="19EC12BF" w14:textId="77777777" w:rsidR="000672EF" w:rsidRDefault="000672EF" w:rsidP="003B7AE9">
                  <w:pPr>
                    <w:spacing w:before="120" w:after="0" w:line="240" w:lineRule="auto"/>
                    <w:jc w:val="both"/>
                    <w:rPr>
                      <w:ins w:id="20" w:author="Author"/>
                      <w:rFonts w:ascii="inherit" w:eastAsia="Times New Roman" w:hAnsi="inherit" w:cs="Times New Roman"/>
                      <w:sz w:val="24"/>
                      <w:szCs w:val="24"/>
                      <w:lang w:eastAsia="en-GB"/>
                    </w:rPr>
                  </w:pPr>
                </w:p>
                <w:p w14:paraId="2C65A2F1" w14:textId="77777777" w:rsidR="000672EF" w:rsidRDefault="000672EF" w:rsidP="003B7AE9">
                  <w:pPr>
                    <w:spacing w:before="120" w:after="0" w:line="240" w:lineRule="auto"/>
                    <w:jc w:val="both"/>
                    <w:rPr>
                      <w:ins w:id="21" w:author="Author"/>
                      <w:rFonts w:ascii="inherit" w:eastAsia="Times New Roman" w:hAnsi="inherit" w:cs="Times New Roman"/>
                      <w:sz w:val="24"/>
                      <w:szCs w:val="24"/>
                      <w:lang w:eastAsia="en-GB"/>
                    </w:rPr>
                  </w:pPr>
                </w:p>
                <w:p w14:paraId="01BF48F9" w14:textId="77777777" w:rsidR="000672EF" w:rsidRDefault="000672EF" w:rsidP="003B7AE9">
                  <w:pPr>
                    <w:spacing w:before="120" w:after="0" w:line="240" w:lineRule="auto"/>
                    <w:jc w:val="both"/>
                    <w:rPr>
                      <w:ins w:id="22" w:author="Author"/>
                      <w:rFonts w:ascii="inherit" w:eastAsia="Times New Roman" w:hAnsi="inherit" w:cs="Times New Roman"/>
                      <w:sz w:val="24"/>
                      <w:szCs w:val="24"/>
                      <w:lang w:eastAsia="en-GB"/>
                    </w:rPr>
                  </w:pPr>
                </w:p>
                <w:p w14:paraId="35C99CA8" w14:textId="77777777" w:rsidR="000672EF" w:rsidRDefault="000672EF" w:rsidP="003B7AE9">
                  <w:pPr>
                    <w:spacing w:before="120" w:after="0" w:line="240" w:lineRule="auto"/>
                    <w:jc w:val="both"/>
                    <w:rPr>
                      <w:ins w:id="23" w:author="Author"/>
                      <w:rFonts w:ascii="inherit" w:eastAsia="Times New Roman" w:hAnsi="inherit" w:cs="Times New Roman"/>
                      <w:sz w:val="24"/>
                      <w:szCs w:val="24"/>
                      <w:lang w:eastAsia="en-GB"/>
                    </w:rPr>
                  </w:pPr>
                </w:p>
                <w:p w14:paraId="15317CFD" w14:textId="77777777" w:rsidR="000672EF" w:rsidRDefault="000672EF" w:rsidP="003B7AE9">
                  <w:pPr>
                    <w:spacing w:before="120" w:after="0" w:line="240" w:lineRule="auto"/>
                    <w:jc w:val="both"/>
                    <w:rPr>
                      <w:ins w:id="24" w:author="Author"/>
                      <w:rFonts w:ascii="inherit" w:eastAsia="Times New Roman" w:hAnsi="inherit" w:cs="Times New Roman"/>
                      <w:sz w:val="24"/>
                      <w:szCs w:val="24"/>
                      <w:lang w:eastAsia="en-GB"/>
                    </w:rPr>
                  </w:pPr>
                </w:p>
                <w:p w14:paraId="2FCE712A" w14:textId="77777777" w:rsidR="000672EF" w:rsidRDefault="000672EF" w:rsidP="003B7AE9">
                  <w:pPr>
                    <w:spacing w:before="120" w:after="0" w:line="240" w:lineRule="auto"/>
                    <w:jc w:val="both"/>
                    <w:rPr>
                      <w:ins w:id="25" w:author="Author"/>
                      <w:rFonts w:ascii="inherit" w:eastAsia="Times New Roman" w:hAnsi="inherit" w:cs="Times New Roman"/>
                      <w:sz w:val="24"/>
                      <w:szCs w:val="24"/>
                      <w:lang w:eastAsia="en-GB"/>
                    </w:rPr>
                  </w:pPr>
                </w:p>
                <w:p w14:paraId="0893EB71" w14:textId="77777777" w:rsidR="000672EF" w:rsidRDefault="000672EF" w:rsidP="003B7AE9">
                  <w:pPr>
                    <w:spacing w:before="120" w:after="0" w:line="240" w:lineRule="auto"/>
                    <w:jc w:val="both"/>
                    <w:rPr>
                      <w:ins w:id="26" w:author="Author"/>
                      <w:rFonts w:ascii="inherit" w:eastAsia="Times New Roman" w:hAnsi="inherit" w:cs="Times New Roman"/>
                      <w:sz w:val="24"/>
                      <w:szCs w:val="24"/>
                      <w:lang w:eastAsia="en-GB"/>
                    </w:rPr>
                  </w:pPr>
                </w:p>
                <w:p w14:paraId="1FB053EF" w14:textId="77777777" w:rsidR="000672EF" w:rsidRDefault="000672EF" w:rsidP="003B7AE9">
                  <w:pPr>
                    <w:spacing w:before="120" w:after="0" w:line="240" w:lineRule="auto"/>
                    <w:jc w:val="both"/>
                    <w:rPr>
                      <w:ins w:id="27" w:author="Author"/>
                      <w:rFonts w:ascii="inherit" w:eastAsia="Times New Roman" w:hAnsi="inherit" w:cs="Times New Roman"/>
                      <w:sz w:val="24"/>
                      <w:szCs w:val="24"/>
                      <w:lang w:eastAsia="en-GB"/>
                    </w:rPr>
                  </w:pPr>
                </w:p>
                <w:p w14:paraId="2DC2FB38" w14:textId="77777777" w:rsidR="000672EF" w:rsidRDefault="000672EF" w:rsidP="003B7AE9">
                  <w:pPr>
                    <w:spacing w:before="120" w:after="0" w:line="240" w:lineRule="auto"/>
                    <w:jc w:val="both"/>
                    <w:rPr>
                      <w:ins w:id="28" w:author="Author"/>
                      <w:rFonts w:ascii="inherit" w:eastAsia="Times New Roman" w:hAnsi="inherit" w:cs="Times New Roman"/>
                      <w:sz w:val="24"/>
                      <w:szCs w:val="24"/>
                      <w:lang w:eastAsia="en-GB"/>
                    </w:rPr>
                  </w:pPr>
                </w:p>
                <w:p w14:paraId="3EBBDD60" w14:textId="77777777" w:rsidR="000672EF" w:rsidRDefault="000672EF" w:rsidP="003B7AE9">
                  <w:pPr>
                    <w:spacing w:before="120" w:after="0" w:line="240" w:lineRule="auto"/>
                    <w:jc w:val="both"/>
                    <w:rPr>
                      <w:ins w:id="29" w:author="Author"/>
                      <w:rFonts w:ascii="inherit" w:eastAsia="Times New Roman" w:hAnsi="inherit" w:cs="Times New Roman"/>
                      <w:sz w:val="24"/>
                      <w:szCs w:val="24"/>
                      <w:lang w:eastAsia="en-GB"/>
                    </w:rPr>
                  </w:pPr>
                </w:p>
                <w:p w14:paraId="577E998E" w14:textId="77777777" w:rsidR="000672EF" w:rsidRDefault="000672EF" w:rsidP="003B7AE9">
                  <w:pPr>
                    <w:spacing w:before="120" w:after="0" w:line="240" w:lineRule="auto"/>
                    <w:jc w:val="both"/>
                    <w:rPr>
                      <w:ins w:id="30" w:author="Author"/>
                      <w:rFonts w:ascii="inherit" w:eastAsia="Times New Roman" w:hAnsi="inherit" w:cs="Times New Roman"/>
                      <w:sz w:val="24"/>
                      <w:szCs w:val="24"/>
                      <w:lang w:eastAsia="en-GB"/>
                    </w:rPr>
                  </w:pPr>
                </w:p>
                <w:p w14:paraId="580C2209" w14:textId="77777777" w:rsidR="000672EF" w:rsidRDefault="000672EF" w:rsidP="003B7AE9">
                  <w:pPr>
                    <w:spacing w:before="120" w:after="0" w:line="240" w:lineRule="auto"/>
                    <w:jc w:val="both"/>
                    <w:rPr>
                      <w:ins w:id="31" w:author="Author"/>
                      <w:rFonts w:ascii="inherit" w:eastAsia="Times New Roman" w:hAnsi="inherit" w:cs="Times New Roman"/>
                      <w:sz w:val="24"/>
                      <w:szCs w:val="24"/>
                      <w:lang w:eastAsia="en-GB"/>
                    </w:rPr>
                  </w:pPr>
                </w:p>
                <w:p w14:paraId="0129C8CD" w14:textId="77777777" w:rsidR="000672EF" w:rsidRDefault="000672EF" w:rsidP="003B7AE9">
                  <w:pPr>
                    <w:spacing w:before="120" w:after="0" w:line="240" w:lineRule="auto"/>
                    <w:jc w:val="both"/>
                    <w:rPr>
                      <w:ins w:id="32" w:author="Author"/>
                      <w:rFonts w:ascii="inherit" w:eastAsia="Times New Roman" w:hAnsi="inherit" w:cs="Times New Roman"/>
                      <w:sz w:val="24"/>
                      <w:szCs w:val="24"/>
                      <w:lang w:eastAsia="en-GB"/>
                    </w:rPr>
                  </w:pPr>
                </w:p>
                <w:p w14:paraId="268376A4" w14:textId="07E20811" w:rsidR="000672EF" w:rsidRDefault="00590AAD" w:rsidP="001F3CD9">
                  <w:pPr>
                    <w:spacing w:before="200" w:after="0" w:line="240" w:lineRule="auto"/>
                    <w:jc w:val="both"/>
                    <w:rPr>
                      <w:ins w:id="33" w:author="Author"/>
                      <w:rFonts w:ascii="inherit" w:eastAsia="Times New Roman" w:hAnsi="inherit" w:cs="Times New Roman"/>
                      <w:sz w:val="24"/>
                      <w:szCs w:val="24"/>
                      <w:lang w:eastAsia="en-GB"/>
                    </w:rPr>
                    <w:pPrChange w:id="34" w:author="Author">
                      <w:pPr>
                        <w:spacing w:before="120" w:after="0" w:line="240" w:lineRule="auto"/>
                        <w:jc w:val="both"/>
                      </w:pPr>
                    </w:pPrChange>
                  </w:pPr>
                  <w:ins w:id="35" w:author="Author">
                    <w:r>
                      <w:rPr>
                        <w:rFonts w:ascii="inherit" w:eastAsia="Times New Roman" w:hAnsi="inherit" w:cs="Times New Roman"/>
                        <w:sz w:val="24"/>
                        <w:szCs w:val="24"/>
                        <w:lang w:eastAsia="en-GB"/>
                      </w:rPr>
                      <w:t>(</w:t>
                    </w:r>
                    <w:r w:rsidR="00CA6020">
                      <w:rPr>
                        <w:rFonts w:ascii="inherit" w:eastAsia="Times New Roman" w:hAnsi="inherit" w:cs="Times New Roman"/>
                        <w:sz w:val="24"/>
                        <w:szCs w:val="24"/>
                        <w:lang w:eastAsia="en-GB"/>
                      </w:rPr>
                      <w:t>iv</w:t>
                    </w:r>
                    <w:r>
                      <w:rPr>
                        <w:rFonts w:ascii="inherit" w:eastAsia="Times New Roman" w:hAnsi="inherit" w:cs="Times New Roman"/>
                        <w:sz w:val="24"/>
                        <w:szCs w:val="24"/>
                        <w:lang w:eastAsia="en-GB"/>
                      </w:rPr>
                      <w:t xml:space="preserve">) </w:t>
                    </w:r>
                  </w:ins>
                </w:p>
                <w:p w14:paraId="66FE844A" w14:textId="77777777" w:rsidR="00CA6020" w:rsidRDefault="00CA6020" w:rsidP="003B7AE9">
                  <w:pPr>
                    <w:spacing w:before="120" w:after="0" w:line="240" w:lineRule="auto"/>
                    <w:jc w:val="both"/>
                    <w:rPr>
                      <w:ins w:id="36" w:author="Author"/>
                      <w:rFonts w:ascii="inherit" w:eastAsia="Times New Roman" w:hAnsi="inherit" w:cs="Times New Roman"/>
                      <w:sz w:val="24"/>
                      <w:szCs w:val="24"/>
                      <w:lang w:eastAsia="en-GB"/>
                    </w:rPr>
                  </w:pPr>
                </w:p>
                <w:p w14:paraId="43344E53" w14:textId="77777777" w:rsidR="00CA6020" w:rsidRDefault="00CA6020" w:rsidP="003B7AE9">
                  <w:pPr>
                    <w:spacing w:before="120" w:after="0" w:line="240" w:lineRule="auto"/>
                    <w:jc w:val="both"/>
                    <w:rPr>
                      <w:ins w:id="37" w:author="Author"/>
                      <w:rFonts w:ascii="inherit" w:eastAsia="Times New Roman" w:hAnsi="inherit" w:cs="Times New Roman"/>
                      <w:sz w:val="24"/>
                      <w:szCs w:val="24"/>
                      <w:lang w:eastAsia="en-GB"/>
                    </w:rPr>
                  </w:pPr>
                </w:p>
                <w:p w14:paraId="493E552B" w14:textId="77777777" w:rsidR="00CA6020" w:rsidRDefault="00CA6020" w:rsidP="003B7AE9">
                  <w:pPr>
                    <w:spacing w:before="120" w:after="0" w:line="240" w:lineRule="auto"/>
                    <w:jc w:val="both"/>
                    <w:rPr>
                      <w:ins w:id="38" w:author="Author"/>
                      <w:rFonts w:ascii="inherit" w:eastAsia="Times New Roman" w:hAnsi="inherit" w:cs="Times New Roman"/>
                      <w:sz w:val="24"/>
                      <w:szCs w:val="24"/>
                      <w:lang w:eastAsia="en-GB"/>
                    </w:rPr>
                  </w:pPr>
                </w:p>
                <w:p w14:paraId="3F48044D" w14:textId="77777777" w:rsidR="00CA6020" w:rsidRDefault="00CA6020" w:rsidP="003B7AE9">
                  <w:pPr>
                    <w:spacing w:before="120" w:after="0" w:line="240" w:lineRule="auto"/>
                    <w:jc w:val="both"/>
                    <w:rPr>
                      <w:ins w:id="39" w:author="Author"/>
                      <w:rFonts w:ascii="inherit" w:eastAsia="Times New Roman" w:hAnsi="inherit" w:cs="Times New Roman"/>
                      <w:sz w:val="24"/>
                      <w:szCs w:val="24"/>
                      <w:lang w:eastAsia="en-GB"/>
                    </w:rPr>
                  </w:pPr>
                </w:p>
                <w:p w14:paraId="64FD3D7A" w14:textId="77777777" w:rsidR="00CA6020" w:rsidRDefault="00CA6020" w:rsidP="003B7AE9">
                  <w:pPr>
                    <w:spacing w:before="120" w:after="0" w:line="240" w:lineRule="auto"/>
                    <w:jc w:val="both"/>
                    <w:rPr>
                      <w:ins w:id="40" w:author="Author"/>
                      <w:rFonts w:ascii="inherit" w:eastAsia="Times New Roman" w:hAnsi="inherit" w:cs="Times New Roman"/>
                      <w:sz w:val="24"/>
                      <w:szCs w:val="24"/>
                      <w:lang w:eastAsia="en-GB"/>
                    </w:rPr>
                  </w:pPr>
                </w:p>
                <w:p w14:paraId="5D9EB844" w14:textId="77777777" w:rsidR="00CA6020" w:rsidRDefault="00CA6020" w:rsidP="003B7AE9">
                  <w:pPr>
                    <w:spacing w:before="120" w:after="0" w:line="240" w:lineRule="auto"/>
                    <w:jc w:val="both"/>
                    <w:rPr>
                      <w:ins w:id="41" w:author="Author"/>
                      <w:rFonts w:ascii="inherit" w:eastAsia="Times New Roman" w:hAnsi="inherit" w:cs="Times New Roman"/>
                      <w:sz w:val="24"/>
                      <w:szCs w:val="24"/>
                      <w:lang w:eastAsia="en-GB"/>
                    </w:rPr>
                  </w:pPr>
                </w:p>
                <w:p w14:paraId="55DA3B83" w14:textId="77777777" w:rsidR="00CA6020" w:rsidRDefault="00CA6020" w:rsidP="003B7AE9">
                  <w:pPr>
                    <w:spacing w:before="120" w:after="0" w:line="240" w:lineRule="auto"/>
                    <w:jc w:val="both"/>
                    <w:rPr>
                      <w:ins w:id="42" w:author="Author"/>
                      <w:rFonts w:ascii="inherit" w:eastAsia="Times New Roman" w:hAnsi="inherit" w:cs="Times New Roman"/>
                      <w:sz w:val="24"/>
                      <w:szCs w:val="24"/>
                      <w:lang w:eastAsia="en-GB"/>
                    </w:rPr>
                  </w:pPr>
                </w:p>
                <w:p w14:paraId="53C5879D" w14:textId="77777777" w:rsidR="00CA6020" w:rsidRDefault="00CA6020" w:rsidP="003B7AE9">
                  <w:pPr>
                    <w:spacing w:before="120" w:after="0" w:line="240" w:lineRule="auto"/>
                    <w:jc w:val="both"/>
                    <w:rPr>
                      <w:ins w:id="43" w:author="Author"/>
                      <w:rFonts w:ascii="inherit" w:eastAsia="Times New Roman" w:hAnsi="inherit" w:cs="Times New Roman"/>
                      <w:sz w:val="24"/>
                      <w:szCs w:val="24"/>
                      <w:lang w:eastAsia="en-GB"/>
                    </w:rPr>
                  </w:pPr>
                </w:p>
                <w:p w14:paraId="334A2C52" w14:textId="77777777" w:rsidR="00CA6020" w:rsidRDefault="00CA6020" w:rsidP="003B7AE9">
                  <w:pPr>
                    <w:spacing w:before="120" w:after="0" w:line="240" w:lineRule="auto"/>
                    <w:jc w:val="both"/>
                    <w:rPr>
                      <w:ins w:id="44" w:author="Author"/>
                      <w:rFonts w:ascii="inherit" w:eastAsia="Times New Roman" w:hAnsi="inherit" w:cs="Times New Roman"/>
                      <w:sz w:val="24"/>
                      <w:szCs w:val="24"/>
                      <w:lang w:eastAsia="en-GB"/>
                    </w:rPr>
                  </w:pPr>
                </w:p>
                <w:p w14:paraId="09DAF90B" w14:textId="77777777" w:rsidR="00CA6020" w:rsidRDefault="00CA6020" w:rsidP="003B7AE9">
                  <w:pPr>
                    <w:spacing w:before="120" w:after="0" w:line="240" w:lineRule="auto"/>
                    <w:jc w:val="both"/>
                    <w:rPr>
                      <w:ins w:id="45" w:author="Author"/>
                      <w:rFonts w:ascii="inherit" w:eastAsia="Times New Roman" w:hAnsi="inherit" w:cs="Times New Roman"/>
                      <w:sz w:val="24"/>
                      <w:szCs w:val="24"/>
                      <w:lang w:eastAsia="en-GB"/>
                    </w:rPr>
                  </w:pPr>
                </w:p>
                <w:p w14:paraId="3F843BA9" w14:textId="77777777" w:rsidR="00CA6020" w:rsidRDefault="00CA6020" w:rsidP="003B7AE9">
                  <w:pPr>
                    <w:spacing w:before="120" w:after="0" w:line="240" w:lineRule="auto"/>
                    <w:jc w:val="both"/>
                    <w:rPr>
                      <w:ins w:id="46" w:author="Author"/>
                      <w:rFonts w:ascii="inherit" w:eastAsia="Times New Roman" w:hAnsi="inherit" w:cs="Times New Roman"/>
                      <w:sz w:val="24"/>
                      <w:szCs w:val="24"/>
                      <w:lang w:eastAsia="en-GB"/>
                    </w:rPr>
                  </w:pPr>
                </w:p>
                <w:p w14:paraId="283CA1DD" w14:textId="77777777" w:rsidR="00CA6020" w:rsidRDefault="00CA6020" w:rsidP="003B7AE9">
                  <w:pPr>
                    <w:spacing w:before="120" w:after="0" w:line="240" w:lineRule="auto"/>
                    <w:jc w:val="both"/>
                    <w:rPr>
                      <w:ins w:id="47" w:author="Author"/>
                      <w:rFonts w:ascii="inherit" w:eastAsia="Times New Roman" w:hAnsi="inherit" w:cs="Times New Roman"/>
                      <w:sz w:val="24"/>
                      <w:szCs w:val="24"/>
                      <w:lang w:eastAsia="en-GB"/>
                    </w:rPr>
                  </w:pPr>
                </w:p>
                <w:p w14:paraId="456E30EB" w14:textId="77777777" w:rsidR="00CA6020" w:rsidRDefault="00CA6020" w:rsidP="003B7AE9">
                  <w:pPr>
                    <w:spacing w:before="120" w:after="0" w:line="240" w:lineRule="auto"/>
                    <w:jc w:val="both"/>
                    <w:rPr>
                      <w:ins w:id="48" w:author="Author"/>
                      <w:rFonts w:ascii="inherit" w:eastAsia="Times New Roman" w:hAnsi="inherit" w:cs="Times New Roman"/>
                      <w:sz w:val="24"/>
                      <w:szCs w:val="24"/>
                      <w:lang w:eastAsia="en-GB"/>
                    </w:rPr>
                  </w:pPr>
                </w:p>
                <w:p w14:paraId="4DA56807" w14:textId="77777777" w:rsidR="00CA6020" w:rsidRDefault="00CA6020" w:rsidP="003B7AE9">
                  <w:pPr>
                    <w:spacing w:before="120" w:after="0" w:line="240" w:lineRule="auto"/>
                    <w:jc w:val="both"/>
                    <w:rPr>
                      <w:ins w:id="49" w:author="Author"/>
                      <w:rFonts w:ascii="inherit" w:eastAsia="Times New Roman" w:hAnsi="inherit" w:cs="Times New Roman"/>
                      <w:sz w:val="24"/>
                      <w:szCs w:val="24"/>
                      <w:lang w:eastAsia="en-GB"/>
                    </w:rPr>
                  </w:pPr>
                </w:p>
                <w:p w14:paraId="2B18411B" w14:textId="77777777" w:rsidR="00CA6020" w:rsidRDefault="00CA6020" w:rsidP="003B7AE9">
                  <w:pPr>
                    <w:spacing w:before="120" w:after="0" w:line="240" w:lineRule="auto"/>
                    <w:jc w:val="both"/>
                    <w:rPr>
                      <w:ins w:id="50" w:author="Author"/>
                      <w:rFonts w:ascii="inherit" w:eastAsia="Times New Roman" w:hAnsi="inherit" w:cs="Times New Roman"/>
                      <w:sz w:val="24"/>
                      <w:szCs w:val="24"/>
                      <w:lang w:eastAsia="en-GB"/>
                    </w:rPr>
                  </w:pPr>
                </w:p>
                <w:p w14:paraId="2A6F641B" w14:textId="77777777" w:rsidR="00CA6020" w:rsidRDefault="00CA6020" w:rsidP="003B7AE9">
                  <w:pPr>
                    <w:spacing w:before="120" w:after="0" w:line="240" w:lineRule="auto"/>
                    <w:jc w:val="both"/>
                    <w:rPr>
                      <w:ins w:id="51" w:author="Author"/>
                      <w:rFonts w:ascii="inherit" w:eastAsia="Times New Roman" w:hAnsi="inherit" w:cs="Times New Roman"/>
                      <w:sz w:val="24"/>
                      <w:szCs w:val="24"/>
                      <w:lang w:eastAsia="en-GB"/>
                    </w:rPr>
                  </w:pPr>
                </w:p>
                <w:p w14:paraId="1A5180D8" w14:textId="77777777" w:rsidR="00CA6020" w:rsidRDefault="00CA6020" w:rsidP="003B7AE9">
                  <w:pPr>
                    <w:spacing w:before="120" w:after="0" w:line="240" w:lineRule="auto"/>
                    <w:jc w:val="both"/>
                    <w:rPr>
                      <w:ins w:id="52" w:author="Author"/>
                      <w:rFonts w:ascii="inherit" w:eastAsia="Times New Roman" w:hAnsi="inherit" w:cs="Times New Roman"/>
                      <w:sz w:val="24"/>
                      <w:szCs w:val="24"/>
                      <w:lang w:eastAsia="en-GB"/>
                    </w:rPr>
                  </w:pPr>
                </w:p>
                <w:p w14:paraId="034B634B" w14:textId="77777777" w:rsidR="00CA6020" w:rsidRDefault="00CA6020" w:rsidP="003B7AE9">
                  <w:pPr>
                    <w:spacing w:before="120" w:after="0" w:line="240" w:lineRule="auto"/>
                    <w:jc w:val="both"/>
                    <w:rPr>
                      <w:ins w:id="53" w:author="Author"/>
                      <w:rFonts w:ascii="inherit" w:eastAsia="Times New Roman" w:hAnsi="inherit" w:cs="Times New Roman"/>
                      <w:sz w:val="24"/>
                      <w:szCs w:val="24"/>
                      <w:lang w:eastAsia="en-GB"/>
                    </w:rPr>
                  </w:pPr>
                </w:p>
                <w:p w14:paraId="1BB6F667" w14:textId="77777777" w:rsidR="00CA6020" w:rsidRDefault="00CA6020" w:rsidP="003B7AE9">
                  <w:pPr>
                    <w:spacing w:before="120" w:after="0" w:line="240" w:lineRule="auto"/>
                    <w:jc w:val="both"/>
                    <w:rPr>
                      <w:ins w:id="54" w:author="Author"/>
                      <w:rFonts w:ascii="inherit" w:eastAsia="Times New Roman" w:hAnsi="inherit" w:cs="Times New Roman"/>
                      <w:sz w:val="24"/>
                      <w:szCs w:val="24"/>
                      <w:lang w:eastAsia="en-GB"/>
                    </w:rPr>
                  </w:pPr>
                </w:p>
                <w:p w14:paraId="01D56193" w14:textId="77777777" w:rsidR="00CA6020" w:rsidRDefault="00CA6020" w:rsidP="003B7AE9">
                  <w:pPr>
                    <w:spacing w:before="120" w:after="0" w:line="240" w:lineRule="auto"/>
                    <w:jc w:val="both"/>
                    <w:rPr>
                      <w:ins w:id="55" w:author="Author"/>
                      <w:rFonts w:ascii="inherit" w:eastAsia="Times New Roman" w:hAnsi="inherit" w:cs="Times New Roman"/>
                      <w:sz w:val="24"/>
                      <w:szCs w:val="24"/>
                      <w:lang w:eastAsia="en-GB"/>
                    </w:rPr>
                  </w:pPr>
                </w:p>
                <w:p w14:paraId="760FCA1A" w14:textId="77777777" w:rsidR="00CA6020" w:rsidRDefault="00CA6020" w:rsidP="003B7AE9">
                  <w:pPr>
                    <w:spacing w:before="120" w:after="0" w:line="240" w:lineRule="auto"/>
                    <w:jc w:val="both"/>
                    <w:rPr>
                      <w:ins w:id="56" w:author="Author"/>
                      <w:rFonts w:ascii="inherit" w:eastAsia="Times New Roman" w:hAnsi="inherit" w:cs="Times New Roman"/>
                      <w:sz w:val="24"/>
                      <w:szCs w:val="24"/>
                      <w:lang w:eastAsia="en-GB"/>
                    </w:rPr>
                  </w:pPr>
                </w:p>
                <w:p w14:paraId="7EE06A50" w14:textId="77777777" w:rsidR="00CA6020" w:rsidRDefault="00CA6020" w:rsidP="003B7AE9">
                  <w:pPr>
                    <w:spacing w:before="120" w:after="0" w:line="240" w:lineRule="auto"/>
                    <w:jc w:val="both"/>
                    <w:rPr>
                      <w:ins w:id="57" w:author="Author"/>
                      <w:rFonts w:ascii="inherit" w:eastAsia="Times New Roman" w:hAnsi="inherit" w:cs="Times New Roman"/>
                      <w:sz w:val="24"/>
                      <w:szCs w:val="24"/>
                      <w:lang w:eastAsia="en-GB"/>
                    </w:rPr>
                  </w:pPr>
                </w:p>
                <w:p w14:paraId="5C61B335" w14:textId="63A79227" w:rsidR="00BB7BB0" w:rsidRDefault="00BB7BB0" w:rsidP="001F3CD9">
                  <w:pPr>
                    <w:spacing w:before="280" w:after="0" w:line="240" w:lineRule="auto"/>
                    <w:jc w:val="both"/>
                    <w:rPr>
                      <w:ins w:id="58" w:author="Author"/>
                      <w:rFonts w:ascii="inherit" w:eastAsia="Times New Roman" w:hAnsi="inherit" w:cs="Times New Roman"/>
                      <w:sz w:val="24"/>
                      <w:szCs w:val="24"/>
                      <w:lang w:eastAsia="en-GB"/>
                    </w:rPr>
                    <w:pPrChange w:id="59" w:author="Author">
                      <w:pPr>
                        <w:spacing w:before="120" w:after="0" w:line="240" w:lineRule="auto"/>
                        <w:jc w:val="both"/>
                      </w:pPr>
                    </w:pPrChange>
                  </w:pPr>
                  <w:ins w:id="60" w:author="Author">
                    <w:r>
                      <w:rPr>
                        <w:rFonts w:ascii="inherit" w:eastAsia="Times New Roman" w:hAnsi="inherit" w:cs="Times New Roman"/>
                        <w:sz w:val="24"/>
                        <w:szCs w:val="24"/>
                        <w:lang w:eastAsia="en-GB"/>
                      </w:rPr>
                      <w:t>(v)</w:t>
                    </w:r>
                  </w:ins>
                </w:p>
                <w:p w14:paraId="1585B0DB" w14:textId="77777777" w:rsidR="00722743" w:rsidRDefault="00722743" w:rsidP="003B7AE9">
                  <w:pPr>
                    <w:spacing w:before="120" w:after="0" w:line="240" w:lineRule="auto"/>
                    <w:jc w:val="both"/>
                    <w:rPr>
                      <w:ins w:id="61" w:author="Author"/>
                      <w:rFonts w:ascii="inherit" w:eastAsia="Times New Roman" w:hAnsi="inherit" w:cs="Times New Roman"/>
                      <w:sz w:val="24"/>
                      <w:szCs w:val="24"/>
                      <w:lang w:eastAsia="en-GB"/>
                    </w:rPr>
                  </w:pPr>
                </w:p>
                <w:p w14:paraId="2502D28E" w14:textId="77777777" w:rsidR="00722743" w:rsidRDefault="00722743" w:rsidP="003B7AE9">
                  <w:pPr>
                    <w:spacing w:before="120" w:after="0" w:line="240" w:lineRule="auto"/>
                    <w:jc w:val="both"/>
                    <w:rPr>
                      <w:ins w:id="62" w:author="Author"/>
                      <w:rFonts w:ascii="inherit" w:eastAsia="Times New Roman" w:hAnsi="inherit" w:cs="Times New Roman"/>
                      <w:sz w:val="24"/>
                      <w:szCs w:val="24"/>
                      <w:lang w:eastAsia="en-GB"/>
                    </w:rPr>
                  </w:pPr>
                </w:p>
                <w:p w14:paraId="57C9FBDE" w14:textId="77777777" w:rsidR="00722743" w:rsidRDefault="00722743" w:rsidP="003B7AE9">
                  <w:pPr>
                    <w:spacing w:before="120" w:after="0" w:line="240" w:lineRule="auto"/>
                    <w:jc w:val="both"/>
                    <w:rPr>
                      <w:ins w:id="63" w:author="Author"/>
                      <w:rFonts w:ascii="inherit" w:eastAsia="Times New Roman" w:hAnsi="inherit" w:cs="Times New Roman"/>
                      <w:sz w:val="24"/>
                      <w:szCs w:val="24"/>
                      <w:lang w:eastAsia="en-GB"/>
                    </w:rPr>
                  </w:pPr>
                </w:p>
                <w:p w14:paraId="23D20ABD" w14:textId="77777777" w:rsidR="00722743" w:rsidRDefault="00722743" w:rsidP="003B7AE9">
                  <w:pPr>
                    <w:spacing w:before="120" w:after="0" w:line="240" w:lineRule="auto"/>
                    <w:jc w:val="both"/>
                    <w:rPr>
                      <w:ins w:id="64" w:author="Author"/>
                      <w:rFonts w:ascii="inherit" w:eastAsia="Times New Roman" w:hAnsi="inherit" w:cs="Times New Roman"/>
                      <w:sz w:val="24"/>
                      <w:szCs w:val="24"/>
                      <w:lang w:eastAsia="en-GB"/>
                    </w:rPr>
                  </w:pPr>
                </w:p>
                <w:p w14:paraId="3C19DF7C" w14:textId="77777777" w:rsidR="00722743" w:rsidRDefault="00722743" w:rsidP="003B7AE9">
                  <w:pPr>
                    <w:spacing w:before="120" w:after="0" w:line="240" w:lineRule="auto"/>
                    <w:jc w:val="both"/>
                    <w:rPr>
                      <w:ins w:id="65" w:author="Author"/>
                      <w:rFonts w:ascii="inherit" w:eastAsia="Times New Roman" w:hAnsi="inherit" w:cs="Times New Roman"/>
                      <w:sz w:val="24"/>
                      <w:szCs w:val="24"/>
                      <w:lang w:eastAsia="en-GB"/>
                    </w:rPr>
                  </w:pPr>
                </w:p>
                <w:p w14:paraId="4948B580" w14:textId="77777777" w:rsidR="00722743" w:rsidRDefault="00722743" w:rsidP="003B7AE9">
                  <w:pPr>
                    <w:spacing w:before="120" w:after="0" w:line="240" w:lineRule="auto"/>
                    <w:jc w:val="both"/>
                    <w:rPr>
                      <w:ins w:id="66" w:author="Author"/>
                      <w:rFonts w:ascii="inherit" w:eastAsia="Times New Roman" w:hAnsi="inherit" w:cs="Times New Roman"/>
                      <w:sz w:val="24"/>
                      <w:szCs w:val="24"/>
                      <w:lang w:eastAsia="en-GB"/>
                    </w:rPr>
                  </w:pPr>
                </w:p>
                <w:p w14:paraId="7B08503D" w14:textId="77777777" w:rsidR="00722743" w:rsidRDefault="00722743" w:rsidP="003B7AE9">
                  <w:pPr>
                    <w:spacing w:before="120" w:after="0" w:line="240" w:lineRule="auto"/>
                    <w:jc w:val="both"/>
                    <w:rPr>
                      <w:ins w:id="67" w:author="Author"/>
                      <w:rFonts w:ascii="inherit" w:eastAsia="Times New Roman" w:hAnsi="inherit" w:cs="Times New Roman"/>
                      <w:sz w:val="24"/>
                      <w:szCs w:val="24"/>
                      <w:lang w:eastAsia="en-GB"/>
                    </w:rPr>
                  </w:pPr>
                </w:p>
                <w:p w14:paraId="262BFB85" w14:textId="77777777" w:rsidR="00722743" w:rsidRDefault="00722743" w:rsidP="003B7AE9">
                  <w:pPr>
                    <w:spacing w:before="120" w:after="0" w:line="240" w:lineRule="auto"/>
                    <w:jc w:val="both"/>
                    <w:rPr>
                      <w:ins w:id="68" w:author="Author"/>
                      <w:rFonts w:ascii="inherit" w:eastAsia="Times New Roman" w:hAnsi="inherit" w:cs="Times New Roman"/>
                      <w:sz w:val="24"/>
                      <w:szCs w:val="24"/>
                      <w:lang w:eastAsia="en-GB"/>
                    </w:rPr>
                  </w:pPr>
                </w:p>
                <w:p w14:paraId="063E10D7" w14:textId="77777777" w:rsidR="00722743" w:rsidRDefault="00722743" w:rsidP="003B7AE9">
                  <w:pPr>
                    <w:spacing w:before="120" w:after="0" w:line="240" w:lineRule="auto"/>
                    <w:jc w:val="both"/>
                    <w:rPr>
                      <w:ins w:id="69" w:author="Author"/>
                      <w:rFonts w:ascii="inherit" w:eastAsia="Times New Roman" w:hAnsi="inherit" w:cs="Times New Roman"/>
                      <w:sz w:val="24"/>
                      <w:szCs w:val="24"/>
                      <w:lang w:eastAsia="en-GB"/>
                    </w:rPr>
                  </w:pPr>
                </w:p>
                <w:p w14:paraId="4F4E32BF" w14:textId="77777777" w:rsidR="00722743" w:rsidRDefault="00722743" w:rsidP="003B7AE9">
                  <w:pPr>
                    <w:spacing w:before="120" w:after="0" w:line="240" w:lineRule="auto"/>
                    <w:jc w:val="both"/>
                    <w:rPr>
                      <w:ins w:id="70" w:author="Author"/>
                      <w:rFonts w:ascii="inherit" w:eastAsia="Times New Roman" w:hAnsi="inherit" w:cs="Times New Roman"/>
                      <w:sz w:val="24"/>
                      <w:szCs w:val="24"/>
                      <w:lang w:eastAsia="en-GB"/>
                    </w:rPr>
                  </w:pPr>
                </w:p>
                <w:p w14:paraId="72022075" w14:textId="77777777" w:rsidR="00722743" w:rsidRDefault="00722743" w:rsidP="003B7AE9">
                  <w:pPr>
                    <w:spacing w:before="120" w:after="0" w:line="240" w:lineRule="auto"/>
                    <w:jc w:val="both"/>
                    <w:rPr>
                      <w:ins w:id="71" w:author="Author"/>
                      <w:rFonts w:ascii="inherit" w:eastAsia="Times New Roman" w:hAnsi="inherit" w:cs="Times New Roman"/>
                      <w:sz w:val="24"/>
                      <w:szCs w:val="24"/>
                      <w:lang w:eastAsia="en-GB"/>
                    </w:rPr>
                  </w:pPr>
                </w:p>
                <w:p w14:paraId="71560989" w14:textId="77777777" w:rsidR="00722743" w:rsidRDefault="00722743" w:rsidP="003B7AE9">
                  <w:pPr>
                    <w:spacing w:before="120" w:after="0" w:line="240" w:lineRule="auto"/>
                    <w:jc w:val="both"/>
                    <w:rPr>
                      <w:ins w:id="72" w:author="Author"/>
                      <w:rFonts w:ascii="inherit" w:eastAsia="Times New Roman" w:hAnsi="inherit" w:cs="Times New Roman"/>
                      <w:sz w:val="24"/>
                      <w:szCs w:val="24"/>
                      <w:lang w:eastAsia="en-GB"/>
                    </w:rPr>
                  </w:pPr>
                </w:p>
                <w:p w14:paraId="25AE0009" w14:textId="77777777" w:rsidR="00722743" w:rsidRDefault="00722743" w:rsidP="003B7AE9">
                  <w:pPr>
                    <w:spacing w:before="120" w:after="0" w:line="240" w:lineRule="auto"/>
                    <w:jc w:val="both"/>
                    <w:rPr>
                      <w:ins w:id="73" w:author="Author"/>
                      <w:rFonts w:ascii="inherit" w:eastAsia="Times New Roman" w:hAnsi="inherit" w:cs="Times New Roman"/>
                      <w:sz w:val="24"/>
                      <w:szCs w:val="24"/>
                      <w:lang w:eastAsia="en-GB"/>
                    </w:rPr>
                  </w:pPr>
                </w:p>
                <w:p w14:paraId="12E5D353" w14:textId="77777777" w:rsidR="00722743" w:rsidRDefault="00722743" w:rsidP="003B7AE9">
                  <w:pPr>
                    <w:spacing w:before="120" w:after="0" w:line="240" w:lineRule="auto"/>
                    <w:jc w:val="both"/>
                    <w:rPr>
                      <w:ins w:id="74" w:author="Author"/>
                      <w:rFonts w:ascii="inherit" w:eastAsia="Times New Roman" w:hAnsi="inherit" w:cs="Times New Roman"/>
                      <w:sz w:val="24"/>
                      <w:szCs w:val="24"/>
                      <w:lang w:eastAsia="en-GB"/>
                    </w:rPr>
                  </w:pPr>
                </w:p>
                <w:p w14:paraId="22360BAF" w14:textId="77777777" w:rsidR="00722743" w:rsidRDefault="00722743" w:rsidP="003B7AE9">
                  <w:pPr>
                    <w:spacing w:before="120" w:after="0" w:line="240" w:lineRule="auto"/>
                    <w:jc w:val="both"/>
                    <w:rPr>
                      <w:ins w:id="75" w:author="Author"/>
                      <w:rFonts w:ascii="inherit" w:eastAsia="Times New Roman" w:hAnsi="inherit" w:cs="Times New Roman"/>
                      <w:sz w:val="24"/>
                      <w:szCs w:val="24"/>
                      <w:lang w:eastAsia="en-GB"/>
                    </w:rPr>
                  </w:pPr>
                </w:p>
                <w:p w14:paraId="39080836" w14:textId="77777777" w:rsidR="00722743" w:rsidRDefault="00722743" w:rsidP="003B7AE9">
                  <w:pPr>
                    <w:spacing w:before="120" w:after="0" w:line="240" w:lineRule="auto"/>
                    <w:jc w:val="both"/>
                    <w:rPr>
                      <w:ins w:id="76" w:author="Author"/>
                      <w:rFonts w:ascii="inherit" w:eastAsia="Times New Roman" w:hAnsi="inherit" w:cs="Times New Roman"/>
                      <w:sz w:val="24"/>
                      <w:szCs w:val="24"/>
                      <w:lang w:eastAsia="en-GB"/>
                    </w:rPr>
                  </w:pPr>
                </w:p>
                <w:p w14:paraId="3A2395C6" w14:textId="77777777" w:rsidR="00722743" w:rsidRDefault="00722743" w:rsidP="003B7AE9">
                  <w:pPr>
                    <w:spacing w:before="120" w:after="0" w:line="240" w:lineRule="auto"/>
                    <w:jc w:val="both"/>
                    <w:rPr>
                      <w:ins w:id="77" w:author="Author"/>
                      <w:rFonts w:ascii="inherit" w:eastAsia="Times New Roman" w:hAnsi="inherit" w:cs="Times New Roman"/>
                      <w:sz w:val="24"/>
                      <w:szCs w:val="24"/>
                      <w:lang w:eastAsia="en-GB"/>
                    </w:rPr>
                  </w:pPr>
                </w:p>
                <w:p w14:paraId="5C3AE88B" w14:textId="77777777" w:rsidR="00722743" w:rsidRDefault="00722743" w:rsidP="003B7AE9">
                  <w:pPr>
                    <w:spacing w:before="120" w:after="0" w:line="240" w:lineRule="auto"/>
                    <w:jc w:val="both"/>
                    <w:rPr>
                      <w:ins w:id="78" w:author="Author"/>
                      <w:rFonts w:ascii="inherit" w:eastAsia="Times New Roman" w:hAnsi="inherit" w:cs="Times New Roman"/>
                      <w:sz w:val="24"/>
                      <w:szCs w:val="24"/>
                      <w:lang w:eastAsia="en-GB"/>
                    </w:rPr>
                  </w:pPr>
                </w:p>
                <w:p w14:paraId="7780F518" w14:textId="77777777" w:rsidR="00722743" w:rsidRDefault="00722743" w:rsidP="003B7AE9">
                  <w:pPr>
                    <w:spacing w:before="120" w:after="0" w:line="240" w:lineRule="auto"/>
                    <w:jc w:val="both"/>
                    <w:rPr>
                      <w:ins w:id="79" w:author="Author"/>
                      <w:rFonts w:ascii="inherit" w:eastAsia="Times New Roman" w:hAnsi="inherit" w:cs="Times New Roman"/>
                      <w:sz w:val="24"/>
                      <w:szCs w:val="24"/>
                      <w:lang w:eastAsia="en-GB"/>
                    </w:rPr>
                  </w:pPr>
                </w:p>
                <w:p w14:paraId="1BAAF3DF" w14:textId="77777777" w:rsidR="004E5BBE" w:rsidRDefault="004E5BBE" w:rsidP="003B7AE9">
                  <w:pPr>
                    <w:spacing w:before="120" w:after="0" w:line="240" w:lineRule="auto"/>
                    <w:jc w:val="both"/>
                    <w:rPr>
                      <w:ins w:id="80" w:author="Author"/>
                      <w:rFonts w:ascii="inherit" w:eastAsia="Times New Roman" w:hAnsi="inherit" w:cs="Times New Roman"/>
                      <w:sz w:val="24"/>
                      <w:szCs w:val="24"/>
                      <w:lang w:eastAsia="en-GB"/>
                    </w:rPr>
                  </w:pPr>
                </w:p>
                <w:p w14:paraId="2DA40EFC" w14:textId="5BF331C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81" w:author="Author">
                    <w:r w:rsidRPr="003B7AE9" w:rsidDel="004E5BBE">
                      <w:rPr>
                        <w:rFonts w:ascii="inherit" w:eastAsia="Times New Roman" w:hAnsi="inherit" w:cs="Times New Roman"/>
                        <w:sz w:val="24"/>
                        <w:szCs w:val="24"/>
                        <w:lang w:eastAsia="en-GB"/>
                      </w:rPr>
                      <w:delText>iii</w:delText>
                    </w:r>
                  </w:del>
                  <w:ins w:id="82" w:author="Author">
                    <w:r w:rsidR="004E5BBE">
                      <w:rPr>
                        <w:rFonts w:ascii="inherit" w:eastAsia="Times New Roman" w:hAnsi="inherit" w:cs="Times New Roman"/>
                        <w:sz w:val="24"/>
                        <w:szCs w:val="24"/>
                        <w:lang w:eastAsia="en-GB"/>
                      </w:rPr>
                      <w:t>v</w:t>
                    </w:r>
                    <w:r w:rsidR="004E5BBE" w:rsidRPr="003B7AE9">
                      <w:rPr>
                        <w:rFonts w:ascii="inherit" w:eastAsia="Times New Roman" w:hAnsi="inherit" w:cs="Times New Roman"/>
                        <w:sz w:val="24"/>
                        <w:szCs w:val="24"/>
                        <w:lang w:eastAsia="en-GB"/>
                      </w:rPr>
                      <w:t>i</w:t>
                    </w:r>
                  </w:ins>
                  <w:r w:rsidRPr="003B7AE9">
                    <w:rPr>
                      <w:rFonts w:ascii="inherit" w:eastAsia="Times New Roman" w:hAnsi="inherit" w:cs="Times New Roman"/>
                      <w:sz w:val="24"/>
                      <w:szCs w:val="24"/>
                      <w:lang w:eastAsia="en-GB"/>
                    </w:rPr>
                    <w:t>)</w:t>
                  </w:r>
                </w:p>
              </w:tc>
              <w:tc>
                <w:tcPr>
                  <w:tcW w:w="0" w:type="auto"/>
                  <w:shd w:val="clear" w:color="auto" w:fill="auto"/>
                  <w:hideMark/>
                </w:tcPr>
                <w:p w14:paraId="3D5DD89F" w14:textId="12DB1C9D" w:rsidR="000672EF" w:rsidRPr="000672EF" w:rsidRDefault="000672EF" w:rsidP="000672EF">
                  <w:pPr>
                    <w:spacing w:before="120" w:after="0" w:line="240" w:lineRule="auto"/>
                    <w:jc w:val="both"/>
                    <w:rPr>
                      <w:ins w:id="83" w:author="Author"/>
                      <w:rFonts w:ascii="inherit" w:eastAsia="Times New Roman" w:hAnsi="inherit" w:cs="Times New Roman"/>
                      <w:sz w:val="24"/>
                      <w:szCs w:val="24"/>
                      <w:lang w:eastAsia="en-GB"/>
                    </w:rPr>
                  </w:pPr>
                  <w:ins w:id="84" w:author="Author">
                    <w:r>
                      <w:rPr>
                        <w:rFonts w:ascii="inherit" w:eastAsia="Times New Roman" w:hAnsi="inherit" w:cs="Times New Roman"/>
                        <w:sz w:val="24"/>
                        <w:szCs w:val="24"/>
                        <w:lang w:eastAsia="en-GB"/>
                      </w:rPr>
                      <w:lastRenderedPageBreak/>
                      <w:t>f</w:t>
                    </w:r>
                    <w:r w:rsidRPr="000672EF">
                      <w:rPr>
                        <w:rFonts w:ascii="inherit" w:eastAsia="Times New Roman" w:hAnsi="inherit" w:cs="Times New Roman"/>
                        <w:sz w:val="24"/>
                        <w:szCs w:val="24"/>
                        <w:lang w:eastAsia="en-GB"/>
                      </w:rPr>
                      <w:t xml:space="preserve">or the purpose of electromechanical dynamic simulations (RMS simulation studies) of power park modules, the relevant system operator or the relevant TSO shall have the right to specify the power park modules simulation model requirements, either encrypted RMS model (with accurate representation) or generic model (with limitations). Without prejudice to the Member State's rights to introduce additional requirements, the simulation models of the power park modules provided by the power generation facility owner shall: </w:t>
                    </w:r>
                  </w:ins>
                </w:p>
                <w:p w14:paraId="544C2D2B" w14:textId="77777777" w:rsidR="000672EF" w:rsidRPr="000672EF" w:rsidRDefault="000672EF" w:rsidP="000672EF">
                  <w:pPr>
                    <w:spacing w:before="120" w:after="0" w:line="240" w:lineRule="auto"/>
                    <w:jc w:val="both"/>
                    <w:rPr>
                      <w:ins w:id="85" w:author="Author"/>
                      <w:rFonts w:ascii="inherit" w:eastAsia="Times New Roman" w:hAnsi="inherit" w:cs="Times New Roman"/>
                      <w:sz w:val="24"/>
                      <w:szCs w:val="24"/>
                      <w:lang w:eastAsia="en-GB"/>
                    </w:rPr>
                  </w:pPr>
                  <w:ins w:id="86" w:author="Author">
                    <w:r w:rsidRPr="000672EF">
                      <w:rPr>
                        <w:rFonts w:ascii="inherit" w:eastAsia="Times New Roman" w:hAnsi="inherit" w:cs="Times New Roman"/>
                        <w:sz w:val="24"/>
                        <w:szCs w:val="24"/>
                        <w:lang w:eastAsia="en-GB"/>
                      </w:rPr>
                      <w:t>a) in the case that encrypted detailed RMS models are accepted by the relevant TSO, manufacturer specific models (e.g., DLL based models) should be also acceptable and models shall be valid for the specified operating range and all control modes of the power-generating facility. The RSO shall specify necessary information to ensure that both the provided model and the interface will be applicable by the RSO in the relevant national regulatory framework, while preserving the confidentiality surrounding manufacturers intellectual property. The RSO together with the plant owner (and PGM technology manufacturer) shall specify requirements of the model encryption (for example use of source code, the model structure and the signal interfaces).The agreement may be made on project specific basis;</w:t>
                    </w:r>
                  </w:ins>
                </w:p>
                <w:p w14:paraId="096DA98F" w14:textId="77777777" w:rsidR="000672EF" w:rsidRPr="000672EF" w:rsidRDefault="000672EF" w:rsidP="000672EF">
                  <w:pPr>
                    <w:spacing w:before="120" w:after="0" w:line="240" w:lineRule="auto"/>
                    <w:jc w:val="both"/>
                    <w:rPr>
                      <w:ins w:id="87" w:author="Author"/>
                      <w:rFonts w:ascii="inherit" w:eastAsia="Times New Roman" w:hAnsi="inherit" w:cs="Times New Roman"/>
                      <w:sz w:val="24"/>
                      <w:szCs w:val="24"/>
                      <w:lang w:eastAsia="en-GB"/>
                    </w:rPr>
                  </w:pPr>
                  <w:ins w:id="88" w:author="Author">
                    <w:r w:rsidRPr="000672EF">
                      <w:rPr>
                        <w:rFonts w:ascii="inherit" w:eastAsia="Times New Roman" w:hAnsi="inherit" w:cs="Times New Roman"/>
                        <w:sz w:val="24"/>
                        <w:szCs w:val="24"/>
                        <w:lang w:eastAsia="en-GB"/>
                      </w:rPr>
                      <w:t xml:space="preserve">b) encrypted detailed RMS models should be include a proper representation of the converter modules and its control systems (including the synchronization </w:t>
                    </w:r>
                    <w:r w:rsidRPr="000672EF">
                      <w:rPr>
                        <w:rFonts w:ascii="inherit" w:eastAsia="Times New Roman" w:hAnsi="inherit" w:cs="Times New Roman"/>
                        <w:sz w:val="24"/>
                        <w:szCs w:val="24"/>
                        <w:lang w:eastAsia="en-GB"/>
                      </w:rPr>
                      <w:lastRenderedPageBreak/>
                      <w:t>module) that influence the dynamic behaviour of the power-generating module in the specified time frame;</w:t>
                    </w:r>
                  </w:ins>
                </w:p>
                <w:p w14:paraId="4F0E8BBF" w14:textId="77777777" w:rsidR="000672EF" w:rsidRPr="000672EF" w:rsidRDefault="000672EF" w:rsidP="000672EF">
                  <w:pPr>
                    <w:spacing w:before="120" w:after="0" w:line="240" w:lineRule="auto"/>
                    <w:jc w:val="both"/>
                    <w:rPr>
                      <w:ins w:id="89" w:author="Author"/>
                      <w:rFonts w:ascii="inherit" w:eastAsia="Times New Roman" w:hAnsi="inherit" w:cs="Times New Roman"/>
                      <w:sz w:val="24"/>
                      <w:szCs w:val="24"/>
                      <w:lang w:eastAsia="en-GB"/>
                    </w:rPr>
                  </w:pPr>
                  <w:ins w:id="90" w:author="Author">
                    <w:r w:rsidRPr="000672EF">
                      <w:rPr>
                        <w:rFonts w:ascii="inherit" w:eastAsia="Times New Roman" w:hAnsi="inherit" w:cs="Times New Roman"/>
                        <w:sz w:val="24"/>
                        <w:szCs w:val="24"/>
                        <w:lang w:eastAsia="en-GB"/>
                      </w:rPr>
                      <w:t>c) as alternative, be open source generic model for cross border network stability studies (limitations of generic model shall be acknowledged);</w:t>
                    </w:r>
                  </w:ins>
                </w:p>
                <w:p w14:paraId="7C13EC16" w14:textId="77777777" w:rsidR="000672EF" w:rsidRPr="000672EF" w:rsidRDefault="000672EF" w:rsidP="000672EF">
                  <w:pPr>
                    <w:spacing w:before="120" w:after="0" w:line="240" w:lineRule="auto"/>
                    <w:jc w:val="both"/>
                    <w:rPr>
                      <w:ins w:id="91" w:author="Author"/>
                      <w:rFonts w:ascii="inherit" w:eastAsia="Times New Roman" w:hAnsi="inherit" w:cs="Times New Roman"/>
                      <w:sz w:val="24"/>
                      <w:szCs w:val="24"/>
                      <w:lang w:eastAsia="en-GB"/>
                    </w:rPr>
                  </w:pPr>
                  <w:ins w:id="92" w:author="Author">
                    <w:r w:rsidRPr="000672EF">
                      <w:rPr>
                        <w:rFonts w:ascii="inherit" w:eastAsia="Times New Roman" w:hAnsi="inherit" w:cs="Times New Roman"/>
                        <w:sz w:val="24"/>
                        <w:szCs w:val="24"/>
                        <w:lang w:eastAsia="en-GB"/>
                      </w:rPr>
                      <w:t>d) in the case that encrypted detailed RMS models are accepted by the relevant TSO, the relevant TSO shall specify the requirements of the model encryption according to national regulations (for example use of source code, the model structure and the signal interfaces to be observable in the network studies);</w:t>
                    </w:r>
                  </w:ins>
                </w:p>
                <w:p w14:paraId="45CED43D" w14:textId="2354EFB2" w:rsidR="00402C86" w:rsidRDefault="000672EF" w:rsidP="000672EF">
                  <w:pPr>
                    <w:spacing w:before="120" w:after="0" w:line="240" w:lineRule="auto"/>
                    <w:jc w:val="both"/>
                    <w:rPr>
                      <w:ins w:id="93" w:author="Author"/>
                      <w:rFonts w:ascii="inherit" w:eastAsia="Times New Roman" w:hAnsi="inherit" w:cs="Times New Roman"/>
                      <w:sz w:val="24"/>
                      <w:szCs w:val="24"/>
                      <w:lang w:eastAsia="en-GB"/>
                    </w:rPr>
                  </w:pPr>
                  <w:ins w:id="94" w:author="Author">
                    <w:r w:rsidRPr="000672EF">
                      <w:rPr>
                        <w:rFonts w:ascii="inherit" w:eastAsia="Times New Roman" w:hAnsi="inherit" w:cs="Times New Roman"/>
                        <w:sz w:val="24"/>
                        <w:szCs w:val="24"/>
                        <w:lang w:eastAsia="en-GB"/>
                      </w:rPr>
                      <w:t>e) include the relevant protection function models;</w:t>
                    </w:r>
                  </w:ins>
                </w:p>
                <w:p w14:paraId="23B44A33" w14:textId="77777777" w:rsidR="00CA6020" w:rsidRPr="00CA6020" w:rsidRDefault="00CA6020" w:rsidP="00CA6020">
                  <w:pPr>
                    <w:spacing w:before="120" w:after="0" w:line="240" w:lineRule="auto"/>
                    <w:jc w:val="both"/>
                    <w:rPr>
                      <w:ins w:id="95" w:author="Author"/>
                      <w:rFonts w:ascii="inherit" w:eastAsia="Times New Roman" w:hAnsi="inherit" w:cs="Times New Roman"/>
                      <w:sz w:val="24"/>
                      <w:szCs w:val="24"/>
                      <w:lang w:eastAsia="en-GB"/>
                    </w:rPr>
                  </w:pPr>
                  <w:ins w:id="96" w:author="Author">
                    <w:r w:rsidRPr="00CA6020">
                      <w:rPr>
                        <w:rFonts w:ascii="inherit" w:eastAsia="Times New Roman" w:hAnsi="inherit" w:cs="Times New Roman"/>
                        <w:sz w:val="24"/>
                        <w:szCs w:val="24"/>
                        <w:lang w:eastAsia="en-GB"/>
                      </w:rPr>
                      <w:t>For the purpose of time domain electromagnetic transient (EMT) simulations of power park modules, the relevant system operator or the relevant TSO shall have the right to specify the power park module model requirements. Without prejudice to the Member State's rights to introduce additional requirements, the models shall contain the following:</w:t>
                    </w:r>
                  </w:ins>
                </w:p>
                <w:p w14:paraId="568F574D" w14:textId="77777777" w:rsidR="00CA6020" w:rsidRPr="00CA6020" w:rsidRDefault="00CA6020" w:rsidP="00CA6020">
                  <w:pPr>
                    <w:spacing w:before="120" w:after="0" w:line="240" w:lineRule="auto"/>
                    <w:jc w:val="both"/>
                    <w:rPr>
                      <w:ins w:id="97" w:author="Author"/>
                      <w:rFonts w:ascii="inherit" w:eastAsia="Times New Roman" w:hAnsi="inherit" w:cs="Times New Roman"/>
                      <w:sz w:val="24"/>
                      <w:szCs w:val="24"/>
                      <w:lang w:eastAsia="en-GB"/>
                    </w:rPr>
                  </w:pPr>
                  <w:ins w:id="98" w:author="Author">
                    <w:r w:rsidRPr="00CA6020">
                      <w:rPr>
                        <w:rFonts w:ascii="inherit" w:eastAsia="Times New Roman" w:hAnsi="inherit" w:cs="Times New Roman"/>
                        <w:sz w:val="24"/>
                        <w:szCs w:val="24"/>
                        <w:lang w:eastAsia="en-GB"/>
                      </w:rPr>
                      <w:t>a) be valid in the frequency range 0.2 Hz – 2500 Hz for relevant interaction studies. The validity of the PPM model shall be ensured for the given frequency range at the connection point;</w:t>
                    </w:r>
                  </w:ins>
                </w:p>
                <w:p w14:paraId="5414F778" w14:textId="77777777" w:rsidR="00CA6020" w:rsidRPr="00CA6020" w:rsidRDefault="00CA6020" w:rsidP="00CA6020">
                  <w:pPr>
                    <w:spacing w:before="120" w:after="0" w:line="240" w:lineRule="auto"/>
                    <w:jc w:val="both"/>
                    <w:rPr>
                      <w:ins w:id="99" w:author="Author"/>
                      <w:rFonts w:ascii="inherit" w:eastAsia="Times New Roman" w:hAnsi="inherit" w:cs="Times New Roman"/>
                      <w:sz w:val="24"/>
                      <w:szCs w:val="24"/>
                      <w:lang w:eastAsia="en-GB"/>
                    </w:rPr>
                  </w:pPr>
                  <w:ins w:id="100" w:author="Author">
                    <w:r w:rsidRPr="00CA6020">
                      <w:rPr>
                        <w:rFonts w:ascii="inherit" w:eastAsia="Times New Roman" w:hAnsi="inherit" w:cs="Times New Roman"/>
                        <w:sz w:val="24"/>
                        <w:szCs w:val="24"/>
                        <w:lang w:eastAsia="en-GB"/>
                      </w:rPr>
                      <w:t>b) be valid for specified operating range and control modes of the PPM in both the positive and in the negative phase sequence;</w:t>
                    </w:r>
                  </w:ins>
                </w:p>
                <w:p w14:paraId="43668FE9" w14:textId="77777777" w:rsidR="00CA6020" w:rsidRPr="00CA6020" w:rsidRDefault="00CA6020" w:rsidP="00CA6020">
                  <w:pPr>
                    <w:spacing w:before="120" w:after="0" w:line="240" w:lineRule="auto"/>
                    <w:jc w:val="both"/>
                    <w:rPr>
                      <w:ins w:id="101" w:author="Author"/>
                      <w:rFonts w:ascii="inherit" w:eastAsia="Times New Roman" w:hAnsi="inherit" w:cs="Times New Roman"/>
                      <w:sz w:val="24"/>
                      <w:szCs w:val="24"/>
                      <w:lang w:eastAsia="en-GB"/>
                    </w:rPr>
                  </w:pPr>
                  <w:ins w:id="102" w:author="Author">
                    <w:r w:rsidRPr="00CA6020">
                      <w:rPr>
                        <w:rFonts w:ascii="inherit" w:eastAsia="Times New Roman" w:hAnsi="inherit" w:cs="Times New Roman"/>
                        <w:sz w:val="24"/>
                        <w:szCs w:val="24"/>
                        <w:lang w:eastAsia="en-GB"/>
                      </w:rPr>
                      <w:t>c) reproduce the detailed response of the power-generating module and its control blocks during balanced and unbalanced AC network faults in the valid frequency range;</w:t>
                    </w:r>
                  </w:ins>
                </w:p>
                <w:p w14:paraId="50ABA4E7" w14:textId="77777777" w:rsidR="00CA6020" w:rsidRPr="00CA6020" w:rsidRDefault="00CA6020" w:rsidP="00CA6020">
                  <w:pPr>
                    <w:spacing w:before="120" w:after="0" w:line="240" w:lineRule="auto"/>
                    <w:jc w:val="both"/>
                    <w:rPr>
                      <w:ins w:id="103" w:author="Author"/>
                      <w:rFonts w:ascii="inherit" w:eastAsia="Times New Roman" w:hAnsi="inherit" w:cs="Times New Roman"/>
                      <w:sz w:val="24"/>
                      <w:szCs w:val="24"/>
                      <w:lang w:eastAsia="en-GB"/>
                    </w:rPr>
                  </w:pPr>
                  <w:ins w:id="104" w:author="Author">
                    <w:r w:rsidRPr="00CA6020">
                      <w:rPr>
                        <w:rFonts w:ascii="inherit" w:eastAsia="Times New Roman" w:hAnsi="inherit" w:cs="Times New Roman"/>
                        <w:sz w:val="24"/>
                        <w:szCs w:val="24"/>
                        <w:lang w:eastAsia="en-GB"/>
                      </w:rPr>
                      <w:t>d) include the power plant level control and the power plant relevant functionalities if applicable;</w:t>
                    </w:r>
                  </w:ins>
                </w:p>
                <w:p w14:paraId="63E201CA" w14:textId="77777777" w:rsidR="00CA6020" w:rsidRPr="00CA6020" w:rsidRDefault="00CA6020" w:rsidP="00CA6020">
                  <w:pPr>
                    <w:spacing w:before="120" w:after="0" w:line="240" w:lineRule="auto"/>
                    <w:jc w:val="both"/>
                    <w:rPr>
                      <w:ins w:id="105" w:author="Author"/>
                      <w:rFonts w:ascii="inherit" w:eastAsia="Times New Roman" w:hAnsi="inherit" w:cs="Times New Roman"/>
                      <w:sz w:val="24"/>
                      <w:szCs w:val="24"/>
                      <w:lang w:eastAsia="en-GB"/>
                    </w:rPr>
                  </w:pPr>
                  <w:ins w:id="106" w:author="Author">
                    <w:r w:rsidRPr="00CA6020">
                      <w:rPr>
                        <w:rFonts w:ascii="inherit" w:eastAsia="Times New Roman" w:hAnsi="inherit" w:cs="Times New Roman"/>
                        <w:sz w:val="24"/>
                        <w:szCs w:val="24"/>
                        <w:lang w:eastAsia="en-GB"/>
                      </w:rPr>
                      <w:t>e) include the frequency dependence of the lines and/or cables in the power-generating facility;</w:t>
                    </w:r>
                  </w:ins>
                </w:p>
                <w:p w14:paraId="706B9459" w14:textId="77777777" w:rsidR="00CA6020" w:rsidRPr="00CA6020" w:rsidRDefault="00CA6020" w:rsidP="00CA6020">
                  <w:pPr>
                    <w:spacing w:before="120" w:after="0" w:line="240" w:lineRule="auto"/>
                    <w:jc w:val="both"/>
                    <w:rPr>
                      <w:ins w:id="107" w:author="Author"/>
                      <w:rFonts w:ascii="inherit" w:eastAsia="Times New Roman" w:hAnsi="inherit" w:cs="Times New Roman"/>
                      <w:sz w:val="24"/>
                      <w:szCs w:val="24"/>
                      <w:lang w:eastAsia="en-GB"/>
                    </w:rPr>
                  </w:pPr>
                  <w:ins w:id="108" w:author="Author">
                    <w:r w:rsidRPr="00CA6020">
                      <w:rPr>
                        <w:rFonts w:ascii="inherit" w:eastAsia="Times New Roman" w:hAnsi="inherit" w:cs="Times New Roman"/>
                        <w:sz w:val="24"/>
                        <w:szCs w:val="24"/>
                        <w:lang w:eastAsia="en-GB"/>
                      </w:rPr>
                      <w:t>f) represent the Power Plant Module transformers model including saturation, resistors, filter, breaker and AC arrester in the valid frequency;</w:t>
                    </w:r>
                  </w:ins>
                </w:p>
                <w:p w14:paraId="6A26FEBC" w14:textId="77777777" w:rsidR="00CA6020" w:rsidRPr="00CA6020" w:rsidRDefault="00CA6020" w:rsidP="00CA6020">
                  <w:pPr>
                    <w:spacing w:before="120" w:after="0" w:line="240" w:lineRule="auto"/>
                    <w:jc w:val="both"/>
                    <w:rPr>
                      <w:ins w:id="109" w:author="Author"/>
                      <w:rFonts w:ascii="inherit" w:eastAsia="Times New Roman" w:hAnsi="inherit" w:cs="Times New Roman"/>
                      <w:sz w:val="24"/>
                      <w:szCs w:val="24"/>
                      <w:lang w:eastAsia="en-GB"/>
                    </w:rPr>
                  </w:pPr>
                  <w:ins w:id="110" w:author="Author">
                    <w:r w:rsidRPr="00CA6020">
                      <w:rPr>
                        <w:rFonts w:ascii="inherit" w:eastAsia="Times New Roman" w:hAnsi="inherit" w:cs="Times New Roman"/>
                        <w:sz w:val="24"/>
                        <w:szCs w:val="24"/>
                        <w:lang w:eastAsia="en-GB"/>
                      </w:rPr>
                      <w:t>g) include all the relevant protection function models for the relevant interaction studies;</w:t>
                    </w:r>
                  </w:ins>
                </w:p>
                <w:p w14:paraId="75075B6B" w14:textId="77777777" w:rsidR="00CA6020" w:rsidRPr="00CA6020" w:rsidRDefault="00CA6020" w:rsidP="00CA6020">
                  <w:pPr>
                    <w:spacing w:before="120" w:after="0" w:line="240" w:lineRule="auto"/>
                    <w:jc w:val="both"/>
                    <w:rPr>
                      <w:ins w:id="111" w:author="Author"/>
                      <w:rFonts w:ascii="inherit" w:eastAsia="Times New Roman" w:hAnsi="inherit" w:cs="Times New Roman"/>
                      <w:sz w:val="24"/>
                      <w:szCs w:val="24"/>
                      <w:lang w:eastAsia="en-GB"/>
                    </w:rPr>
                  </w:pPr>
                  <w:ins w:id="112" w:author="Author">
                    <w:r w:rsidRPr="00CA6020">
                      <w:rPr>
                        <w:rFonts w:ascii="inherit" w:eastAsia="Times New Roman" w:hAnsi="inherit" w:cs="Times New Roman"/>
                        <w:sz w:val="24"/>
                        <w:szCs w:val="24"/>
                        <w:lang w:eastAsia="en-GB"/>
                      </w:rPr>
                      <w:t>h) be capable to be used for the numerical calculation of the frequency dependent impedance of PPM at the connection point (impedance amplitude and impedance phase angle ) in the frequency range that the model is valid);</w:t>
                    </w:r>
                  </w:ins>
                </w:p>
                <w:p w14:paraId="32F92ECB" w14:textId="364B1201" w:rsidR="00402C86" w:rsidRDefault="00CA6020" w:rsidP="00CA6020">
                  <w:pPr>
                    <w:spacing w:before="120" w:after="0" w:line="240" w:lineRule="auto"/>
                    <w:jc w:val="both"/>
                    <w:rPr>
                      <w:ins w:id="113" w:author="Author"/>
                      <w:rFonts w:ascii="inherit" w:eastAsia="Times New Roman" w:hAnsi="inherit" w:cs="Times New Roman"/>
                      <w:sz w:val="24"/>
                      <w:szCs w:val="24"/>
                      <w:lang w:eastAsia="en-GB"/>
                    </w:rPr>
                  </w:pPr>
                  <w:proofErr w:type="spellStart"/>
                  <w:ins w:id="114" w:author="Author">
                    <w:r w:rsidRPr="00CA6020">
                      <w:rPr>
                        <w:rFonts w:ascii="inherit" w:eastAsia="Times New Roman" w:hAnsi="inherit" w:cs="Times New Roman"/>
                        <w:sz w:val="24"/>
                        <w:szCs w:val="24"/>
                        <w:lang w:eastAsia="en-GB"/>
                      </w:rPr>
                      <w:t>i</w:t>
                    </w:r>
                    <w:proofErr w:type="spellEnd"/>
                    <w:r w:rsidRPr="00CA6020">
                      <w:rPr>
                        <w:rFonts w:ascii="inherit" w:eastAsia="Times New Roman" w:hAnsi="inherit" w:cs="Times New Roman"/>
                        <w:sz w:val="24"/>
                        <w:szCs w:val="24"/>
                        <w:lang w:eastAsia="en-GB"/>
                      </w:rPr>
                      <w:t>) Be open source or be encrypted. The RSO together with the plant owner (and PGM technology manufacturer) shall specify necessary information to ensure that both the provided model and the interface will be applicable by the RSO in the relevant national regulatory framework, while preserving the confidentiality surrounding manufacturers intellectual property.</w:t>
                    </w:r>
                  </w:ins>
                </w:p>
                <w:p w14:paraId="725B0F22" w14:textId="77777777" w:rsidR="00BB7BB0" w:rsidRPr="00BB7BB0" w:rsidRDefault="00BB7BB0" w:rsidP="00BB7BB0">
                  <w:pPr>
                    <w:spacing w:before="120" w:after="0" w:line="240" w:lineRule="auto"/>
                    <w:jc w:val="both"/>
                    <w:rPr>
                      <w:ins w:id="115" w:author="Author"/>
                      <w:rFonts w:ascii="inherit" w:eastAsia="Times New Roman" w:hAnsi="inherit" w:cs="Times New Roman"/>
                      <w:sz w:val="24"/>
                      <w:szCs w:val="24"/>
                      <w:lang w:eastAsia="en-GB"/>
                    </w:rPr>
                  </w:pPr>
                  <w:ins w:id="116" w:author="Author">
                    <w:r w:rsidRPr="00BB7BB0">
                      <w:rPr>
                        <w:rFonts w:ascii="inherit" w:eastAsia="Times New Roman" w:hAnsi="inherit" w:cs="Times New Roman"/>
                        <w:sz w:val="24"/>
                        <w:szCs w:val="24"/>
                        <w:lang w:eastAsia="en-GB"/>
                      </w:rPr>
                      <w:t xml:space="preserve">For the purpose of frequency domain simulations for the risk assessment of the resonance stability of the power park module, the relevant system operator or the relevant TSO shall have the right to request from the power-generating facility owner the frequency dependent impedance model of the power generating facility at the point of interconnection to the grid. Without prejudice </w:t>
                    </w:r>
                    <w:r w:rsidRPr="00BB7BB0">
                      <w:rPr>
                        <w:rFonts w:ascii="inherit" w:eastAsia="Times New Roman" w:hAnsi="inherit" w:cs="Times New Roman"/>
                        <w:sz w:val="24"/>
                        <w:szCs w:val="24"/>
                        <w:lang w:eastAsia="en-GB"/>
                      </w:rPr>
                      <w:lastRenderedPageBreak/>
                      <w:t xml:space="preserve">to the Member State's rights to introduce additional requirements, the following requirements shall apply: </w:t>
                    </w:r>
                  </w:ins>
                </w:p>
                <w:p w14:paraId="2A608869" w14:textId="77777777" w:rsidR="00BB7BB0" w:rsidRPr="00BB7BB0" w:rsidRDefault="00BB7BB0" w:rsidP="00BB7BB0">
                  <w:pPr>
                    <w:spacing w:before="120" w:after="0" w:line="240" w:lineRule="auto"/>
                    <w:jc w:val="both"/>
                    <w:rPr>
                      <w:ins w:id="117" w:author="Author"/>
                      <w:rFonts w:ascii="inherit" w:eastAsia="Times New Roman" w:hAnsi="inherit" w:cs="Times New Roman"/>
                      <w:sz w:val="24"/>
                      <w:szCs w:val="24"/>
                      <w:lang w:eastAsia="en-GB"/>
                    </w:rPr>
                  </w:pPr>
                  <w:ins w:id="118" w:author="Author">
                    <w:r w:rsidRPr="00BB7BB0">
                      <w:rPr>
                        <w:rFonts w:ascii="inherit" w:eastAsia="Times New Roman" w:hAnsi="inherit" w:cs="Times New Roman"/>
                        <w:sz w:val="24"/>
                        <w:szCs w:val="24"/>
                        <w:lang w:eastAsia="en-GB"/>
                      </w:rPr>
                      <w:t>a) The impedance model of the power-generating facility shall be requested at least in the range 5.0 Hz - 2500Hz; As an additional requirement, the relevant system operator or the relevant TSO can extend the required applicability of the model to up to 9 000 Hz.</w:t>
                    </w:r>
                  </w:ins>
                </w:p>
                <w:p w14:paraId="545DDDC3" w14:textId="77777777" w:rsidR="00BB7BB0" w:rsidRPr="00BB7BB0" w:rsidRDefault="00BB7BB0" w:rsidP="00BB7BB0">
                  <w:pPr>
                    <w:spacing w:before="120" w:after="0" w:line="240" w:lineRule="auto"/>
                    <w:jc w:val="both"/>
                    <w:rPr>
                      <w:ins w:id="119" w:author="Author"/>
                      <w:rFonts w:ascii="inherit" w:eastAsia="Times New Roman" w:hAnsi="inherit" w:cs="Times New Roman"/>
                      <w:sz w:val="24"/>
                      <w:szCs w:val="24"/>
                      <w:lang w:eastAsia="en-GB"/>
                    </w:rPr>
                  </w:pPr>
                  <w:ins w:id="120" w:author="Author">
                    <w:r w:rsidRPr="00BB7BB0">
                      <w:rPr>
                        <w:rFonts w:ascii="inherit" w:eastAsia="Times New Roman" w:hAnsi="inherit" w:cs="Times New Roman"/>
                        <w:sz w:val="24"/>
                        <w:szCs w:val="24"/>
                        <w:lang w:eastAsia="en-GB"/>
                      </w:rPr>
                      <w:t>b) The relevant system operator or the relevant TSO together with the plant owner (and PGM technology manufacturer) shall agree on the requested calculation of the impedance model of the power-generating facility to be either preferably numerically (using the EMT model) or optional analytically (using transfer function) or both;</w:t>
                    </w:r>
                  </w:ins>
                </w:p>
                <w:p w14:paraId="301175D5" w14:textId="77777777" w:rsidR="00BB7BB0" w:rsidRPr="00BB7BB0" w:rsidRDefault="00BB7BB0" w:rsidP="00BB7BB0">
                  <w:pPr>
                    <w:spacing w:before="120" w:after="0" w:line="240" w:lineRule="auto"/>
                    <w:jc w:val="both"/>
                    <w:rPr>
                      <w:ins w:id="121" w:author="Author"/>
                      <w:rFonts w:ascii="inherit" w:eastAsia="Times New Roman" w:hAnsi="inherit" w:cs="Times New Roman"/>
                      <w:sz w:val="24"/>
                      <w:szCs w:val="24"/>
                      <w:lang w:eastAsia="en-GB"/>
                    </w:rPr>
                  </w:pPr>
                  <w:ins w:id="122" w:author="Author">
                    <w:r w:rsidRPr="00BB7BB0">
                      <w:rPr>
                        <w:rFonts w:ascii="inherit" w:eastAsia="Times New Roman" w:hAnsi="inherit" w:cs="Times New Roman"/>
                        <w:sz w:val="24"/>
                        <w:szCs w:val="24"/>
                        <w:lang w:eastAsia="en-GB"/>
                      </w:rPr>
                      <w:t>c) The relevant system operator or the relevant TSO shall have the right to request the impedance profile of the power-generating facility at the connection point through the whole operating range and control modes of operation;</w:t>
                    </w:r>
                  </w:ins>
                </w:p>
                <w:p w14:paraId="28E226C0" w14:textId="77777777" w:rsidR="00BB7BB0" w:rsidRPr="00BB7BB0" w:rsidRDefault="00BB7BB0" w:rsidP="00BB7BB0">
                  <w:pPr>
                    <w:spacing w:before="120" w:after="0" w:line="240" w:lineRule="auto"/>
                    <w:jc w:val="both"/>
                    <w:rPr>
                      <w:ins w:id="123" w:author="Author"/>
                      <w:rFonts w:ascii="inherit" w:eastAsia="Times New Roman" w:hAnsi="inherit" w:cs="Times New Roman"/>
                      <w:sz w:val="24"/>
                      <w:szCs w:val="24"/>
                      <w:lang w:eastAsia="en-GB"/>
                    </w:rPr>
                  </w:pPr>
                  <w:ins w:id="124" w:author="Author">
                    <w:r w:rsidRPr="00BB7BB0">
                      <w:rPr>
                        <w:rFonts w:ascii="inherit" w:eastAsia="Times New Roman" w:hAnsi="inherit" w:cs="Times New Roman"/>
                        <w:sz w:val="24"/>
                        <w:szCs w:val="24"/>
                        <w:lang w:eastAsia="en-GB"/>
                      </w:rPr>
                      <w:t>d) The impedance model of the power-generating facility shall be provided for both the positive and for the negative phase sequence;</w:t>
                    </w:r>
                  </w:ins>
                </w:p>
                <w:p w14:paraId="06F55A56" w14:textId="77777777" w:rsidR="00BB7BB0" w:rsidRPr="00BB7BB0" w:rsidRDefault="00BB7BB0" w:rsidP="00BB7BB0">
                  <w:pPr>
                    <w:spacing w:before="120" w:after="0" w:line="240" w:lineRule="auto"/>
                    <w:jc w:val="both"/>
                    <w:rPr>
                      <w:ins w:id="125" w:author="Author"/>
                      <w:rFonts w:ascii="inherit" w:eastAsia="Times New Roman" w:hAnsi="inherit" w:cs="Times New Roman"/>
                      <w:sz w:val="24"/>
                      <w:szCs w:val="24"/>
                      <w:lang w:eastAsia="en-GB"/>
                    </w:rPr>
                  </w:pPr>
                  <w:ins w:id="126" w:author="Author">
                    <w:r w:rsidRPr="00BB7BB0">
                      <w:rPr>
                        <w:rFonts w:ascii="inherit" w:eastAsia="Times New Roman" w:hAnsi="inherit" w:cs="Times New Roman"/>
                        <w:sz w:val="24"/>
                        <w:szCs w:val="24"/>
                        <w:lang w:eastAsia="en-GB"/>
                      </w:rPr>
                      <w:t>e) The power-generating facility owner shall take into account the influence of the power-generating module control and measurement system as other parts of the power-generating module which influences the output impedance in the specified frequency range;</w:t>
                    </w:r>
                  </w:ins>
                </w:p>
                <w:p w14:paraId="3047EE1F" w14:textId="0D974CC4" w:rsidR="00402C86" w:rsidRDefault="00BB7BB0" w:rsidP="00BB7BB0">
                  <w:pPr>
                    <w:spacing w:before="120" w:after="0" w:line="240" w:lineRule="auto"/>
                    <w:jc w:val="both"/>
                    <w:rPr>
                      <w:ins w:id="127" w:author="Author"/>
                      <w:rFonts w:ascii="inherit" w:eastAsia="Times New Roman" w:hAnsi="inherit" w:cs="Times New Roman"/>
                      <w:sz w:val="24"/>
                      <w:szCs w:val="24"/>
                      <w:lang w:eastAsia="en-GB"/>
                    </w:rPr>
                  </w:pPr>
                  <w:ins w:id="128" w:author="Author">
                    <w:r w:rsidRPr="00BB7BB0">
                      <w:rPr>
                        <w:rFonts w:ascii="inherit" w:eastAsia="Times New Roman" w:hAnsi="inherit" w:cs="Times New Roman"/>
                        <w:sz w:val="24"/>
                        <w:szCs w:val="24"/>
                        <w:lang w:eastAsia="en-GB"/>
                      </w:rPr>
                      <w:t>f) The power-generating facility owner shall specify and justify simplifications made in the calculation of the impedance model.</w:t>
                    </w:r>
                  </w:ins>
                </w:p>
                <w:p w14:paraId="09DFABF9" w14:textId="453C45E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xml:space="preserve">) </w:t>
                  </w:r>
                  <w:ins w:id="129" w:author="Author">
                    <w:r w:rsidR="00A66303">
                      <w:rPr>
                        <w:rFonts w:ascii="inherit" w:eastAsia="Times New Roman" w:hAnsi="inherit" w:cs="Times New Roman"/>
                        <w:sz w:val="24"/>
                        <w:szCs w:val="24"/>
                        <w:lang w:eastAsia="en-GB"/>
                      </w:rPr>
                      <w:t xml:space="preserve">and (ii) </w:t>
                    </w:r>
                  </w:ins>
                  <w:r w:rsidRPr="003B7AE9">
                    <w:rPr>
                      <w:rFonts w:ascii="inherit" w:eastAsia="Times New Roman" w:hAnsi="inherit" w:cs="Times New Roman"/>
                      <w:sz w:val="24"/>
                      <w:szCs w:val="24"/>
                      <w:lang w:eastAsia="en-GB"/>
                    </w:rPr>
                    <w:t xml:space="preserve">shall be coordinated with the relevant TSO. </w:t>
                  </w:r>
                  <w:ins w:id="130" w:author="Author">
                    <w:r w:rsidR="00AD1146" w:rsidRPr="00AD1146">
                      <w:rPr>
                        <w:rFonts w:ascii="inherit" w:eastAsia="Times New Roman" w:hAnsi="inherit" w:cs="Times New Roman"/>
                        <w:sz w:val="24"/>
                        <w:szCs w:val="24"/>
                        <w:lang w:eastAsia="en-GB"/>
                      </w:rPr>
                      <w:t>The RSO shall specify necessary information to ensure that both the provided model and the interface will be applicable by the RSO in the relevant national regulatory framework, while preserving the confidentiality surrounding manufacturers intellectual property.</w:t>
                    </w:r>
                    <w:r w:rsidR="00AD1146">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It shall include:</w:t>
                  </w:r>
                </w:p>
                <w:tbl>
                  <w:tblPr>
                    <w:tblW w:w="5000" w:type="pct"/>
                    <w:tblCellMar>
                      <w:left w:w="0" w:type="dxa"/>
                      <w:right w:w="0" w:type="dxa"/>
                    </w:tblCellMar>
                    <w:tblLook w:val="04A0" w:firstRow="1" w:lastRow="0" w:firstColumn="1" w:lastColumn="0" w:noHBand="0" w:noVBand="1"/>
                  </w:tblPr>
                  <w:tblGrid>
                    <w:gridCol w:w="389"/>
                    <w:gridCol w:w="7776"/>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Change w:id="131" w:author="Author">
                      <w:tblPr>
                        <w:tblW w:w="5000" w:type="pct"/>
                        <w:tblCellMar>
                          <w:left w:w="0" w:type="dxa"/>
                          <w:right w:w="0" w:type="dxa"/>
                        </w:tblCellMar>
                        <w:tblLook w:val="04A0" w:firstRow="1" w:lastRow="0" w:firstColumn="1" w:lastColumn="0" w:noHBand="0" w:noVBand="1"/>
                      </w:tblPr>
                    </w:tblPrChange>
                  </w:tblPr>
                  <w:tblGrid>
                    <w:gridCol w:w="248"/>
                    <w:gridCol w:w="7917"/>
                    <w:tblGridChange w:id="132">
                      <w:tblGrid>
                        <w:gridCol w:w="248"/>
                        <w:gridCol w:w="7917"/>
                      </w:tblGrid>
                    </w:tblGridChange>
                  </w:tblGrid>
                  <w:tr w:rsidR="003B7AE9" w:rsidRPr="003B7AE9" w14:paraId="37159224" w14:textId="77777777" w:rsidTr="001F3CD9">
                    <w:tc>
                      <w:tcPr>
                        <w:tcW w:w="0" w:type="auto"/>
                        <w:shd w:val="clear" w:color="auto" w:fill="auto"/>
                        <w:hideMark/>
                        <w:tcPrChange w:id="133" w:author="Author">
                          <w:tcPr>
                            <w:tcW w:w="0" w:type="auto"/>
                            <w:shd w:val="clear" w:color="auto" w:fill="auto"/>
                            <w:hideMark/>
                          </w:tcPr>
                        </w:tcPrChange>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tcPrChange w:id="134" w:author="Author">
                          <w:tcPr>
                            <w:tcW w:w="0" w:type="auto"/>
                            <w:shd w:val="clear" w:color="auto" w:fill="auto"/>
                          </w:tcPr>
                        </w:tcPrChange>
                      </w:tcPr>
                      <w:p w14:paraId="61D4AD9F" w14:textId="35257B0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35" w:author="Author">
                          <w:r w:rsidRPr="003B7AE9" w:rsidDel="00AD1146">
                            <w:rPr>
                              <w:rFonts w:ascii="inherit" w:eastAsia="Times New Roman" w:hAnsi="inherit" w:cs="Times New Roman"/>
                              <w:sz w:val="24"/>
                              <w:szCs w:val="24"/>
                              <w:lang w:eastAsia="en-GB"/>
                            </w:rPr>
                            <w:delText>the provision of documentation on a model's structure and block diagrams,</w:delText>
                          </w:r>
                        </w:del>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925"/>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shall specify, in coordination with the relevant TSO, minimum and maximum limits on rates of change of active power output (ramping </w:t>
            </w:r>
            <w:r w:rsidRPr="003B7AE9">
              <w:rPr>
                <w:rFonts w:ascii="inherit" w:eastAsia="Times New Roman" w:hAnsi="inherit" w:cs="Times New Roman"/>
                <w:sz w:val="24"/>
                <w:szCs w:val="24"/>
                <w:lang w:eastAsia="en-GB"/>
              </w:rPr>
              <w:lastRenderedPageBreak/>
              <w:t>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w:t>
                        </w:r>
                        <w:r w:rsidRPr="003B7AE9">
                          <w:rPr>
                            <w:rFonts w:ascii="inherit" w:eastAsia="Times New Roman" w:hAnsi="inherit" w:cs="Times New Roman"/>
                            <w:lang w:eastAsia="en-GB"/>
                          </w:rPr>
                          <w:lastRenderedPageBreak/>
                          <w:t>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voltage control system, a synchronous power-generating module shall be equipped with a permanent automatic excitation control system that can provide constant alternator terminal voltage at a selectable setpoint without </w:t>
            </w:r>
            <w:r w:rsidRPr="003B7AE9">
              <w:rPr>
                <w:rFonts w:ascii="inherit" w:eastAsia="Times New Roman" w:hAnsi="inherit" w:cs="Times New Roman"/>
                <w:sz w:val="24"/>
                <w:szCs w:val="24"/>
                <w:lang w:eastAsia="en-GB"/>
              </w:rPr>
              <w:lastRenderedPageBreak/>
              <w:t>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that may take any shape within the </w:t>
                  </w:r>
                  <w:r w:rsidRPr="003B7AE9">
                    <w:rPr>
                      <w:rFonts w:ascii="inherit" w:eastAsia="Times New Roman" w:hAnsi="inherit" w:cs="Times New Roman"/>
                      <w:sz w:val="24"/>
                      <w:szCs w:val="24"/>
                      <w:lang w:eastAsia="en-GB"/>
                    </w:rPr>
                    <w:lastRenderedPageBreak/>
                    <w:t>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power park module shall be capable of providing reactive power at any operating </w:t>
                  </w:r>
                  <w:r w:rsidRPr="003B7AE9">
                    <w:rPr>
                      <w:rFonts w:ascii="inherit" w:eastAsia="Times New Roman" w:hAnsi="inherit" w:cs="Times New Roman"/>
                      <w:sz w:val="24"/>
                      <w:szCs w:val="24"/>
                      <w:lang w:eastAsia="en-GB"/>
                    </w:rPr>
                    <w:lastRenderedPageBreak/>
                    <w:t>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w:t>
                  </w:r>
                  <w:r w:rsidRPr="003B7AE9">
                    <w:rPr>
                      <w:rFonts w:ascii="inherit" w:eastAsia="Times New Roman" w:hAnsi="inherit" w:cs="Times New Roman"/>
                      <w:sz w:val="24"/>
                      <w:szCs w:val="24"/>
                      <w:lang w:eastAsia="en-GB"/>
                    </w:rPr>
                    <w:lastRenderedPageBreak/>
                    <w:t>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533A94F" w14:textId="77777777" w:rsidR="00AC737F" w:rsidRDefault="003B7AE9" w:rsidP="003B7AE9">
            <w:pPr>
              <w:spacing w:before="120" w:after="0" w:line="240" w:lineRule="auto"/>
              <w:jc w:val="both"/>
              <w:rPr>
                <w:ins w:id="136"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power oscillations damping control, if specified by the relevant </w:t>
            </w:r>
            <w:ins w:id="137" w:author="Author">
              <w:r w:rsidR="007C1F62">
                <w:rPr>
                  <w:rFonts w:ascii="inherit" w:eastAsia="Times New Roman" w:hAnsi="inherit" w:cs="Times New Roman"/>
                  <w:sz w:val="24"/>
                  <w:szCs w:val="24"/>
                  <w:lang w:eastAsia="en-GB"/>
                </w:rPr>
                <w:t xml:space="preserve">system operator or the relevant </w:t>
              </w:r>
            </w:ins>
            <w:r w:rsidRPr="003B7AE9">
              <w:rPr>
                <w:rFonts w:ascii="inherit" w:eastAsia="Times New Roman" w:hAnsi="inherit" w:cs="Times New Roman"/>
                <w:sz w:val="24"/>
                <w:szCs w:val="24"/>
                <w:lang w:eastAsia="en-GB"/>
              </w:rPr>
              <w:t xml:space="preserve">TSO a power park module shall be capable of </w:t>
            </w:r>
            <w:ins w:id="138" w:author="Author">
              <w:r w:rsidR="007C1F62">
                <w:rPr>
                  <w:rFonts w:ascii="inherit" w:eastAsia="Times New Roman" w:hAnsi="inherit" w:cs="Times New Roman"/>
                  <w:sz w:val="24"/>
                  <w:szCs w:val="24"/>
                  <w:lang w:eastAsia="en-GB"/>
                </w:rPr>
                <w:t xml:space="preserve">activating </w:t>
              </w:r>
            </w:ins>
            <w:del w:id="139" w:author="Author">
              <w:r w:rsidRPr="003B7AE9" w:rsidDel="007C1F62">
                <w:rPr>
                  <w:rFonts w:ascii="inherit" w:eastAsia="Times New Roman" w:hAnsi="inherit" w:cs="Times New Roman"/>
                  <w:sz w:val="24"/>
                  <w:szCs w:val="24"/>
                  <w:lang w:eastAsia="en-GB"/>
                </w:rPr>
                <w:delText xml:space="preserve">contributing </w:delText>
              </w:r>
            </w:del>
            <w:ins w:id="140" w:author="Author">
              <w:r w:rsidR="007C1F62">
                <w:rPr>
                  <w:rFonts w:ascii="inherit" w:eastAsia="Times New Roman" w:hAnsi="inherit" w:cs="Times New Roman"/>
                  <w:sz w:val="24"/>
                  <w:szCs w:val="24"/>
                  <w:lang w:eastAsia="en-GB"/>
                </w:rPr>
                <w:t xml:space="preserve">contribution </w:t>
              </w:r>
            </w:ins>
            <w:r w:rsidRPr="003B7AE9">
              <w:rPr>
                <w:rFonts w:ascii="inherit" w:eastAsia="Times New Roman" w:hAnsi="inherit" w:cs="Times New Roman"/>
                <w:sz w:val="24"/>
                <w:szCs w:val="24"/>
                <w:lang w:eastAsia="en-GB"/>
              </w:rPr>
              <w:t xml:space="preserve">to damping </w:t>
            </w:r>
            <w:del w:id="141" w:author="Author">
              <w:r w:rsidRPr="003B7AE9" w:rsidDel="00FF1125">
                <w:rPr>
                  <w:rFonts w:ascii="inherit" w:eastAsia="Times New Roman" w:hAnsi="inherit" w:cs="Times New Roman"/>
                  <w:sz w:val="24"/>
                  <w:szCs w:val="24"/>
                  <w:lang w:eastAsia="en-GB"/>
                </w:rPr>
                <w:delText xml:space="preserve">power </w:delText>
              </w:r>
            </w:del>
            <w:ins w:id="142" w:author="Author">
              <w:r w:rsidR="00FF1125">
                <w:rPr>
                  <w:rFonts w:ascii="inherit" w:eastAsia="Times New Roman" w:hAnsi="inherit" w:cs="Times New Roman"/>
                  <w:sz w:val="24"/>
                  <w:szCs w:val="24"/>
                  <w:lang w:eastAsia="en-GB"/>
                </w:rPr>
                <w:t xml:space="preserve">of low frequency electromechanical </w:t>
              </w:r>
            </w:ins>
            <w:r w:rsidRPr="003B7AE9">
              <w:rPr>
                <w:rFonts w:ascii="inherit" w:eastAsia="Times New Roman" w:hAnsi="inherit" w:cs="Times New Roman"/>
                <w:sz w:val="24"/>
                <w:szCs w:val="24"/>
                <w:lang w:eastAsia="en-GB"/>
              </w:rPr>
              <w:t>oscillations</w:t>
            </w:r>
            <w:ins w:id="143" w:author="Author">
              <w:r w:rsidR="00FF1125">
                <w:rPr>
                  <w:rFonts w:ascii="inherit" w:eastAsia="Times New Roman" w:hAnsi="inherit" w:cs="Times New Roman"/>
                  <w:sz w:val="24"/>
                  <w:szCs w:val="24"/>
                  <w:lang w:eastAsia="en-GB"/>
                </w:rPr>
                <w:t xml:space="preserve"> in a frequency range specified by the relevant system operator in coordination with the relevant TSO</w:t>
              </w:r>
            </w:ins>
            <w:r w:rsidRPr="003B7AE9">
              <w:rPr>
                <w:rFonts w:ascii="inherit" w:eastAsia="Times New Roman" w:hAnsi="inherit" w:cs="Times New Roman"/>
                <w:sz w:val="24"/>
                <w:szCs w:val="24"/>
                <w:lang w:eastAsia="en-GB"/>
              </w:rPr>
              <w:t xml:space="preserve">. </w:t>
            </w:r>
          </w:p>
          <w:p w14:paraId="12EFBC7D" w14:textId="49E04355" w:rsidR="00695BE3" w:rsidRPr="00695BE3" w:rsidRDefault="00AC737F" w:rsidP="00695BE3">
            <w:pPr>
              <w:spacing w:before="120" w:after="0" w:line="240" w:lineRule="auto"/>
              <w:jc w:val="both"/>
              <w:rPr>
                <w:ins w:id="144" w:author="Author"/>
                <w:rFonts w:ascii="inherit" w:eastAsia="Times New Roman" w:hAnsi="inherit" w:cs="Times New Roman"/>
                <w:sz w:val="24"/>
                <w:szCs w:val="24"/>
                <w:lang w:eastAsia="en-GB"/>
              </w:rPr>
            </w:pPr>
            <w:ins w:id="145" w:author="Author">
              <w:r>
                <w:rPr>
                  <w:rFonts w:ascii="inherit" w:eastAsia="Times New Roman" w:hAnsi="inherit" w:cs="Times New Roman"/>
                  <w:sz w:val="24"/>
                  <w:szCs w:val="24"/>
                  <w:lang w:eastAsia="en-GB"/>
                </w:rPr>
                <w:lastRenderedPageBreak/>
                <w:t>(</w:t>
              </w:r>
              <w:proofErr w:type="spellStart"/>
              <w:r>
                <w:rPr>
                  <w:rFonts w:ascii="inherit" w:eastAsia="Times New Roman" w:hAnsi="inherit" w:cs="Times New Roman"/>
                  <w:sz w:val="24"/>
                  <w:szCs w:val="24"/>
                  <w:lang w:eastAsia="en-GB"/>
                </w:rPr>
                <w:t>i</w:t>
              </w:r>
              <w:proofErr w:type="spellEnd"/>
              <w:r>
                <w:rPr>
                  <w:rFonts w:ascii="inherit" w:eastAsia="Times New Roman" w:hAnsi="inherit" w:cs="Times New Roman"/>
                  <w:sz w:val="24"/>
                  <w:szCs w:val="24"/>
                  <w:lang w:eastAsia="en-GB"/>
                </w:rPr>
                <w:t xml:space="preserve">) </w:t>
              </w:r>
            </w:ins>
            <w:r w:rsidR="003B7AE9" w:rsidRPr="003B7AE9">
              <w:rPr>
                <w:rFonts w:ascii="inherit" w:eastAsia="Times New Roman" w:hAnsi="inherit" w:cs="Times New Roman"/>
                <w:sz w:val="24"/>
                <w:szCs w:val="24"/>
                <w:lang w:eastAsia="en-GB"/>
              </w:rPr>
              <w:t>The voltage and reactive power control characteristics of power park modules must not adversely affect the damping of power oscillations.</w:t>
            </w:r>
            <w:ins w:id="146" w:author="Author">
              <w:r w:rsidR="00695BE3">
                <w:rPr>
                  <w:rFonts w:ascii="inherit" w:eastAsia="Times New Roman" w:hAnsi="inherit" w:cs="Times New Roman"/>
                  <w:sz w:val="24"/>
                  <w:szCs w:val="24"/>
                  <w:lang w:eastAsia="en-GB"/>
                </w:rPr>
                <w:t xml:space="preserve"> </w:t>
              </w:r>
              <w:r w:rsidR="00695BE3" w:rsidRPr="00695BE3">
                <w:rPr>
                  <w:rFonts w:ascii="inherit" w:eastAsia="Times New Roman" w:hAnsi="inherit" w:cs="Times New Roman"/>
                  <w:sz w:val="24"/>
                  <w:szCs w:val="24"/>
                  <w:lang w:eastAsia="en-GB"/>
                </w:rPr>
                <w:t>For cases where the required damping performance cannot be obtained simultaneously with fulfilling the requirements for voltage and reactive power control laid down in point (d) of Article 21(3), the relevant system operator or the relevant TSO shall specify whether voltage and reactive power control or power oscillation damping shall be prioritized</w:t>
              </w:r>
              <w:r w:rsidR="008A5948">
                <w:rPr>
                  <w:rFonts w:ascii="inherit" w:eastAsia="Times New Roman" w:hAnsi="inherit" w:cs="Times New Roman"/>
                  <w:sz w:val="24"/>
                  <w:szCs w:val="24"/>
                  <w:lang w:eastAsia="en-GB"/>
                </w:rPr>
                <w:t>;</w:t>
              </w:r>
            </w:ins>
          </w:p>
          <w:p w14:paraId="121EB160" w14:textId="50155413" w:rsidR="00695BE3" w:rsidRPr="00695BE3" w:rsidRDefault="00695BE3" w:rsidP="00695BE3">
            <w:pPr>
              <w:spacing w:before="120" w:after="0" w:line="240" w:lineRule="auto"/>
              <w:jc w:val="both"/>
              <w:rPr>
                <w:ins w:id="147" w:author="Author"/>
                <w:rFonts w:ascii="inherit" w:eastAsia="Times New Roman" w:hAnsi="inherit" w:cs="Times New Roman"/>
                <w:sz w:val="24"/>
                <w:szCs w:val="24"/>
                <w:lang w:eastAsia="en-GB"/>
              </w:rPr>
            </w:pPr>
            <w:ins w:id="148" w:author="Author">
              <w:r w:rsidRPr="00695BE3">
                <w:rPr>
                  <w:rFonts w:ascii="inherit" w:eastAsia="Times New Roman" w:hAnsi="inherit" w:cs="Times New Roman"/>
                  <w:sz w:val="24"/>
                  <w:szCs w:val="24"/>
                  <w:lang w:eastAsia="en-GB"/>
                </w:rPr>
                <w:t>(ii) the power park module shall be capable of either continuously contribute to damping or activate the damping contribution by detection of a relevant oscillation event (discontinuous operation)</w:t>
              </w:r>
              <w:r w:rsidR="008A5948">
                <w:rPr>
                  <w:rFonts w:ascii="inherit" w:eastAsia="Times New Roman" w:hAnsi="inherit" w:cs="Times New Roman"/>
                  <w:sz w:val="24"/>
                  <w:szCs w:val="24"/>
                  <w:lang w:eastAsia="en-GB"/>
                </w:rPr>
                <w:t>;</w:t>
              </w:r>
            </w:ins>
          </w:p>
          <w:p w14:paraId="33ADFD1B" w14:textId="10E37F00" w:rsidR="003B7AE9" w:rsidRPr="003B7AE9" w:rsidRDefault="00695BE3" w:rsidP="00695BE3">
            <w:pPr>
              <w:spacing w:before="120" w:after="0" w:line="240" w:lineRule="auto"/>
              <w:jc w:val="both"/>
              <w:rPr>
                <w:rFonts w:ascii="inherit" w:eastAsia="Times New Roman" w:hAnsi="inherit" w:cs="Times New Roman"/>
                <w:sz w:val="24"/>
                <w:szCs w:val="24"/>
                <w:lang w:eastAsia="en-GB"/>
              </w:rPr>
            </w:pPr>
            <w:ins w:id="149" w:author="Author">
              <w:r w:rsidRPr="00695BE3">
                <w:rPr>
                  <w:rFonts w:ascii="inherit" w:eastAsia="Times New Roman" w:hAnsi="inherit" w:cs="Times New Roman"/>
                  <w:sz w:val="24"/>
                  <w:szCs w:val="24"/>
                  <w:lang w:eastAsia="en-GB"/>
                </w:rPr>
                <w:t>(iii) the frequency range specified by the relevant system operator or the relevant TSO shall be between 0.1 Hz and 2.0 Hz inclusive</w:t>
              </w:r>
              <w:r w:rsidR="008A5948">
                <w:rPr>
                  <w:rFonts w:ascii="inherit" w:eastAsia="Times New Roman" w:hAnsi="inherit" w:cs="Times New Roman"/>
                  <w:sz w:val="24"/>
                  <w:szCs w:val="24"/>
                  <w:lang w:eastAsia="en-GB"/>
                </w:rPr>
                <w:t>;</w:t>
              </w:r>
            </w:ins>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845911">
        <w:tc>
          <w:tcPr>
            <w:tcW w:w="611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w:t>
            </w:r>
            <w:r w:rsidRPr="003B7AE9">
              <w:rPr>
                <w:rFonts w:ascii="inherit" w:eastAsia="Times New Roman" w:hAnsi="inherit" w:cs="Times New Roman"/>
                <w:b/>
                <w:bCs/>
                <w:lang w:eastAsia="en-GB"/>
              </w:rPr>
              <w:lastRenderedPageBreak/>
              <w:t>state voltage level in PU</w:t>
            </w:r>
          </w:p>
        </w:tc>
      </w:tr>
      <w:tr w:rsidR="003B7AE9" w:rsidRPr="003B7AE9" w14:paraId="7F2874DD" w14:textId="77777777" w:rsidTr="00845911">
        <w:tc>
          <w:tcPr>
            <w:tcW w:w="611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845911">
        <w:tc>
          <w:tcPr>
            <w:tcW w:w="611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845911">
        <w:tc>
          <w:tcPr>
            <w:tcW w:w="611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1"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2"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845911">
        <w:tc>
          <w:tcPr>
            <w:tcW w:w="611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845911">
        <w:tc>
          <w:tcPr>
            <w:tcW w:w="611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4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4F013075" w14:textId="77777777" w:rsidR="006C65B0" w:rsidRDefault="00B006FB" w:rsidP="006C65B0">
      <w:pPr>
        <w:shd w:val="clear" w:color="auto" w:fill="FFFFFF"/>
        <w:spacing w:before="120" w:after="0" w:line="240" w:lineRule="auto"/>
        <w:ind w:left="720" w:hanging="720"/>
        <w:jc w:val="both"/>
        <w:rPr>
          <w:ins w:id="150" w:author="Author"/>
          <w:rFonts w:ascii="inherit" w:eastAsia="Times New Roman" w:hAnsi="inherit" w:cs="Times New Roman"/>
          <w:color w:val="000000"/>
          <w:sz w:val="24"/>
          <w:szCs w:val="24"/>
          <w:lang w:eastAsia="en-GB"/>
        </w:rPr>
      </w:pPr>
      <w:ins w:id="151" w:author="Author">
        <w:r>
          <w:rPr>
            <w:rFonts w:ascii="inherit" w:eastAsia="Times New Roman" w:hAnsi="inherit" w:cs="Times New Roman"/>
            <w:color w:val="000000"/>
            <w:sz w:val="24"/>
            <w:szCs w:val="24"/>
            <w:lang w:eastAsia="en-GB"/>
          </w:rPr>
          <w:t xml:space="preserve">6. With regard to </w:t>
        </w:r>
        <w:r w:rsidRPr="003C7A33">
          <w:rPr>
            <w:rFonts w:ascii="inherit" w:eastAsia="Times New Roman" w:hAnsi="inherit" w:cs="Times New Roman"/>
            <w:color w:val="000000"/>
            <w:sz w:val="24"/>
            <w:szCs w:val="24"/>
            <w:lang w:eastAsia="en-GB"/>
          </w:rPr>
          <w:t>forced oscillations of active power generated by offshore power</w:t>
        </w:r>
        <w:r w:rsidR="006C65B0">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park</w:t>
        </w:r>
      </w:ins>
    </w:p>
    <w:p w14:paraId="6EB0BB2D" w14:textId="0C3E59A1" w:rsidR="00B006FB" w:rsidRPr="003C7A33" w:rsidRDefault="00B006FB" w:rsidP="006C65B0">
      <w:pPr>
        <w:shd w:val="clear" w:color="auto" w:fill="FFFFFF"/>
        <w:spacing w:before="120" w:after="0" w:line="240" w:lineRule="auto"/>
        <w:ind w:left="720" w:hanging="720"/>
        <w:jc w:val="both"/>
        <w:rPr>
          <w:ins w:id="152" w:author="Author"/>
          <w:rFonts w:ascii="inherit" w:eastAsia="Times New Roman" w:hAnsi="inherit" w:cs="Times New Roman"/>
          <w:color w:val="000000"/>
          <w:sz w:val="24"/>
          <w:szCs w:val="24"/>
          <w:lang w:eastAsia="en-GB"/>
        </w:rPr>
      </w:pPr>
      <w:ins w:id="153" w:author="Author">
        <w:r w:rsidRPr="003C7A33">
          <w:rPr>
            <w:rFonts w:ascii="inherit" w:eastAsia="Times New Roman" w:hAnsi="inherit" w:cs="Times New Roman"/>
            <w:color w:val="000000"/>
            <w:sz w:val="24"/>
            <w:szCs w:val="24"/>
            <w:lang w:eastAsia="en-GB"/>
          </w:rPr>
          <w:t>modules:</w:t>
        </w:r>
      </w:ins>
    </w:p>
    <w:p w14:paraId="0D099461" w14:textId="2FC66EE0" w:rsidR="00B006FB" w:rsidRDefault="00B006FB" w:rsidP="001F3CD9">
      <w:pPr>
        <w:spacing w:before="120" w:after="0" w:line="240" w:lineRule="auto"/>
        <w:jc w:val="both"/>
        <w:rPr>
          <w:ins w:id="154" w:author="Author"/>
          <w:rFonts w:ascii="inherit" w:eastAsia="Times New Roman" w:hAnsi="inherit" w:cs="Times New Roman"/>
          <w:sz w:val="24"/>
          <w:szCs w:val="24"/>
          <w:lang w:eastAsia="en-GB"/>
        </w:rPr>
        <w:pPrChange w:id="155" w:author="Author">
          <w:pPr>
            <w:spacing w:before="120" w:after="0" w:line="240" w:lineRule="auto"/>
            <w:ind w:left="720"/>
            <w:jc w:val="both"/>
          </w:pPr>
        </w:pPrChange>
      </w:pPr>
      <w:ins w:id="156" w:author="Author">
        <w:r>
          <w:rPr>
            <w:rFonts w:ascii="inherit" w:eastAsia="Times New Roman" w:hAnsi="inherit" w:cs="Times New Roman"/>
            <w:sz w:val="24"/>
            <w:szCs w:val="24"/>
            <w:lang w:eastAsia="en-GB"/>
          </w:rPr>
          <w:t xml:space="preserve">(a) </w:t>
        </w:r>
        <w:r w:rsidRPr="00334110">
          <w:rPr>
            <w:rFonts w:ascii="inherit" w:eastAsia="Times New Roman" w:hAnsi="inherit" w:cs="Times New Roman"/>
            <w:sz w:val="24"/>
            <w:szCs w:val="24"/>
            <w:lang w:eastAsia="en-GB"/>
          </w:rPr>
          <w:t>Active power oscillations measured and averaged over 1 minute with</w:t>
        </w:r>
        <w:r w:rsidR="006C65B0">
          <w:rPr>
            <w:rFonts w:ascii="inherit" w:eastAsia="Times New Roman" w:hAnsi="inherit" w:cs="Times New Roman"/>
            <w:sz w:val="24"/>
            <w:szCs w:val="24"/>
            <w:lang w:eastAsia="en-GB"/>
          </w:rPr>
          <w:t xml:space="preserve"> </w:t>
        </w:r>
        <w:r w:rsidRPr="00334110">
          <w:rPr>
            <w:rFonts w:ascii="inherit" w:eastAsia="Times New Roman" w:hAnsi="inherit" w:cs="Times New Roman"/>
            <w:sz w:val="24"/>
            <w:szCs w:val="24"/>
            <w:lang w:eastAsia="en-GB"/>
          </w:rPr>
          <w:t>frequencies of 0.1 Hz - 2.0 Hz shall not exceed the least restrictive of:</w:t>
        </w:r>
      </w:ins>
    </w:p>
    <w:p w14:paraId="438DF76C" w14:textId="77777777" w:rsidR="00B006FB" w:rsidRDefault="00B006FB" w:rsidP="001F3CD9">
      <w:pPr>
        <w:spacing w:before="120" w:after="0" w:line="240" w:lineRule="auto"/>
        <w:jc w:val="both"/>
        <w:rPr>
          <w:ins w:id="157" w:author="Author"/>
          <w:rFonts w:ascii="inherit" w:eastAsia="Times New Roman" w:hAnsi="inherit" w:cs="Times New Roman"/>
          <w:sz w:val="24"/>
          <w:szCs w:val="24"/>
          <w:lang w:eastAsia="en-GB"/>
        </w:rPr>
        <w:pPrChange w:id="158" w:author="Author">
          <w:pPr>
            <w:spacing w:before="120" w:after="0" w:line="240" w:lineRule="auto"/>
            <w:ind w:left="720"/>
            <w:jc w:val="both"/>
          </w:pPr>
        </w:pPrChange>
      </w:pPr>
      <w:ins w:id="159" w:author="Author">
        <w:r>
          <w:rPr>
            <w:color w:val="000000"/>
            <w:shd w:val="clear" w:color="auto" w:fill="FFFFFF"/>
          </w:rPr>
          <w:t>—</w:t>
        </w:r>
        <w:r>
          <w:rPr>
            <w:rFonts w:ascii="inherit" w:eastAsia="Times New Roman" w:hAnsi="inherit" w:cs="Times New Roman"/>
            <w:sz w:val="24"/>
            <w:szCs w:val="24"/>
            <w:lang w:eastAsia="en-GB"/>
          </w:rPr>
          <w:t xml:space="preserve"> </w:t>
        </w:r>
        <w:r>
          <w:rPr>
            <w:rFonts w:ascii="Cambria" w:eastAsia="Times New Roman" w:hAnsi="Cambria" w:cs="Times New Roman"/>
            <w:sz w:val="24"/>
            <w:szCs w:val="24"/>
            <w:lang w:eastAsia="en-GB"/>
          </w:rPr>
          <w:t>±</w:t>
        </w:r>
        <w:r w:rsidRPr="003C7A33">
          <w:rPr>
            <w:rFonts w:ascii="inherit" w:eastAsia="Times New Roman" w:hAnsi="inherit" w:cs="Times New Roman"/>
            <w:color w:val="000000"/>
            <w:sz w:val="24"/>
            <w:szCs w:val="24"/>
            <w:lang w:eastAsia="en-GB"/>
          </w:rPr>
          <w:t xml:space="preserve"> 2</w:t>
        </w:r>
        <w:r>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 of the actual active power</w:t>
        </w:r>
        <w:r>
          <w:rPr>
            <w:rFonts w:ascii="inherit" w:eastAsia="Times New Roman" w:hAnsi="inherit" w:cs="Times New Roman"/>
            <w:color w:val="000000"/>
            <w:sz w:val="24"/>
            <w:szCs w:val="24"/>
            <w:lang w:eastAsia="en-GB"/>
          </w:rPr>
          <w:t>,</w:t>
        </w:r>
      </w:ins>
    </w:p>
    <w:p w14:paraId="3859CE31" w14:textId="77777777" w:rsidR="00B006FB" w:rsidRDefault="00B006FB" w:rsidP="001F3CD9">
      <w:pPr>
        <w:spacing w:before="120" w:after="0" w:line="240" w:lineRule="auto"/>
        <w:jc w:val="both"/>
        <w:rPr>
          <w:ins w:id="160" w:author="Author"/>
          <w:rFonts w:ascii="inherit" w:eastAsia="Times New Roman" w:hAnsi="inherit" w:cs="Times New Roman"/>
          <w:sz w:val="24"/>
          <w:szCs w:val="24"/>
          <w:lang w:eastAsia="en-GB"/>
        </w:rPr>
        <w:pPrChange w:id="161" w:author="Author">
          <w:pPr>
            <w:spacing w:before="120" w:after="0" w:line="240" w:lineRule="auto"/>
            <w:ind w:left="720"/>
            <w:jc w:val="both"/>
          </w:pPr>
        </w:pPrChange>
      </w:pPr>
      <w:ins w:id="162" w:author="Author">
        <w:r>
          <w:rPr>
            <w:color w:val="000000"/>
            <w:shd w:val="clear" w:color="auto" w:fill="FFFFFF"/>
          </w:rPr>
          <w:t xml:space="preserve">— </w:t>
        </w:r>
        <w:r>
          <w:rPr>
            <w:rFonts w:ascii="Cambria" w:eastAsia="Times New Roman" w:hAnsi="Cambria" w:cs="Times New Roman"/>
            <w:sz w:val="24"/>
            <w:szCs w:val="24"/>
            <w:lang w:eastAsia="en-GB"/>
          </w:rPr>
          <w:t>±</w:t>
        </w:r>
        <w:r w:rsidRPr="003C7A33">
          <w:rPr>
            <w:rFonts w:ascii="inherit" w:eastAsia="Times New Roman" w:hAnsi="inherit" w:cs="Times New Roman"/>
            <w:color w:val="000000"/>
            <w:sz w:val="24"/>
            <w:szCs w:val="24"/>
            <w:lang w:eastAsia="en-GB"/>
          </w:rPr>
          <w:t xml:space="preserve"> 1</w:t>
        </w:r>
        <w:r>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 of the maximum capacity</w:t>
        </w:r>
        <w:r>
          <w:rPr>
            <w:rFonts w:ascii="inherit" w:eastAsia="Times New Roman" w:hAnsi="inherit" w:cs="Times New Roman"/>
            <w:color w:val="000000"/>
            <w:sz w:val="24"/>
            <w:szCs w:val="24"/>
            <w:lang w:eastAsia="en-GB"/>
          </w:rPr>
          <w:t>, and</w:t>
        </w:r>
      </w:ins>
    </w:p>
    <w:p w14:paraId="6847ED1D" w14:textId="77777777" w:rsidR="00B006FB" w:rsidRPr="00334110" w:rsidRDefault="00B006FB" w:rsidP="001F3CD9">
      <w:pPr>
        <w:spacing w:before="120" w:after="0" w:line="240" w:lineRule="auto"/>
        <w:jc w:val="both"/>
        <w:rPr>
          <w:ins w:id="163" w:author="Author"/>
          <w:rFonts w:ascii="inherit" w:eastAsia="Times New Roman" w:hAnsi="inherit" w:cs="Times New Roman"/>
          <w:sz w:val="24"/>
          <w:szCs w:val="24"/>
          <w:lang w:eastAsia="en-GB"/>
        </w:rPr>
        <w:pPrChange w:id="164" w:author="Author">
          <w:pPr>
            <w:spacing w:before="120" w:after="0" w:line="240" w:lineRule="auto"/>
            <w:ind w:left="720"/>
            <w:jc w:val="both"/>
          </w:pPr>
        </w:pPrChange>
      </w:pPr>
      <w:ins w:id="165" w:author="Author">
        <w:r>
          <w:rPr>
            <w:color w:val="000000"/>
            <w:shd w:val="clear" w:color="auto" w:fill="FFFFFF"/>
          </w:rPr>
          <w:t>—</w:t>
        </w:r>
        <w:r>
          <w:rPr>
            <w:rFonts w:ascii="inherit" w:eastAsia="Times New Roman" w:hAnsi="inherit" w:cs="Times New Roman"/>
            <w:color w:val="000000"/>
            <w:sz w:val="24"/>
            <w:szCs w:val="24"/>
            <w:lang w:eastAsia="en-GB"/>
          </w:rPr>
          <w:t xml:space="preserve"> </w:t>
        </w:r>
        <w:r>
          <w:rPr>
            <w:rFonts w:ascii="Cambria" w:eastAsia="Times New Roman" w:hAnsi="Cambria" w:cs="Times New Roman"/>
            <w:sz w:val="24"/>
            <w:szCs w:val="24"/>
            <w:lang w:eastAsia="en-GB"/>
          </w:rPr>
          <w:t>±</w:t>
        </w:r>
        <w:r w:rsidRPr="003C7A33">
          <w:rPr>
            <w:rFonts w:ascii="inherit" w:eastAsia="Times New Roman" w:hAnsi="inherit" w:cs="Times New Roman"/>
            <w:color w:val="000000"/>
            <w:sz w:val="24"/>
            <w:szCs w:val="24"/>
            <w:lang w:eastAsia="en-GB"/>
          </w:rPr>
          <w:t xml:space="preserve"> 1 MW</w:t>
        </w:r>
        <w:r>
          <w:rPr>
            <w:rFonts w:ascii="inherit" w:eastAsia="Times New Roman" w:hAnsi="inherit" w:cs="Times New Roman"/>
            <w:color w:val="000000"/>
            <w:sz w:val="24"/>
            <w:szCs w:val="24"/>
            <w:lang w:eastAsia="en-GB"/>
          </w:rPr>
          <w:t>;</w:t>
        </w:r>
      </w:ins>
    </w:p>
    <w:p w14:paraId="2A605E08" w14:textId="79A1853C" w:rsidR="00B006FB" w:rsidRPr="003C7A33" w:rsidRDefault="00B006FB" w:rsidP="001F3CD9">
      <w:pPr>
        <w:shd w:val="clear" w:color="auto" w:fill="FFFFFF"/>
        <w:spacing w:before="120" w:after="0" w:line="240" w:lineRule="auto"/>
        <w:jc w:val="both"/>
        <w:rPr>
          <w:ins w:id="166" w:author="Author"/>
          <w:rFonts w:ascii="inherit" w:eastAsia="Times New Roman" w:hAnsi="inherit" w:cs="Times New Roman"/>
          <w:color w:val="000000"/>
          <w:sz w:val="24"/>
          <w:szCs w:val="24"/>
          <w:lang w:eastAsia="en-GB"/>
        </w:rPr>
        <w:pPrChange w:id="167" w:author="Author">
          <w:pPr>
            <w:shd w:val="clear" w:color="auto" w:fill="FFFFFF"/>
            <w:spacing w:before="120" w:after="0" w:line="240" w:lineRule="auto"/>
            <w:ind w:left="720"/>
            <w:jc w:val="both"/>
          </w:pPr>
        </w:pPrChange>
      </w:pPr>
      <w:ins w:id="168" w:author="Author">
        <w:r>
          <w:rPr>
            <w:rFonts w:ascii="inherit" w:eastAsia="Times New Roman" w:hAnsi="inherit" w:cs="Times New Roman"/>
            <w:color w:val="000000"/>
            <w:sz w:val="24"/>
            <w:szCs w:val="24"/>
            <w:lang w:eastAsia="en-GB"/>
          </w:rPr>
          <w:t>(</w:t>
        </w:r>
        <w:r w:rsidR="004E655E">
          <w:rPr>
            <w:rFonts w:ascii="inherit" w:eastAsia="Times New Roman" w:hAnsi="inherit" w:cs="Times New Roman"/>
            <w:color w:val="000000"/>
            <w:sz w:val="24"/>
            <w:szCs w:val="24"/>
            <w:lang w:eastAsia="en-GB"/>
          </w:rPr>
          <w:t>b</w:t>
        </w:r>
        <w:r>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Active power oscillations that exceed the limits defined above shall be damped</w:t>
        </w:r>
        <w:r w:rsidR="006C65B0">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to be within the limits within 180</w:t>
        </w:r>
        <w:r>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s</w:t>
        </w:r>
        <w:r>
          <w:rPr>
            <w:rFonts w:ascii="inherit" w:eastAsia="Times New Roman" w:hAnsi="inherit" w:cs="Times New Roman"/>
            <w:color w:val="000000"/>
            <w:sz w:val="24"/>
            <w:szCs w:val="24"/>
            <w:lang w:eastAsia="en-GB"/>
          </w:rPr>
          <w:t>econds</w:t>
        </w:r>
        <w:r w:rsidR="006C65B0">
          <w:rPr>
            <w:rFonts w:ascii="inherit" w:eastAsia="Times New Roman" w:hAnsi="inherit" w:cs="Times New Roman"/>
            <w:color w:val="000000"/>
            <w:sz w:val="24"/>
            <w:szCs w:val="24"/>
            <w:lang w:eastAsia="en-GB"/>
          </w:rPr>
          <w:t>;</w:t>
        </w:r>
      </w:ins>
    </w:p>
    <w:p w14:paraId="4E043358" w14:textId="16E54061" w:rsidR="00B006FB" w:rsidRPr="003C7A33" w:rsidRDefault="00B006FB" w:rsidP="001F3CD9">
      <w:pPr>
        <w:shd w:val="clear" w:color="auto" w:fill="FFFFFF"/>
        <w:spacing w:before="120" w:after="0" w:line="240" w:lineRule="auto"/>
        <w:jc w:val="both"/>
        <w:rPr>
          <w:ins w:id="169" w:author="Author"/>
          <w:rFonts w:ascii="inherit" w:eastAsia="Times New Roman" w:hAnsi="inherit" w:cs="Times New Roman"/>
          <w:color w:val="000000"/>
          <w:sz w:val="24"/>
          <w:szCs w:val="24"/>
          <w:lang w:eastAsia="en-GB"/>
        </w:rPr>
        <w:pPrChange w:id="170" w:author="Author">
          <w:pPr>
            <w:shd w:val="clear" w:color="auto" w:fill="FFFFFF"/>
            <w:spacing w:before="120" w:after="0" w:line="240" w:lineRule="auto"/>
            <w:ind w:left="720"/>
            <w:jc w:val="both"/>
          </w:pPr>
        </w:pPrChange>
      </w:pPr>
      <w:ins w:id="171" w:author="Author">
        <w:r>
          <w:rPr>
            <w:rFonts w:ascii="inherit" w:eastAsia="Times New Roman" w:hAnsi="inherit" w:cs="Times New Roman"/>
            <w:color w:val="000000"/>
            <w:sz w:val="24"/>
            <w:szCs w:val="24"/>
            <w:lang w:eastAsia="en-GB"/>
          </w:rPr>
          <w:t>(</w:t>
        </w:r>
        <w:r w:rsidR="004E655E">
          <w:rPr>
            <w:rFonts w:ascii="inherit" w:eastAsia="Times New Roman" w:hAnsi="inherit" w:cs="Times New Roman"/>
            <w:color w:val="000000"/>
            <w:sz w:val="24"/>
            <w:szCs w:val="24"/>
            <w:lang w:eastAsia="en-GB"/>
          </w:rPr>
          <w:t>c</w:t>
        </w:r>
        <w:r>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Requirement applies within the voltage ranges and time periods for operation</w:t>
        </w:r>
        <w:r w:rsidR="006C65B0">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laid down in Article 25 (table 10)</w:t>
        </w:r>
        <w:r w:rsidR="006C65B0">
          <w:rPr>
            <w:rFonts w:ascii="inherit" w:eastAsia="Times New Roman" w:hAnsi="inherit" w:cs="Times New Roman"/>
            <w:color w:val="000000"/>
            <w:sz w:val="24"/>
            <w:szCs w:val="24"/>
            <w:lang w:eastAsia="en-GB"/>
          </w:rPr>
          <w:t>;</w:t>
        </w:r>
      </w:ins>
    </w:p>
    <w:p w14:paraId="3D65005D" w14:textId="446C7DA3" w:rsidR="00B006FB" w:rsidRPr="001F3CD9" w:rsidRDefault="00B006FB" w:rsidP="001F3CD9">
      <w:pPr>
        <w:shd w:val="clear" w:color="auto" w:fill="FFFFFF"/>
        <w:spacing w:before="120" w:after="0" w:line="240" w:lineRule="auto"/>
        <w:jc w:val="both"/>
        <w:rPr>
          <w:ins w:id="172" w:author="Author"/>
          <w:rFonts w:ascii="inherit" w:eastAsia="Times New Roman" w:hAnsi="inherit" w:cs="Times New Roman"/>
          <w:color w:val="000000"/>
          <w:sz w:val="24"/>
          <w:szCs w:val="24"/>
          <w:lang w:eastAsia="en-GB"/>
          <w:rPrChange w:id="173" w:author="Author">
            <w:rPr>
              <w:ins w:id="174" w:author="Author"/>
              <w:rFonts w:ascii="inherit" w:eastAsia="Times New Roman" w:hAnsi="inherit" w:cs="Times New Roman"/>
              <w:i/>
              <w:iCs/>
              <w:color w:val="000000"/>
              <w:sz w:val="24"/>
              <w:szCs w:val="24"/>
              <w:lang w:eastAsia="en-GB"/>
            </w:rPr>
          </w:rPrChange>
        </w:rPr>
        <w:pPrChange w:id="175" w:author="Author">
          <w:pPr>
            <w:shd w:val="clear" w:color="auto" w:fill="FFFFFF"/>
            <w:spacing w:before="360" w:after="120" w:line="240" w:lineRule="auto"/>
            <w:jc w:val="center"/>
          </w:pPr>
        </w:pPrChange>
      </w:pPr>
      <w:ins w:id="176" w:author="Author">
        <w:r>
          <w:rPr>
            <w:rFonts w:ascii="inherit" w:eastAsia="Times New Roman" w:hAnsi="inherit" w:cs="Times New Roman"/>
            <w:color w:val="000000"/>
            <w:sz w:val="24"/>
            <w:szCs w:val="24"/>
            <w:lang w:eastAsia="en-GB"/>
          </w:rPr>
          <w:t>(</w:t>
        </w:r>
        <w:r w:rsidR="004E655E">
          <w:rPr>
            <w:rFonts w:ascii="inherit" w:eastAsia="Times New Roman" w:hAnsi="inherit" w:cs="Times New Roman"/>
            <w:color w:val="000000"/>
            <w:sz w:val="24"/>
            <w:szCs w:val="24"/>
            <w:lang w:eastAsia="en-GB"/>
          </w:rPr>
          <w:t>d</w:t>
        </w:r>
        <w:r>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The requirement is demonstrated in normal, stable conditions in the</w:t>
        </w:r>
        <w:r w:rsidR="006C65B0">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transmission grid and after an event outside the offshore power park modules. In case of repeated</w:t>
        </w:r>
        <w:r w:rsidR="006C65B0">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events the acceptable levels shall be reached within 180</w:t>
        </w:r>
        <w:r>
          <w:rPr>
            <w:rFonts w:ascii="inherit" w:eastAsia="Times New Roman" w:hAnsi="inherit" w:cs="Times New Roman"/>
            <w:color w:val="000000"/>
            <w:sz w:val="24"/>
            <w:szCs w:val="24"/>
            <w:lang w:eastAsia="en-GB"/>
          </w:rPr>
          <w:t xml:space="preserve"> </w:t>
        </w:r>
        <w:r w:rsidRPr="003C7A33">
          <w:rPr>
            <w:rFonts w:ascii="inherit" w:eastAsia="Times New Roman" w:hAnsi="inherit" w:cs="Times New Roman"/>
            <w:color w:val="000000"/>
            <w:sz w:val="24"/>
            <w:szCs w:val="24"/>
            <w:lang w:eastAsia="en-GB"/>
          </w:rPr>
          <w:t>s</w:t>
        </w:r>
        <w:r>
          <w:rPr>
            <w:rFonts w:ascii="inherit" w:eastAsia="Times New Roman" w:hAnsi="inherit" w:cs="Times New Roman"/>
            <w:color w:val="000000"/>
            <w:sz w:val="24"/>
            <w:szCs w:val="24"/>
            <w:lang w:eastAsia="en-GB"/>
          </w:rPr>
          <w:t>econds</w:t>
        </w:r>
        <w:r w:rsidRPr="003C7A33">
          <w:rPr>
            <w:rFonts w:ascii="inherit" w:eastAsia="Times New Roman" w:hAnsi="inherit" w:cs="Times New Roman"/>
            <w:color w:val="000000"/>
            <w:sz w:val="24"/>
            <w:szCs w:val="24"/>
            <w:lang w:eastAsia="en-GB"/>
          </w:rPr>
          <w:t xml:space="preserve"> after the last event</w:t>
        </w:r>
        <w:r w:rsidR="006C65B0">
          <w:rPr>
            <w:rFonts w:ascii="inherit" w:eastAsia="Times New Roman" w:hAnsi="inherit" w:cs="Times New Roman"/>
            <w:color w:val="000000"/>
            <w:sz w:val="24"/>
            <w:szCs w:val="24"/>
            <w:lang w:eastAsia="en-GB"/>
          </w:rPr>
          <w:t>.</w:t>
        </w:r>
      </w:ins>
    </w:p>
    <w:p w14:paraId="38388937" w14:textId="116A7DB3"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w:t>
      </w:r>
      <w:r w:rsidRPr="003B7AE9">
        <w:rPr>
          <w:rFonts w:ascii="inherit" w:eastAsia="Times New Roman" w:hAnsi="inherit" w:cs="Times New Roman"/>
          <w:color w:val="000000"/>
          <w:sz w:val="24"/>
          <w:szCs w:val="24"/>
          <w:lang w:eastAsia="en-GB"/>
        </w:rPr>
        <w:lastRenderedPageBreak/>
        <w:t>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57B8844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ins w:id="177" w:author="Author">
              <w:r w:rsidR="00587267">
                <w:rPr>
                  <w:rFonts w:ascii="inherit" w:eastAsia="Times New Roman" w:hAnsi="inherit" w:cs="Times New Roman"/>
                  <w:sz w:val="24"/>
                  <w:szCs w:val="24"/>
                  <w:lang w:eastAsia="en-GB"/>
                </w:rPr>
                <w:t xml:space="preserve"> by RMS simulation</w:t>
              </w:r>
            </w:ins>
            <w:r w:rsidRPr="003B7AE9">
              <w:rPr>
                <w:rFonts w:ascii="inherit" w:eastAsia="Times New Roman" w:hAnsi="inherit" w:cs="Times New Roman"/>
                <w:sz w:val="24"/>
                <w:szCs w:val="24"/>
                <w:lang w:eastAsia="en-GB"/>
              </w:rPr>
              <w:t>;</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56B22F1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ins w:id="178" w:author="Author">
              <w:r w:rsidR="00D6745C">
                <w:rPr>
                  <w:rFonts w:ascii="inherit" w:eastAsia="Times New Roman" w:hAnsi="inherit" w:cs="Times New Roman"/>
                  <w:sz w:val="24"/>
                  <w:szCs w:val="24"/>
                  <w:lang w:eastAsia="en-GB"/>
                </w:rPr>
                <w:t xml:space="preserve"> by RMS simulation</w:t>
              </w:r>
            </w:ins>
            <w:r w:rsidRPr="003B7AE9">
              <w:rPr>
                <w:rFonts w:ascii="inherit" w:eastAsia="Times New Roman" w:hAnsi="inherit" w:cs="Times New Roman"/>
                <w:sz w:val="24"/>
                <w:szCs w:val="24"/>
                <w:lang w:eastAsia="en-GB"/>
              </w:rPr>
              <w:t>;</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20513BF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ins w:id="179" w:author="Author">
              <w:r w:rsidR="00D6745C">
                <w:rPr>
                  <w:rFonts w:ascii="inherit" w:eastAsia="Times New Roman" w:hAnsi="inherit" w:cs="Times New Roman"/>
                  <w:sz w:val="24"/>
                  <w:szCs w:val="24"/>
                  <w:lang w:eastAsia="en-GB"/>
                </w:rPr>
                <w:t xml:space="preserve"> by RMS simulation</w:t>
              </w:r>
            </w:ins>
            <w:r w:rsidRPr="003B7AE9">
              <w:rPr>
                <w:rFonts w:ascii="inherit" w:eastAsia="Times New Roman" w:hAnsi="inherit" w:cs="Times New Roman"/>
                <w:sz w:val="24"/>
                <w:szCs w:val="24"/>
                <w:lang w:eastAsia="en-GB"/>
              </w:rPr>
              <w:t>;</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2BBA608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ins w:id="180" w:author="Author">
              <w:r w:rsidR="00D6745C">
                <w:rPr>
                  <w:rFonts w:ascii="inherit" w:eastAsia="Times New Roman" w:hAnsi="inherit" w:cs="Times New Roman"/>
                  <w:sz w:val="24"/>
                  <w:szCs w:val="24"/>
                  <w:lang w:eastAsia="en-GB"/>
                </w:rPr>
                <w:t xml:space="preserve"> by simulation in the outer corners of the U-Q/Pmax diagram. In addition </w:t>
              </w:r>
              <w:r w:rsidR="00B1625B">
                <w:rPr>
                  <w:rFonts w:ascii="inherit" w:eastAsia="Times New Roman" w:hAnsi="inherit" w:cs="Times New Roman"/>
                  <w:sz w:val="24"/>
                  <w:szCs w:val="24"/>
                  <w:lang w:eastAsia="en-GB"/>
                </w:rPr>
                <w:t>two simulations of the executed tests shall be performed with the real grid voltage and load points during the tests</w:t>
              </w:r>
            </w:ins>
            <w:r w:rsidRPr="003B7AE9">
              <w:rPr>
                <w:rFonts w:ascii="inherit" w:eastAsia="Times New Roman" w:hAnsi="inherit" w:cs="Times New Roman"/>
                <w:sz w:val="24"/>
                <w:szCs w:val="24"/>
                <w:lang w:eastAsia="en-GB"/>
              </w:rPr>
              <w:t>;</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31E820" w14:textId="4C08C83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model of the power-generating module is validated against the compliance tests for reactive power capability </w:t>
                  </w:r>
                  <w:ins w:id="181" w:author="Author">
                    <w:r w:rsidR="004954BC">
                      <w:rPr>
                        <w:rFonts w:ascii="inherit" w:eastAsia="Times New Roman" w:hAnsi="inherit" w:cs="Times New Roman"/>
                        <w:sz w:val="24"/>
                        <w:szCs w:val="24"/>
                        <w:lang w:eastAsia="en-GB"/>
                      </w:rPr>
                      <w:t xml:space="preserve">as far as these tests were accommodated </w:t>
                    </w:r>
                    <w:r w:rsidR="00941C2B">
                      <w:rPr>
                        <w:rFonts w:ascii="inherit" w:eastAsia="Times New Roman" w:hAnsi="inherit" w:cs="Times New Roman"/>
                        <w:sz w:val="24"/>
                        <w:szCs w:val="24"/>
                        <w:lang w:eastAsia="en-GB"/>
                      </w:rPr>
                      <w:t xml:space="preserve">(grid voltage deviations) and allowed by the RSO </w:t>
                    </w:r>
                  </w:ins>
                  <w:r w:rsidRPr="003B7AE9">
                    <w:rPr>
                      <w:rFonts w:ascii="inherit" w:eastAsia="Times New Roman" w:hAnsi="inherit" w:cs="Times New Roman"/>
                      <w:sz w:val="24"/>
                      <w:szCs w:val="24"/>
                      <w:lang w:eastAsia="en-GB"/>
                    </w:rPr>
                    <w:t>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5B7DA86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model of the power park module shall demonstrate that it can </w:t>
            </w:r>
            <w:ins w:id="182" w:author="Author">
              <w:r w:rsidR="005C2D96">
                <w:rPr>
                  <w:rFonts w:ascii="inherit" w:eastAsia="Times New Roman" w:hAnsi="inherit" w:cs="Times New Roman"/>
                  <w:sz w:val="24"/>
                  <w:szCs w:val="24"/>
                  <w:lang w:eastAsia="en-GB"/>
                </w:rPr>
                <w:t xml:space="preserve">contribute to </w:t>
              </w:r>
            </w:ins>
            <w:del w:id="183" w:author="Author">
              <w:r w:rsidRPr="003B7AE9" w:rsidDel="00F47AB4">
                <w:rPr>
                  <w:rFonts w:ascii="inherit" w:eastAsia="Times New Roman" w:hAnsi="inherit" w:cs="Times New Roman"/>
                  <w:sz w:val="24"/>
                  <w:szCs w:val="24"/>
                  <w:lang w:eastAsia="en-GB"/>
                </w:rPr>
                <w:delText xml:space="preserve">provide active power oscillations </w:delText>
              </w:r>
            </w:del>
            <w:r w:rsidRPr="003B7AE9">
              <w:rPr>
                <w:rFonts w:ascii="inherit" w:eastAsia="Times New Roman" w:hAnsi="inherit" w:cs="Times New Roman"/>
                <w:sz w:val="24"/>
                <w:szCs w:val="24"/>
                <w:lang w:eastAsia="en-GB"/>
              </w:rPr>
              <w:t xml:space="preserve">damping </w:t>
            </w:r>
            <w:ins w:id="184" w:author="Author">
              <w:r w:rsidR="00F47AB4">
                <w:rPr>
                  <w:rFonts w:ascii="inherit" w:eastAsia="Times New Roman" w:hAnsi="inherit" w:cs="Times New Roman"/>
                  <w:sz w:val="24"/>
                  <w:szCs w:val="24"/>
                  <w:lang w:eastAsia="en-GB"/>
                </w:rPr>
                <w:t xml:space="preserve">of low frequency electromechanical oscillations </w:t>
              </w:r>
            </w:ins>
            <w:del w:id="185" w:author="Author">
              <w:r w:rsidRPr="003B7AE9" w:rsidDel="00F47AB4">
                <w:rPr>
                  <w:rFonts w:ascii="inherit" w:eastAsia="Times New Roman" w:hAnsi="inherit" w:cs="Times New Roman"/>
                  <w:sz w:val="24"/>
                  <w:szCs w:val="24"/>
                  <w:lang w:eastAsia="en-GB"/>
                </w:rPr>
                <w:delText xml:space="preserve">capability </w:delText>
              </w:r>
            </w:del>
            <w:ins w:id="186" w:author="Author">
              <w:r w:rsidR="00F47AB4">
                <w:rPr>
                  <w:rFonts w:ascii="inherit" w:eastAsia="Times New Roman" w:hAnsi="inherit" w:cs="Times New Roman"/>
                  <w:sz w:val="24"/>
                  <w:szCs w:val="24"/>
                  <w:lang w:eastAsia="en-GB"/>
                </w:rPr>
                <w:t xml:space="preserve">in </w:t>
              </w:r>
            </w:ins>
            <w:r w:rsidRPr="003B7AE9">
              <w:rPr>
                <w:rFonts w:ascii="inherit" w:eastAsia="Times New Roman" w:hAnsi="inherit" w:cs="Times New Roman"/>
                <w:sz w:val="24"/>
                <w:szCs w:val="24"/>
                <w:lang w:eastAsia="en-GB"/>
              </w:rPr>
              <w:t>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2FEFF1E" w14:textId="77777777" w:rsidR="00742B20" w:rsidRDefault="003B7AE9" w:rsidP="003B7AE9">
            <w:pPr>
              <w:spacing w:before="120" w:after="0" w:line="240" w:lineRule="auto"/>
              <w:jc w:val="both"/>
              <w:rPr>
                <w:ins w:id="187"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w:t>
            </w:r>
            <w:del w:id="188" w:author="Author">
              <w:r w:rsidRPr="003B7AE9" w:rsidDel="00742B20">
                <w:rPr>
                  <w:rFonts w:ascii="inherit" w:eastAsia="Times New Roman" w:hAnsi="inherit" w:cs="Times New Roman"/>
                  <w:sz w:val="24"/>
                  <w:szCs w:val="24"/>
                  <w:lang w:eastAsia="en-GB"/>
                </w:rPr>
                <w:delText xml:space="preserve">in the event that </w:delText>
              </w:r>
            </w:del>
            <w:ins w:id="189" w:author="Author">
              <w:r w:rsidR="00742B20">
                <w:rPr>
                  <w:rFonts w:ascii="inherit" w:eastAsia="Times New Roman" w:hAnsi="inherit" w:cs="Times New Roman"/>
                  <w:sz w:val="24"/>
                  <w:szCs w:val="24"/>
                  <w:lang w:eastAsia="en-GB"/>
                </w:rPr>
                <w:t>if the following conditions are cumulatively fulfilled:</w:t>
              </w:r>
            </w:ins>
          </w:p>
          <w:p w14:paraId="0A82ECA9" w14:textId="0C1D2B26" w:rsidR="00000041" w:rsidRPr="00000041" w:rsidRDefault="00000041" w:rsidP="00000041">
            <w:pPr>
              <w:spacing w:before="120" w:after="0" w:line="240" w:lineRule="auto"/>
              <w:jc w:val="both"/>
              <w:rPr>
                <w:ins w:id="190" w:author="Author"/>
                <w:rFonts w:ascii="inherit" w:eastAsia="Times New Roman" w:hAnsi="inherit" w:cs="Times New Roman"/>
                <w:sz w:val="24"/>
                <w:szCs w:val="24"/>
                <w:lang w:eastAsia="en-GB"/>
              </w:rPr>
            </w:pPr>
            <w:ins w:id="191" w:author="Author">
              <w:r w:rsidRPr="00000041">
                <w:rPr>
                  <w:rFonts w:ascii="inherit" w:eastAsia="Times New Roman" w:hAnsi="inherit" w:cs="Times New Roman"/>
                  <w:sz w:val="24"/>
                  <w:szCs w:val="24"/>
                  <w:lang w:eastAsia="en-GB"/>
                </w:rPr>
                <w:t>(</w:t>
              </w:r>
              <w:proofErr w:type="spellStart"/>
              <w:r w:rsidRPr="00000041">
                <w:rPr>
                  <w:rFonts w:ascii="inherit" w:eastAsia="Times New Roman" w:hAnsi="inherit" w:cs="Times New Roman"/>
                  <w:sz w:val="24"/>
                  <w:szCs w:val="24"/>
                  <w:lang w:eastAsia="en-GB"/>
                </w:rPr>
                <w:t>i</w:t>
              </w:r>
              <w:proofErr w:type="spellEnd"/>
              <w:r w:rsidRPr="00000041">
                <w:rPr>
                  <w:rFonts w:ascii="inherit" w:eastAsia="Times New Roman" w:hAnsi="inherit" w:cs="Times New Roman"/>
                  <w:sz w:val="24"/>
                  <w:szCs w:val="24"/>
                  <w:lang w:eastAsia="en-GB"/>
                </w:rPr>
                <w:t>) the power park module is capable to contribute to damping of low frequency electromechanical oscillations within a frequency range specified by the relevant system operator or the relevant TSO</w:t>
              </w:r>
              <w:r w:rsidR="00647453">
                <w:rPr>
                  <w:rFonts w:ascii="inherit" w:eastAsia="Times New Roman" w:hAnsi="inherit" w:cs="Times New Roman"/>
                  <w:sz w:val="24"/>
                  <w:szCs w:val="24"/>
                  <w:lang w:eastAsia="en-GB"/>
                </w:rPr>
                <w:t>;</w:t>
              </w:r>
            </w:ins>
          </w:p>
          <w:p w14:paraId="2032CB3E" w14:textId="3554E510" w:rsidR="00000041" w:rsidRDefault="00000041" w:rsidP="00000041">
            <w:pPr>
              <w:spacing w:before="120" w:after="0" w:line="240" w:lineRule="auto"/>
              <w:jc w:val="both"/>
              <w:rPr>
                <w:ins w:id="192" w:author="Author"/>
                <w:rFonts w:ascii="inherit" w:eastAsia="Times New Roman" w:hAnsi="inherit" w:cs="Times New Roman"/>
                <w:sz w:val="24"/>
                <w:szCs w:val="24"/>
                <w:lang w:eastAsia="en-GB"/>
              </w:rPr>
            </w:pPr>
            <w:ins w:id="193" w:author="Author">
              <w:r w:rsidRPr="00000041">
                <w:rPr>
                  <w:rFonts w:ascii="inherit" w:eastAsia="Times New Roman" w:hAnsi="inherit" w:cs="Times New Roman"/>
                  <w:sz w:val="24"/>
                  <w:szCs w:val="24"/>
                  <w:lang w:eastAsia="en-GB"/>
                </w:rPr>
                <w:t xml:space="preserve">(ii) the damping is greater with the Power Oscillation Damping (POD) function enabled than with the Power Oscillation Damping (POD) function disabled and shall </w:t>
              </w:r>
              <w:r w:rsidRPr="00000041">
                <w:rPr>
                  <w:rFonts w:ascii="inherit" w:eastAsia="Times New Roman" w:hAnsi="inherit" w:cs="Times New Roman"/>
                  <w:sz w:val="24"/>
                  <w:szCs w:val="24"/>
                  <w:lang w:eastAsia="en-GB"/>
                </w:rPr>
                <w:lastRenderedPageBreak/>
                <w:t>be verified by compliance simulations either based on a relevant test network or by analysis of phase shift between input and output quantities</w:t>
              </w:r>
              <w:r w:rsidR="00647453">
                <w:rPr>
                  <w:rFonts w:ascii="inherit" w:eastAsia="Times New Roman" w:hAnsi="inherit" w:cs="Times New Roman"/>
                  <w:sz w:val="24"/>
                  <w:szCs w:val="24"/>
                  <w:lang w:eastAsia="en-GB"/>
                </w:rPr>
                <w:t>; and</w:t>
              </w:r>
            </w:ins>
          </w:p>
          <w:p w14:paraId="7D2CFBA8" w14:textId="0586AE5C" w:rsidR="003B7AE9" w:rsidRPr="003B7AE9" w:rsidRDefault="00000041" w:rsidP="003B7AE9">
            <w:pPr>
              <w:spacing w:before="120" w:after="0" w:line="240" w:lineRule="auto"/>
              <w:jc w:val="both"/>
              <w:rPr>
                <w:rFonts w:ascii="inherit" w:eastAsia="Times New Roman" w:hAnsi="inherit" w:cs="Times New Roman"/>
                <w:sz w:val="24"/>
                <w:szCs w:val="24"/>
                <w:lang w:eastAsia="en-GB"/>
              </w:rPr>
            </w:pPr>
            <w:ins w:id="194" w:author="Author">
              <w:r>
                <w:rPr>
                  <w:rFonts w:ascii="inherit" w:eastAsia="Times New Roman" w:hAnsi="inherit" w:cs="Times New Roman"/>
                  <w:sz w:val="24"/>
                  <w:szCs w:val="24"/>
                  <w:lang w:eastAsia="en-GB"/>
                </w:rPr>
                <w:t xml:space="preserve">(iii) </w:t>
              </w:r>
            </w:ins>
            <w:del w:id="195" w:author="Author">
              <w:r w:rsidR="003B7AE9" w:rsidRPr="003B7AE9" w:rsidDel="00EB2C64">
                <w:rPr>
                  <w:rFonts w:ascii="inherit" w:eastAsia="Times New Roman" w:hAnsi="inherit" w:cs="Times New Roman"/>
                  <w:sz w:val="24"/>
                  <w:szCs w:val="24"/>
                  <w:lang w:eastAsia="en-GB"/>
                </w:rPr>
                <w:delText xml:space="preserve">the model demonstrates </w:delText>
              </w:r>
            </w:del>
            <w:r w:rsidR="003B7AE9" w:rsidRPr="003B7AE9">
              <w:rPr>
                <w:rFonts w:ascii="inherit" w:eastAsia="Times New Roman" w:hAnsi="inherit" w:cs="Times New Roman"/>
                <w:sz w:val="24"/>
                <w:szCs w:val="24"/>
                <w:lang w:eastAsia="en-GB"/>
              </w:rPr>
              <w:t xml:space="preserve">compliance </w:t>
            </w:r>
            <w:ins w:id="196" w:author="Author">
              <w:r w:rsidR="00EB2C64">
                <w:rPr>
                  <w:rFonts w:ascii="inherit" w:eastAsia="Times New Roman" w:hAnsi="inherit" w:cs="Times New Roman"/>
                  <w:sz w:val="24"/>
                  <w:szCs w:val="24"/>
                  <w:lang w:eastAsia="en-GB"/>
                </w:rPr>
                <w:t xml:space="preserve">laid down </w:t>
              </w:r>
            </w:ins>
            <w:del w:id="197" w:author="Author">
              <w:r w:rsidR="003B7AE9" w:rsidRPr="003B7AE9" w:rsidDel="00EB2C64">
                <w:rPr>
                  <w:rFonts w:ascii="inherit" w:eastAsia="Times New Roman" w:hAnsi="inherit" w:cs="Times New Roman"/>
                  <w:sz w:val="24"/>
                  <w:szCs w:val="24"/>
                  <w:lang w:eastAsia="en-GB"/>
                </w:rPr>
                <w:delText xml:space="preserve">with the conditions described </w:delText>
              </w:r>
            </w:del>
            <w:r w:rsidR="003B7AE9" w:rsidRPr="003B7AE9">
              <w:rPr>
                <w:rFonts w:ascii="inherit" w:eastAsia="Times New Roman" w:hAnsi="inherit" w:cs="Times New Roman"/>
                <w:sz w:val="24"/>
                <w:szCs w:val="24"/>
                <w:lang w:eastAsia="en-GB"/>
              </w:rPr>
              <w:t>in point (f) of Article 21(3)</w:t>
            </w:r>
            <w:ins w:id="198" w:author="Author">
              <w:r w:rsidR="00EB2C64">
                <w:rPr>
                  <w:rFonts w:ascii="inherit" w:eastAsia="Times New Roman" w:hAnsi="inherit" w:cs="Times New Roman"/>
                  <w:sz w:val="24"/>
                  <w:szCs w:val="24"/>
                  <w:lang w:eastAsia="en-GB"/>
                </w:rPr>
                <w:t xml:space="preserve"> is demonstrated</w:t>
              </w:r>
            </w:ins>
            <w:r w:rsidR="003B7AE9" w:rsidRPr="003B7AE9">
              <w:rPr>
                <w:rFonts w:ascii="inherit" w:eastAsia="Times New Roman" w:hAnsi="inherit" w:cs="Times New Roman"/>
                <w:sz w:val="24"/>
                <w:szCs w:val="24"/>
                <w:lang w:eastAsia="en-GB"/>
              </w:rPr>
              <w:t>.</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w:t>
      </w:r>
      <w:r w:rsidRPr="003B7AE9">
        <w:rPr>
          <w:rFonts w:ascii="inherit" w:eastAsia="Times New Roman" w:hAnsi="inherit" w:cs="Times New Roman"/>
          <w:color w:val="000000"/>
          <w:sz w:val="24"/>
          <w:szCs w:val="24"/>
          <w:lang w:eastAsia="en-GB"/>
        </w:rPr>
        <w:lastRenderedPageBreak/>
        <w:t>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Agency may issue a reasoned recommendation to a regulatory authority to revoke a derogation due to a lack of justification. The Commission may issue a reasoned </w:t>
      </w:r>
      <w:r w:rsidRPr="003B7AE9">
        <w:rPr>
          <w:rFonts w:ascii="inherit" w:eastAsia="Times New Roman" w:hAnsi="inherit" w:cs="Times New Roman"/>
          <w:color w:val="000000"/>
          <w:sz w:val="24"/>
          <w:szCs w:val="24"/>
          <w:lang w:eastAsia="en-GB"/>
        </w:rPr>
        <w:lastRenderedPageBreak/>
        <w:t>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1F3CD9"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4"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6"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48"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0"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2"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4"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1F3CD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1F3CD9"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1F3CD9"/>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00041"/>
    <w:rsid w:val="000268A1"/>
    <w:rsid w:val="000672EF"/>
    <w:rsid w:val="0010121D"/>
    <w:rsid w:val="0018735A"/>
    <w:rsid w:val="001B0BEF"/>
    <w:rsid w:val="001F3CD9"/>
    <w:rsid w:val="00212A09"/>
    <w:rsid w:val="003304E1"/>
    <w:rsid w:val="00363E8E"/>
    <w:rsid w:val="00393627"/>
    <w:rsid w:val="003B7AE9"/>
    <w:rsid w:val="003C7A33"/>
    <w:rsid w:val="003D0497"/>
    <w:rsid w:val="003E5A92"/>
    <w:rsid w:val="00402C86"/>
    <w:rsid w:val="004954BC"/>
    <w:rsid w:val="004E5BBE"/>
    <w:rsid w:val="004E655E"/>
    <w:rsid w:val="00513EE3"/>
    <w:rsid w:val="00587267"/>
    <w:rsid w:val="00590AAD"/>
    <w:rsid w:val="005C2D96"/>
    <w:rsid w:val="00617F47"/>
    <w:rsid w:val="0062733B"/>
    <w:rsid w:val="00647453"/>
    <w:rsid w:val="006716CD"/>
    <w:rsid w:val="00695BE3"/>
    <w:rsid w:val="006C65B0"/>
    <w:rsid w:val="006D4D34"/>
    <w:rsid w:val="00722743"/>
    <w:rsid w:val="00742B20"/>
    <w:rsid w:val="007C1F62"/>
    <w:rsid w:val="00820E13"/>
    <w:rsid w:val="00845911"/>
    <w:rsid w:val="008A5948"/>
    <w:rsid w:val="00941C2B"/>
    <w:rsid w:val="00A66303"/>
    <w:rsid w:val="00AA0F46"/>
    <w:rsid w:val="00AC737F"/>
    <w:rsid w:val="00AD1146"/>
    <w:rsid w:val="00B006FB"/>
    <w:rsid w:val="00B1625B"/>
    <w:rsid w:val="00B24A71"/>
    <w:rsid w:val="00B35CE9"/>
    <w:rsid w:val="00BB7BB0"/>
    <w:rsid w:val="00C9715B"/>
    <w:rsid w:val="00CA6020"/>
    <w:rsid w:val="00CF3C5C"/>
    <w:rsid w:val="00D2185E"/>
    <w:rsid w:val="00D6745C"/>
    <w:rsid w:val="00D71BA8"/>
    <w:rsid w:val="00E07166"/>
    <w:rsid w:val="00E1013D"/>
    <w:rsid w:val="00EB2C64"/>
    <w:rsid w:val="00F47AB4"/>
    <w:rsid w:val="00FD5089"/>
    <w:rsid w:val="00FF112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styleId="ListParagraph">
    <w:name w:val="List Paragraph"/>
    <w:basedOn w:val="Normal"/>
    <w:uiPriority w:val="34"/>
    <w:qFormat/>
    <w:rsid w:val="00B006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507913758">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5:197:TOC" TargetMode="External"/><Relationship Id="rId55"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styles" Target="styles.xm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12:315:TOC" TargetMode="External"/><Relationship Id="rId56"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fontTable" Target="fontTable.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8:218:TOC"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AUTO/?uri=OJ:L:2009:211:TOC" TargetMode="External"/><Relationship Id="rId52" Type="http://schemas.openxmlformats.org/officeDocument/2006/relationships/hyperlink" Target="https://eur-lex.europa.eu/legal-content/EN/AUTO/?uri=OJ:L:2013:163:TOC"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F8912983-35BC-4293-BDFE-F427E4AD0725}"/>
</file>

<file path=customXml/itemProps2.xml><?xml version="1.0" encoding="utf-8"?>
<ds:datastoreItem xmlns:ds="http://schemas.openxmlformats.org/officeDocument/2006/customXml" ds:itemID="{977D141B-E79A-4055-B401-254F7BEF424D}"/>
</file>

<file path=customXml/itemProps3.xml><?xml version="1.0" encoding="utf-8"?>
<ds:datastoreItem xmlns:ds="http://schemas.openxmlformats.org/officeDocument/2006/customXml" ds:itemID="{383B917A-03F4-462E-863C-117DF802EF4B}"/>
</file>

<file path=docProps/app.xml><?xml version="1.0" encoding="utf-8"?>
<Properties xmlns="http://schemas.openxmlformats.org/officeDocument/2006/extended-properties" xmlns:vt="http://schemas.openxmlformats.org/officeDocument/2006/docPropsVTypes">
  <Template>Normal</Template>
  <TotalTime>0</TotalTime>
  <Pages>91</Pages>
  <Words>33183</Words>
  <Characters>189147</Characters>
  <Application>Microsoft Office Word</Application>
  <DocSecurity>0</DocSecurity>
  <Lines>1576</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2022-11-29T10:11:00Z</dcterms:created>
  <dcterms:modified xsi:type="dcterms:W3CDTF">2022-11-29T10:11:00Z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