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0" w:type="dxa"/>
          <w:right w:w="0" w:type="dxa"/>
        </w:tblCellMar>
        <w:tblLook w:val="04A0" w:firstRow="1" w:lastRow="0" w:firstColumn="1" w:lastColumn="0" w:noHBand="0" w:noVBand="1"/>
      </w:tblPr>
      <w:tblGrid>
        <w:gridCol w:w="1728"/>
        <w:gridCol w:w="439"/>
        <w:gridCol w:w="5650"/>
        <w:gridCol w:w="1209"/>
      </w:tblGrid>
      <w:tr w:rsidR="003B7AE9" w:rsidRPr="003B7AE9" w14:paraId="3603E75B" w14:textId="77777777" w:rsidTr="003B7AE9">
        <w:tc>
          <w:tcPr>
            <w:tcW w:w="0" w:type="auto"/>
            <w:shd w:val="clear" w:color="auto" w:fill="auto"/>
            <w:vAlign w:val="center"/>
            <w:hideMark/>
          </w:tcPr>
          <w:p w14:paraId="78CBB190" w14:textId="77777777" w:rsidR="003B7AE9" w:rsidRPr="003B7AE9" w:rsidRDefault="003B7AE9" w:rsidP="003B7AE9">
            <w:pPr>
              <w:spacing w:before="120" w:after="120" w:line="240" w:lineRule="auto"/>
              <w:rPr>
                <w:rFonts w:ascii="inherit" w:eastAsia="Times New Roman" w:hAnsi="inherit" w:cs="Times New Roman"/>
                <w:sz w:val="24"/>
                <w:szCs w:val="24"/>
                <w:lang w:eastAsia="en-GB"/>
              </w:rPr>
            </w:pPr>
            <w:bookmarkStart w:id="0" w:name="_GoBack"/>
            <w:bookmarkEnd w:id="0"/>
            <w:r w:rsidRPr="003B7AE9">
              <w:rPr>
                <w:rFonts w:ascii="inherit" w:eastAsia="Times New Roman" w:hAnsi="inherit" w:cs="Times New Roman"/>
                <w:sz w:val="24"/>
                <w:szCs w:val="24"/>
                <w:lang w:eastAsia="en-GB"/>
              </w:rPr>
              <w:t>27.4.2016   </w:t>
            </w:r>
          </w:p>
        </w:tc>
        <w:tc>
          <w:tcPr>
            <w:tcW w:w="0" w:type="auto"/>
            <w:shd w:val="clear" w:color="auto" w:fill="auto"/>
            <w:vAlign w:val="center"/>
            <w:hideMark/>
          </w:tcPr>
          <w:p w14:paraId="3967D394" w14:textId="77777777" w:rsidR="003B7AE9" w:rsidRPr="003B7AE9" w:rsidRDefault="003B7AE9" w:rsidP="003B7AE9">
            <w:pPr>
              <w:pBdr>
                <w:top w:val="single" w:sz="6" w:space="0" w:color="000000"/>
                <w:left w:val="single" w:sz="6" w:space="0" w:color="000000"/>
                <w:bottom w:val="single" w:sz="6" w:space="0" w:color="000000"/>
                <w:right w:val="single" w:sz="6" w:space="0" w:color="000000"/>
              </w:pBd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w:t>
            </w:r>
          </w:p>
        </w:tc>
        <w:tc>
          <w:tcPr>
            <w:tcW w:w="0" w:type="auto"/>
            <w:shd w:val="clear" w:color="auto" w:fill="auto"/>
            <w:vAlign w:val="center"/>
            <w:hideMark/>
          </w:tcPr>
          <w:p w14:paraId="5F2CAEC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Official Journal of the European Union</w:t>
            </w:r>
          </w:p>
        </w:tc>
        <w:tc>
          <w:tcPr>
            <w:tcW w:w="0" w:type="auto"/>
            <w:shd w:val="clear" w:color="auto" w:fill="auto"/>
            <w:vAlign w:val="center"/>
            <w:hideMark/>
          </w:tcPr>
          <w:p w14:paraId="503901B9" w14:textId="77777777" w:rsidR="003B7AE9" w:rsidRPr="003B7AE9" w:rsidRDefault="003B7AE9" w:rsidP="003B7AE9">
            <w:pPr>
              <w:spacing w:before="120" w:after="120" w:line="240" w:lineRule="auto"/>
              <w:jc w:val="right"/>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 112/1</w:t>
            </w:r>
          </w:p>
        </w:tc>
      </w:tr>
    </w:tbl>
    <w:p w14:paraId="4ECF5D08" w14:textId="77777777" w:rsidR="003B7AE9" w:rsidRPr="003B7AE9" w:rsidRDefault="00E16AE8" w:rsidP="003B7AE9">
      <w:pPr>
        <w:shd w:val="clear" w:color="auto" w:fill="FFFFFF"/>
        <w:spacing w:before="6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59BE2A1A">
          <v:rect id="_x0000_i1025" style="width:1018.7pt;height:.75pt" o:hrpct="0" o:hralign="center" o:hrstd="t" o:hrnoshade="t" o:hr="t" fillcolor="black" stroked="f"/>
        </w:pict>
      </w:r>
    </w:p>
    <w:p w14:paraId="0430E6FC"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COMMISSION REGULATION (EU) 2016/631</w:t>
      </w:r>
    </w:p>
    <w:p w14:paraId="6319F450"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of 14 April 2016</w:t>
      </w:r>
    </w:p>
    <w:p w14:paraId="75BE85B0"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establishing a network code on requirements for grid connection of generators</w:t>
      </w:r>
    </w:p>
    <w:p w14:paraId="291BAEF8"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(Text with EEA relevance)</w:t>
      </w:r>
    </w:p>
    <w:p w14:paraId="261427A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EUROPEAN COMMISSION,</w:t>
      </w:r>
    </w:p>
    <w:p w14:paraId="6E41F7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Having regard to the Treaty on the Functioning of the European Union,</w:t>
      </w:r>
    </w:p>
    <w:p w14:paraId="73AF8F3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8" w:anchor="ntr1-L_2016112EN.01000101-E0001"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1</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and in particular Article 6(11) thereof,</w:t>
      </w:r>
    </w:p>
    <w:p w14:paraId="3115A3D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1D574FF" w14:textId="77777777" w:rsidTr="003B7AE9">
        <w:tc>
          <w:tcPr>
            <w:tcW w:w="0" w:type="auto"/>
            <w:shd w:val="clear" w:color="auto" w:fill="auto"/>
            <w:hideMark/>
          </w:tcPr>
          <w:p w14:paraId="263C5D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4E49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74F605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CCA2AD0" w14:textId="77777777" w:rsidTr="003B7AE9">
        <w:tc>
          <w:tcPr>
            <w:tcW w:w="0" w:type="auto"/>
            <w:shd w:val="clear" w:color="auto" w:fill="auto"/>
            <w:hideMark/>
          </w:tcPr>
          <w:p w14:paraId="1D3ACF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742C26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9" w:anchor="ntr2-L_2016112EN.01000101-E0002"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2</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In order to provide system security within the interconnected transmission system, it is essential to establish a common understanding of the requirements applicable to power-generating modules. Those requirements that contribute to maintaining, preserving and restoring system security in order to facilitate proper functioning of the internal electricity market within and between synchronous areas, and to achieve cost efficiencies, should be regarded as cross-border network issues and market integration issues.</w:t>
            </w:r>
          </w:p>
        </w:tc>
      </w:tr>
    </w:tbl>
    <w:p w14:paraId="52D94E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BE86CF7" w14:textId="77777777" w:rsidTr="003B7AE9">
        <w:tc>
          <w:tcPr>
            <w:tcW w:w="0" w:type="auto"/>
            <w:shd w:val="clear" w:color="auto" w:fill="auto"/>
            <w:hideMark/>
          </w:tcPr>
          <w:p w14:paraId="75B47F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287F04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Harmonised rules for grid connection for power-generating modules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EA90B9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E0C3589" w14:textId="77777777" w:rsidTr="003B7AE9">
        <w:tc>
          <w:tcPr>
            <w:tcW w:w="0" w:type="auto"/>
            <w:shd w:val="clear" w:color="auto" w:fill="auto"/>
            <w:hideMark/>
          </w:tcPr>
          <w:p w14:paraId="062D3F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10F910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System security depends partly on the technical capabilities of power-generating modules. Therefore regular coordination at the level of the transmission and distribution networks and adequate performance of the equipment connected to the </w:t>
            </w:r>
            <w:r w:rsidRPr="003B7AE9">
              <w:rPr>
                <w:rFonts w:ascii="inherit" w:eastAsia="Times New Roman" w:hAnsi="inherit" w:cs="Times New Roman"/>
                <w:sz w:val="24"/>
                <w:szCs w:val="24"/>
                <w:lang w:eastAsia="en-GB"/>
              </w:rPr>
              <w:lastRenderedPageBreak/>
              <w:t>transmission and distribution networks with sufficient robustness to cope with disturbances and to help to prevent any major disruption or to facilitate restoration of the system after a collapse are fundamental prerequisites.</w:t>
            </w:r>
          </w:p>
        </w:tc>
      </w:tr>
    </w:tbl>
    <w:p w14:paraId="756E9AE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342E3A3" w14:textId="77777777" w:rsidTr="003B7AE9">
        <w:tc>
          <w:tcPr>
            <w:tcW w:w="0" w:type="auto"/>
            <w:shd w:val="clear" w:color="auto" w:fill="auto"/>
            <w:hideMark/>
          </w:tcPr>
          <w:p w14:paraId="2F38F9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37CEC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Secure system operation is only possible if there is close cooperation between power-generating facility owners and system operators. In particular, the functioning of the system under abnormal operating conditions depends on the response of power-generating modules to deviations from the reference 1 per unit (pu) values of voltage and nominal frequency. In the context of system security, the networks and the power-generating modules should be considered as one entity from a system engineering point of view, given that those parts are interdependent. Therefore, as a prerequisite for grid connection, relevant technical requirements should be set for power-generating modules.</w:t>
            </w:r>
          </w:p>
        </w:tc>
      </w:tr>
    </w:tbl>
    <w:p w14:paraId="082396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F495807" w14:textId="77777777" w:rsidTr="003B7AE9">
        <w:tc>
          <w:tcPr>
            <w:tcW w:w="0" w:type="auto"/>
            <w:shd w:val="clear" w:color="auto" w:fill="auto"/>
            <w:hideMark/>
          </w:tcPr>
          <w:p w14:paraId="586274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54133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3BC2F38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1D4E696" w14:textId="77777777" w:rsidTr="003B7AE9">
        <w:tc>
          <w:tcPr>
            <w:tcW w:w="0" w:type="auto"/>
            <w:shd w:val="clear" w:color="auto" w:fill="auto"/>
            <w:hideMark/>
          </w:tcPr>
          <w:p w14:paraId="4104C2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6EB506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Different synchronous electricity systems in the Union have different characteristics which need to be taken into account when setting the requirements for generators. It is therefore appropriate to consider regional specificities when establishing network connection rules as required by Article 8(6) of Regulation (EC) No 714/2009.</w:t>
            </w:r>
          </w:p>
        </w:tc>
      </w:tr>
    </w:tbl>
    <w:p w14:paraId="4F9ED90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432361D" w14:textId="77777777" w:rsidTr="003B7AE9">
        <w:tc>
          <w:tcPr>
            <w:tcW w:w="0" w:type="auto"/>
            <w:shd w:val="clear" w:color="auto" w:fill="auto"/>
            <w:hideMark/>
          </w:tcPr>
          <w:p w14:paraId="1BF938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(8)</w:t>
            </w:r>
          </w:p>
        </w:tc>
        <w:tc>
          <w:tcPr>
            <w:tcW w:w="0" w:type="auto"/>
            <w:shd w:val="clear" w:color="auto" w:fill="auto"/>
            <w:hideMark/>
          </w:tcPr>
          <w:p w14:paraId="42FCB8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view of the need to provide regulatory certainty, the requirements of this Regulation should apply to new generating facilities but should not apply to existing generating modules and generating modules already at an advanced stage of planning but not yet completed unless the relevant regulatory authority or Member State decides otherwise based on evolution of system requirements and a full cost-benefit analysis, or where there has been substantial modernisation of those generating facilities.</w:t>
            </w:r>
          </w:p>
        </w:tc>
      </w:tr>
    </w:tbl>
    <w:p w14:paraId="4552F7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3FFA0CE" w14:textId="77777777" w:rsidTr="003B7AE9">
        <w:tc>
          <w:tcPr>
            <w:tcW w:w="0" w:type="auto"/>
            <w:shd w:val="clear" w:color="auto" w:fill="auto"/>
            <w:hideMark/>
          </w:tcPr>
          <w:p w14:paraId="1AE781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3E5AFF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significance of power-generating modules should be based on their size and their effect on the overall system. Synchronous machines should be classed on the machine size and include all the components of a generating facility that normally run indivisibly, such as separate alternators driven by the separate gas and steam turbines of a single combined-cycle gas turbine installation. For a facility including several such combined-cycle gas turbine installations, each should be assessed on its size, and not on the whole capacity of the facility. Non-synchronously connected power-generating units, where they are collected together to form an economic unit and where they have a single connection point should be assessed on their aggregated capacity.</w:t>
            </w:r>
          </w:p>
        </w:tc>
      </w:tr>
    </w:tbl>
    <w:p w14:paraId="40C8D5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F4E59A" w14:textId="77777777" w:rsidTr="003B7AE9">
        <w:tc>
          <w:tcPr>
            <w:tcW w:w="0" w:type="auto"/>
            <w:shd w:val="clear" w:color="auto" w:fill="auto"/>
            <w:hideMark/>
          </w:tcPr>
          <w:p w14:paraId="73A61C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46A3F4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view of the different voltage level at which generators are connected and their maximum generating capacity, this Regulation should make a distinction between different types of generators by establishing different levels of requirements. This Regulation does not set the rules to determine the voltage level of the connection point to which the power-generating module shall be connected.</w:t>
            </w:r>
          </w:p>
        </w:tc>
      </w:tr>
    </w:tbl>
    <w:p w14:paraId="401904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2845F2" w14:textId="77777777" w:rsidTr="003B7AE9">
        <w:tc>
          <w:tcPr>
            <w:tcW w:w="0" w:type="auto"/>
            <w:shd w:val="clear" w:color="auto" w:fill="auto"/>
            <w:hideMark/>
          </w:tcPr>
          <w:p w14:paraId="1AC8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(11)</w:t>
            </w:r>
          </w:p>
        </w:tc>
        <w:tc>
          <w:tcPr>
            <w:tcW w:w="0" w:type="auto"/>
            <w:shd w:val="clear" w:color="auto" w:fill="auto"/>
            <w:hideMark/>
          </w:tcPr>
          <w:p w14:paraId="0B271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requirements applicable to type A power-generating modules should be set at the basic level necessary to ensure capabilities of generation with limited automated response and minimal system operator control. They should ensure that there is no </w:t>
            </w:r>
            <w:r w:rsidRPr="003B7AE9">
              <w:rPr>
                <w:rFonts w:ascii="inherit" w:eastAsia="Times New Roman" w:hAnsi="inherit" w:cs="Times New Roman"/>
                <w:sz w:val="24"/>
                <w:szCs w:val="24"/>
                <w:lang w:eastAsia="en-GB"/>
              </w:rPr>
              <w:lastRenderedPageBreak/>
              <w:t>large-scale loss of generation over system operational ranges, thereby minimising critical events, and include requirements necessary for widespread intervention during system-critical events.</w:t>
            </w:r>
          </w:p>
        </w:tc>
      </w:tr>
    </w:tbl>
    <w:p w14:paraId="021056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DEF33D3" w14:textId="77777777" w:rsidTr="003B7AE9">
        <w:tc>
          <w:tcPr>
            <w:tcW w:w="0" w:type="auto"/>
            <w:shd w:val="clear" w:color="auto" w:fill="auto"/>
            <w:hideMark/>
          </w:tcPr>
          <w:p w14:paraId="47D4C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4A202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B power-generating modules should provide for a wider range of automated dynamic response with greater resilience to operational events, in order to ensure the use of this dynamic response, and a higher level of system operator control and information to utilise those capabilities. They ensure an automated response to mitigate the impact of, and maximise dynamic generation response to, system events.</w:t>
            </w:r>
          </w:p>
        </w:tc>
      </w:tr>
    </w:tbl>
    <w:p w14:paraId="6CA3F2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7C6C6BC" w14:textId="77777777" w:rsidTr="003B7AE9">
        <w:tc>
          <w:tcPr>
            <w:tcW w:w="0" w:type="auto"/>
            <w:shd w:val="clear" w:color="auto" w:fill="auto"/>
            <w:hideMark/>
          </w:tcPr>
          <w:p w14:paraId="68AA6C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(13)</w:t>
            </w:r>
          </w:p>
        </w:tc>
        <w:tc>
          <w:tcPr>
            <w:tcW w:w="0" w:type="auto"/>
            <w:shd w:val="clear" w:color="auto" w:fill="auto"/>
            <w:hideMark/>
          </w:tcPr>
          <w:p w14:paraId="6D04AF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C power-generating modules should provide for a refined, stable and highly controllable real-time dynamic response aiming to provide principle ancillary services to ensure security of supply. Those requirements should cover all system states with consequential detailed specification of interactions of requirements, functions, control and information to utilise those capabilities and ensure the real-time system response necessary to avoid, manage and respond to system events. Those requirements should also provide for sufficient capability of generating modules to respond to both intact and system disturbed situations, and should provide the information and control necessary to utilise generation in different situations.</w:t>
            </w:r>
          </w:p>
        </w:tc>
      </w:tr>
    </w:tbl>
    <w:p w14:paraId="4FC314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57AFE2" w14:textId="77777777" w:rsidTr="003B7AE9">
        <w:tc>
          <w:tcPr>
            <w:tcW w:w="0" w:type="auto"/>
            <w:shd w:val="clear" w:color="auto" w:fill="auto"/>
            <w:hideMark/>
          </w:tcPr>
          <w:p w14:paraId="09F67C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013C4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D power-generating modules should be specific to higher voltage connected generation with an impact on control and operation of the entire system. They should ensure stable operation of the interconnected system, allowing the use of ancillary services from generation Europe-wide.</w:t>
            </w:r>
          </w:p>
        </w:tc>
      </w:tr>
    </w:tbl>
    <w:p w14:paraId="3C0323A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538D00E" w14:textId="77777777" w:rsidTr="003B7AE9">
        <w:tc>
          <w:tcPr>
            <w:tcW w:w="0" w:type="auto"/>
            <w:shd w:val="clear" w:color="auto" w:fill="auto"/>
            <w:hideMark/>
          </w:tcPr>
          <w:p w14:paraId="5F7C9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496C926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should be based on the principles of non-discrimination and transparency as well as on the principle of optimisation between the highest overall efficiency and lowest total cost for all involved parties. Therefore those requirements should reflect the differences in the treatment of generation technologies with different inherent characteristics, and avoid unnecessary investments in some geographical areas in order to take into account their respective regional specificities. Transmission system operators (‘TSOs’) and distribution system operators (‘DSOs’) including closed distribution system operators (‘CDSOs’) can take those differences into account when defining the requirements in accordance with the provisions of this Regulation, whilst recognising that the thresholds which determine whether a system is a transmission system or a distribution system are established at the national level.</w:t>
            </w:r>
          </w:p>
        </w:tc>
      </w:tr>
    </w:tbl>
    <w:p w14:paraId="4F929F1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BFBE78" w14:textId="77777777" w:rsidTr="003B7AE9">
        <w:tc>
          <w:tcPr>
            <w:tcW w:w="0" w:type="auto"/>
            <w:shd w:val="clear" w:color="auto" w:fill="auto"/>
            <w:hideMark/>
          </w:tcPr>
          <w:p w14:paraId="46EE5F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41C4D8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Due to its cross-border impact, this Regulation should aim at the same frequency-related requirements for all voltage levels, at least within a synchronous area. That is necessary because, within a synchronous area, a change in frequency in one Member State would immediately impact frequency and could damage equipment in all other Member States.</w:t>
            </w:r>
          </w:p>
        </w:tc>
      </w:tr>
    </w:tbl>
    <w:p w14:paraId="51FADFE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E208EF" w14:textId="77777777" w:rsidTr="003B7AE9">
        <w:tc>
          <w:tcPr>
            <w:tcW w:w="0" w:type="auto"/>
            <w:shd w:val="clear" w:color="auto" w:fill="auto"/>
            <w:hideMark/>
          </w:tcPr>
          <w:p w14:paraId="206D7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(17)</w:t>
            </w:r>
          </w:p>
        </w:tc>
        <w:tc>
          <w:tcPr>
            <w:tcW w:w="0" w:type="auto"/>
            <w:shd w:val="clear" w:color="auto" w:fill="auto"/>
            <w:hideMark/>
          </w:tcPr>
          <w:p w14:paraId="231D9B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ensure system security, it should be possible for power-generating modules in each synchronous area of the interconnected system to remain connected to the system for specified frequency and voltage ranges.</w:t>
            </w:r>
          </w:p>
        </w:tc>
      </w:tr>
    </w:tbl>
    <w:p w14:paraId="177D97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67F5E7" w14:textId="77777777" w:rsidTr="003B7AE9">
        <w:tc>
          <w:tcPr>
            <w:tcW w:w="0" w:type="auto"/>
            <w:shd w:val="clear" w:color="auto" w:fill="auto"/>
            <w:hideMark/>
          </w:tcPr>
          <w:p w14:paraId="48284D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D24AF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This Regulation should provide for ranges of parameters for national choices for fault-ride-through capability to maintain a proportionate approach reflecting varying system needs such as the level of renewable energy sources (‘RES’) and </w:t>
            </w:r>
            <w:r w:rsidRPr="003B7AE9">
              <w:rPr>
                <w:rFonts w:ascii="inherit" w:eastAsia="Times New Roman" w:hAnsi="inherit" w:cs="Times New Roman"/>
                <w:sz w:val="24"/>
                <w:szCs w:val="24"/>
                <w:lang w:eastAsia="en-GB"/>
              </w:rPr>
              <w:lastRenderedPageBreak/>
              <w:t>existing network protection schemes, both transmission and distribution. In view of the configuration of some networks, the upper limit for fault-ride-through requirements should be 250 milliseconds. However, given that the most common fault clearing time in Europe is currently 150 milliseconds it leaves scope for the entity, as designated by the Member State to approve the requirements of this Regulation, to verify that a longer requirement is necessary before approving it.</w:t>
            </w:r>
          </w:p>
        </w:tc>
      </w:tr>
    </w:tbl>
    <w:p w14:paraId="165149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A6AE66E" w14:textId="77777777" w:rsidTr="003B7AE9">
        <w:tc>
          <w:tcPr>
            <w:tcW w:w="0" w:type="auto"/>
            <w:shd w:val="clear" w:color="auto" w:fill="auto"/>
            <w:hideMark/>
          </w:tcPr>
          <w:p w14:paraId="476E4E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6DC284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defining the pre-fault and post-fault conditions for the fault-ride-through capability, taking into account system characteristics such as network topology and generation mix, the relevant TSO should decide whether priority is given to pre-fault operating conditions of power-generating modules or to longer fault clearance times.</w:t>
            </w:r>
          </w:p>
        </w:tc>
      </w:tr>
    </w:tbl>
    <w:p w14:paraId="5216E46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AF1583A" w14:textId="77777777" w:rsidTr="003B7AE9">
        <w:tc>
          <w:tcPr>
            <w:tcW w:w="0" w:type="auto"/>
            <w:shd w:val="clear" w:color="auto" w:fill="auto"/>
            <w:hideMark/>
          </w:tcPr>
          <w:p w14:paraId="534500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192210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appropriate reconnection after an incidental disconnection due to a network disturbance is important to the functioning of the interconnected system. Proper network protection is essential for maintaining system stability and security, particularly in case of disturbances to the system. Protection schemes can prevent aggravation of disturbances and limit their consequences.</w:t>
            </w:r>
          </w:p>
        </w:tc>
      </w:tr>
    </w:tbl>
    <w:p w14:paraId="27D27F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1A879C" w14:textId="77777777" w:rsidTr="003B7AE9">
        <w:tc>
          <w:tcPr>
            <w:tcW w:w="0" w:type="auto"/>
            <w:shd w:val="clear" w:color="auto" w:fill="auto"/>
            <w:hideMark/>
          </w:tcPr>
          <w:p w14:paraId="515F7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574CD8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Adequate information exchange between system operators and power-generating facility owners is a prerequisite for enabling system operators to maintain system stability and security. System operators need to have a continuous overview of the state of the system, which includes information on the operating conditions of power-generating modules, as well as the possibility to communicate with them in order to direct operational instructions.</w:t>
            </w:r>
          </w:p>
        </w:tc>
      </w:tr>
    </w:tbl>
    <w:p w14:paraId="26D12E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EBB185" w14:textId="77777777" w:rsidTr="003B7AE9">
        <w:tc>
          <w:tcPr>
            <w:tcW w:w="0" w:type="auto"/>
            <w:shd w:val="clear" w:color="auto" w:fill="auto"/>
            <w:hideMark/>
          </w:tcPr>
          <w:p w14:paraId="41FAAB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489518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emergency situations which could endanger system stability and security, system operators should have the possibility to instruct that the output of power-generating modules be adjusted in a way which allows system operators to meet their responsibilities for system security.</w:t>
            </w:r>
          </w:p>
        </w:tc>
      </w:tr>
    </w:tbl>
    <w:p w14:paraId="5F06037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70F588" w14:textId="77777777" w:rsidTr="003B7AE9">
        <w:tc>
          <w:tcPr>
            <w:tcW w:w="0" w:type="auto"/>
            <w:shd w:val="clear" w:color="auto" w:fill="auto"/>
            <w:hideMark/>
          </w:tcPr>
          <w:p w14:paraId="04C00F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572813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03882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F83D7D6" w14:textId="77777777" w:rsidTr="003B7AE9">
        <w:tc>
          <w:tcPr>
            <w:tcW w:w="0" w:type="auto"/>
            <w:shd w:val="clear" w:color="auto" w:fill="auto"/>
            <w:hideMark/>
          </w:tcPr>
          <w:p w14:paraId="18713D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4B4274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capability needs depend on several factors including the degree of network meshing and the ratio of in-feed and consumption, which should be taken into account when establishing reactive power requirements. When regional system characteristics vary within a systems operator's area of responsibility, more than one profile could be appropriate. Reactive power production, known as lagging, at high voltages and reactive power consumption, known as leading, at low voltages might not be necessary. Reactive power requirements could put constraints on the design and operation of power-generating facilities. Therefore it is important that the capabilities actually required for efficient system operation be thoroughly assessed.</w:t>
            </w:r>
          </w:p>
        </w:tc>
      </w:tr>
    </w:tbl>
    <w:p w14:paraId="0FFBFA4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7296341" w14:textId="77777777" w:rsidTr="003B7AE9">
        <w:tc>
          <w:tcPr>
            <w:tcW w:w="0" w:type="auto"/>
            <w:shd w:val="clear" w:color="auto" w:fill="auto"/>
            <w:hideMark/>
          </w:tcPr>
          <w:p w14:paraId="50BDE9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(25)</w:t>
            </w:r>
          </w:p>
        </w:tc>
        <w:tc>
          <w:tcPr>
            <w:tcW w:w="0" w:type="auto"/>
            <w:shd w:val="clear" w:color="auto" w:fill="auto"/>
            <w:hideMark/>
          </w:tcPr>
          <w:p w14:paraId="20A0E2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power-generating modules have an inherent capability to resist or slow down frequency deviations, a characteristic which many RES technologies do not have. Therefore countermeasures should be adopted, to avoid a larger rate of change of frequency during high RES production. Synthetic inertia could facilitate further expansion of RES, which do not naturally contribute to inertia.</w:t>
            </w:r>
          </w:p>
        </w:tc>
      </w:tr>
    </w:tbl>
    <w:p w14:paraId="69D1A8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119EB3E" w14:textId="77777777" w:rsidTr="003B7AE9">
        <w:tc>
          <w:tcPr>
            <w:tcW w:w="0" w:type="auto"/>
            <w:shd w:val="clear" w:color="auto" w:fill="auto"/>
            <w:hideMark/>
          </w:tcPr>
          <w:p w14:paraId="2B469C4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(26)</w:t>
            </w:r>
          </w:p>
        </w:tc>
        <w:tc>
          <w:tcPr>
            <w:tcW w:w="0" w:type="auto"/>
            <w:shd w:val="clear" w:color="auto" w:fill="auto"/>
            <w:hideMark/>
          </w:tcPr>
          <w:p w14:paraId="4EE6A3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Appropriate and proportionate compliance testing should be introduced so that system operators can ensure operational security.</w:t>
            </w:r>
          </w:p>
        </w:tc>
      </w:tr>
    </w:tbl>
    <w:p w14:paraId="5A6269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5C3A11" w14:textId="77777777" w:rsidTr="003B7AE9">
        <w:tc>
          <w:tcPr>
            <w:tcW w:w="0" w:type="auto"/>
            <w:shd w:val="clear" w:color="auto" w:fill="auto"/>
            <w:hideMark/>
          </w:tcPr>
          <w:p w14:paraId="0C6E0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73D473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should be taken into particular consideration in the development of connection requirements.</w:t>
            </w:r>
          </w:p>
        </w:tc>
      </w:tr>
    </w:tbl>
    <w:p w14:paraId="452C7D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D29E2AE" w14:textId="77777777" w:rsidTr="003B7AE9">
        <w:tc>
          <w:tcPr>
            <w:tcW w:w="0" w:type="auto"/>
            <w:shd w:val="clear" w:color="auto" w:fill="auto"/>
            <w:hideMark/>
          </w:tcPr>
          <w:p w14:paraId="56D9B9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79B057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process for derogating from the rules should be set out in this Regulation to take into account local circumstances where exceptionally, for example, compliance with those rules could jeopardise the stability of the local network or where the safe operation of a power-generating module might require operating conditions that are not in line with the Regulation. In the case of particular combined heat and power plants, which bring wider efficiency benefits, applying the rules set out in this Regulation could result in disproportionate costs and lead to the loss of those efficiency benefits.</w:t>
            </w:r>
          </w:p>
        </w:tc>
      </w:tr>
    </w:tbl>
    <w:p w14:paraId="4AEA27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064858" w14:textId="77777777" w:rsidTr="003B7AE9">
        <w:tc>
          <w:tcPr>
            <w:tcW w:w="0" w:type="auto"/>
            <w:shd w:val="clear" w:color="auto" w:fill="auto"/>
            <w:hideMark/>
          </w:tcPr>
          <w:p w14:paraId="13F717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9513FB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Subject to approval by the relevant regulatory authority, or other authority where applicable in a Member State, system operators should be allowed to propose derogations for certain classes of power-generating modules.</w:t>
            </w:r>
          </w:p>
        </w:tc>
      </w:tr>
    </w:tbl>
    <w:p w14:paraId="45120A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8585367" w14:textId="77777777" w:rsidTr="003B7AE9">
        <w:tc>
          <w:tcPr>
            <w:tcW w:w="0" w:type="auto"/>
            <w:shd w:val="clear" w:color="auto" w:fill="auto"/>
            <w:hideMark/>
          </w:tcPr>
          <w:p w14:paraId="6039C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2393CE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Regulation has been adopted on the basis of Regulation (EC) No 714/2009 which it supplements and of which it forms an integral part. References to Regulation (EC) No 714/2009 in other legal acts should be understood as also referring to this Regulation.</w:t>
            </w:r>
          </w:p>
        </w:tc>
      </w:tr>
    </w:tbl>
    <w:p w14:paraId="6F84A1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388712C" w14:textId="77777777" w:rsidTr="003B7AE9">
        <w:tc>
          <w:tcPr>
            <w:tcW w:w="0" w:type="auto"/>
            <w:shd w:val="clear" w:color="auto" w:fill="auto"/>
            <w:hideMark/>
          </w:tcPr>
          <w:p w14:paraId="4E287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008B85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tbl>
    <w:p w14:paraId="246A486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HAS ADOPTED THIS REGULATION:</w:t>
      </w:r>
    </w:p>
    <w:p w14:paraId="1C695FB7"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w:t>
      </w:r>
    </w:p>
    <w:p w14:paraId="1189A911"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6927A82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w:t>
      </w:r>
    </w:p>
    <w:p w14:paraId="316A165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Subject matter</w:t>
      </w:r>
    </w:p>
    <w:p w14:paraId="4DE75AF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establishes a network code which lays down the requirements for grid connection of power-generating facilities, namely synchronous power-generating modules, power park modules and offshore power park modules, to the interconnected system. It, therefore, helps to ensure fair conditions of competition in the internal electricity market, to ensure system security and the integration of renewable electricity sources, and to facilitate Union-wide trade in electricity.</w:t>
      </w:r>
    </w:p>
    <w:p w14:paraId="3F98EC3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also lays down the obligations for ensuring that system operators make appropriate use of the power-generating facilities' capabilities in a transparent and non-discriminatory manner to provide a level playing field throughout the Union.</w:t>
      </w:r>
    </w:p>
    <w:p w14:paraId="68AB3FA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w:t>
      </w:r>
    </w:p>
    <w:p w14:paraId="0CB556D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Definitions</w:t>
      </w:r>
    </w:p>
    <w:p w14:paraId="23D21F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For the purposes of this Regulation, the definitions in Article 2 of Directive 2012/27/EU of the European Parliament and of the Council</w:t>
      </w:r>
      <w:hyperlink r:id="rId10" w:anchor="ntr3-L_2016112EN.01000101-E0003"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3</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Article 2 of Regulation (EC) No 714/2009, Article 2 of Commission Regulation (EU) 2015/1222</w:t>
      </w:r>
      <w:hyperlink r:id="rId11" w:anchor="ntr4-L_2016112EN.01000101-E0004"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4</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Article 2 of Commission Regulation (EU) No 543/2013</w:t>
      </w:r>
      <w:hyperlink r:id="rId12" w:anchor="ntr5-L_2016112EN.01000101-E0005"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5</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and Article 2 of Directive 2009/72/EC shall apply.</w:t>
      </w:r>
    </w:p>
    <w:p w14:paraId="4F0C42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E5A7604" w14:textId="77777777" w:rsidTr="003B7AE9">
        <w:tc>
          <w:tcPr>
            <w:tcW w:w="0" w:type="auto"/>
            <w:shd w:val="clear" w:color="auto" w:fill="auto"/>
            <w:hideMark/>
          </w:tcPr>
          <w:p w14:paraId="245F57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89E5C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‘entity’ means a regulatory authority, other national authority, system operator or other public or private body appointed under national law.</w:t>
            </w:r>
          </w:p>
        </w:tc>
      </w:tr>
    </w:tbl>
    <w:p w14:paraId="1F6E5FF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C5C3BB3" w14:textId="77777777" w:rsidTr="003B7AE9">
        <w:tc>
          <w:tcPr>
            <w:tcW w:w="0" w:type="auto"/>
            <w:shd w:val="clear" w:color="auto" w:fill="auto"/>
            <w:hideMark/>
          </w:tcPr>
          <w:p w14:paraId="6864E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0157B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area’ means an area covered by synchronously interconnected TSOs, such as the synchronous areas of Continental Europe, Great Britain, Ireland-Northern Ireland and Nordic and the power systems of Lithuania, Latvia and Estonia, together referred to as ‘Baltic’ which are part of a wider synchronous area;</w:t>
            </w:r>
          </w:p>
        </w:tc>
      </w:tr>
    </w:tbl>
    <w:p w14:paraId="196B0E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3E0A0D2" w14:textId="77777777" w:rsidTr="003B7AE9">
        <w:tc>
          <w:tcPr>
            <w:tcW w:w="0" w:type="auto"/>
            <w:shd w:val="clear" w:color="auto" w:fill="auto"/>
            <w:hideMark/>
          </w:tcPr>
          <w:p w14:paraId="3B166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659F85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means the difference in electrical potential between two points measured as the root-mean-square value of the positive sequence phase-to-phase voltages at fundamental frequency;</w:t>
            </w:r>
          </w:p>
        </w:tc>
      </w:tr>
    </w:tbl>
    <w:p w14:paraId="4B86711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7FDDB7B" w14:textId="77777777" w:rsidTr="003B7AE9">
        <w:tc>
          <w:tcPr>
            <w:tcW w:w="0" w:type="auto"/>
            <w:shd w:val="clear" w:color="auto" w:fill="auto"/>
            <w:hideMark/>
          </w:tcPr>
          <w:p w14:paraId="7FACEF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286BBB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‘apparent power’ means the product of voltage and current at fundamental frequency, and the square root of three in the case of three-phase systems, usually expressed in kilovolt-amperes (‘kVA’) or megavolt-amperes (‘MVA’);</w:t>
            </w:r>
          </w:p>
        </w:tc>
      </w:tr>
    </w:tbl>
    <w:p w14:paraId="70D9DB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E77FB81" w14:textId="77777777" w:rsidTr="003B7AE9">
        <w:tc>
          <w:tcPr>
            <w:tcW w:w="0" w:type="auto"/>
            <w:shd w:val="clear" w:color="auto" w:fill="auto"/>
            <w:hideMark/>
          </w:tcPr>
          <w:p w14:paraId="70C09A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27FDCB96" w14:textId="6E054EB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means either a synchronous power-generating module or a power park module;</w:t>
            </w:r>
            <w:ins w:id="1" w:author="Author">
              <w:r w:rsidR="00972E3D">
                <w:rPr>
                  <w:rFonts w:ascii="inherit" w:eastAsia="Times New Roman" w:hAnsi="inherit" w:cs="Times New Roman"/>
                  <w:sz w:val="24"/>
                  <w:szCs w:val="24"/>
                  <w:lang w:eastAsia="en-GB"/>
                </w:rPr>
                <w:t xml:space="preserve"> </w:t>
              </w:r>
              <w:r w:rsidR="00972E3D" w:rsidRPr="00972E3D">
                <w:rPr>
                  <w:rFonts w:ascii="inherit" w:eastAsia="Times New Roman" w:hAnsi="inherit" w:cs="Times New Roman"/>
                  <w:sz w:val="24"/>
                  <w:szCs w:val="24"/>
                  <w:lang w:eastAsia="en-GB"/>
                </w:rPr>
                <w:t>A power generating module includes an electricity storage module.</w:t>
              </w:r>
            </w:ins>
          </w:p>
        </w:tc>
      </w:tr>
    </w:tbl>
    <w:p w14:paraId="6BF85EA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17AA29F" w14:textId="77777777" w:rsidTr="003B7AE9">
        <w:tc>
          <w:tcPr>
            <w:tcW w:w="0" w:type="auto"/>
            <w:shd w:val="clear" w:color="auto" w:fill="auto"/>
            <w:hideMark/>
          </w:tcPr>
          <w:p w14:paraId="3254F26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7FE363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means a facility that converts primary energy into electrical energy and which consists of one or more power-generating modules connected to a network at one or more connection points;</w:t>
            </w:r>
          </w:p>
        </w:tc>
      </w:tr>
    </w:tbl>
    <w:p w14:paraId="68BD94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705147C" w14:textId="77777777" w:rsidTr="003B7AE9">
        <w:tc>
          <w:tcPr>
            <w:tcW w:w="0" w:type="auto"/>
            <w:shd w:val="clear" w:color="auto" w:fill="auto"/>
            <w:hideMark/>
          </w:tcPr>
          <w:p w14:paraId="4BF65A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44F5DB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 means a natural or legal entity owning a power-generating facility;</w:t>
            </w:r>
          </w:p>
        </w:tc>
      </w:tr>
    </w:tbl>
    <w:p w14:paraId="08EFAC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3DD01E3" w14:textId="77777777" w:rsidTr="003B7AE9">
        <w:tc>
          <w:tcPr>
            <w:tcW w:w="0" w:type="auto"/>
            <w:shd w:val="clear" w:color="auto" w:fill="auto"/>
            <w:hideMark/>
          </w:tcPr>
          <w:p w14:paraId="6DC88A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(8)</w:t>
            </w:r>
          </w:p>
        </w:tc>
        <w:tc>
          <w:tcPr>
            <w:tcW w:w="0" w:type="auto"/>
            <w:shd w:val="clear" w:color="auto" w:fill="auto"/>
            <w:hideMark/>
          </w:tcPr>
          <w:p w14:paraId="417580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‘main generating plant’ means one or more of the principal items of equipment required to convert the primary source of energy into electricity;</w:t>
            </w:r>
          </w:p>
        </w:tc>
      </w:tr>
    </w:tbl>
    <w:p w14:paraId="609E41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C08B48C" w14:textId="77777777" w:rsidTr="003B7AE9">
        <w:tc>
          <w:tcPr>
            <w:tcW w:w="0" w:type="auto"/>
            <w:shd w:val="clear" w:color="auto" w:fill="auto"/>
            <w:hideMark/>
          </w:tcPr>
          <w:p w14:paraId="323EC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2D5334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power-generating module’ means an indivisible set of installations which can generate electrical energy such that the frequency of the generated voltage, the generator speed and the frequency of network voltage are in a constant ratio and thus in synchronism;</w:t>
            </w:r>
          </w:p>
        </w:tc>
      </w:tr>
    </w:tbl>
    <w:p w14:paraId="2503404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02DD394" w14:textId="77777777" w:rsidTr="003B7AE9">
        <w:tc>
          <w:tcPr>
            <w:tcW w:w="0" w:type="auto"/>
            <w:shd w:val="clear" w:color="auto" w:fill="auto"/>
            <w:hideMark/>
          </w:tcPr>
          <w:p w14:paraId="08C54F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148CFF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document’ or ‘PGMD’ means a document provided by the power-generating facility owner to the relevant system operator for a type B or C power-generating module which confirms that the power-generating module's compliance with the technical criteria set out in this Regulation has been demonstrated and provides the necessary data and statements, including a statement of compliance;</w:t>
            </w:r>
          </w:p>
        </w:tc>
      </w:tr>
    </w:tbl>
    <w:p w14:paraId="791A961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8D115E" w14:textId="77777777" w:rsidTr="003B7AE9">
        <w:tc>
          <w:tcPr>
            <w:tcW w:w="0" w:type="auto"/>
            <w:shd w:val="clear" w:color="auto" w:fill="auto"/>
            <w:hideMark/>
          </w:tcPr>
          <w:p w14:paraId="0BFD4C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(11)</w:t>
            </w:r>
          </w:p>
        </w:tc>
        <w:tc>
          <w:tcPr>
            <w:tcW w:w="0" w:type="auto"/>
            <w:shd w:val="clear" w:color="auto" w:fill="auto"/>
            <w:hideMark/>
          </w:tcPr>
          <w:p w14:paraId="0F63DF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‘relevant TSO’ means the TSO in whose control area a power-generating module, a demand facility, a distribution system or a HVDC system is or will be connected to the network at any voltage level;</w:t>
            </w:r>
          </w:p>
        </w:tc>
      </w:tr>
    </w:tbl>
    <w:p w14:paraId="0FDFF3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94E435" w14:textId="77777777" w:rsidTr="003B7AE9">
        <w:tc>
          <w:tcPr>
            <w:tcW w:w="0" w:type="auto"/>
            <w:shd w:val="clear" w:color="auto" w:fill="auto"/>
            <w:hideMark/>
          </w:tcPr>
          <w:p w14:paraId="1D8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2F93F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means a plant and apparatus connected together in order to transmit or distribute electricity;</w:t>
            </w:r>
          </w:p>
        </w:tc>
      </w:tr>
    </w:tbl>
    <w:p w14:paraId="4003B1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3D869C2" w14:textId="77777777" w:rsidTr="003B7AE9">
        <w:tc>
          <w:tcPr>
            <w:tcW w:w="0" w:type="auto"/>
            <w:shd w:val="clear" w:color="auto" w:fill="auto"/>
            <w:hideMark/>
          </w:tcPr>
          <w:p w14:paraId="68C9CD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(13)</w:t>
            </w:r>
          </w:p>
        </w:tc>
        <w:tc>
          <w:tcPr>
            <w:tcW w:w="0" w:type="auto"/>
            <w:shd w:val="clear" w:color="auto" w:fill="auto"/>
            <w:hideMark/>
          </w:tcPr>
          <w:p w14:paraId="20CC9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‘relevant system operator’ means the transmission system operator or distribution system operator to whose system a power-generating module, demand facility, distribution system or HVDC system is or will be connected;</w:t>
            </w:r>
          </w:p>
        </w:tc>
      </w:tr>
    </w:tbl>
    <w:p w14:paraId="005E2B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9A38F89" w14:textId="77777777" w:rsidTr="003B7AE9">
        <w:tc>
          <w:tcPr>
            <w:tcW w:w="0" w:type="auto"/>
            <w:shd w:val="clear" w:color="auto" w:fill="auto"/>
            <w:hideMark/>
          </w:tcPr>
          <w:p w14:paraId="37B934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72CB8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agreement’ means a contract between the relevant system operator and either the power-generating facility owner, demand facility owner, distribution system operator or HVDC system owner, which includes the relevant site and specific technical requirements for the power-generating facility, demand facility, distribution system, distribution system connection or HVDC system;</w:t>
            </w:r>
          </w:p>
        </w:tc>
      </w:tr>
    </w:tbl>
    <w:p w14:paraId="42C6632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28F89FC" w14:textId="77777777" w:rsidTr="003B7AE9">
        <w:tc>
          <w:tcPr>
            <w:tcW w:w="0" w:type="auto"/>
            <w:shd w:val="clear" w:color="auto" w:fill="auto"/>
            <w:hideMark/>
          </w:tcPr>
          <w:p w14:paraId="4FD65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6DC466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means the interface at which the power-generating module, demand facility, distribution system or HVDC system is connected to a transmission system, offshore network, distribution system, including closed distribution systems, or HVDC system, as identified in the connection agreement;</w:t>
            </w:r>
          </w:p>
        </w:tc>
      </w:tr>
    </w:tbl>
    <w:p w14:paraId="77AD5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D0AD6F" w14:textId="77777777" w:rsidTr="003B7AE9">
        <w:tc>
          <w:tcPr>
            <w:tcW w:w="0" w:type="auto"/>
            <w:shd w:val="clear" w:color="auto" w:fill="auto"/>
            <w:hideMark/>
          </w:tcPr>
          <w:p w14:paraId="50A74D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3D427D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capacity’ or ‘Pmax’ means the maximum continuous active power which a power-generating module can produce, less any demand associated solely with facilitating the operation of that power-generating module and not fed into the network as specified in the connection agreement or as agreed between the relevant system operator and the power-generating facility owner;</w:t>
            </w:r>
          </w:p>
        </w:tc>
      </w:tr>
    </w:tbl>
    <w:p w14:paraId="729A41D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C6EE11A" w14:textId="77777777" w:rsidTr="003B7AE9">
        <w:tc>
          <w:tcPr>
            <w:tcW w:w="0" w:type="auto"/>
            <w:shd w:val="clear" w:color="auto" w:fill="auto"/>
            <w:hideMark/>
          </w:tcPr>
          <w:p w14:paraId="22DC5F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(17)</w:t>
            </w:r>
          </w:p>
        </w:tc>
        <w:tc>
          <w:tcPr>
            <w:tcW w:w="0" w:type="auto"/>
            <w:shd w:val="clear" w:color="auto" w:fill="auto"/>
            <w:hideMark/>
          </w:tcPr>
          <w:p w14:paraId="7B40B5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park module’ or ‘PPM’ means a unit or ensemble of units generating electricity, which is either non-synchronously connected to the network or connected through power electronics, and that also has a single connection point to a transmission system, distribution system including closed distribution system or HVDC system;</w:t>
            </w:r>
          </w:p>
        </w:tc>
      </w:tr>
    </w:tbl>
    <w:p w14:paraId="44BEAE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EF3E3FC" w14:textId="77777777" w:rsidTr="003B7AE9">
        <w:tc>
          <w:tcPr>
            <w:tcW w:w="0" w:type="auto"/>
            <w:shd w:val="clear" w:color="auto" w:fill="auto"/>
            <w:hideMark/>
          </w:tcPr>
          <w:p w14:paraId="6249F6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A8F8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‘offshore power park module’ means a power park module located offshore with an offshore connection point;</w:t>
            </w:r>
          </w:p>
        </w:tc>
      </w:tr>
    </w:tbl>
    <w:p w14:paraId="6D7E2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BE72670" w14:textId="77777777" w:rsidTr="003B7AE9">
        <w:tc>
          <w:tcPr>
            <w:tcW w:w="0" w:type="auto"/>
            <w:shd w:val="clear" w:color="auto" w:fill="auto"/>
            <w:hideMark/>
          </w:tcPr>
          <w:p w14:paraId="1C4224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30872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compensation operation’ means the operation of an alternator without prime mover to regulate voltage dynamically by production or absorption of reactive power;</w:t>
            </w:r>
          </w:p>
        </w:tc>
      </w:tr>
    </w:tbl>
    <w:p w14:paraId="7DBA6C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3E6FB5D" w14:textId="77777777" w:rsidTr="003B7AE9">
        <w:tc>
          <w:tcPr>
            <w:tcW w:w="0" w:type="auto"/>
            <w:shd w:val="clear" w:color="auto" w:fill="auto"/>
            <w:hideMark/>
          </w:tcPr>
          <w:p w14:paraId="73E083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07293B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means the real component of the apparent power at fundamental frequency, expressed in watts or multiples thereof such as kilowatts (‘kW’) or megawatts (‘MW’);</w:t>
            </w:r>
          </w:p>
        </w:tc>
      </w:tr>
    </w:tbl>
    <w:p w14:paraId="5F45EFD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6C76F00" w14:textId="77777777" w:rsidTr="003B7AE9">
        <w:tc>
          <w:tcPr>
            <w:tcW w:w="0" w:type="auto"/>
            <w:shd w:val="clear" w:color="auto" w:fill="auto"/>
            <w:hideMark/>
          </w:tcPr>
          <w:p w14:paraId="190F92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05847D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‘pump-storage’ means a hydro unit in which water can be raised by means of pumps and stored to be used for the generation of electrical energy;</w:t>
            </w:r>
          </w:p>
        </w:tc>
      </w:tr>
    </w:tbl>
    <w:p w14:paraId="6BFA3B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43FCA79" w14:textId="77777777" w:rsidTr="003B7AE9">
        <w:tc>
          <w:tcPr>
            <w:tcW w:w="0" w:type="auto"/>
            <w:shd w:val="clear" w:color="auto" w:fill="auto"/>
            <w:hideMark/>
          </w:tcPr>
          <w:p w14:paraId="79BC0D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3E4E7D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means the electric frequency of the system expressed in hertz that can be measured in all parts of the synchronous area under the assumption of a consistent value for the system in the time frame of seconds, with only minor differences between different measurement locations. Its nominal value is 50Hz;</w:t>
            </w:r>
          </w:p>
        </w:tc>
      </w:tr>
    </w:tbl>
    <w:p w14:paraId="7E476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883281" w14:textId="77777777" w:rsidTr="003B7AE9">
        <w:tc>
          <w:tcPr>
            <w:tcW w:w="0" w:type="auto"/>
            <w:shd w:val="clear" w:color="auto" w:fill="auto"/>
            <w:hideMark/>
          </w:tcPr>
          <w:p w14:paraId="13E601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79CB9E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‘droop’ means the ratio of a steady-state change of frequency to the resulting steady-state change in active power output, expressed in percentage terms. The change in frequency is expressed as a ratio to nominal frequency and the change in active power expressed as a ratio to maximum capacity or actual active power at the moment the relevant threshold is reached;</w:t>
            </w:r>
          </w:p>
        </w:tc>
      </w:tr>
    </w:tbl>
    <w:p w14:paraId="6B0640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34945A" w14:textId="77777777" w:rsidTr="003B7AE9">
        <w:tc>
          <w:tcPr>
            <w:tcW w:w="0" w:type="auto"/>
            <w:shd w:val="clear" w:color="auto" w:fill="auto"/>
            <w:hideMark/>
          </w:tcPr>
          <w:p w14:paraId="69D6ED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75616A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‘minimum regulating level’ means the minimum active power, as specified in the connection agreement or as agreed between the relevant system operator and the </w:t>
            </w:r>
            <w:r w:rsidRPr="003B7AE9">
              <w:rPr>
                <w:rFonts w:ascii="inherit" w:eastAsia="Times New Roman" w:hAnsi="inherit" w:cs="Times New Roman"/>
                <w:sz w:val="24"/>
                <w:szCs w:val="24"/>
                <w:lang w:eastAsia="en-GB"/>
              </w:rPr>
              <w:lastRenderedPageBreak/>
              <w:t>power-generating facility owner, down to which the power-generating module can control active power;</w:t>
            </w:r>
          </w:p>
        </w:tc>
      </w:tr>
    </w:tbl>
    <w:p w14:paraId="3D2C08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024979D" w14:textId="77777777" w:rsidTr="003B7AE9">
        <w:tc>
          <w:tcPr>
            <w:tcW w:w="0" w:type="auto"/>
            <w:shd w:val="clear" w:color="auto" w:fill="auto"/>
            <w:hideMark/>
          </w:tcPr>
          <w:p w14:paraId="5D50E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(25)</w:t>
            </w:r>
          </w:p>
        </w:tc>
        <w:tc>
          <w:tcPr>
            <w:tcW w:w="0" w:type="auto"/>
            <w:shd w:val="clear" w:color="auto" w:fill="auto"/>
            <w:hideMark/>
          </w:tcPr>
          <w:p w14:paraId="044041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‘setpoint’ means the target value for any parameter typically used in control schemes;</w:t>
            </w:r>
          </w:p>
        </w:tc>
      </w:tr>
    </w:tbl>
    <w:p w14:paraId="06D92EF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18C8419" w14:textId="77777777" w:rsidTr="003B7AE9">
        <w:tc>
          <w:tcPr>
            <w:tcW w:w="0" w:type="auto"/>
            <w:shd w:val="clear" w:color="auto" w:fill="auto"/>
            <w:hideMark/>
          </w:tcPr>
          <w:p w14:paraId="54EC68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(26)</w:t>
            </w:r>
          </w:p>
        </w:tc>
        <w:tc>
          <w:tcPr>
            <w:tcW w:w="0" w:type="auto"/>
            <w:shd w:val="clear" w:color="auto" w:fill="auto"/>
            <w:hideMark/>
          </w:tcPr>
          <w:p w14:paraId="0C69CA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‘instruction’ means any command, within its authority, given by a system operator to a power-generating facility owner, demand facility owner, distribution system operator or HVDC system owner in order to perform an action;</w:t>
            </w:r>
          </w:p>
        </w:tc>
      </w:tr>
    </w:tbl>
    <w:p w14:paraId="16B49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4B40802" w14:textId="77777777" w:rsidTr="003B7AE9">
        <w:tc>
          <w:tcPr>
            <w:tcW w:w="0" w:type="auto"/>
            <w:shd w:val="clear" w:color="auto" w:fill="auto"/>
            <w:hideMark/>
          </w:tcPr>
          <w:p w14:paraId="29FBEF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411EC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‘secured fault’ means a fault which is successfully cleared according to the system operator's planning criteria;</w:t>
            </w:r>
          </w:p>
        </w:tc>
      </w:tr>
    </w:tbl>
    <w:p w14:paraId="19A407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767829" w14:textId="77777777" w:rsidTr="003B7AE9">
        <w:tc>
          <w:tcPr>
            <w:tcW w:w="0" w:type="auto"/>
            <w:shd w:val="clear" w:color="auto" w:fill="auto"/>
            <w:hideMark/>
          </w:tcPr>
          <w:p w14:paraId="44B02F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3612AC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‘reactive power’ means the imaginary component of the apparent power at fundamental frequency, usually expressed in kilovar (‘kVAr’) or megavar (‘MVAr’);</w:t>
            </w:r>
          </w:p>
        </w:tc>
      </w:tr>
    </w:tbl>
    <w:p w14:paraId="2CEC692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44491FD" w14:textId="77777777" w:rsidTr="003B7AE9">
        <w:tc>
          <w:tcPr>
            <w:tcW w:w="0" w:type="auto"/>
            <w:shd w:val="clear" w:color="auto" w:fill="auto"/>
            <w:hideMark/>
          </w:tcPr>
          <w:p w14:paraId="048BCA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1E834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means the capability of electrical devices to be able to remain connected to the network and operate through periods of low voltage at the connection point caused by secured faults;</w:t>
            </w:r>
          </w:p>
        </w:tc>
      </w:tr>
    </w:tbl>
    <w:p w14:paraId="15A181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F12DA03" w14:textId="77777777" w:rsidTr="003B7AE9">
        <w:tc>
          <w:tcPr>
            <w:tcW w:w="0" w:type="auto"/>
            <w:shd w:val="clear" w:color="auto" w:fill="auto"/>
            <w:hideMark/>
          </w:tcPr>
          <w:p w14:paraId="6FFEC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1B3C9A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means a device that converts mechanical energy into electrical energy by means of a rotating magnetic field;</w:t>
            </w:r>
          </w:p>
        </w:tc>
      </w:tr>
    </w:tbl>
    <w:p w14:paraId="114299D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25EF2D2" w14:textId="77777777" w:rsidTr="003B7AE9">
        <w:tc>
          <w:tcPr>
            <w:tcW w:w="0" w:type="auto"/>
            <w:shd w:val="clear" w:color="auto" w:fill="auto"/>
            <w:hideMark/>
          </w:tcPr>
          <w:p w14:paraId="431433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79162A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‘current’ means the rate at which electric charge flows which is measured by the root-mean-square value of the positive sequence of the phase current at fundamental frequency;</w:t>
            </w:r>
          </w:p>
        </w:tc>
      </w:tr>
    </w:tbl>
    <w:p w14:paraId="6F9656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B0158EA" w14:textId="77777777" w:rsidTr="003B7AE9">
        <w:tc>
          <w:tcPr>
            <w:tcW w:w="0" w:type="auto"/>
            <w:shd w:val="clear" w:color="auto" w:fill="auto"/>
            <w:hideMark/>
          </w:tcPr>
          <w:p w14:paraId="7592A1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(32)</w:t>
            </w:r>
          </w:p>
        </w:tc>
        <w:tc>
          <w:tcPr>
            <w:tcW w:w="0" w:type="auto"/>
            <w:shd w:val="clear" w:color="auto" w:fill="auto"/>
            <w:hideMark/>
          </w:tcPr>
          <w:p w14:paraId="154534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means the portion of a rotating machine which includes the stationary magnetic parts with their associated windings;</w:t>
            </w:r>
          </w:p>
        </w:tc>
      </w:tr>
    </w:tbl>
    <w:p w14:paraId="1DBCBA9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DDF4F4" w14:textId="77777777" w:rsidTr="003B7AE9">
        <w:tc>
          <w:tcPr>
            <w:tcW w:w="0" w:type="auto"/>
            <w:shd w:val="clear" w:color="auto" w:fill="auto"/>
            <w:hideMark/>
          </w:tcPr>
          <w:p w14:paraId="6C4FD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(33)</w:t>
            </w:r>
          </w:p>
        </w:tc>
        <w:tc>
          <w:tcPr>
            <w:tcW w:w="0" w:type="auto"/>
            <w:shd w:val="clear" w:color="auto" w:fill="auto"/>
            <w:hideMark/>
          </w:tcPr>
          <w:p w14:paraId="4DCFB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‘inertia’ means the property of a rotating rigid body, such as the rotor of an alternator, such that it maintains its state of uniform rotational motion and angular momentum unless an external torque is applied;</w:t>
            </w:r>
          </w:p>
        </w:tc>
      </w:tr>
    </w:tbl>
    <w:p w14:paraId="1F0B0BB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E0E0480" w14:textId="77777777" w:rsidTr="003B7AE9">
        <w:tc>
          <w:tcPr>
            <w:tcW w:w="0" w:type="auto"/>
            <w:shd w:val="clear" w:color="auto" w:fill="auto"/>
            <w:hideMark/>
          </w:tcPr>
          <w:p w14:paraId="05CCFB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(34)</w:t>
            </w:r>
          </w:p>
        </w:tc>
        <w:tc>
          <w:tcPr>
            <w:tcW w:w="0" w:type="auto"/>
            <w:shd w:val="clear" w:color="auto" w:fill="auto"/>
            <w:hideMark/>
          </w:tcPr>
          <w:p w14:paraId="23CB6C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‘synthetic inertia’ means the facility provided by a power park module or HVDC system to replace the effect of inertia of a synchronous power-generating module to a prescribed level of performance;</w:t>
            </w:r>
          </w:p>
        </w:tc>
      </w:tr>
    </w:tbl>
    <w:p w14:paraId="0ACF7D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8C5457" w14:textId="77777777" w:rsidTr="003B7AE9">
        <w:tc>
          <w:tcPr>
            <w:tcW w:w="0" w:type="auto"/>
            <w:shd w:val="clear" w:color="auto" w:fill="auto"/>
            <w:hideMark/>
          </w:tcPr>
          <w:p w14:paraId="550D05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(35)</w:t>
            </w:r>
          </w:p>
        </w:tc>
        <w:tc>
          <w:tcPr>
            <w:tcW w:w="0" w:type="auto"/>
            <w:shd w:val="clear" w:color="auto" w:fill="auto"/>
            <w:hideMark/>
          </w:tcPr>
          <w:p w14:paraId="6F929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control’ means the capability of a power-generating module or HVDC system to adjust its active power output in response to a measured deviation of system frequency from a setpoint, in order to maintain stable system frequency;</w:t>
            </w:r>
          </w:p>
        </w:tc>
      </w:tr>
    </w:tbl>
    <w:p w14:paraId="308C71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0BAB97" w14:textId="77777777" w:rsidTr="003B7AE9">
        <w:tc>
          <w:tcPr>
            <w:tcW w:w="0" w:type="auto"/>
            <w:shd w:val="clear" w:color="auto" w:fill="auto"/>
            <w:hideMark/>
          </w:tcPr>
          <w:p w14:paraId="16E4C1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(36)</w:t>
            </w:r>
          </w:p>
        </w:tc>
        <w:tc>
          <w:tcPr>
            <w:tcW w:w="0" w:type="auto"/>
            <w:shd w:val="clear" w:color="auto" w:fill="auto"/>
            <w:hideMark/>
          </w:tcPr>
          <w:p w14:paraId="60CD88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sensitive mode’ or ‘FSM’ means the operating mode of a power-generating module or HVDC system in which the active power output changes in response to a change in system frequency, in such a way that it assists with the recovery to target frequency;</w:t>
            </w:r>
          </w:p>
        </w:tc>
      </w:tr>
    </w:tbl>
    <w:p w14:paraId="02C2AD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876189A" w14:textId="77777777" w:rsidTr="003B7AE9">
        <w:tc>
          <w:tcPr>
            <w:tcW w:w="0" w:type="auto"/>
            <w:shd w:val="clear" w:color="auto" w:fill="auto"/>
            <w:hideMark/>
          </w:tcPr>
          <w:p w14:paraId="0185F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(37)</w:t>
            </w:r>
          </w:p>
        </w:tc>
        <w:tc>
          <w:tcPr>
            <w:tcW w:w="0" w:type="auto"/>
            <w:shd w:val="clear" w:color="auto" w:fill="auto"/>
            <w:hideMark/>
          </w:tcPr>
          <w:p w14:paraId="0A82D6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frequency sensitive mode — overfrequency’ or ‘LFSM-O’ means a power-generating module or HVDC system operating mode which will result in active power output reduction in response to a change in system frequency above a certain value;</w:t>
            </w:r>
          </w:p>
        </w:tc>
      </w:tr>
    </w:tbl>
    <w:p w14:paraId="459ABF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07B8BE3" w14:textId="77777777" w:rsidTr="003B7AE9">
        <w:tc>
          <w:tcPr>
            <w:tcW w:w="0" w:type="auto"/>
            <w:shd w:val="clear" w:color="auto" w:fill="auto"/>
            <w:hideMark/>
          </w:tcPr>
          <w:p w14:paraId="5CA77D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(38)</w:t>
            </w:r>
          </w:p>
        </w:tc>
        <w:tc>
          <w:tcPr>
            <w:tcW w:w="0" w:type="auto"/>
            <w:shd w:val="clear" w:color="auto" w:fill="auto"/>
            <w:hideMark/>
          </w:tcPr>
          <w:p w14:paraId="2090DD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frequency sensitive mode — underfrequency’‘LFSM-U’ means a power-generating module or HVDC system operating mode which will result in active power output increase in response to a change in system frequency below a certain value;</w:t>
            </w:r>
          </w:p>
        </w:tc>
      </w:tr>
    </w:tbl>
    <w:p w14:paraId="4EB26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1BBC8F" w14:textId="77777777" w:rsidTr="003B7AE9">
        <w:tc>
          <w:tcPr>
            <w:tcW w:w="0" w:type="auto"/>
            <w:shd w:val="clear" w:color="auto" w:fill="auto"/>
            <w:hideMark/>
          </w:tcPr>
          <w:p w14:paraId="2E448D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(39)</w:t>
            </w:r>
          </w:p>
        </w:tc>
        <w:tc>
          <w:tcPr>
            <w:tcW w:w="0" w:type="auto"/>
            <w:shd w:val="clear" w:color="auto" w:fill="auto"/>
            <w:hideMark/>
          </w:tcPr>
          <w:p w14:paraId="16F11E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response deadband’ means an interval used intentionally to make the frequency control unresponsive;</w:t>
            </w:r>
          </w:p>
        </w:tc>
      </w:tr>
    </w:tbl>
    <w:p w14:paraId="321D84E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3629632" w14:textId="77777777" w:rsidTr="003B7AE9">
        <w:tc>
          <w:tcPr>
            <w:tcW w:w="0" w:type="auto"/>
            <w:shd w:val="clear" w:color="auto" w:fill="auto"/>
            <w:hideMark/>
          </w:tcPr>
          <w:p w14:paraId="317F77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(40)</w:t>
            </w:r>
          </w:p>
        </w:tc>
        <w:tc>
          <w:tcPr>
            <w:tcW w:w="0" w:type="auto"/>
            <w:shd w:val="clear" w:color="auto" w:fill="auto"/>
            <w:hideMark/>
          </w:tcPr>
          <w:p w14:paraId="022368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response insensitivity’ means the inherent feature of the control system specified as the minimum magnitude of change in the frequency or input signal that results in a change of output power or output signal;</w:t>
            </w:r>
          </w:p>
        </w:tc>
      </w:tr>
    </w:tbl>
    <w:p w14:paraId="1828D23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3A33CA" w14:textId="77777777" w:rsidTr="003B7AE9">
        <w:tc>
          <w:tcPr>
            <w:tcW w:w="0" w:type="auto"/>
            <w:shd w:val="clear" w:color="auto" w:fill="auto"/>
            <w:hideMark/>
          </w:tcPr>
          <w:p w14:paraId="711433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(41)</w:t>
            </w:r>
          </w:p>
        </w:tc>
        <w:tc>
          <w:tcPr>
            <w:tcW w:w="0" w:type="auto"/>
            <w:shd w:val="clear" w:color="auto" w:fill="auto"/>
            <w:hideMark/>
          </w:tcPr>
          <w:p w14:paraId="2F0DB0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‘P-Q-capability diagram’ means a diagram describing the reactive power capability of a power-generating module in the context of varying active power at the connection point;</w:t>
            </w:r>
          </w:p>
        </w:tc>
      </w:tr>
    </w:tbl>
    <w:p w14:paraId="42E192D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537DE32" w14:textId="77777777" w:rsidTr="003B7AE9">
        <w:tc>
          <w:tcPr>
            <w:tcW w:w="0" w:type="auto"/>
            <w:shd w:val="clear" w:color="auto" w:fill="auto"/>
            <w:hideMark/>
          </w:tcPr>
          <w:p w14:paraId="62CA2B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(42)</w:t>
            </w:r>
          </w:p>
        </w:tc>
        <w:tc>
          <w:tcPr>
            <w:tcW w:w="0" w:type="auto"/>
            <w:shd w:val="clear" w:color="auto" w:fill="auto"/>
            <w:hideMark/>
          </w:tcPr>
          <w:p w14:paraId="0102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‘steady-state stability’ means the ability of a network or a synchronous power-generating module to revert and maintain stable operation following a minor disturbance;</w:t>
            </w:r>
          </w:p>
        </w:tc>
      </w:tr>
    </w:tbl>
    <w:p w14:paraId="0B540D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D77BD45" w14:textId="77777777" w:rsidTr="003B7AE9">
        <w:tc>
          <w:tcPr>
            <w:tcW w:w="0" w:type="auto"/>
            <w:shd w:val="clear" w:color="auto" w:fill="auto"/>
            <w:hideMark/>
          </w:tcPr>
          <w:p w14:paraId="329D0E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(43)</w:t>
            </w:r>
          </w:p>
        </w:tc>
        <w:tc>
          <w:tcPr>
            <w:tcW w:w="0" w:type="auto"/>
            <w:shd w:val="clear" w:color="auto" w:fill="auto"/>
            <w:hideMark/>
          </w:tcPr>
          <w:p w14:paraId="4E40F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‘island operation’ means the independent operation of a whole network or part of a network that is isolated after being disconnected from the interconnected system, having at least one power-generating module or HVDC system supplying power to this network and controlling the frequency and voltage;</w:t>
            </w:r>
          </w:p>
        </w:tc>
      </w:tr>
    </w:tbl>
    <w:p w14:paraId="65A4D7A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E95720" w14:textId="77777777" w:rsidTr="003B7AE9">
        <w:tc>
          <w:tcPr>
            <w:tcW w:w="0" w:type="auto"/>
            <w:shd w:val="clear" w:color="auto" w:fill="auto"/>
            <w:hideMark/>
          </w:tcPr>
          <w:p w14:paraId="7FF22E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(44)</w:t>
            </w:r>
          </w:p>
        </w:tc>
        <w:tc>
          <w:tcPr>
            <w:tcW w:w="0" w:type="auto"/>
            <w:shd w:val="clear" w:color="auto" w:fill="auto"/>
            <w:hideMark/>
          </w:tcPr>
          <w:p w14:paraId="08FB83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‘houseload operation’ means the operation which ensures that power-generating facilities are able to continue to supply their in-house loads in the event of network failures resulting in power-generating modules being disconnected from the network and tripped onto their auxiliary supplies;</w:t>
            </w:r>
          </w:p>
        </w:tc>
      </w:tr>
    </w:tbl>
    <w:p w14:paraId="19C02F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7F391C" w14:textId="77777777" w:rsidTr="003B7AE9">
        <w:tc>
          <w:tcPr>
            <w:tcW w:w="0" w:type="auto"/>
            <w:shd w:val="clear" w:color="auto" w:fill="auto"/>
            <w:hideMark/>
          </w:tcPr>
          <w:p w14:paraId="7CFAA3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(45)</w:t>
            </w:r>
          </w:p>
        </w:tc>
        <w:tc>
          <w:tcPr>
            <w:tcW w:w="0" w:type="auto"/>
            <w:shd w:val="clear" w:color="auto" w:fill="auto"/>
            <w:hideMark/>
          </w:tcPr>
          <w:p w14:paraId="365E9B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‘black start capability’ means the capability of recovery of a power-generating module from a total shutdown through a dedicated auxiliary power source without any electrical energy supply external to the power-generating facility;</w:t>
            </w:r>
          </w:p>
        </w:tc>
      </w:tr>
    </w:tbl>
    <w:p w14:paraId="39BEE4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91E829" w14:textId="77777777" w:rsidTr="003B7AE9">
        <w:tc>
          <w:tcPr>
            <w:tcW w:w="0" w:type="auto"/>
            <w:shd w:val="clear" w:color="auto" w:fill="auto"/>
            <w:hideMark/>
          </w:tcPr>
          <w:p w14:paraId="6B4944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(46)</w:t>
            </w:r>
          </w:p>
        </w:tc>
        <w:tc>
          <w:tcPr>
            <w:tcW w:w="0" w:type="auto"/>
            <w:shd w:val="clear" w:color="auto" w:fill="auto"/>
            <w:hideMark/>
          </w:tcPr>
          <w:p w14:paraId="74E321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‘authorised certifier’ means an entity that issues equipment certificates and power-generating module documents and whose accreditation is given by the national affiliate of the European cooperation for Accreditation (‘EA’), established in accordance with Regulation (EC) No 765/2008 of the European Parliament and of the Council</w:t>
            </w:r>
            <w:hyperlink r:id="rId13" w:anchor="ntr6-L_2016112EN.01000101-E0006"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6</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w:t>
            </w:r>
          </w:p>
        </w:tc>
      </w:tr>
    </w:tbl>
    <w:p w14:paraId="20845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C966A4" w14:textId="77777777" w:rsidTr="003B7AE9">
        <w:tc>
          <w:tcPr>
            <w:tcW w:w="0" w:type="auto"/>
            <w:shd w:val="clear" w:color="auto" w:fill="auto"/>
            <w:hideMark/>
          </w:tcPr>
          <w:p w14:paraId="0FE4D1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(47)</w:t>
            </w:r>
          </w:p>
        </w:tc>
        <w:tc>
          <w:tcPr>
            <w:tcW w:w="0" w:type="auto"/>
            <w:shd w:val="clear" w:color="auto" w:fill="auto"/>
            <w:hideMark/>
          </w:tcPr>
          <w:p w14:paraId="584944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 means a document issued by an authorised certifier for equipment used by a power-generating module, demand unit, distribution system, demand facility or HVDC system. The equipment certificate defines the scope of its validity at a national or other level at which a specific value is selected from the range allowed at a European level. For the purpose of replacing specific parts of the compliance process, the equipment certificate may include models that have been verified against actual test results;</w:t>
            </w:r>
          </w:p>
        </w:tc>
      </w:tr>
    </w:tbl>
    <w:p w14:paraId="027351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1BE225" w14:textId="77777777" w:rsidTr="003B7AE9">
        <w:tc>
          <w:tcPr>
            <w:tcW w:w="0" w:type="auto"/>
            <w:shd w:val="clear" w:color="auto" w:fill="auto"/>
            <w:hideMark/>
          </w:tcPr>
          <w:p w14:paraId="1D08D1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(48)</w:t>
            </w:r>
          </w:p>
        </w:tc>
        <w:tc>
          <w:tcPr>
            <w:tcW w:w="0" w:type="auto"/>
            <w:shd w:val="clear" w:color="auto" w:fill="auto"/>
            <w:hideMark/>
          </w:tcPr>
          <w:p w14:paraId="766BD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‘excitation control system’ means a feedback control system that includes the synchronous machine and its excitation system;</w:t>
            </w:r>
          </w:p>
        </w:tc>
      </w:tr>
    </w:tbl>
    <w:p w14:paraId="45BF77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CE3A3BB" w14:textId="77777777" w:rsidTr="003B7AE9">
        <w:tc>
          <w:tcPr>
            <w:tcW w:w="0" w:type="auto"/>
            <w:shd w:val="clear" w:color="auto" w:fill="auto"/>
            <w:hideMark/>
          </w:tcPr>
          <w:p w14:paraId="5D634B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(49)</w:t>
            </w:r>
          </w:p>
        </w:tc>
        <w:tc>
          <w:tcPr>
            <w:tcW w:w="0" w:type="auto"/>
            <w:shd w:val="clear" w:color="auto" w:fill="auto"/>
            <w:hideMark/>
          </w:tcPr>
          <w:p w14:paraId="455E47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‘U-Q/Pmax-profile’ means a profile representing the reactive power capability of a power-generating module or HVDC converter station in the context of varying voltage at the connection point;</w:t>
            </w:r>
          </w:p>
        </w:tc>
      </w:tr>
    </w:tbl>
    <w:p w14:paraId="540D0F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4CD4A01" w14:textId="77777777" w:rsidTr="003B7AE9">
        <w:tc>
          <w:tcPr>
            <w:tcW w:w="0" w:type="auto"/>
            <w:shd w:val="clear" w:color="auto" w:fill="auto"/>
            <w:hideMark/>
          </w:tcPr>
          <w:p w14:paraId="141B8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(50)</w:t>
            </w:r>
          </w:p>
        </w:tc>
        <w:tc>
          <w:tcPr>
            <w:tcW w:w="0" w:type="auto"/>
            <w:shd w:val="clear" w:color="auto" w:fill="auto"/>
            <w:hideMark/>
          </w:tcPr>
          <w:p w14:paraId="7F3DE6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stable operating level’ means the minimum active power, as specified in the connection agreement or as agreed between the relevant system operator and the power-generating facility owner, at which the power-generating module can be operated stably for an unlimited time;</w:t>
            </w:r>
          </w:p>
        </w:tc>
      </w:tr>
    </w:tbl>
    <w:p w14:paraId="529CCC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C294D08" w14:textId="77777777" w:rsidTr="003B7AE9">
        <w:tc>
          <w:tcPr>
            <w:tcW w:w="0" w:type="auto"/>
            <w:shd w:val="clear" w:color="auto" w:fill="auto"/>
            <w:hideMark/>
          </w:tcPr>
          <w:p w14:paraId="646E5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(51)</w:t>
            </w:r>
          </w:p>
        </w:tc>
        <w:tc>
          <w:tcPr>
            <w:tcW w:w="0" w:type="auto"/>
            <w:shd w:val="clear" w:color="auto" w:fill="auto"/>
            <w:hideMark/>
          </w:tcPr>
          <w:p w14:paraId="78B112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‘overexcitation limiter’ means a control device within the AVR which prevents the rotor of an alternator from overloading by limiting the excitation current;</w:t>
            </w:r>
          </w:p>
        </w:tc>
      </w:tr>
    </w:tbl>
    <w:p w14:paraId="177CFA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38F183" w14:textId="77777777" w:rsidTr="003B7AE9">
        <w:tc>
          <w:tcPr>
            <w:tcW w:w="0" w:type="auto"/>
            <w:shd w:val="clear" w:color="auto" w:fill="auto"/>
            <w:hideMark/>
          </w:tcPr>
          <w:p w14:paraId="309D5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(52)</w:t>
            </w:r>
          </w:p>
        </w:tc>
        <w:tc>
          <w:tcPr>
            <w:tcW w:w="0" w:type="auto"/>
            <w:shd w:val="clear" w:color="auto" w:fill="auto"/>
            <w:hideMark/>
          </w:tcPr>
          <w:p w14:paraId="1EEE33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‘underexcitation limiter’ means a control device within the AVR, the purpose of which is to prevent the alternator from losing synchronism due to lack of excitation;</w:t>
            </w:r>
          </w:p>
        </w:tc>
      </w:tr>
    </w:tbl>
    <w:p w14:paraId="2A95F8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28EAC3" w14:textId="77777777" w:rsidTr="003B7AE9">
        <w:tc>
          <w:tcPr>
            <w:tcW w:w="0" w:type="auto"/>
            <w:shd w:val="clear" w:color="auto" w:fill="auto"/>
            <w:hideMark/>
          </w:tcPr>
          <w:p w14:paraId="566CD1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(53)</w:t>
            </w:r>
          </w:p>
        </w:tc>
        <w:tc>
          <w:tcPr>
            <w:tcW w:w="0" w:type="auto"/>
            <w:shd w:val="clear" w:color="auto" w:fill="auto"/>
            <w:hideMark/>
          </w:tcPr>
          <w:p w14:paraId="279CB0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‘automatic voltage regulator’ or ‘AVR’ means the continuously acting automatic equipment controlling the terminal voltage of a synchronous power-generating module by comparing the actual terminal voltage with a reference value and controlling the output of an excitation control system;</w:t>
            </w:r>
          </w:p>
        </w:tc>
      </w:tr>
    </w:tbl>
    <w:p w14:paraId="59C318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0DD9CBB" w14:textId="77777777" w:rsidTr="003B7AE9">
        <w:tc>
          <w:tcPr>
            <w:tcW w:w="0" w:type="auto"/>
            <w:shd w:val="clear" w:color="auto" w:fill="auto"/>
            <w:hideMark/>
          </w:tcPr>
          <w:p w14:paraId="2C872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(54)</w:t>
            </w:r>
          </w:p>
        </w:tc>
        <w:tc>
          <w:tcPr>
            <w:tcW w:w="0" w:type="auto"/>
            <w:shd w:val="clear" w:color="auto" w:fill="auto"/>
            <w:hideMark/>
          </w:tcPr>
          <w:p w14:paraId="574A1A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system stabiliser’ or ‘PSS’ means an additional functionality of the AVR of a synchronous power-generating module whose purpose is to damp power oscillations;</w:t>
            </w:r>
          </w:p>
        </w:tc>
      </w:tr>
    </w:tbl>
    <w:p w14:paraId="60D29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242FDFD" w14:textId="77777777" w:rsidTr="003B7AE9">
        <w:tc>
          <w:tcPr>
            <w:tcW w:w="0" w:type="auto"/>
            <w:shd w:val="clear" w:color="auto" w:fill="auto"/>
            <w:hideMark/>
          </w:tcPr>
          <w:p w14:paraId="09966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(55)</w:t>
            </w:r>
          </w:p>
        </w:tc>
        <w:tc>
          <w:tcPr>
            <w:tcW w:w="0" w:type="auto"/>
            <w:shd w:val="clear" w:color="auto" w:fill="auto"/>
            <w:hideMark/>
          </w:tcPr>
          <w:p w14:paraId="6AF7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‘fast fault current’ means a current injected by a power park module or HVDC system during and after a voltage deviation caused by an electrical fault with the aim of identifying a fault by network protection systems at the initial stage of the fault, supporting system voltage retention at a later stage of the fault and system voltage restoration after fault clearance;</w:t>
            </w:r>
          </w:p>
        </w:tc>
      </w:tr>
    </w:tbl>
    <w:p w14:paraId="4F16AC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07219BA" w14:textId="77777777" w:rsidTr="003B7AE9">
        <w:tc>
          <w:tcPr>
            <w:tcW w:w="0" w:type="auto"/>
            <w:shd w:val="clear" w:color="auto" w:fill="auto"/>
            <w:hideMark/>
          </w:tcPr>
          <w:p w14:paraId="33D71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(56)</w:t>
            </w:r>
          </w:p>
        </w:tc>
        <w:tc>
          <w:tcPr>
            <w:tcW w:w="0" w:type="auto"/>
            <w:shd w:val="clear" w:color="auto" w:fill="auto"/>
            <w:hideMark/>
          </w:tcPr>
          <w:p w14:paraId="5D38A0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factor’ means the ratio of the absolute value of active power to apparent power;</w:t>
            </w:r>
          </w:p>
        </w:tc>
      </w:tr>
    </w:tbl>
    <w:p w14:paraId="1451DC8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D9E31C6" w14:textId="77777777" w:rsidTr="003B7AE9">
        <w:tc>
          <w:tcPr>
            <w:tcW w:w="0" w:type="auto"/>
            <w:shd w:val="clear" w:color="auto" w:fill="auto"/>
            <w:hideMark/>
          </w:tcPr>
          <w:p w14:paraId="2384CB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(57)</w:t>
            </w:r>
          </w:p>
        </w:tc>
        <w:tc>
          <w:tcPr>
            <w:tcW w:w="0" w:type="auto"/>
            <w:shd w:val="clear" w:color="auto" w:fill="auto"/>
            <w:hideMark/>
          </w:tcPr>
          <w:p w14:paraId="387FE5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‘slope’ means the ratio of the change in voltage, based on reference 1 pu voltage, to a change in reactive power in-feed from zero to maximum reactive power, based on maximum reactive power;</w:t>
            </w:r>
          </w:p>
        </w:tc>
      </w:tr>
    </w:tbl>
    <w:p w14:paraId="58E83A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85B808F" w14:textId="77777777" w:rsidTr="003B7AE9">
        <w:tc>
          <w:tcPr>
            <w:tcW w:w="0" w:type="auto"/>
            <w:shd w:val="clear" w:color="auto" w:fill="auto"/>
            <w:hideMark/>
          </w:tcPr>
          <w:p w14:paraId="60244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(58)</w:t>
            </w:r>
          </w:p>
        </w:tc>
        <w:tc>
          <w:tcPr>
            <w:tcW w:w="0" w:type="auto"/>
            <w:shd w:val="clear" w:color="auto" w:fill="auto"/>
            <w:hideMark/>
          </w:tcPr>
          <w:p w14:paraId="6B4F9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‘offshore grid connection system’ means the complete interconnection between an offshore connection point and the onshore system at the onshore grid interconnection point;</w:t>
            </w:r>
          </w:p>
        </w:tc>
      </w:tr>
    </w:tbl>
    <w:p w14:paraId="195FE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2719B2C" w14:textId="77777777" w:rsidTr="003B7AE9">
        <w:tc>
          <w:tcPr>
            <w:tcW w:w="0" w:type="auto"/>
            <w:shd w:val="clear" w:color="auto" w:fill="auto"/>
            <w:hideMark/>
          </w:tcPr>
          <w:p w14:paraId="104B9F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(59)</w:t>
            </w:r>
          </w:p>
        </w:tc>
        <w:tc>
          <w:tcPr>
            <w:tcW w:w="0" w:type="auto"/>
            <w:shd w:val="clear" w:color="auto" w:fill="auto"/>
            <w:hideMark/>
          </w:tcPr>
          <w:p w14:paraId="402BFC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‘onshore grid interconnection point’ means the point at which the offshore grid connection system is connected to the onshore network of the relevant system operator;</w:t>
            </w:r>
          </w:p>
        </w:tc>
      </w:tr>
    </w:tbl>
    <w:p w14:paraId="0B5ACB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51DD2F" w14:textId="77777777" w:rsidTr="003B7AE9">
        <w:tc>
          <w:tcPr>
            <w:tcW w:w="0" w:type="auto"/>
            <w:shd w:val="clear" w:color="auto" w:fill="auto"/>
            <w:hideMark/>
          </w:tcPr>
          <w:p w14:paraId="352B1E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(60)</w:t>
            </w:r>
          </w:p>
        </w:tc>
        <w:tc>
          <w:tcPr>
            <w:tcW w:w="0" w:type="auto"/>
            <w:shd w:val="clear" w:color="auto" w:fill="auto"/>
            <w:hideMark/>
          </w:tcPr>
          <w:p w14:paraId="5249DA8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‘installation document’ means a simple structured document containing information about a type A power-generating module or a demand unit, with demand response connected below 1 000 V, and confirming its compliance with the relevant requirements;</w:t>
            </w:r>
          </w:p>
        </w:tc>
      </w:tr>
    </w:tbl>
    <w:p w14:paraId="3D9F5A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CBB969" w14:textId="77777777" w:rsidTr="003B7AE9">
        <w:tc>
          <w:tcPr>
            <w:tcW w:w="0" w:type="auto"/>
            <w:shd w:val="clear" w:color="auto" w:fill="auto"/>
            <w:hideMark/>
          </w:tcPr>
          <w:p w14:paraId="2559CE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(61)</w:t>
            </w:r>
          </w:p>
        </w:tc>
        <w:tc>
          <w:tcPr>
            <w:tcW w:w="0" w:type="auto"/>
            <w:shd w:val="clear" w:color="auto" w:fill="auto"/>
            <w:hideMark/>
          </w:tcPr>
          <w:p w14:paraId="0166A4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‘statement of compliance’ means a document provided by the power-generating facility owner, demand facility owner, distribution system operator or HVDC system owner to the system operator stating the current status of compliance with the relevant specifications and requirements;</w:t>
            </w:r>
          </w:p>
        </w:tc>
      </w:tr>
    </w:tbl>
    <w:p w14:paraId="7794D2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D8F0046" w14:textId="77777777" w:rsidTr="003B7AE9">
        <w:tc>
          <w:tcPr>
            <w:tcW w:w="0" w:type="auto"/>
            <w:shd w:val="clear" w:color="auto" w:fill="auto"/>
            <w:hideMark/>
          </w:tcPr>
          <w:p w14:paraId="235E55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(62)</w:t>
            </w:r>
          </w:p>
        </w:tc>
        <w:tc>
          <w:tcPr>
            <w:tcW w:w="0" w:type="auto"/>
            <w:shd w:val="clear" w:color="auto" w:fill="auto"/>
            <w:hideMark/>
          </w:tcPr>
          <w:p w14:paraId="75078B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‘final operational notification’ or ‘FON’ means a notification issued by the relevant system operator to a power-generating facility owner, demand facility owner, distribution system operator or HVDC system owner who complies with the relevant specifications and requirements, allowing them to operate respectively a power-generating module, demand facility, distribution system or HVDC system by using the grid connection;</w:t>
            </w:r>
          </w:p>
        </w:tc>
      </w:tr>
    </w:tbl>
    <w:p w14:paraId="320A51E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0F7495A" w14:textId="77777777" w:rsidTr="003B7AE9">
        <w:tc>
          <w:tcPr>
            <w:tcW w:w="0" w:type="auto"/>
            <w:shd w:val="clear" w:color="auto" w:fill="auto"/>
            <w:hideMark/>
          </w:tcPr>
          <w:p w14:paraId="50F3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(63)</w:t>
            </w:r>
          </w:p>
        </w:tc>
        <w:tc>
          <w:tcPr>
            <w:tcW w:w="0" w:type="auto"/>
            <w:shd w:val="clear" w:color="auto" w:fill="auto"/>
            <w:hideMark/>
          </w:tcPr>
          <w:p w14:paraId="340E3A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‘energisation operational notification’ or ‘EON’ means a notification issued by the relevant system operator to a power-generating facility owner, demand facility owner, distribution system operator or HVDC system owner prior to energisation of its internal network;</w:t>
            </w:r>
          </w:p>
        </w:tc>
      </w:tr>
    </w:tbl>
    <w:p w14:paraId="49C5B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CEFE9A" w14:textId="77777777" w:rsidTr="003B7AE9">
        <w:tc>
          <w:tcPr>
            <w:tcW w:w="0" w:type="auto"/>
            <w:shd w:val="clear" w:color="auto" w:fill="auto"/>
            <w:hideMark/>
          </w:tcPr>
          <w:p w14:paraId="42289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(64)</w:t>
            </w:r>
          </w:p>
        </w:tc>
        <w:tc>
          <w:tcPr>
            <w:tcW w:w="0" w:type="auto"/>
            <w:shd w:val="clear" w:color="auto" w:fill="auto"/>
            <w:hideMark/>
          </w:tcPr>
          <w:p w14:paraId="2AC092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‘interim operational notification’ or ‘ION’ means a notification issued by the relevant system operator to a power-generating facility owner, demand facility owner, distribution system operator or HVDC system owner which allows them to operate respectively a power-generating module, demand facility, distribution system or HVDC system by using the grid connection for a limited period of time and to initiate compliance tests to ensure compliance with the relevant specifications and requirements;</w:t>
            </w:r>
          </w:p>
        </w:tc>
      </w:tr>
    </w:tbl>
    <w:p w14:paraId="780A3D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7AE2038" w14:textId="77777777" w:rsidTr="003B7AE9">
        <w:tc>
          <w:tcPr>
            <w:tcW w:w="0" w:type="auto"/>
            <w:shd w:val="clear" w:color="auto" w:fill="auto"/>
            <w:hideMark/>
          </w:tcPr>
          <w:p w14:paraId="3BE167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(65)</w:t>
            </w:r>
          </w:p>
        </w:tc>
        <w:tc>
          <w:tcPr>
            <w:tcW w:w="0" w:type="auto"/>
            <w:shd w:val="clear" w:color="auto" w:fill="auto"/>
            <w:hideMark/>
          </w:tcPr>
          <w:p w14:paraId="7C72087F" w14:textId="77777777" w:rsidR="003B7AE9" w:rsidRDefault="003B7AE9" w:rsidP="003B7AE9">
            <w:pPr>
              <w:spacing w:before="120" w:after="0" w:line="240" w:lineRule="auto"/>
              <w:jc w:val="both"/>
              <w:rPr>
                <w:ins w:id="2" w:author="Autho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operational notification’ or ‘LON’ means a notification issued by the relevant system operator to a power-generating facility owner, demand facility owner, distribution system operator or HVDC system owner who had previously attained FON status but is temporarily subject to either a significant modification or loss of capability resulting in non-compliance with the relevant specifications and requirements.</w:t>
            </w:r>
          </w:p>
          <w:p w14:paraId="73332DBF" w14:textId="77777777" w:rsidR="00E100AB" w:rsidRDefault="00E100AB" w:rsidP="00E100AB">
            <w:pPr>
              <w:pStyle w:val="Default"/>
              <w:rPr>
                <w:ins w:id="3" w:author="Author"/>
                <w:color w:val="FF0000"/>
                <w:sz w:val="19"/>
                <w:szCs w:val="19"/>
              </w:rPr>
            </w:pPr>
          </w:p>
          <w:p w14:paraId="4DF34FDA" w14:textId="39FEDCDE" w:rsidR="00E100AB" w:rsidRDefault="00E100AB" w:rsidP="00E100AB">
            <w:pPr>
              <w:pStyle w:val="Default"/>
              <w:rPr>
                <w:ins w:id="4" w:author="Author"/>
                <w:color w:val="FF0000"/>
                <w:sz w:val="19"/>
                <w:szCs w:val="19"/>
              </w:rPr>
            </w:pPr>
            <w:ins w:id="5" w:author="Author">
              <w:r>
                <w:rPr>
                  <w:color w:val="FF0000"/>
                  <w:sz w:val="19"/>
                  <w:szCs w:val="19"/>
                </w:rPr>
                <w:t xml:space="preserve">(66) ‘electricity storage’ means the conversion of electrical energy into a form of energy which can be stored, the storing of that energy, and the subsequent reconversion of that energy back into electrical energy. </w:t>
              </w:r>
            </w:ins>
          </w:p>
          <w:p w14:paraId="016BF92F" w14:textId="77777777" w:rsidR="00E100AB" w:rsidRDefault="00E100AB" w:rsidP="00E100AB">
            <w:pPr>
              <w:pStyle w:val="Default"/>
              <w:rPr>
                <w:ins w:id="6" w:author="Author"/>
                <w:sz w:val="19"/>
                <w:szCs w:val="19"/>
              </w:rPr>
            </w:pPr>
          </w:p>
          <w:p w14:paraId="0A4B2E39" w14:textId="655D855D" w:rsidR="00E100AB" w:rsidRDefault="00E100AB" w:rsidP="00E100AB">
            <w:pPr>
              <w:pStyle w:val="Default"/>
              <w:rPr>
                <w:ins w:id="7" w:author="Author"/>
                <w:sz w:val="19"/>
                <w:szCs w:val="19"/>
              </w:rPr>
            </w:pPr>
            <w:ins w:id="8" w:author="Author">
              <w:r>
                <w:rPr>
                  <w:color w:val="FF0000"/>
                  <w:sz w:val="19"/>
                  <w:szCs w:val="19"/>
                </w:rPr>
                <w:t>(67) ‘electricity storage module’ is a power generating module which can inject and consume active power to and from the network</w:t>
              </w:r>
              <w:r w:rsidR="00D83952">
                <w:rPr>
                  <w:color w:val="FF0000"/>
                  <w:sz w:val="19"/>
                  <w:szCs w:val="19"/>
                </w:rPr>
                <w:t xml:space="preserve"> </w:t>
              </w:r>
              <w:r w:rsidR="00D83952" w:rsidRPr="00647B1C">
                <w:rPr>
                  <w:color w:val="FF0000"/>
                  <w:sz w:val="20"/>
                </w:rPr>
                <w:t>irrespective to whether it is independently connected to the transmission or distribution network or as part of a power park module sharing a single connection with other power generation modules or demand</w:t>
              </w:r>
            </w:ins>
          </w:p>
          <w:p w14:paraId="4EE16307" w14:textId="0138F3E3" w:rsidR="00E100AB" w:rsidRDefault="00E100AB" w:rsidP="00E100AB">
            <w:pPr>
              <w:spacing w:before="120" w:after="0" w:line="240" w:lineRule="auto"/>
              <w:jc w:val="both"/>
              <w:rPr>
                <w:ins w:id="9" w:author="Author"/>
                <w:rFonts w:ascii="inherit" w:eastAsia="Times New Roman" w:hAnsi="inherit" w:cs="Times New Roman"/>
                <w:sz w:val="24"/>
                <w:szCs w:val="24"/>
                <w:lang w:eastAsia="en-GB"/>
              </w:rPr>
            </w:pPr>
            <w:ins w:id="10" w:author="Author">
              <w:r>
                <w:rPr>
                  <w:color w:val="FF0000"/>
                  <w:sz w:val="19"/>
                  <w:szCs w:val="19"/>
                </w:rPr>
                <w:t>(68) ‘maximum consumption capacity’ means the maximum continuous active power which an electricity storage module can import from the network,</w:t>
              </w:r>
            </w:ins>
          </w:p>
          <w:p w14:paraId="513E8CD8" w14:textId="7B83779A" w:rsidR="00394FB4" w:rsidRPr="003B7AE9" w:rsidRDefault="00394FB4" w:rsidP="003B7AE9">
            <w:pPr>
              <w:spacing w:before="120" w:after="0" w:line="240" w:lineRule="auto"/>
              <w:jc w:val="both"/>
              <w:rPr>
                <w:rFonts w:ascii="inherit" w:eastAsia="Times New Roman" w:hAnsi="inherit" w:cs="Times New Roman"/>
                <w:sz w:val="24"/>
                <w:szCs w:val="24"/>
                <w:lang w:eastAsia="en-GB"/>
              </w:rPr>
            </w:pPr>
          </w:p>
        </w:tc>
      </w:tr>
    </w:tbl>
    <w:p w14:paraId="1E16F7D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w:t>
      </w:r>
    </w:p>
    <w:p w14:paraId="722D968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Scope of application</w:t>
      </w:r>
    </w:p>
    <w:p w14:paraId="59F4296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connection requirements set out in this Regulation shall apply to new power-generating modules which are considered significant in accordance with Article 5, unless otherwise provided.</w:t>
      </w:r>
    </w:p>
    <w:p w14:paraId="06E46FF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refuse to allow the connection of a power-generating module which does not comply with the requirements set out in this Regulation and which is not covered by a derogation granted by the regulatory authority, or other authority where applicable in a Member State pursuant to Article 60. The relevant system operator shall communicate such refusal, by means of a reasoned statement in writing, to the power-generating facility owner and, unless specified otherwise by the regulatory authority, to the regulatory authority.</w:t>
      </w:r>
    </w:p>
    <w:p w14:paraId="04A7342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C72C355" w14:textId="77777777" w:rsidTr="003B7AE9">
        <w:tc>
          <w:tcPr>
            <w:tcW w:w="0" w:type="auto"/>
            <w:shd w:val="clear" w:color="auto" w:fill="auto"/>
            <w:hideMark/>
          </w:tcPr>
          <w:p w14:paraId="1D87F6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404EF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connected to the transmission system and distribution systems, or to parts of the transmission system or distribution systems, of islands of Member States of which the systems are not operated synchronously with either the Continental Europe, Great Britain, Nordic, Ireland and Northern Ireland or Baltic synchronous area;</w:t>
            </w:r>
          </w:p>
        </w:tc>
      </w:tr>
    </w:tbl>
    <w:p w14:paraId="69BC69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C6E8572" w14:textId="77777777" w:rsidTr="003B7AE9">
        <w:tc>
          <w:tcPr>
            <w:tcW w:w="0" w:type="auto"/>
            <w:shd w:val="clear" w:color="auto" w:fill="auto"/>
            <w:hideMark/>
          </w:tcPr>
          <w:p w14:paraId="7C31A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7B9E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power-generating modules that were installed to provide back-up power and operate in parallel with the system for less than five minutes per calendar month while the system is in normal system state. Parallel operation during maintenance or </w:t>
            </w:r>
            <w:r w:rsidRPr="003B7AE9">
              <w:rPr>
                <w:rFonts w:ascii="inherit" w:eastAsia="Times New Roman" w:hAnsi="inherit" w:cs="Times New Roman"/>
                <w:sz w:val="24"/>
                <w:szCs w:val="24"/>
                <w:lang w:eastAsia="en-GB"/>
              </w:rPr>
              <w:lastRenderedPageBreak/>
              <w:t>commissioning tests of that power-generating module shall not count towards the five-minute limit;</w:t>
            </w:r>
          </w:p>
        </w:tc>
      </w:tr>
    </w:tbl>
    <w:p w14:paraId="370253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28EFC81" w14:textId="77777777" w:rsidTr="003B7AE9">
        <w:tc>
          <w:tcPr>
            <w:tcW w:w="0" w:type="auto"/>
            <w:shd w:val="clear" w:color="auto" w:fill="auto"/>
            <w:hideMark/>
          </w:tcPr>
          <w:p w14:paraId="6F44CE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DB13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that do not have a permanent connection point and are used by the system operators to temporarily provide power when normal system capacity is partly or completely unavailable;</w:t>
            </w:r>
          </w:p>
        </w:tc>
      </w:tr>
    </w:tbl>
    <w:p w14:paraId="5279D2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07BF02D" w14:textId="77777777" w:rsidTr="003B7AE9">
        <w:tc>
          <w:tcPr>
            <w:tcW w:w="0" w:type="auto"/>
            <w:shd w:val="clear" w:color="auto" w:fill="auto"/>
            <w:hideMark/>
          </w:tcPr>
          <w:p w14:paraId="267A54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E15AC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storage devices except for pump-storage power-generating modules in accordance with Article 6(2).</w:t>
            </w:r>
          </w:p>
        </w:tc>
      </w:tr>
    </w:tbl>
    <w:p w14:paraId="0DB9CB6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w:t>
      </w:r>
    </w:p>
    <w:p w14:paraId="2BBD458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to existing power-generating modules</w:t>
      </w:r>
    </w:p>
    <w:p w14:paraId="1721F3D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Existing power-generating modules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886EA9" w14:textId="77777777" w:rsidTr="003B7AE9">
        <w:tc>
          <w:tcPr>
            <w:tcW w:w="0" w:type="auto"/>
            <w:shd w:val="clear" w:color="auto" w:fill="auto"/>
            <w:hideMark/>
          </w:tcPr>
          <w:p w14:paraId="0C951D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F903A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type C or type D power-generating module has been modified to such an extent that its connection agreement must be substantially revised in accordance with the following procedure:</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3296750A" w14:textId="77777777">
              <w:tc>
                <w:tcPr>
                  <w:tcW w:w="0" w:type="auto"/>
                  <w:shd w:val="clear" w:color="auto" w:fill="auto"/>
                  <w:hideMark/>
                </w:tcPr>
                <w:p w14:paraId="6B2AC6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30ADB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owners who intend to undertake the modernisation of a plant or replacement of equipment impacting the technical capabilities of the power-generating module shall notify their plans to the relevant system operator in advance;</w:t>
                  </w:r>
                </w:p>
              </w:tc>
            </w:tr>
          </w:tbl>
          <w:p w14:paraId="5114C3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1344BAEF" w14:textId="77777777">
              <w:tc>
                <w:tcPr>
                  <w:tcW w:w="0" w:type="auto"/>
                  <w:shd w:val="clear" w:color="auto" w:fill="auto"/>
                  <w:hideMark/>
                </w:tcPr>
                <w:p w14:paraId="24ACEC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FBE9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if the relevant system operator considers that the extent of the modernisation or replacement of equipment is such that a new connection agreement is required, the system operator shall notify the relevant regulatory authority or, where applicable, the Member State; and</w:t>
                  </w:r>
                </w:p>
              </w:tc>
            </w:tr>
          </w:tbl>
          <w:p w14:paraId="4EC420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4C231E7A" w14:textId="77777777">
              <w:tc>
                <w:tcPr>
                  <w:tcW w:w="0" w:type="auto"/>
                  <w:shd w:val="clear" w:color="auto" w:fill="auto"/>
                  <w:hideMark/>
                </w:tcPr>
                <w:p w14:paraId="551C68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3DD5BF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regulatory authority or, where applicable, the Member State shall decide if the existing connection agreement needs to be revised or a new connection agreement is required and which requirements of this Regulation shall apply; or</w:t>
                  </w:r>
                </w:p>
              </w:tc>
            </w:tr>
          </w:tbl>
          <w:p w14:paraId="7A55115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0A1A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15F14A8" w14:textId="77777777" w:rsidTr="003B7AE9">
        <w:tc>
          <w:tcPr>
            <w:tcW w:w="0" w:type="auto"/>
            <w:shd w:val="clear" w:color="auto" w:fill="auto"/>
            <w:hideMark/>
          </w:tcPr>
          <w:p w14:paraId="63AED5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5365B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regulatory authority or, where applicable, a Member State decides to make an existing power-generating module subject to all or some of the requirements of this Regulation, following a proposal from the relevant TSO in accordance with paragraphs 3, 4 and 5.</w:t>
            </w:r>
          </w:p>
        </w:tc>
      </w:tr>
    </w:tbl>
    <w:p w14:paraId="47A84E9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For the purposes of this Regulation, a power-generating module shall be considered existing if:</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A99419" w14:textId="77777777" w:rsidTr="003B7AE9">
        <w:tc>
          <w:tcPr>
            <w:tcW w:w="0" w:type="auto"/>
            <w:shd w:val="clear" w:color="auto" w:fill="auto"/>
            <w:hideMark/>
          </w:tcPr>
          <w:p w14:paraId="1EDCD8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95FA7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already connected to the network on the date of entry into force of this Regulation; or</w:t>
            </w:r>
          </w:p>
        </w:tc>
      </w:tr>
    </w:tbl>
    <w:p w14:paraId="55A3383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68E8ED" w14:textId="77777777" w:rsidTr="003B7AE9">
        <w:tc>
          <w:tcPr>
            <w:tcW w:w="0" w:type="auto"/>
            <w:shd w:val="clear" w:color="auto" w:fill="auto"/>
            <w:hideMark/>
          </w:tcPr>
          <w:p w14:paraId="71B01A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C000F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has concluded a final and binding contract for the purchase of the main generating plant by two years after the entry into force of the Regulation. The power-generating facility owner must notify the relevant system operator and relevant TSO of conclusion of the contract within 30 months after the entry into force of the Regulation.</w:t>
            </w:r>
          </w:p>
        </w:tc>
      </w:tr>
    </w:tbl>
    <w:p w14:paraId="48BCC46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The notification submitted by the power-generating facility owner to the relevant system operator and to the relevant TSO shall at least indicate the contract title, its date of </w:t>
      </w:r>
      <w:r w:rsidRPr="003B7AE9">
        <w:rPr>
          <w:rFonts w:ascii="inherit" w:eastAsia="Times New Roman" w:hAnsi="inherit" w:cs="Times New Roman"/>
          <w:color w:val="000000"/>
          <w:sz w:val="24"/>
          <w:szCs w:val="24"/>
          <w:lang w:eastAsia="en-GB"/>
        </w:rPr>
        <w:lastRenderedPageBreak/>
        <w:t>signature and date of entry into force and the specifications of the main generating plant to be constructed, assembled or purchased.</w:t>
      </w:r>
    </w:p>
    <w:p w14:paraId="0CC8A56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A Member State may provide that in specified circumstances the regulatory authority may determine whether the power-generating module is to be considered an existing power-generating module or a new power-generating module.</w:t>
      </w:r>
    </w:p>
    <w:p w14:paraId="087D1F8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Following a public consultation in accordance with Article 10 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power-generating modules.</w:t>
      </w:r>
    </w:p>
    <w:p w14:paraId="43304F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that purpose a sound and transparent quantitative cost-benefit analysis shall be carried out, in accordance with Articles 38 and 39.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18C415C" w14:textId="77777777" w:rsidTr="003B7AE9">
        <w:tc>
          <w:tcPr>
            <w:tcW w:w="0" w:type="auto"/>
            <w:shd w:val="clear" w:color="auto" w:fill="auto"/>
            <w:hideMark/>
          </w:tcPr>
          <w:p w14:paraId="2F6A5F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ED3E1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in regard to existing power-generating modules, of requiring compliance with this Regulation;</w:t>
            </w:r>
          </w:p>
        </w:tc>
      </w:tr>
    </w:tbl>
    <w:p w14:paraId="3CB446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46044CC" w14:textId="77777777" w:rsidTr="003B7AE9">
        <w:tc>
          <w:tcPr>
            <w:tcW w:w="0" w:type="auto"/>
            <w:shd w:val="clear" w:color="auto" w:fill="auto"/>
            <w:hideMark/>
          </w:tcPr>
          <w:p w14:paraId="6AF251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D3DBB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socioeconomic benefit resulting from applying the requirements set out in this Regulation; and</w:t>
            </w:r>
          </w:p>
        </w:tc>
      </w:tr>
    </w:tbl>
    <w:p w14:paraId="2C3C3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3B7AE9" w:rsidRPr="003B7AE9" w14:paraId="2808615E" w14:textId="77777777" w:rsidTr="003B7AE9">
        <w:tc>
          <w:tcPr>
            <w:tcW w:w="0" w:type="auto"/>
            <w:shd w:val="clear" w:color="auto" w:fill="auto"/>
            <w:hideMark/>
          </w:tcPr>
          <w:p w14:paraId="1D6853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65AE4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potential of alternative measures to achieve the required performance.</w:t>
            </w:r>
          </w:p>
        </w:tc>
      </w:tr>
    </w:tbl>
    <w:p w14:paraId="648C254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3B7AE9" w:rsidRPr="003B7AE9" w14:paraId="6CE27FCE" w14:textId="77777777" w:rsidTr="003B7AE9">
        <w:tc>
          <w:tcPr>
            <w:tcW w:w="0" w:type="auto"/>
            <w:shd w:val="clear" w:color="auto" w:fill="auto"/>
            <w:hideMark/>
          </w:tcPr>
          <w:p w14:paraId="6F7EA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8890D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carry out a preliminary qualitative comparison of costs and benefits;</w:t>
            </w:r>
          </w:p>
        </w:tc>
      </w:tr>
    </w:tbl>
    <w:p w14:paraId="484DEC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551E0C1" w14:textId="77777777" w:rsidTr="003B7AE9">
        <w:tc>
          <w:tcPr>
            <w:tcW w:w="0" w:type="auto"/>
            <w:shd w:val="clear" w:color="auto" w:fill="auto"/>
            <w:hideMark/>
          </w:tcPr>
          <w:p w14:paraId="7089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EC70D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obtain approval from the relevant regulatory authority or, where applicable, the Member State.</w:t>
            </w:r>
          </w:p>
        </w:tc>
      </w:tr>
    </w:tbl>
    <w:p w14:paraId="0127F85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regulatory authority or, where applicable, the Member State shall decide on the extension of the applicability of this Regulation to existing power-generating modules within six months of receipt of the report and the recommendation of the relevant TSO in accordance with Article 38(4). The decision of the regulatory authority or, where applicable, the Member State shall be published.</w:t>
      </w:r>
    </w:p>
    <w:p w14:paraId="756E42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relevant TSO shall take account of the legitimate expectations of power-generating facility owners as part of the assessment of the application of this Regulation to existing power-generating modules.</w:t>
      </w:r>
    </w:p>
    <w:p w14:paraId="21E9960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relevant TSO may assess the application of some or all of the provisions of this Regulation to existing power-generating modules every three years in accordance with the criteria and process set out in paragraphs 3 to 5.</w:t>
      </w:r>
    </w:p>
    <w:p w14:paraId="192DD9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w:t>
      </w:r>
    </w:p>
    <w:p w14:paraId="0EFACB4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Determination of significance</w:t>
      </w:r>
    </w:p>
    <w:p w14:paraId="4654D10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modules shall comply with the requirements on the basis of the voltage level of their connection point and their maximum capacity according to the categories set out in paragraph 2.</w:t>
      </w:r>
    </w:p>
    <w:p w14:paraId="3EE41E3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Power-generating modules within the following categories shall be considered as significant:</w:t>
      </w:r>
    </w:p>
    <w:tbl>
      <w:tblPr>
        <w:tblW w:w="5000" w:type="pct"/>
        <w:tblCellMar>
          <w:left w:w="0" w:type="dxa"/>
          <w:right w:w="0" w:type="dxa"/>
        </w:tblCellMar>
        <w:tblLook w:val="04A0" w:firstRow="1" w:lastRow="0" w:firstColumn="1" w:lastColumn="0" w:noHBand="0" w:noVBand="1"/>
      </w:tblPr>
      <w:tblGrid>
        <w:gridCol w:w="310"/>
        <w:gridCol w:w="8716"/>
      </w:tblGrid>
      <w:tr w:rsidR="003B7AE9" w:rsidRPr="003B7AE9" w14:paraId="3E57E714" w14:textId="77777777" w:rsidTr="003B7AE9">
        <w:tc>
          <w:tcPr>
            <w:tcW w:w="0" w:type="auto"/>
            <w:shd w:val="clear" w:color="auto" w:fill="auto"/>
            <w:hideMark/>
          </w:tcPr>
          <w:p w14:paraId="5068C7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5EAA17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below 110 kV and maximum capacity of 0,8 kW or more (type A);</w:t>
            </w:r>
          </w:p>
        </w:tc>
      </w:tr>
    </w:tbl>
    <w:p w14:paraId="4D48C15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0790A1" w14:textId="77777777" w:rsidTr="003B7AE9">
        <w:tc>
          <w:tcPr>
            <w:tcW w:w="0" w:type="auto"/>
            <w:shd w:val="clear" w:color="auto" w:fill="auto"/>
            <w:hideMark/>
          </w:tcPr>
          <w:p w14:paraId="7B2DB6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3B627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below 110 kV and maximum capacity at or above a threshold proposed by each relevant TSO in accordance with the procedure laid out in paragraph 3 (type B). This threshold shall not be above the limits for type B power-generating modules contained in Table 1;</w:t>
            </w:r>
          </w:p>
        </w:tc>
      </w:tr>
    </w:tbl>
    <w:p w14:paraId="2344251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CA89A78" w14:textId="77777777" w:rsidTr="003B7AE9">
        <w:tc>
          <w:tcPr>
            <w:tcW w:w="0" w:type="auto"/>
            <w:shd w:val="clear" w:color="auto" w:fill="auto"/>
            <w:hideMark/>
          </w:tcPr>
          <w:p w14:paraId="084FAA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34B59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below 110 kV and maximum capacity at or above a threshold specified by each relevant TSO in accordance with paragraph 3 (type C). This threshold shall not be above the limits for type C power-generating modules contained in Table 1; or</w:t>
            </w:r>
          </w:p>
        </w:tc>
      </w:tr>
    </w:tbl>
    <w:p w14:paraId="5B3AAA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83D942D" w14:textId="77777777" w:rsidTr="003B7AE9">
        <w:tc>
          <w:tcPr>
            <w:tcW w:w="0" w:type="auto"/>
            <w:shd w:val="clear" w:color="auto" w:fill="auto"/>
            <w:hideMark/>
          </w:tcPr>
          <w:p w14:paraId="74BD70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283E7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at 110 kV or above (type D). A power-generating module is also of type D if its connection point is below 110 kV and its maximum capacity is at or above a threshold specified in accordance with paragraph 3. This threshold shall not be above the limit for type D power-generating modules contained in Table 1.</w:t>
            </w:r>
          </w:p>
          <w:p w14:paraId="3957CBCB"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1</w:t>
            </w:r>
          </w:p>
          <w:p w14:paraId="7831F8F8"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Limits for thresholds for type B, C and D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097"/>
              <w:gridCol w:w="1532"/>
              <w:gridCol w:w="1532"/>
              <w:gridCol w:w="1532"/>
            </w:tblGrid>
            <w:tr w:rsidR="003B7AE9" w:rsidRPr="003B7AE9" w14:paraId="405E299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293436"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areas</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C4C7A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B</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CD2FA"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66AD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D</w:t>
                  </w:r>
                </w:p>
              </w:tc>
            </w:tr>
            <w:tr w:rsidR="003B7AE9" w:rsidRPr="003B7AE9" w14:paraId="4F6463FD"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6DDA5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C5D678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59D46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3640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75 MW</w:t>
                  </w:r>
                </w:p>
              </w:tc>
            </w:tr>
            <w:tr w:rsidR="003B7AE9" w:rsidRPr="003B7AE9" w14:paraId="4DD05A3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95CAFB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CE9C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541FB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0D38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75 MW</w:t>
                  </w:r>
                </w:p>
              </w:tc>
            </w:tr>
            <w:tr w:rsidR="003B7AE9" w:rsidRPr="003B7AE9" w14:paraId="1E511A8B"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16D8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72EE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C73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642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MW</w:t>
                  </w:r>
                </w:p>
              </w:tc>
            </w:tr>
            <w:tr w:rsidR="003B7AE9" w:rsidRPr="003B7AE9" w14:paraId="21308683"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7407A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579F7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8D585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3FA9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r>
            <w:tr w:rsidR="003B7AE9" w:rsidRPr="003B7AE9" w14:paraId="16BD6669"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A5106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731DD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C22C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2DE570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MW</w:t>
                  </w:r>
                </w:p>
              </w:tc>
            </w:tr>
          </w:tbl>
          <w:p w14:paraId="7B0E8CD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D6A89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Proposals for maximum capacity thresholds for types B, C and D power-generating modules shall be subject to approval by the relevant regulatory authority or, where applicable, the Member State. In forming proposals the relevant TSO shall coordinate with adjacent TSOs and DSOs and shall conduct a public consultation in accordance with Article 10. A proposal by the relevant TSO to change the thresholds shall not be made sooner than three years after the previous proposal.</w:t>
      </w:r>
    </w:p>
    <w:p w14:paraId="2B2D60D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Power-generating facility owners shall assist this process and provide data as requested by the relevant TSO.</w:t>
      </w:r>
    </w:p>
    <w:p w14:paraId="06E7E8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5.   If, as a result of modification of the thresholds, a power-generating module qualifies under a different type, the procedure laid down in Article 4(3) concerning existing power-generating modules shall apply before compliance with the requirements for the new type is required.</w:t>
      </w:r>
    </w:p>
    <w:p w14:paraId="09C5AD2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w:t>
      </w:r>
    </w:p>
    <w:p w14:paraId="7F916D9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to power-generating modules, pump-storage power-generating modules, combined heat and power facilities, and industrial sites</w:t>
      </w:r>
    </w:p>
    <w:p w14:paraId="0926165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Offshore power-generating modules connected to the interconnected system shall meet the requirements for onshore power-generating modules, unless the requirements are modified for this purpose by the relevant system operator or unless the connection of power park modules is via a high voltage direct current connection or via a network whose frequency is not synchronously coupled to that of the main interconnected system (such as via a back-to-back convertor scheme).</w:t>
      </w:r>
    </w:p>
    <w:p w14:paraId="153300F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Pump-storage power-generating modules shall fulfil all the relevant requirements in both generating and pumping operation mode. Synchronous compensation operation of pump-storage power-generating modules shall not be limited in time by the technical design of power-generating modules. Pump-storage variable speed power-generating modules shall fulfil the requirements applicable to synchronous power-generating modules as well as those set out in point (b) of Article 20(2), if they qualify as type B, C or D.</w:t>
      </w:r>
    </w:p>
    <w:p w14:paraId="60B8A78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respect to power-generating modules embedded in the networks of industrial sites, power-generating facility owners, system operators of industrial sites and relevant system operators whose network is connected to the network of an industrial site shall have the right to agree on conditions for disconnection of such power-generating modules together with critical loads, which secure production processes, from the relevant system operator's network. The exercise of this right shall be coordinated with the relevant TSO.</w:t>
      </w:r>
    </w:p>
    <w:p w14:paraId="270078F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Except for requirements under paragraphs 2 and 4 of Article 13 or where otherwise stated in the national framework, requirements of this Regulation relating to the capability to maintain constant active power output or to modulate active power output shall not apply to power-generating modules of facilities for combined heat and power production embedded in the networks of industrial sites, where all of the following criteria are met:</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A85FD8" w14:textId="77777777" w:rsidTr="003B7AE9">
        <w:tc>
          <w:tcPr>
            <w:tcW w:w="0" w:type="auto"/>
            <w:shd w:val="clear" w:color="auto" w:fill="auto"/>
            <w:hideMark/>
          </w:tcPr>
          <w:p w14:paraId="582D1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44BBD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primary purpose of those facilities is to produce heat for production processes of the industrial site concerned;</w:t>
            </w:r>
          </w:p>
        </w:tc>
      </w:tr>
    </w:tbl>
    <w:p w14:paraId="6E71DD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3A962C6" w14:textId="77777777" w:rsidTr="003B7AE9">
        <w:tc>
          <w:tcPr>
            <w:tcW w:w="0" w:type="auto"/>
            <w:shd w:val="clear" w:color="auto" w:fill="auto"/>
            <w:hideMark/>
          </w:tcPr>
          <w:p w14:paraId="21501C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95742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heat and power-generating is inextricably interlinked, that is to say any change of heat generation results inadvertently in a change of active power-generating and vice versa;</w:t>
            </w:r>
          </w:p>
        </w:tc>
      </w:tr>
    </w:tbl>
    <w:p w14:paraId="543F0C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184DBA" w14:textId="77777777" w:rsidTr="003B7AE9">
        <w:tc>
          <w:tcPr>
            <w:tcW w:w="0" w:type="auto"/>
            <w:shd w:val="clear" w:color="auto" w:fill="auto"/>
            <w:hideMark/>
          </w:tcPr>
          <w:p w14:paraId="11C73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35063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are of type A, B, C or, in the case of the Nordic synchronous area, type D in accordance with points (a) to (c) of Article 5(2).</w:t>
            </w:r>
          </w:p>
        </w:tc>
      </w:tr>
    </w:tbl>
    <w:p w14:paraId="656AC5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Combined heat and power-generating facilities shall be assessed on the basis of their electrical maximum capacity.</w:t>
      </w:r>
    </w:p>
    <w:p w14:paraId="4C2B16B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w:t>
      </w:r>
    </w:p>
    <w:p w14:paraId="2C130A5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Regulatory aspects</w:t>
      </w:r>
    </w:p>
    <w:p w14:paraId="717FF38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p>
    <w:p w14:paraId="54AF93E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For site specific requirements to be established by relevant system operators or TSOs under this Regulation, Member States may require approval by a designated entity.</w:t>
      </w:r>
    </w:p>
    <w:p w14:paraId="6EC9245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When applying this Regulation, Member States, competent entities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3B7AE9" w:rsidRPr="003B7AE9" w14:paraId="5A666CA5" w14:textId="77777777" w:rsidTr="003B7AE9">
        <w:tc>
          <w:tcPr>
            <w:tcW w:w="0" w:type="auto"/>
            <w:shd w:val="clear" w:color="auto" w:fill="auto"/>
            <w:hideMark/>
          </w:tcPr>
          <w:p w14:paraId="3583CB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C328D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principles of proportionality and non-discrimination;</w:t>
            </w:r>
          </w:p>
        </w:tc>
      </w:tr>
    </w:tbl>
    <w:p w14:paraId="2662EEC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3B7AE9" w:rsidRPr="003B7AE9" w14:paraId="3FB13E74" w14:textId="77777777" w:rsidTr="003B7AE9">
        <w:tc>
          <w:tcPr>
            <w:tcW w:w="0" w:type="auto"/>
            <w:shd w:val="clear" w:color="auto" w:fill="auto"/>
            <w:hideMark/>
          </w:tcPr>
          <w:p w14:paraId="3C7007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E797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ensure transparency;</w:t>
            </w:r>
          </w:p>
        </w:tc>
      </w:tr>
    </w:tbl>
    <w:p w14:paraId="0DB5B3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D8396FA" w14:textId="77777777" w:rsidTr="003B7AE9">
        <w:tc>
          <w:tcPr>
            <w:tcW w:w="0" w:type="auto"/>
            <w:shd w:val="clear" w:color="auto" w:fill="auto"/>
            <w:hideMark/>
          </w:tcPr>
          <w:p w14:paraId="0EBD64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2C292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4C43D18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93349C" w14:textId="77777777" w:rsidTr="003B7AE9">
        <w:tc>
          <w:tcPr>
            <w:tcW w:w="0" w:type="auto"/>
            <w:shd w:val="clear" w:color="auto" w:fill="auto"/>
            <w:hideMark/>
          </w:tcPr>
          <w:p w14:paraId="60C93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22F4C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2955FD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3B7AE9" w:rsidRPr="003B7AE9" w14:paraId="1219F35A" w14:textId="77777777" w:rsidTr="003B7AE9">
        <w:tc>
          <w:tcPr>
            <w:tcW w:w="0" w:type="auto"/>
            <w:shd w:val="clear" w:color="auto" w:fill="auto"/>
            <w:hideMark/>
          </w:tcPr>
          <w:p w14:paraId="62F251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53D0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consult with relevant DSOs and take account of potential impacts on their system;</w:t>
            </w:r>
          </w:p>
        </w:tc>
      </w:tr>
    </w:tbl>
    <w:p w14:paraId="0899710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74"/>
        <w:gridCol w:w="8752"/>
      </w:tblGrid>
      <w:tr w:rsidR="003B7AE9" w:rsidRPr="003B7AE9" w14:paraId="21193ED6" w14:textId="77777777" w:rsidTr="003B7AE9">
        <w:tc>
          <w:tcPr>
            <w:tcW w:w="0" w:type="auto"/>
            <w:shd w:val="clear" w:color="auto" w:fill="auto"/>
            <w:hideMark/>
          </w:tcPr>
          <w:p w14:paraId="0191EF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5694A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take into consideration agreed European standards and technical specifications.</w:t>
            </w:r>
          </w:p>
        </w:tc>
      </w:tr>
    </w:tbl>
    <w:p w14:paraId="608C5CD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or TSO shall submit a proposal for requirements of general application, or the methodology used to calculate or establish them, for approval by the competent entity within two years of entry into force of this Regulation.</w:t>
      </w:r>
    </w:p>
    <w:p w14:paraId="03D1F6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Where this Regulation requires the relevant system operator, relevant TSO, power-generating facility owner and/or the distribution system operator to seek agreement, they shall endeavour to do so within six months after a first proposal has been submitted by one party to the other parties. If no agreement has been found within this time frame, each party may request the relevant regulatory authority to issue a decision within six months.</w:t>
      </w:r>
    </w:p>
    <w:p w14:paraId="28EF282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9E4135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If the relevant system operator or TSO deems an amendment to requirements or methodologies as provided for and approved under paragraph 1 and 2 to be necessary, the requirements provided for in paragraphs 3 to 8 shall apply to the proposed amendment. System operators and TSOs proposing an amendment shall take into account the legitimate expectations, if any, of power-generating facility owners, equipment manufacturers and other stakeholders based on the initially specified or agreed requirements or methodologies.</w:t>
      </w:r>
    </w:p>
    <w:p w14:paraId="3DC6F32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Any party having a complaint against a relevant system operator or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p>
    <w:p w14:paraId="146A23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9.   Where the requirements under this Regulation are to be established by a relevant system operator that is not a TSO, Member States may provide that instead the TSO be responsible for establishing the relevant requirements.</w:t>
      </w:r>
    </w:p>
    <w:p w14:paraId="46CE04C1"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8</w:t>
      </w:r>
    </w:p>
    <w:p w14:paraId="689931B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Multiple TSOs</w:t>
      </w:r>
    </w:p>
    <w:p w14:paraId="5814E58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Where more than one TSO exists in a Member State, this Regulation shall apply to all those TSOs.</w:t>
      </w:r>
    </w:p>
    <w:p w14:paraId="34B6B1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Member States may, under the national regulatory regime, provide that the responsibility of a TSO to comply with one or some or all obligations under this Regulation is assigned to one or more specific TSOs.</w:t>
      </w:r>
    </w:p>
    <w:p w14:paraId="5FC3870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9</w:t>
      </w:r>
    </w:p>
    <w:p w14:paraId="6B21404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Recovery of costs</w:t>
      </w:r>
    </w:p>
    <w:p w14:paraId="75AD0C2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costs borne by system operators subject to network tariff regulation and stemming from the obligations laid down in this Regulation shall be assessed by the relevant regulatory authorities. Costs assessed as reasonable, efficient and proportionate shall be recovered through network tariffs or other appropriate mechanisms.</w:t>
      </w:r>
    </w:p>
    <w:p w14:paraId="0AB960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04A7ECF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10</w:t>
      </w:r>
    </w:p>
    <w:p w14:paraId="393A38F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Public consultation</w:t>
      </w:r>
    </w:p>
    <w:p w14:paraId="09A90E6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Relevant system operators and relevant TSOs shall carry out consultation with stakeholders, including the competent authorities of each Member State, on proposals to extend the applicability of this Regulation to existing power-generating modules in accordance with Article 4(3), for the proposal for thresholds in accordance with Article 5(3), and on the report prepared in accordance with Article 38(3) and the cost-benefit analysis undertaken in accordance with Article 63(2). The consultation shall last at least for a period of one month.</w:t>
      </w:r>
    </w:p>
    <w:p w14:paraId="359ABD7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operators or relevant TSOs shall duly take into account the views of the stakeholders resulting from the consultations prior to the submission of the draft proposal for thresholds, the report or cost benefit analysis for approval by the regulatory authority or, if applicable, the Member State. In all cases, a sound justification for including or not the views of the stakeholders shall be provided and published in a timely manner before, or simultaneously with, the publication of the proposal.</w:t>
      </w:r>
    </w:p>
    <w:p w14:paraId="0C62761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11</w:t>
      </w:r>
    </w:p>
    <w:p w14:paraId="38590242"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Stakeholder involvement</w:t>
      </w:r>
    </w:p>
    <w:p w14:paraId="49B876C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The Agency for the Cooperation of Energy Regulators (the Agency), in close cooperation with the European Network of Transmission System Operators for Electricity (ENTSO for Electricity), shall organise stakeholder involvement regarding the requirements for grid </w:t>
      </w:r>
      <w:r w:rsidRPr="003B7AE9">
        <w:rPr>
          <w:rFonts w:ascii="inherit" w:eastAsia="Times New Roman" w:hAnsi="inherit" w:cs="Times New Roman"/>
          <w:color w:val="000000"/>
          <w:sz w:val="24"/>
          <w:szCs w:val="24"/>
          <w:lang w:eastAsia="en-GB"/>
        </w:rPr>
        <w:lastRenderedPageBreak/>
        <w:t>connection of power-generating facilities, and other aspects of the implementation of this Regulation. This shall include regular meetings with stakeholders to identify problems and propose improvements notably related to the requirements for grid connection of power-generating facilities.</w:t>
      </w:r>
    </w:p>
    <w:p w14:paraId="44B1206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12</w:t>
      </w:r>
    </w:p>
    <w:p w14:paraId="5A352280"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Confidentiality obligations</w:t>
      </w:r>
    </w:p>
    <w:p w14:paraId="437977D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Any confidential information received, exchanged or transmitted pursuant to this Regulation shall be subject to the conditions of professional secrecy laid down in paragraphs 2, 3 and 4.</w:t>
      </w:r>
    </w:p>
    <w:p w14:paraId="25F7702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2096B4C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50A3097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Without prejudice to cases covered by national or Union law, regulatory authorities, entities or persons who receive confidential information pursuant to this Regulation may use it only for the purpose of carrying out their duties under this Regulation.</w:t>
      </w:r>
    </w:p>
    <w:p w14:paraId="19B00BA1"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II</w:t>
      </w:r>
    </w:p>
    <w:p w14:paraId="11BAE5B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w:t>
      </w:r>
    </w:p>
    <w:p w14:paraId="4A0ABF1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1950F47A"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General requirements</w:t>
      </w:r>
    </w:p>
    <w:p w14:paraId="51BFA51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13</w:t>
      </w:r>
    </w:p>
    <w:p w14:paraId="402E3D9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A power-generating modules</w:t>
      </w:r>
    </w:p>
    <w:p w14:paraId="48FDFE4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A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F3FF6CC" w14:textId="77777777" w:rsidTr="003B7AE9">
        <w:tc>
          <w:tcPr>
            <w:tcW w:w="0" w:type="auto"/>
            <w:shd w:val="clear" w:color="auto" w:fill="auto"/>
            <w:hideMark/>
          </w:tcPr>
          <w:p w14:paraId="5310F8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D2C93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frequency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45132AF" w14:textId="77777777">
              <w:tc>
                <w:tcPr>
                  <w:tcW w:w="0" w:type="auto"/>
                  <w:shd w:val="clear" w:color="auto" w:fill="auto"/>
                  <w:hideMark/>
                </w:tcPr>
                <w:p w14:paraId="422143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11CAE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shall be capable of remaining connected to the network and operate within the frequency ranges and time periods specified in Table 2;</w:t>
                  </w:r>
                </w:p>
              </w:tc>
            </w:tr>
          </w:tbl>
          <w:p w14:paraId="0A121F5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34579D5D" w14:textId="77777777">
              <w:tc>
                <w:tcPr>
                  <w:tcW w:w="0" w:type="auto"/>
                  <w:shd w:val="clear" w:color="auto" w:fill="auto"/>
                  <w:hideMark/>
                </w:tcPr>
                <w:p w14:paraId="744A31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D4828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and the power-generating facility owner may agree on wider frequency ranges, longer minimum times for operation or specific requirements for combined frequency and voltage deviations to ensure the best use of the technical capabilities of a power-generating module, if it is required to preserve or to restore system security;</w:t>
                  </w:r>
                </w:p>
              </w:tc>
            </w:tr>
          </w:tbl>
          <w:p w14:paraId="203CBD4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9D50EEF" w14:textId="77777777">
              <w:tc>
                <w:tcPr>
                  <w:tcW w:w="0" w:type="auto"/>
                  <w:shd w:val="clear" w:color="auto" w:fill="auto"/>
                  <w:hideMark/>
                </w:tcPr>
                <w:p w14:paraId="5535D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E1229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not unreasonably withhold consent to apply wider frequency ranges or longer minimum times for operation, taking account of their economic and technical feasibility.</w:t>
                  </w:r>
                </w:p>
              </w:tc>
            </w:tr>
          </w:tbl>
          <w:p w14:paraId="2DAADF2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EBAD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C36FF28" w14:textId="77777777" w:rsidTr="003B7AE9">
        <w:tc>
          <w:tcPr>
            <w:tcW w:w="0" w:type="auto"/>
            <w:shd w:val="clear" w:color="auto" w:fill="auto"/>
            <w:hideMark/>
          </w:tcPr>
          <w:p w14:paraId="237951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003666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rate of change of frequency withstand capability, a power-generating module shall be capable of staying connected to the network and operate at rates of change of frequency up to a value specified by the relevant TSO, unless disconnection was triggered by rate-of-change-of-frequency-type loss of mains protection. The relevant system operator, in coordination with the relevant TSO, shall specify this rate-of-change-of-frequency-type loss of mains protection.</w:t>
            </w:r>
          </w:p>
          <w:p w14:paraId="420D89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2</w:t>
            </w:r>
          </w:p>
          <w:p w14:paraId="1C5977B7"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Minimum time periods for which a power-generating module has to be capable of operating on different frequencies, deviating from a nominal value, without disconnecting from the network.</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53"/>
              <w:gridCol w:w="1506"/>
              <w:gridCol w:w="1436"/>
            </w:tblGrid>
            <w:tr w:rsidR="003B7AE9" w:rsidRPr="003B7AE9" w14:paraId="635C56FE" w14:textId="77777777">
              <w:tc>
                <w:tcPr>
                  <w:tcW w:w="1677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526B7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F09E3A"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Frequency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F2D8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5EBBD99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8238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CD9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E31C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7835B98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7972C0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80EE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59A5A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the period for 47,5 Hz-48,5 Hz</w:t>
                  </w:r>
                </w:p>
              </w:tc>
            </w:tr>
            <w:tr w:rsidR="003B7AE9" w:rsidRPr="003B7AE9" w14:paraId="4312878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01C8960"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CF0D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4206F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326FB3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51BCF"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6893A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F5B4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756A412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802A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EB28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AD71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455F072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517C9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263C9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F0725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693646A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9A2996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387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E2F0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E92AAE7"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241394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027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381B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300158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B35F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55F8C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47,0 Hz-47,5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3547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seconds</w:t>
                  </w:r>
                </w:p>
              </w:tc>
            </w:tr>
            <w:tr w:rsidR="003B7AE9" w:rsidRPr="003B7AE9" w14:paraId="647007FE"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545B15C"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B1D27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E2FF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41F6315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F9435"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15958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16924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p>
              </w:tc>
            </w:tr>
            <w:tr w:rsidR="003B7AE9" w:rsidRPr="003B7AE9" w14:paraId="4CA20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CCEB882"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89230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11882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FCEB89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02169C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335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7A24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5086D9D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8C824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16E96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51,5 Hz-52,0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858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65D9D22D"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FA7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A33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A5D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2619316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060F7F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697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4BDF2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p>
              </w:tc>
            </w:tr>
            <w:tr w:rsidR="003B7AE9" w:rsidRPr="003B7AE9" w14:paraId="5AE75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F898228"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52F96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3763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3FCFD4"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92F7BEE"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B26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4EB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1CD6297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14E49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922F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47495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To be specified by each TSO, </w:t>
                  </w:r>
                  <w:r w:rsidRPr="003B7AE9">
                    <w:rPr>
                      <w:rFonts w:ascii="inherit" w:eastAsia="Times New Roman" w:hAnsi="inherit" w:cs="Times New Roman"/>
                      <w:lang w:eastAsia="en-GB"/>
                    </w:rPr>
                    <w:lastRenderedPageBreak/>
                    <w:t>but not less than 30 minutes</w:t>
                  </w:r>
                </w:p>
              </w:tc>
            </w:tr>
            <w:tr w:rsidR="003B7AE9" w:rsidRPr="003B7AE9" w14:paraId="3497E88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F01620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A1E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14CA0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the period for 47,5 Hz-48,5 Hz</w:t>
                  </w:r>
                </w:p>
              </w:tc>
            </w:tr>
            <w:tr w:rsidR="003B7AE9" w:rsidRPr="003B7AE9" w14:paraId="2FDBA84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2BF74E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F4A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7DB6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DCE400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D272CC"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8AC3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89DC1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bl>
          <w:p w14:paraId="3C7AC0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E77E8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With regard to the limited frequency sensitive mode — overfrequency (LFSM-O), the following shall apply, as determined by the relevant TSO for its control area in coordination with the TSOs of the same synchronous area to ensure minimal impacts on neighbouring areas: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E7050C" w14:textId="77777777" w:rsidTr="003B7AE9">
        <w:tc>
          <w:tcPr>
            <w:tcW w:w="0" w:type="auto"/>
            <w:shd w:val="clear" w:color="auto" w:fill="auto"/>
            <w:hideMark/>
          </w:tcPr>
          <w:p w14:paraId="6FED7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417EC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the provision of active power frequency response according to figure 1 at a frequency threshold and droop settings specified by the relevant TSO;</w:t>
            </w:r>
          </w:p>
        </w:tc>
      </w:tr>
    </w:tbl>
    <w:p w14:paraId="4DB975A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B2D357" w14:textId="77777777" w:rsidTr="003B7AE9">
        <w:tc>
          <w:tcPr>
            <w:tcW w:w="0" w:type="auto"/>
            <w:shd w:val="clear" w:color="auto" w:fill="auto"/>
            <w:hideMark/>
          </w:tcPr>
          <w:p w14:paraId="5EE253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BBA1B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instead of the capability referred to in paragraph (a), the relevant TSO may choose to allow within its control area automatic disconnection and reconnection of power-generating modules of Type A at randomised frequencies, ideally uniformly distributed, above a frequency threshold, as determined by the relevant TSO where it is able to demonstrate to the relevant regulatory authority, and with the cooperation of power-generating facility owners, that this has a limited cross-border impact and maintains the same level of operational security in all system states;</w:t>
            </w:r>
          </w:p>
        </w:tc>
      </w:tr>
    </w:tbl>
    <w:p w14:paraId="7062799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3"/>
        <w:gridCol w:w="8683"/>
      </w:tblGrid>
      <w:tr w:rsidR="003B7AE9" w:rsidRPr="003B7AE9" w14:paraId="12296214" w14:textId="77777777" w:rsidTr="003B7AE9">
        <w:tc>
          <w:tcPr>
            <w:tcW w:w="0" w:type="auto"/>
            <w:shd w:val="clear" w:color="auto" w:fill="auto"/>
            <w:hideMark/>
          </w:tcPr>
          <w:p w14:paraId="0CDF46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C9459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shall be between 50,2 Hz and 50,5 Hz inclusive;</w:t>
            </w:r>
          </w:p>
        </w:tc>
      </w:tr>
    </w:tbl>
    <w:p w14:paraId="58A453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505"/>
      </w:tblGrid>
      <w:tr w:rsidR="003B7AE9" w:rsidRPr="003B7AE9" w14:paraId="455DFDF7" w14:textId="77777777" w:rsidTr="003B7AE9">
        <w:tc>
          <w:tcPr>
            <w:tcW w:w="0" w:type="auto"/>
            <w:shd w:val="clear" w:color="auto" w:fill="auto"/>
            <w:hideMark/>
          </w:tcPr>
          <w:p w14:paraId="33295A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48D2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shall be between 2 % and 12 %;</w:t>
            </w:r>
          </w:p>
        </w:tc>
      </w:tr>
    </w:tbl>
    <w:p w14:paraId="41E4CD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9BB3FEC" w14:textId="77777777" w:rsidTr="003B7AE9">
        <w:tc>
          <w:tcPr>
            <w:tcW w:w="0" w:type="auto"/>
            <w:shd w:val="clear" w:color="auto" w:fill="auto"/>
            <w:hideMark/>
          </w:tcPr>
          <w:p w14:paraId="01B694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5463F5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a power frequency response with an initial delay that is as short as possible. If that delay is greater than two seconds, the power-generating facility owner shall justify the delay, providing technical evidence to the relevant TSO;</w:t>
            </w:r>
          </w:p>
        </w:tc>
      </w:tr>
    </w:tbl>
    <w:p w14:paraId="3F900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2EC6CC5F" w14:textId="77777777" w:rsidTr="003B7AE9">
        <w:tc>
          <w:tcPr>
            <w:tcW w:w="0" w:type="auto"/>
            <w:shd w:val="clear" w:color="auto" w:fill="auto"/>
            <w:hideMark/>
          </w:tcPr>
          <w:p w14:paraId="13029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49417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may require that upon reaching minimum regulating level, the power-generating module be capable of either:</w:t>
            </w:r>
          </w:p>
          <w:tbl>
            <w:tblPr>
              <w:tblW w:w="5000" w:type="pct"/>
              <w:tblCellMar>
                <w:left w:w="0" w:type="dxa"/>
                <w:right w:w="0" w:type="dxa"/>
              </w:tblCellMar>
              <w:tblLook w:val="04A0" w:firstRow="1" w:lastRow="0" w:firstColumn="1" w:lastColumn="0" w:noHBand="0" w:noVBand="1"/>
            </w:tblPr>
            <w:tblGrid>
              <w:gridCol w:w="551"/>
              <w:gridCol w:w="8219"/>
            </w:tblGrid>
            <w:tr w:rsidR="003B7AE9" w:rsidRPr="003B7AE9" w14:paraId="6D8EE3E1" w14:textId="77777777">
              <w:tc>
                <w:tcPr>
                  <w:tcW w:w="0" w:type="auto"/>
                  <w:shd w:val="clear" w:color="auto" w:fill="auto"/>
                  <w:hideMark/>
                </w:tcPr>
                <w:p w14:paraId="20608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2F14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continuing operation at this level; or</w:t>
                  </w:r>
                </w:p>
              </w:tc>
            </w:tr>
          </w:tbl>
          <w:p w14:paraId="1DC922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2"/>
              <w:gridCol w:w="8138"/>
            </w:tblGrid>
            <w:tr w:rsidR="003B7AE9" w:rsidRPr="003B7AE9" w14:paraId="7AD35D41" w14:textId="77777777">
              <w:tc>
                <w:tcPr>
                  <w:tcW w:w="0" w:type="auto"/>
                  <w:shd w:val="clear" w:color="auto" w:fill="auto"/>
                  <w:hideMark/>
                </w:tcPr>
                <w:p w14:paraId="48461A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w:t>
                  </w:r>
                </w:p>
              </w:tc>
              <w:tc>
                <w:tcPr>
                  <w:tcW w:w="0" w:type="auto"/>
                  <w:shd w:val="clear" w:color="auto" w:fill="auto"/>
                  <w:hideMark/>
                </w:tcPr>
                <w:p w14:paraId="446BE8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further decreasing active power output;</w:t>
                  </w:r>
                </w:p>
              </w:tc>
            </w:tr>
          </w:tbl>
          <w:p w14:paraId="19AD774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B9B149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31E5EA51" w14:textId="77777777" w:rsidTr="003B7AE9">
        <w:tc>
          <w:tcPr>
            <w:tcW w:w="0" w:type="auto"/>
            <w:shd w:val="clear" w:color="auto" w:fill="auto"/>
            <w:hideMark/>
          </w:tcPr>
          <w:p w14:paraId="27724B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66CF50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operating stably during LFSM-O operation. When LFSM-O is active, the LFSM-O setpoint will prevail over any other active power setpoints.</w:t>
            </w:r>
          </w:p>
          <w:p w14:paraId="3A6126DC"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1</w:t>
            </w:r>
          </w:p>
          <w:p w14:paraId="3C1CA2AF"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LFSM-O</w:t>
            </w:r>
          </w:p>
          <w:p w14:paraId="3199E878"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1D79CCD2" wp14:editId="64B35241">
                  <wp:extent cx="4178300" cy="3079750"/>
                  <wp:effectExtent l="0" t="0" r="0" b="6350"/>
                  <wp:docPr id="18" name="Picture 1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78300" cy="3079750"/>
                          </a:xfrm>
                          <a:prstGeom prst="rect">
                            <a:avLst/>
                          </a:prstGeom>
                          <a:noFill/>
                          <a:ln>
                            <a:noFill/>
                          </a:ln>
                        </pic:spPr>
                      </pic:pic>
                    </a:graphicData>
                  </a:graphic>
                </wp:inline>
              </w:drawing>
            </w:r>
          </w:p>
          <w:p w14:paraId="787815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is the reference active power to which ΔΡ is related and may be specified differently for synchronous power-generating modules and power park modules. ΔΡ is the change in active power output from the power-generating module. f</w:t>
            </w:r>
            <w:r w:rsidRPr="003B7AE9">
              <w:rPr>
                <w:rFonts w:ascii="inherit" w:eastAsia="Times New Roman" w:hAnsi="inherit" w:cs="Times New Roman"/>
                <w:sz w:val="17"/>
                <w:szCs w:val="17"/>
                <w:vertAlign w:val="subscript"/>
                <w:lang w:eastAsia="en-GB"/>
              </w:rPr>
              <w:t>n</w:t>
            </w:r>
            <w:r w:rsidRPr="003B7AE9">
              <w:rPr>
                <w:rFonts w:ascii="inherit" w:eastAsia="Times New Roman" w:hAnsi="inherit" w:cs="Times New Roman"/>
                <w:sz w:val="24"/>
                <w:szCs w:val="24"/>
                <w:lang w:eastAsia="en-GB"/>
              </w:rPr>
              <w:t> is the nominal frequency (50 Hz) in the network and Δf is the frequency deviation in the network. At overfrequencies where Δf is above Δf</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the power-generating module has to provide a negative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p>
        </w:tc>
      </w:tr>
    </w:tbl>
    <w:p w14:paraId="5C5B015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module shall be capable of maintaining constant output at its target active power value regardless of changes in frequency, except where output follows the changes specified in the context of paragraphs 2 and 4 of this Article or points (c) and (d) of Article 15(2) as applicable.</w:t>
      </w:r>
    </w:p>
    <w:p w14:paraId="2A5021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TSO shall specify admissible active power reduction from maximum output with falling frequency in its control area as a rate of reduction falling within the boundaries, illustrated by the full lines in Figure 2:</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6A9F8C" w14:textId="77777777" w:rsidTr="003B7AE9">
        <w:tc>
          <w:tcPr>
            <w:tcW w:w="0" w:type="auto"/>
            <w:shd w:val="clear" w:color="auto" w:fill="auto"/>
            <w:hideMark/>
          </w:tcPr>
          <w:p w14:paraId="5F2BC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CC61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below 49 Hz falling by a reduction rate of 2 % of the maximum capacity at 50 Hz per 1 Hz frequency drop;</w:t>
            </w:r>
          </w:p>
        </w:tc>
      </w:tr>
    </w:tbl>
    <w:p w14:paraId="607788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73D087" w14:textId="77777777" w:rsidTr="003B7AE9">
        <w:tc>
          <w:tcPr>
            <w:tcW w:w="0" w:type="auto"/>
            <w:shd w:val="clear" w:color="auto" w:fill="auto"/>
            <w:hideMark/>
          </w:tcPr>
          <w:p w14:paraId="64B63A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DE403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below 49,5 Hz falling by a reduction rate of 10 % of the maximum capacity at 50 Hz per 1 Hz frequency drop.</w:t>
            </w:r>
          </w:p>
        </w:tc>
      </w:tr>
    </w:tbl>
    <w:p w14:paraId="4913B63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admissible active power reduction from maximum output shall:</w:t>
      </w:r>
    </w:p>
    <w:tbl>
      <w:tblPr>
        <w:tblW w:w="5000" w:type="pct"/>
        <w:tblCellMar>
          <w:left w:w="0" w:type="dxa"/>
          <w:right w:w="0" w:type="dxa"/>
        </w:tblCellMar>
        <w:tblLook w:val="04A0" w:firstRow="1" w:lastRow="0" w:firstColumn="1" w:lastColumn="0" w:noHBand="0" w:noVBand="1"/>
      </w:tblPr>
      <w:tblGrid>
        <w:gridCol w:w="508"/>
        <w:gridCol w:w="8518"/>
      </w:tblGrid>
      <w:tr w:rsidR="003B7AE9" w:rsidRPr="003B7AE9" w14:paraId="710F36A2" w14:textId="77777777" w:rsidTr="003B7AE9">
        <w:tc>
          <w:tcPr>
            <w:tcW w:w="0" w:type="auto"/>
            <w:shd w:val="clear" w:color="auto" w:fill="auto"/>
            <w:hideMark/>
          </w:tcPr>
          <w:p w14:paraId="144146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72928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clearly specify the ambient conditions applicable;</w:t>
            </w:r>
          </w:p>
        </w:tc>
      </w:tr>
    </w:tbl>
    <w:p w14:paraId="6FAFCFD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E1F6339" w14:textId="77777777" w:rsidTr="003B7AE9">
        <w:tc>
          <w:tcPr>
            <w:tcW w:w="0" w:type="auto"/>
            <w:shd w:val="clear" w:color="auto" w:fill="auto"/>
            <w:hideMark/>
          </w:tcPr>
          <w:p w14:paraId="46C5A0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26A5AB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take account of the technical capabilities of power-generating modules.</w:t>
            </w:r>
          </w:p>
          <w:p w14:paraId="3CBFDB5D"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2</w:t>
            </w:r>
          </w:p>
          <w:p w14:paraId="274F459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Maximum power capability reduction with falling frequency</w:t>
            </w:r>
          </w:p>
          <w:p w14:paraId="272DA4A6"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E6769C5" wp14:editId="70518274">
                  <wp:extent cx="5168900" cy="3505200"/>
                  <wp:effectExtent l="0" t="0" r="0" b="0"/>
                  <wp:docPr id="19" name="Picture 1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68900" cy="3505200"/>
                          </a:xfrm>
                          <a:prstGeom prst="rect">
                            <a:avLst/>
                          </a:prstGeom>
                          <a:noFill/>
                          <a:ln>
                            <a:noFill/>
                          </a:ln>
                        </pic:spPr>
                      </pic:pic>
                    </a:graphicData>
                  </a:graphic>
                </wp:inline>
              </w:drawing>
            </w:r>
          </w:p>
          <w:p w14:paraId="1D1232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the boundaries in which the capability can be specified by the relevant TSO.</w:t>
            </w:r>
          </w:p>
        </w:tc>
      </w:tr>
    </w:tbl>
    <w:p w14:paraId="752E59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power-generating module shall be equipped with a logic interface (input port) in order to cease active power output within five seconds following an instruction being received at the input port. The relevant system operator shall have the right to specify requirements for equipment to make this facility operable remotely.</w:t>
      </w:r>
    </w:p>
    <w:p w14:paraId="0E301EE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relevant TSO shall specify the conditions under which a power-generating module is capable of connecting automatically to the network. Those conditions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D2C8067" w14:textId="77777777" w:rsidTr="003B7AE9">
        <w:tc>
          <w:tcPr>
            <w:tcW w:w="0" w:type="auto"/>
            <w:shd w:val="clear" w:color="auto" w:fill="auto"/>
            <w:hideMark/>
          </w:tcPr>
          <w:p w14:paraId="671E08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63E40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ranges within which an automatic connection is admissible, and a corresponding delay time; and</w:t>
            </w:r>
          </w:p>
        </w:tc>
      </w:tr>
    </w:tbl>
    <w:p w14:paraId="4F46BA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6"/>
        <w:gridCol w:w="8620"/>
      </w:tblGrid>
      <w:tr w:rsidR="003B7AE9" w:rsidRPr="003B7AE9" w14:paraId="0BAD20BB" w14:textId="77777777" w:rsidTr="003B7AE9">
        <w:tc>
          <w:tcPr>
            <w:tcW w:w="0" w:type="auto"/>
            <w:shd w:val="clear" w:color="auto" w:fill="auto"/>
            <w:hideMark/>
          </w:tcPr>
          <w:p w14:paraId="675C3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6653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admissible gradient of increase in active power output.</w:t>
            </w:r>
          </w:p>
        </w:tc>
      </w:tr>
    </w:tbl>
    <w:p w14:paraId="0BCD63A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Automatic connection is allowed unless specified otherwise by the relevant system operator in coordination with the relevant TSO.</w:t>
      </w:r>
    </w:p>
    <w:p w14:paraId="6175B1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14</w:t>
      </w:r>
    </w:p>
    <w:p w14:paraId="7B17F05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B power-generating modules</w:t>
      </w:r>
    </w:p>
    <w:p w14:paraId="606BEE6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power-generating modules shall fulfil the requirements set out in Article 13, except for Article 13(2)(b).</w:t>
      </w:r>
    </w:p>
    <w:p w14:paraId="27A6CE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Type B power-generating modules shall fulfil the following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8FC4AF" w14:textId="77777777" w:rsidTr="003B7AE9">
        <w:tc>
          <w:tcPr>
            <w:tcW w:w="0" w:type="auto"/>
            <w:shd w:val="clear" w:color="auto" w:fill="auto"/>
            <w:hideMark/>
          </w:tcPr>
          <w:p w14:paraId="453B85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77452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control active power output, the power-generating module shall be equipped with an interface (input port) in order to be able to reduce active power output following an instruction at the input port; and</w:t>
            </w:r>
          </w:p>
        </w:tc>
      </w:tr>
    </w:tbl>
    <w:p w14:paraId="7A7969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D96BEB" w14:textId="77777777" w:rsidTr="003B7AE9">
        <w:tc>
          <w:tcPr>
            <w:tcW w:w="0" w:type="auto"/>
            <w:shd w:val="clear" w:color="auto" w:fill="auto"/>
            <w:hideMark/>
          </w:tcPr>
          <w:p w14:paraId="1EC304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AA303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specify the requirements for further equipment to allow active power output to be remotely operated.</w:t>
            </w:r>
          </w:p>
        </w:tc>
      </w:tr>
    </w:tbl>
    <w:p w14:paraId="220DD6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B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89BD04" w14:textId="77777777" w:rsidTr="003B7AE9">
        <w:tc>
          <w:tcPr>
            <w:tcW w:w="0" w:type="auto"/>
            <w:shd w:val="clear" w:color="auto" w:fill="auto"/>
            <w:hideMark/>
          </w:tcPr>
          <w:p w14:paraId="07E28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83CE7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fault-ride-through capability of power-generating modules: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41289172" w14:textId="77777777">
              <w:tc>
                <w:tcPr>
                  <w:tcW w:w="0" w:type="auto"/>
                  <w:shd w:val="clear" w:color="auto" w:fill="auto"/>
                  <w:hideMark/>
                </w:tcPr>
                <w:p w14:paraId="737AB6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45B80F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a voltage-against-time-profile in line with Figure 3 at the connection point for fault conditions, which describes the conditions in which the power-generating module is capable of staying connected to the network and continuing to operate stably after the power system has been disturbed by secured faults on the transmission system;</w:t>
                  </w:r>
                </w:p>
              </w:tc>
            </w:tr>
          </w:tbl>
          <w:p w14:paraId="4C6087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25ED29EC" w14:textId="77777777">
              <w:tc>
                <w:tcPr>
                  <w:tcW w:w="0" w:type="auto"/>
                  <w:shd w:val="clear" w:color="auto" w:fill="auto"/>
                  <w:hideMark/>
                </w:tcPr>
                <w:p w14:paraId="2E4C3E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E0020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tc>
            </w:tr>
          </w:tbl>
          <w:p w14:paraId="166E09C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01FCFF95" w14:textId="77777777">
              <w:tc>
                <w:tcPr>
                  <w:tcW w:w="0" w:type="auto"/>
                  <w:shd w:val="clear" w:color="auto" w:fill="auto"/>
                  <w:hideMark/>
                </w:tcPr>
                <w:p w14:paraId="167985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F04B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lower limit referred to in point (ii) shall be specified by the relevant TSO using the parameters set out in Figure 3, and within the ranges set out in Tables 3.1 and 3.2;</w:t>
                  </w:r>
                </w:p>
              </w:tc>
            </w:tr>
          </w:tbl>
          <w:p w14:paraId="61E59E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623C08D3" w14:textId="77777777">
              <w:tc>
                <w:tcPr>
                  <w:tcW w:w="0" w:type="auto"/>
                  <w:shd w:val="clear" w:color="auto" w:fill="auto"/>
                  <w:hideMark/>
                </w:tcPr>
                <w:p w14:paraId="40EEC3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22D1F2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and make publicly available the pre-fault and post-fault conditions for the fault-ride-through capability in terms of:</w:t>
                  </w: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326D4373" w14:textId="77777777">
                    <w:tc>
                      <w:tcPr>
                        <w:tcW w:w="0" w:type="auto"/>
                        <w:shd w:val="clear" w:color="auto" w:fill="auto"/>
                        <w:hideMark/>
                      </w:tcPr>
                      <w:p w14:paraId="6B5DCF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8DD72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calculation of the pre-fault minimum short circuit capacity at the connection point,</w:t>
                        </w:r>
                      </w:p>
                    </w:tc>
                  </w:tr>
                </w:tbl>
                <w:p w14:paraId="24C16D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4A827DBA" w14:textId="77777777">
                    <w:tc>
                      <w:tcPr>
                        <w:tcW w:w="0" w:type="auto"/>
                        <w:shd w:val="clear" w:color="auto" w:fill="auto"/>
                        <w:hideMark/>
                      </w:tcPr>
                      <w:p w14:paraId="2B9BD9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4E5AF4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active and reactive power operating point of the power-generating module at the connection point and voltage at the connection point, and</w:t>
                        </w:r>
                      </w:p>
                    </w:tc>
                  </w:tr>
                </w:tbl>
                <w:p w14:paraId="0B1E2C3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13DFA37" w14:textId="77777777">
                    <w:tc>
                      <w:tcPr>
                        <w:tcW w:w="0" w:type="auto"/>
                        <w:shd w:val="clear" w:color="auto" w:fill="auto"/>
                        <w:hideMark/>
                      </w:tcPr>
                      <w:p w14:paraId="1F9376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7444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calculation of the post-fault minimum short circuit capacity at the connection point;</w:t>
                        </w:r>
                      </w:p>
                    </w:tc>
                  </w:tr>
                </w:tbl>
                <w:p w14:paraId="11B4DAD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42B72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18FF6CA5" w14:textId="77777777">
              <w:tc>
                <w:tcPr>
                  <w:tcW w:w="0" w:type="auto"/>
                  <w:shd w:val="clear" w:color="auto" w:fill="auto"/>
                  <w:hideMark/>
                </w:tcPr>
                <w:p w14:paraId="01D934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4B26F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regarding:</w:t>
                  </w: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0C222D4D" w14:textId="77777777">
                    <w:tc>
                      <w:tcPr>
                        <w:tcW w:w="0" w:type="auto"/>
                        <w:shd w:val="clear" w:color="auto" w:fill="auto"/>
                        <w:hideMark/>
                      </w:tcPr>
                      <w:p w14:paraId="4C665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E5C75D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163095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6761B066" w14:textId="77777777">
                    <w:tc>
                      <w:tcPr>
                        <w:tcW w:w="0" w:type="auto"/>
                        <w:shd w:val="clear" w:color="auto" w:fill="auto"/>
                        <w:hideMark/>
                      </w:tcPr>
                      <w:p w14:paraId="60D7AD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D2D8C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operating point of the power-generating module expressed in active power output and reactive power output at the connection point and voltage at the connection point, and</w:t>
                        </w:r>
                      </w:p>
                    </w:tc>
                  </w:tr>
                </w:tbl>
                <w:p w14:paraId="29B91A5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52CF8625" w14:textId="77777777">
                    <w:tc>
                      <w:tcPr>
                        <w:tcW w:w="0" w:type="auto"/>
                        <w:shd w:val="clear" w:color="auto" w:fill="auto"/>
                        <w:hideMark/>
                      </w:tcPr>
                      <w:p w14:paraId="3D3340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22D66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post-fault minimum short circuit capacity at each connection point expressed in MVA.</w:t>
                        </w:r>
                      </w:p>
                    </w:tc>
                  </w:tr>
                </w:tbl>
                <w:p w14:paraId="7E5A28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Alternatively, the relevant system operator may provide generic values derived from typical cases;</w:t>
                  </w:r>
                </w:p>
                <w:p w14:paraId="63C75E9D"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lastRenderedPageBreak/>
                    <w:t>Figure 3</w:t>
                  </w:r>
                </w:p>
                <w:p w14:paraId="7285A9F0"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Fault-ride-through profile of a power-generating module</w:t>
                  </w:r>
                </w:p>
                <w:p w14:paraId="0CD55487"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02069ED2" wp14:editId="5307895F">
                        <wp:extent cx="4972050" cy="2952750"/>
                        <wp:effectExtent l="0" t="0" r="0" b="0"/>
                        <wp:docPr id="20" name="Picture 2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72050" cy="2952750"/>
                                </a:xfrm>
                                <a:prstGeom prst="rect">
                                  <a:avLst/>
                                </a:prstGeom>
                                <a:noFill/>
                                <a:ln>
                                  <a:noFill/>
                                </a:ln>
                              </pic:spPr>
                            </pic:pic>
                          </a:graphicData>
                        </a:graphic>
                      </wp:inline>
                    </w:drawing>
                  </w:r>
                </w:p>
                <w:p w14:paraId="6F1867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the lower limit of a voltage-against-time profile of the voltage at the connection point, expressed as the ratio of its actual value and its reference 1 pu value before, during and after a fault. U</w:t>
                  </w:r>
                  <w:r w:rsidRPr="003B7AE9">
                    <w:rPr>
                      <w:rFonts w:ascii="inherit" w:eastAsia="Times New Roman" w:hAnsi="inherit" w:cs="Times New Roman"/>
                      <w:sz w:val="17"/>
                      <w:szCs w:val="17"/>
                      <w:vertAlign w:val="subscript"/>
                      <w:lang w:eastAsia="en-GB"/>
                    </w:rPr>
                    <w:t>ret</w:t>
                  </w:r>
                  <w:r w:rsidRPr="003B7AE9">
                    <w:rPr>
                      <w:rFonts w:ascii="inherit" w:eastAsia="Times New Roman" w:hAnsi="inherit" w:cs="Times New Roman"/>
                      <w:sz w:val="24"/>
                      <w:szCs w:val="24"/>
                      <w:lang w:eastAsia="en-GB"/>
                    </w:rPr>
                    <w:t> is the retained voltage at the connection point during a fault, t</w:t>
                  </w:r>
                  <w:r w:rsidRPr="003B7AE9">
                    <w:rPr>
                      <w:rFonts w:ascii="inherit" w:eastAsia="Times New Roman" w:hAnsi="inherit" w:cs="Times New Roman"/>
                      <w:sz w:val="17"/>
                      <w:szCs w:val="17"/>
                      <w:vertAlign w:val="subscript"/>
                      <w:lang w:eastAsia="en-GB"/>
                    </w:rPr>
                    <w:t>clear</w:t>
                  </w:r>
                  <w:r w:rsidRPr="003B7AE9">
                    <w:rPr>
                      <w:rFonts w:ascii="inherit" w:eastAsia="Times New Roman" w:hAnsi="inherit" w:cs="Times New Roman"/>
                      <w:sz w:val="24"/>
                      <w:szCs w:val="24"/>
                      <w:lang w:eastAsia="en-GB"/>
                    </w:rPr>
                    <w:t> is the instant when the fault has been cleared. U</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U</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rec3</w:t>
                  </w:r>
                  <w:r w:rsidRPr="003B7AE9">
                    <w:rPr>
                      <w:rFonts w:ascii="inherit" w:eastAsia="Times New Roman" w:hAnsi="inherit" w:cs="Times New Roman"/>
                      <w:sz w:val="24"/>
                      <w:szCs w:val="24"/>
                      <w:lang w:eastAsia="en-GB"/>
                    </w:rPr>
                    <w:t> specify certain points of lower limits of voltage recovery after fault clearance.</w:t>
                  </w:r>
                </w:p>
                <w:p w14:paraId="16503C9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3.1</w:t>
                  </w:r>
                </w:p>
                <w:p w14:paraId="1F321832"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45"/>
                    <w:gridCol w:w="724"/>
                    <w:gridCol w:w="611"/>
                    <w:gridCol w:w="1224"/>
                  </w:tblGrid>
                  <w:tr w:rsidR="003B7AE9" w:rsidRPr="003B7AE9" w14:paraId="1390A404"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D702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90FEE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582E3D1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F0DF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3DE3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0,05-0,3</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303F7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008D0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3DFE7D7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EACAD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745D0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2144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40B8C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
                    </w:tc>
                  </w:tr>
                  <w:tr w:rsidR="003B7AE9" w:rsidRPr="003B7AE9" w14:paraId="109A093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212F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2CF9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740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A6A8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3B7AE9" w:rsidRPr="003B7AE9" w14:paraId="164E014D"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F717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90EC2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0,85-0,9 and ≥ U</w:t>
                        </w:r>
                        <w:r w:rsidRPr="003B7AE9">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C13D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551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49949D4C" w14:textId="77777777" w:rsidR="003B7AE9" w:rsidRPr="003B7AE9" w:rsidRDefault="003B7AE9" w:rsidP="003B7AE9">
                  <w:pPr>
                    <w:spacing w:after="150" w:line="240" w:lineRule="auto"/>
                    <w:rPr>
                      <w:rFonts w:ascii="inherit" w:eastAsia="Times New Roman" w:hAnsi="inherit" w:cs="Times New Roman"/>
                      <w:sz w:val="24"/>
                      <w:szCs w:val="24"/>
                      <w:lang w:eastAsia="en-GB"/>
                    </w:rPr>
                  </w:pPr>
                </w:p>
                <w:p w14:paraId="65635189"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3.2</w:t>
                  </w:r>
                </w:p>
                <w:p w14:paraId="2E3BE8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645"/>
                    <w:gridCol w:w="1417"/>
                    <w:gridCol w:w="709"/>
                    <w:gridCol w:w="2633"/>
                  </w:tblGrid>
                  <w:tr w:rsidR="003B7AE9" w:rsidRPr="003B7AE9" w14:paraId="7C959A31" w14:textId="77777777" w:rsidTr="00E1013D">
                    <w:tc>
                      <w:tcPr>
                        <w:tcW w:w="506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4BFBF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334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0ED1D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E1013D" w:rsidRPr="003B7AE9" w14:paraId="5B47D99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94F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8070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682A3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7C89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E1013D" w:rsidRPr="003B7AE9" w14:paraId="164E9633"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737CA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81E3B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AB82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4893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
                    </w:tc>
                  </w:tr>
                  <w:tr w:rsidR="00E1013D" w:rsidRPr="003B7AE9" w14:paraId="0930456D"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E4E51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347C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774A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942A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E1013D" w:rsidRPr="003B7AE9" w14:paraId="1B56E88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E42BE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7554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429B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44B16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702365A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F7B9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43F3CE7D" w14:textId="77777777">
              <w:tc>
                <w:tcPr>
                  <w:tcW w:w="0" w:type="auto"/>
                  <w:shd w:val="clear" w:color="auto" w:fill="auto"/>
                  <w:hideMark/>
                </w:tcPr>
                <w:p w14:paraId="4F9823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1A9AE9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remaining connected to the network and continuing to operate stably when the actual course of the phase-to-phase voltages on the network voltage level at the connection point during a symmetrical fault, given the pre-fault and post-fault conditions in points (iv) and (v) of paragraph 3(a), remain above the lower limit specified in point (ii) of paragraph 3(a), unless the protection scheme for internal electrical faults requires the disconnection of the power-generating module from the network. The protection schemes and settings for internal electrical faults must not jeopardise fault-ride-through performance;</w:t>
                  </w:r>
                </w:p>
              </w:tc>
            </w:tr>
          </w:tbl>
          <w:p w14:paraId="7B4563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87"/>
            </w:tblGrid>
            <w:tr w:rsidR="003B7AE9" w:rsidRPr="003B7AE9" w14:paraId="1648BF51" w14:textId="77777777">
              <w:tc>
                <w:tcPr>
                  <w:tcW w:w="0" w:type="auto"/>
                  <w:shd w:val="clear" w:color="auto" w:fill="auto"/>
                  <w:hideMark/>
                </w:tcPr>
                <w:p w14:paraId="3010D4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10C2A5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(vi) of paragraph 3(a), undervoltage protection (either fault-ride-through capability or minimum voltage specified at the connection point voltage) shall be set by the power-generating facility owner according to the widest possible technical capability of the power-generating module, unless the relevant system operator requires narrower settings in accordance with point (b) of paragraph 5. The settings shall be justified by the power-generating facility owner in accordance with this principle;</w:t>
                  </w:r>
                </w:p>
              </w:tc>
            </w:tr>
          </w:tbl>
          <w:p w14:paraId="7FE050D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E2520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6B52D3B" w14:textId="77777777" w:rsidTr="003B7AE9">
        <w:tc>
          <w:tcPr>
            <w:tcW w:w="0" w:type="auto"/>
            <w:shd w:val="clear" w:color="auto" w:fill="auto"/>
            <w:hideMark/>
          </w:tcPr>
          <w:p w14:paraId="0167B3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250F4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capabilities in case of asymmetrical faults shall be specified by each TSO.</w:t>
            </w:r>
          </w:p>
        </w:tc>
      </w:tr>
    </w:tbl>
    <w:p w14:paraId="1F951A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B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9D77B95" w14:textId="77777777" w:rsidTr="003B7AE9">
        <w:tc>
          <w:tcPr>
            <w:tcW w:w="0" w:type="auto"/>
            <w:shd w:val="clear" w:color="auto" w:fill="auto"/>
            <w:hideMark/>
          </w:tcPr>
          <w:p w14:paraId="36290E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600B3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conditions under which a power-generating module is capable of reconnecting to the network after an incidental disconnection caused by a network disturbance; and</w:t>
            </w:r>
          </w:p>
        </w:tc>
      </w:tr>
    </w:tbl>
    <w:p w14:paraId="4AACD0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1CEFA94" w14:textId="77777777" w:rsidTr="003B7AE9">
        <w:tc>
          <w:tcPr>
            <w:tcW w:w="0" w:type="auto"/>
            <w:shd w:val="clear" w:color="auto" w:fill="auto"/>
            <w:hideMark/>
          </w:tcPr>
          <w:p w14:paraId="62C5DD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BCA0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installation of automatic reconnection systems shall be subject both to prior authorisation by the relevant system operator and to the reconnection conditions specified by the relevant TSO.</w:t>
            </w:r>
          </w:p>
        </w:tc>
      </w:tr>
    </w:tbl>
    <w:p w14:paraId="2C6FFE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Type B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F5415F" w14:textId="77777777" w:rsidTr="003B7AE9">
        <w:tc>
          <w:tcPr>
            <w:tcW w:w="0" w:type="auto"/>
            <w:shd w:val="clear" w:color="auto" w:fill="auto"/>
            <w:hideMark/>
          </w:tcPr>
          <w:p w14:paraId="5F8501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8CC2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control schemes and settings: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3FF1660" w14:textId="77777777">
              <w:tc>
                <w:tcPr>
                  <w:tcW w:w="0" w:type="auto"/>
                  <w:shd w:val="clear" w:color="auto" w:fill="auto"/>
                  <w:hideMark/>
                </w:tcPr>
                <w:p w14:paraId="0F1507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4D114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schemes and settings of the different control devices of the power-generating module that are necessary for transmission system stability and for taking emergency action shall be coordinated and agreed between the relevant TSO, the relevant system operator and the power-generating facility owner;</w:t>
                  </w:r>
                </w:p>
              </w:tc>
            </w:tr>
          </w:tbl>
          <w:p w14:paraId="7C0A448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6924439B" w14:textId="77777777">
              <w:tc>
                <w:tcPr>
                  <w:tcW w:w="0" w:type="auto"/>
                  <w:shd w:val="clear" w:color="auto" w:fill="auto"/>
                  <w:hideMark/>
                </w:tcPr>
                <w:p w14:paraId="30F3DF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C6F1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any changes to the schemes and settings, mentioned in point (i), of the different control devices of the power-generating module shall be coordinated and agreed between the relevant TSO, the relevant system operator and the power-generating facility owner, in particular if they apply in the circumstances referred to in point (i) of paragraph 5(a);</w:t>
                  </w:r>
                </w:p>
              </w:tc>
            </w:tr>
          </w:tbl>
          <w:p w14:paraId="2F427E5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FD99FB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9C98107" w14:textId="77777777" w:rsidTr="003B7AE9">
        <w:tc>
          <w:tcPr>
            <w:tcW w:w="0" w:type="auto"/>
            <w:shd w:val="clear" w:color="auto" w:fill="auto"/>
            <w:hideMark/>
          </w:tcPr>
          <w:p w14:paraId="0AD137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4171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electrical protection schemes and settings: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72209DD6" w14:textId="77777777">
              <w:tc>
                <w:tcPr>
                  <w:tcW w:w="0" w:type="auto"/>
                  <w:shd w:val="clear" w:color="auto" w:fill="auto"/>
                  <w:hideMark/>
                </w:tcPr>
                <w:p w14:paraId="449FF7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47DC86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specify the schemes and settings necessary to protect the network, taking into account the characteristics of the power-generating module. The protection schemes needed for the power-generating module and the network as well as the settings relevant to the power-generating module shall be coordinated and agreed between the relevant system operator and the power-generating facility owner. The protection schemes and settings for internal electrical faults must not jeopardise the performance of a power-generating module, in line with the requirements set out in this Regulation;</w:t>
                  </w:r>
                </w:p>
              </w:tc>
            </w:tr>
          </w:tbl>
          <w:p w14:paraId="6854039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B997D1C" w14:textId="77777777">
              <w:tc>
                <w:tcPr>
                  <w:tcW w:w="0" w:type="auto"/>
                  <w:shd w:val="clear" w:color="auto" w:fill="auto"/>
                  <w:hideMark/>
                </w:tcPr>
                <w:p w14:paraId="7A19B0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68230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electrical protection of the power-generating module shall take precedence over operational controls, taking into account the security of the system and the health and safety of staff and of the public, as well as mitigating any damage to the power-generating module;</w:t>
                  </w:r>
                </w:p>
              </w:tc>
            </w:tr>
          </w:tbl>
          <w:p w14:paraId="1A6141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24B7BB0" w14:textId="77777777">
              <w:tc>
                <w:tcPr>
                  <w:tcW w:w="0" w:type="auto"/>
                  <w:shd w:val="clear" w:color="auto" w:fill="auto"/>
                  <w:hideMark/>
                </w:tcPr>
                <w:p w14:paraId="200AB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5CFD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protection schemes may cover the following aspects:</w:t>
                  </w:r>
                </w:p>
                <w:tbl>
                  <w:tblPr>
                    <w:tblW w:w="5000" w:type="pct"/>
                    <w:tblCellMar>
                      <w:left w:w="0" w:type="dxa"/>
                      <w:right w:w="0" w:type="dxa"/>
                    </w:tblCellMar>
                    <w:tblLook w:val="04A0" w:firstRow="1" w:lastRow="0" w:firstColumn="1" w:lastColumn="0" w:noHBand="0" w:noVBand="1"/>
                  </w:tblPr>
                  <w:tblGrid>
                    <w:gridCol w:w="533"/>
                    <w:gridCol w:w="7794"/>
                  </w:tblGrid>
                  <w:tr w:rsidR="003B7AE9" w:rsidRPr="003B7AE9" w14:paraId="29BA5E9F" w14:textId="77777777">
                    <w:tc>
                      <w:tcPr>
                        <w:tcW w:w="0" w:type="auto"/>
                        <w:shd w:val="clear" w:color="auto" w:fill="auto"/>
                        <w:hideMark/>
                      </w:tcPr>
                      <w:p w14:paraId="2562C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87208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external and internal short circuit,</w:t>
                        </w:r>
                      </w:p>
                    </w:tc>
                  </w:tr>
                </w:tbl>
                <w:p w14:paraId="6DCCBA7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19"/>
                    <w:gridCol w:w="7908"/>
                  </w:tblGrid>
                  <w:tr w:rsidR="003B7AE9" w:rsidRPr="003B7AE9" w14:paraId="4F91998D" w14:textId="77777777">
                    <w:tc>
                      <w:tcPr>
                        <w:tcW w:w="0" w:type="auto"/>
                        <w:shd w:val="clear" w:color="auto" w:fill="auto"/>
                        <w:hideMark/>
                      </w:tcPr>
                      <w:p w14:paraId="621B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7A0D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asymmetric load (negative phase sequence),</w:t>
                        </w:r>
                      </w:p>
                    </w:tc>
                  </w:tr>
                </w:tbl>
                <w:p w14:paraId="1FBC9A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93"/>
                    <w:gridCol w:w="7634"/>
                  </w:tblGrid>
                  <w:tr w:rsidR="003B7AE9" w:rsidRPr="003B7AE9" w14:paraId="16ED08B5" w14:textId="77777777">
                    <w:tc>
                      <w:tcPr>
                        <w:tcW w:w="0" w:type="auto"/>
                        <w:shd w:val="clear" w:color="auto" w:fill="auto"/>
                        <w:hideMark/>
                      </w:tcPr>
                      <w:p w14:paraId="2187B5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E3C35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and rotor overload,</w:t>
                        </w:r>
                      </w:p>
                    </w:tc>
                  </w:tr>
                </w:tbl>
                <w:p w14:paraId="1E73D24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4"/>
                    <w:gridCol w:w="7553"/>
                  </w:tblGrid>
                  <w:tr w:rsidR="003B7AE9" w:rsidRPr="003B7AE9" w14:paraId="66277A34" w14:textId="77777777">
                    <w:tc>
                      <w:tcPr>
                        <w:tcW w:w="0" w:type="auto"/>
                        <w:shd w:val="clear" w:color="auto" w:fill="auto"/>
                        <w:hideMark/>
                      </w:tcPr>
                      <w:p w14:paraId="5C57F0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A983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over-/underexcitation,</w:t>
                        </w:r>
                      </w:p>
                    </w:tc>
                  </w:tr>
                </w:tbl>
                <w:p w14:paraId="1388048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2"/>
                    <w:gridCol w:w="7905"/>
                  </w:tblGrid>
                  <w:tr w:rsidR="003B7AE9" w:rsidRPr="003B7AE9" w14:paraId="6F91CA8F" w14:textId="77777777">
                    <w:tc>
                      <w:tcPr>
                        <w:tcW w:w="0" w:type="auto"/>
                        <w:shd w:val="clear" w:color="auto" w:fill="auto"/>
                        <w:hideMark/>
                      </w:tcPr>
                      <w:p w14:paraId="64221D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BDE70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connection point,</w:t>
                        </w:r>
                      </w:p>
                    </w:tc>
                  </w:tr>
                </w:tbl>
                <w:p w14:paraId="4714C64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94"/>
                    <w:gridCol w:w="7933"/>
                  </w:tblGrid>
                  <w:tr w:rsidR="003B7AE9" w:rsidRPr="003B7AE9" w14:paraId="1B45D37E" w14:textId="77777777">
                    <w:tc>
                      <w:tcPr>
                        <w:tcW w:w="0" w:type="auto"/>
                        <w:shd w:val="clear" w:color="auto" w:fill="auto"/>
                        <w:hideMark/>
                      </w:tcPr>
                      <w:p w14:paraId="0306CA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A60C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alternator terminals,</w:t>
                        </w:r>
                      </w:p>
                    </w:tc>
                  </w:tr>
                </w:tbl>
                <w:p w14:paraId="60CF4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89"/>
                    <w:gridCol w:w="7538"/>
                  </w:tblGrid>
                  <w:tr w:rsidR="003B7AE9" w:rsidRPr="003B7AE9" w14:paraId="28E50E29" w14:textId="77777777">
                    <w:tc>
                      <w:tcPr>
                        <w:tcW w:w="0" w:type="auto"/>
                        <w:shd w:val="clear" w:color="auto" w:fill="auto"/>
                        <w:hideMark/>
                      </w:tcPr>
                      <w:p w14:paraId="0B581D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E6237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inter-area oscillations,</w:t>
                        </w:r>
                      </w:p>
                    </w:tc>
                  </w:tr>
                </w:tbl>
                <w:p w14:paraId="765D0AD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23"/>
                    <w:gridCol w:w="7204"/>
                  </w:tblGrid>
                  <w:tr w:rsidR="003B7AE9" w:rsidRPr="003B7AE9" w14:paraId="11D1E840" w14:textId="77777777">
                    <w:tc>
                      <w:tcPr>
                        <w:tcW w:w="0" w:type="auto"/>
                        <w:shd w:val="clear" w:color="auto" w:fill="auto"/>
                        <w:hideMark/>
                      </w:tcPr>
                      <w:p w14:paraId="6A75D3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52E07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inrush current,</w:t>
                        </w:r>
                      </w:p>
                    </w:tc>
                  </w:tr>
                </w:tbl>
                <w:p w14:paraId="3CC7A74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5"/>
                    <w:gridCol w:w="7812"/>
                  </w:tblGrid>
                  <w:tr w:rsidR="003B7AE9" w:rsidRPr="003B7AE9" w14:paraId="1FB040CB" w14:textId="77777777">
                    <w:tc>
                      <w:tcPr>
                        <w:tcW w:w="0" w:type="auto"/>
                        <w:shd w:val="clear" w:color="auto" w:fill="auto"/>
                        <w:hideMark/>
                      </w:tcPr>
                      <w:p w14:paraId="52685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7FD68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asynchronous operation (pole slip),</w:t>
                        </w:r>
                      </w:p>
                    </w:tc>
                  </w:tr>
                </w:tbl>
                <w:p w14:paraId="47B271A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087"/>
                  </w:tblGrid>
                  <w:tr w:rsidR="003B7AE9" w:rsidRPr="003B7AE9" w14:paraId="6A5DB197" w14:textId="77777777">
                    <w:tc>
                      <w:tcPr>
                        <w:tcW w:w="0" w:type="auto"/>
                        <w:shd w:val="clear" w:color="auto" w:fill="auto"/>
                        <w:hideMark/>
                      </w:tcPr>
                      <w:p w14:paraId="23BEFF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715F26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protection against inadmissible shaft torsions (for example, subsynchronous resonance),</w:t>
                        </w:r>
                      </w:p>
                    </w:tc>
                  </w:tr>
                </w:tbl>
                <w:p w14:paraId="2772F0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2"/>
                    <w:gridCol w:w="7885"/>
                  </w:tblGrid>
                  <w:tr w:rsidR="003B7AE9" w:rsidRPr="003B7AE9" w14:paraId="2C1D5FA6" w14:textId="77777777">
                    <w:tc>
                      <w:tcPr>
                        <w:tcW w:w="0" w:type="auto"/>
                        <w:shd w:val="clear" w:color="auto" w:fill="auto"/>
                        <w:hideMark/>
                      </w:tcPr>
                      <w:p w14:paraId="7F7403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0B71E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line protection,</w:t>
                        </w:r>
                      </w:p>
                    </w:tc>
                  </w:tr>
                </w:tbl>
                <w:p w14:paraId="7DEB202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8"/>
                    <w:gridCol w:w="7689"/>
                  </w:tblGrid>
                  <w:tr w:rsidR="003B7AE9" w:rsidRPr="003B7AE9" w14:paraId="38AEF6B9" w14:textId="77777777">
                    <w:tc>
                      <w:tcPr>
                        <w:tcW w:w="0" w:type="auto"/>
                        <w:shd w:val="clear" w:color="auto" w:fill="auto"/>
                        <w:hideMark/>
                      </w:tcPr>
                      <w:p w14:paraId="403D18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2D4CC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unit transformer protection,</w:t>
                        </w:r>
                      </w:p>
                    </w:tc>
                  </w:tr>
                </w:tbl>
                <w:p w14:paraId="2B3BF3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7990"/>
                  </w:tblGrid>
                  <w:tr w:rsidR="003B7AE9" w:rsidRPr="003B7AE9" w14:paraId="53BF728A" w14:textId="77777777">
                    <w:tc>
                      <w:tcPr>
                        <w:tcW w:w="0" w:type="auto"/>
                        <w:shd w:val="clear" w:color="auto" w:fill="auto"/>
                        <w:hideMark/>
                      </w:tcPr>
                      <w:p w14:paraId="35E5FE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367E4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back-up against protection and switchgear malfunction,</w:t>
                        </w:r>
                      </w:p>
                    </w:tc>
                  </w:tr>
                </w:tbl>
                <w:p w14:paraId="7299FB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79"/>
                    <w:gridCol w:w="7348"/>
                  </w:tblGrid>
                  <w:tr w:rsidR="003B7AE9" w:rsidRPr="003B7AE9" w14:paraId="10BA86AF" w14:textId="77777777">
                    <w:tc>
                      <w:tcPr>
                        <w:tcW w:w="0" w:type="auto"/>
                        <w:shd w:val="clear" w:color="auto" w:fill="auto"/>
                        <w:hideMark/>
                      </w:tcPr>
                      <w:p w14:paraId="184BF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8112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overfluxing (U/f),</w:t>
                        </w:r>
                      </w:p>
                    </w:tc>
                  </w:tr>
                </w:tbl>
                <w:p w14:paraId="5ECD9C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33"/>
                    <w:gridCol w:w="7194"/>
                  </w:tblGrid>
                  <w:tr w:rsidR="003B7AE9" w:rsidRPr="003B7AE9" w14:paraId="0ECA9021" w14:textId="77777777">
                    <w:tc>
                      <w:tcPr>
                        <w:tcW w:w="0" w:type="auto"/>
                        <w:shd w:val="clear" w:color="auto" w:fill="auto"/>
                        <w:hideMark/>
                      </w:tcPr>
                      <w:p w14:paraId="110CD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395A4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inverse power,</w:t>
                        </w:r>
                      </w:p>
                    </w:tc>
                  </w:tr>
                </w:tbl>
                <w:p w14:paraId="0C07FE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0"/>
                    <w:gridCol w:w="7757"/>
                  </w:tblGrid>
                  <w:tr w:rsidR="003B7AE9" w:rsidRPr="003B7AE9" w14:paraId="4EBE7879" w14:textId="77777777">
                    <w:tc>
                      <w:tcPr>
                        <w:tcW w:w="0" w:type="auto"/>
                        <w:shd w:val="clear" w:color="auto" w:fill="auto"/>
                        <w:hideMark/>
                      </w:tcPr>
                      <w:p w14:paraId="29CAD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5BE40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rate of change of frequency, and</w:t>
                        </w:r>
                      </w:p>
                    </w:tc>
                  </w:tr>
                </w:tbl>
                <w:p w14:paraId="7C2096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12"/>
                    <w:gridCol w:w="7715"/>
                  </w:tblGrid>
                  <w:tr w:rsidR="003B7AE9" w:rsidRPr="003B7AE9" w14:paraId="078E257B" w14:textId="77777777">
                    <w:tc>
                      <w:tcPr>
                        <w:tcW w:w="0" w:type="auto"/>
                        <w:shd w:val="clear" w:color="auto" w:fill="auto"/>
                        <w:hideMark/>
                      </w:tcPr>
                      <w:p w14:paraId="093486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F1444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neutral voltage displacement.</w:t>
                        </w:r>
                      </w:p>
                    </w:tc>
                  </w:tr>
                </w:tbl>
                <w:p w14:paraId="7340A6C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4BC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3C28732" w14:textId="77777777">
              <w:tc>
                <w:tcPr>
                  <w:tcW w:w="0" w:type="auto"/>
                  <w:shd w:val="clear" w:color="auto" w:fill="auto"/>
                  <w:hideMark/>
                </w:tcPr>
                <w:p w14:paraId="204D3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D7E5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changes to the protection schemes needed for the power-generating module and the network and to the settings relevant to the power-generating module shall be agreed between the system operator and the power-generating facility owner, and agreement shall be reached before any changes are made;</w:t>
                  </w:r>
                </w:p>
              </w:tc>
            </w:tr>
          </w:tbl>
          <w:p w14:paraId="58C933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267C6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8183FD7" w14:textId="77777777" w:rsidTr="003B7AE9">
        <w:tc>
          <w:tcPr>
            <w:tcW w:w="0" w:type="auto"/>
            <w:shd w:val="clear" w:color="auto" w:fill="auto"/>
            <w:hideMark/>
          </w:tcPr>
          <w:p w14:paraId="624952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1DE29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organise its protection and control devices in accordance with the following priority ranking (from highest to lowest):</w:t>
            </w:r>
          </w:p>
          <w:tbl>
            <w:tblPr>
              <w:tblW w:w="5000" w:type="pct"/>
              <w:tblCellMar>
                <w:left w:w="0" w:type="dxa"/>
                <w:right w:w="0" w:type="dxa"/>
              </w:tblCellMar>
              <w:tblLook w:val="04A0" w:firstRow="1" w:lastRow="0" w:firstColumn="1" w:lastColumn="0" w:noHBand="0" w:noVBand="1"/>
            </w:tblPr>
            <w:tblGrid>
              <w:gridCol w:w="399"/>
              <w:gridCol w:w="8337"/>
            </w:tblGrid>
            <w:tr w:rsidR="003B7AE9" w:rsidRPr="003B7AE9" w14:paraId="4B2156AC" w14:textId="77777777">
              <w:tc>
                <w:tcPr>
                  <w:tcW w:w="0" w:type="auto"/>
                  <w:shd w:val="clear" w:color="auto" w:fill="auto"/>
                  <w:hideMark/>
                </w:tcPr>
                <w:p w14:paraId="32EDBD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58219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and power-generating module protection;</w:t>
                  </w:r>
                </w:p>
              </w:tc>
            </w:tr>
          </w:tbl>
          <w:p w14:paraId="5906F27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13"/>
              <w:gridCol w:w="7923"/>
            </w:tblGrid>
            <w:tr w:rsidR="003B7AE9" w:rsidRPr="003B7AE9" w14:paraId="0A99B1EB" w14:textId="77777777">
              <w:tc>
                <w:tcPr>
                  <w:tcW w:w="0" w:type="auto"/>
                  <w:shd w:val="clear" w:color="auto" w:fill="auto"/>
                  <w:hideMark/>
                </w:tcPr>
                <w:p w14:paraId="7A912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D46A7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synthetic inertia, if applicable;</w:t>
                  </w:r>
                </w:p>
              </w:tc>
            </w:tr>
          </w:tbl>
          <w:p w14:paraId="454B437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65"/>
              <w:gridCol w:w="8071"/>
            </w:tblGrid>
            <w:tr w:rsidR="003B7AE9" w:rsidRPr="003B7AE9" w14:paraId="27566A45" w14:textId="77777777">
              <w:tc>
                <w:tcPr>
                  <w:tcW w:w="0" w:type="auto"/>
                  <w:shd w:val="clear" w:color="auto" w:fill="auto"/>
                  <w:hideMark/>
                </w:tcPr>
                <w:p w14:paraId="7367DD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2A7B8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control (active power adjustment);</w:t>
                  </w:r>
                </w:p>
              </w:tc>
            </w:tr>
          </w:tbl>
          <w:p w14:paraId="39379C2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14"/>
              <w:gridCol w:w="7522"/>
            </w:tblGrid>
            <w:tr w:rsidR="003B7AE9" w:rsidRPr="003B7AE9" w14:paraId="62A1BC7D" w14:textId="77777777">
              <w:tc>
                <w:tcPr>
                  <w:tcW w:w="0" w:type="auto"/>
                  <w:shd w:val="clear" w:color="auto" w:fill="auto"/>
                  <w:hideMark/>
                </w:tcPr>
                <w:p w14:paraId="256D67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11F8E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restriction; and</w:t>
                  </w:r>
                </w:p>
              </w:tc>
            </w:tr>
          </w:tbl>
          <w:p w14:paraId="71C8F5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72"/>
              <w:gridCol w:w="7864"/>
            </w:tblGrid>
            <w:tr w:rsidR="003B7AE9" w:rsidRPr="003B7AE9" w14:paraId="351FD98E" w14:textId="77777777">
              <w:tc>
                <w:tcPr>
                  <w:tcW w:w="0" w:type="auto"/>
                  <w:shd w:val="clear" w:color="auto" w:fill="auto"/>
                  <w:hideMark/>
                </w:tcPr>
                <w:p w14:paraId="458F82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2D83D2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gradient constraint;</w:t>
                  </w:r>
                </w:p>
              </w:tc>
            </w:tr>
          </w:tbl>
          <w:p w14:paraId="21E9F9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55E0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15EF4E" w14:textId="77777777" w:rsidTr="003B7AE9">
        <w:tc>
          <w:tcPr>
            <w:tcW w:w="0" w:type="auto"/>
            <w:shd w:val="clear" w:color="auto" w:fill="auto"/>
            <w:hideMark/>
          </w:tcPr>
          <w:p w14:paraId="0AA05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4FFAE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information exchange:</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13F661E" w14:textId="77777777">
              <w:tc>
                <w:tcPr>
                  <w:tcW w:w="0" w:type="auto"/>
                  <w:shd w:val="clear" w:color="auto" w:fill="auto"/>
                  <w:hideMark/>
                </w:tcPr>
                <w:p w14:paraId="1FCA1D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7ED2F6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facilities shall be capable of exchanging information with the relevant system operator or the relevant TSO in real time or periodically with time stamping, as specified by the relevant system operator or the relevant TSO;</w:t>
                  </w:r>
                </w:p>
              </w:tc>
            </w:tr>
          </w:tbl>
          <w:p w14:paraId="083D6A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26528F6F" w14:textId="77777777">
              <w:tc>
                <w:tcPr>
                  <w:tcW w:w="0" w:type="auto"/>
                  <w:shd w:val="clear" w:color="auto" w:fill="auto"/>
                  <w:hideMark/>
                </w:tcPr>
                <w:p w14:paraId="372AE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4A76E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content of information exchanges including a precise list of data to be provided by the power-generating facility.</w:t>
                  </w:r>
                </w:p>
              </w:tc>
            </w:tr>
          </w:tbl>
          <w:p w14:paraId="48554A7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8A28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15</w:t>
      </w:r>
    </w:p>
    <w:p w14:paraId="463DB41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C power-generating modules</w:t>
      </w:r>
    </w:p>
    <w:p w14:paraId="4831BB2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power-generating modules shall fulfil the requirements laid down in Articles 13 and 14, except for Article 13(2)(b) and (6) and Article 14(2).</w:t>
      </w:r>
    </w:p>
    <w:p w14:paraId="36E6A6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76F2B3C" w14:textId="77777777" w:rsidTr="003B7AE9">
        <w:tc>
          <w:tcPr>
            <w:tcW w:w="0" w:type="auto"/>
            <w:shd w:val="clear" w:color="auto" w:fill="auto"/>
            <w:hideMark/>
          </w:tcPr>
          <w:p w14:paraId="499737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93F45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active power controllability and control range, the power-generating module control system shall be capable of adjusting an active power setpoint in line with instructions given to the power-generating facility owner by the relevant system operator or the relevant TSO.</w:t>
            </w:r>
          </w:p>
          <w:p w14:paraId="1B5B44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The relevant system operator or the relevant TSO shall establish the period within which the adjusted active power setpoint must be reached. The relevant TSO shall specify a tolerance (subject to the availability of the prime mover resource) applying to the new setpoint and the time within which it must be reached;</w:t>
            </w:r>
          </w:p>
        </w:tc>
      </w:tr>
    </w:tbl>
    <w:p w14:paraId="1EDA640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7A1B43" w14:textId="77777777" w:rsidTr="003B7AE9">
        <w:tc>
          <w:tcPr>
            <w:tcW w:w="0" w:type="auto"/>
            <w:shd w:val="clear" w:color="auto" w:fill="auto"/>
            <w:hideMark/>
          </w:tcPr>
          <w:p w14:paraId="3B3D3CF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75874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manual local measures shall be allowed in cases where the automatic remote control devices are out of service.</w:t>
            </w:r>
          </w:p>
          <w:p w14:paraId="578C32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or the relevant TSO shall notify the regulatory authority of the time required to reach the setpoint together with the tolerance for the active power;</w:t>
            </w:r>
          </w:p>
        </w:tc>
      </w:tr>
    </w:tbl>
    <w:p w14:paraId="3F74A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B22C02" w14:textId="77777777" w:rsidTr="003B7AE9">
        <w:tc>
          <w:tcPr>
            <w:tcW w:w="0" w:type="auto"/>
            <w:shd w:val="clear" w:color="auto" w:fill="auto"/>
            <w:hideMark/>
          </w:tcPr>
          <w:p w14:paraId="7A21E7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C8B0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addition to Article 13(2), the following requirements shall apply to type C power-generating modules with regard to limited frequency sensitive mode — underfrequency (LFSM-U):</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3431608" w14:textId="77777777">
              <w:tc>
                <w:tcPr>
                  <w:tcW w:w="0" w:type="auto"/>
                  <w:shd w:val="clear" w:color="auto" w:fill="auto"/>
                  <w:hideMark/>
                </w:tcPr>
                <w:p w14:paraId="0B354B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68DF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the provision of active power frequency response at a frequency threshold and with a droop specified by the relevant TSO in coordination with the TSOs of the same synchronous area as follows:</w:t>
                  </w:r>
                </w:p>
                <w:tbl>
                  <w:tblPr>
                    <w:tblW w:w="5000" w:type="pct"/>
                    <w:tblCellMar>
                      <w:left w:w="0" w:type="dxa"/>
                      <w:right w:w="0" w:type="dxa"/>
                    </w:tblCellMar>
                    <w:tblLook w:val="04A0" w:firstRow="1" w:lastRow="0" w:firstColumn="1" w:lastColumn="0" w:noHBand="0" w:noVBand="1"/>
                  </w:tblPr>
                  <w:tblGrid>
                    <w:gridCol w:w="240"/>
                    <w:gridCol w:w="8246"/>
                  </w:tblGrid>
                  <w:tr w:rsidR="003B7AE9" w:rsidRPr="003B7AE9" w14:paraId="7780E68C" w14:textId="77777777">
                    <w:tc>
                      <w:tcPr>
                        <w:tcW w:w="0" w:type="auto"/>
                        <w:shd w:val="clear" w:color="auto" w:fill="auto"/>
                        <w:hideMark/>
                      </w:tcPr>
                      <w:p w14:paraId="5EE48A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09537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specified by the TSO shall be between 49,8 Hz and 49,5 Hz inclusive,</w:t>
                        </w:r>
                      </w:p>
                    </w:tc>
                  </w:tr>
                </w:tbl>
                <w:p w14:paraId="2719904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3"/>
                    <w:gridCol w:w="8203"/>
                  </w:tblGrid>
                  <w:tr w:rsidR="003B7AE9" w:rsidRPr="003B7AE9" w14:paraId="4631996E" w14:textId="77777777">
                    <w:tc>
                      <w:tcPr>
                        <w:tcW w:w="0" w:type="auto"/>
                        <w:shd w:val="clear" w:color="auto" w:fill="auto"/>
                        <w:hideMark/>
                      </w:tcPr>
                      <w:p w14:paraId="1ABFFB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2273B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specified by the TSO shall be in the range 2-12 %.</w:t>
                        </w:r>
                      </w:p>
                    </w:tc>
                  </w:tr>
                </w:tbl>
                <w:p w14:paraId="77D7F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is represented graphically in Figure 4;</w:t>
                  </w:r>
                </w:p>
              </w:tc>
            </w:tr>
          </w:tbl>
          <w:p w14:paraId="2FB0FC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5FD4015A" w14:textId="77777777">
              <w:tc>
                <w:tcPr>
                  <w:tcW w:w="0" w:type="auto"/>
                  <w:shd w:val="clear" w:color="auto" w:fill="auto"/>
                  <w:hideMark/>
                </w:tcPr>
                <w:p w14:paraId="33C86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AE9C1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actual delivery of active power frequency response in LFSM-U mode shall take into account:</w:t>
                  </w:r>
                </w:p>
                <w:tbl>
                  <w:tblPr>
                    <w:tblW w:w="5000" w:type="pct"/>
                    <w:tblCellMar>
                      <w:left w:w="0" w:type="dxa"/>
                      <w:right w:w="0" w:type="dxa"/>
                    </w:tblCellMar>
                    <w:tblLook w:val="04A0" w:firstRow="1" w:lastRow="0" w:firstColumn="1" w:lastColumn="0" w:noHBand="0" w:noVBand="1"/>
                  </w:tblPr>
                  <w:tblGrid>
                    <w:gridCol w:w="334"/>
                    <w:gridCol w:w="8085"/>
                  </w:tblGrid>
                  <w:tr w:rsidR="003B7AE9" w:rsidRPr="003B7AE9" w14:paraId="777A77FA" w14:textId="77777777">
                    <w:tc>
                      <w:tcPr>
                        <w:tcW w:w="0" w:type="auto"/>
                        <w:shd w:val="clear" w:color="auto" w:fill="auto"/>
                        <w:hideMark/>
                      </w:tcPr>
                      <w:p w14:paraId="649FE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4ADB80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ambient conditions when the response is to be triggered,</w:t>
                        </w:r>
                      </w:p>
                    </w:tc>
                  </w:tr>
                </w:tbl>
                <w:p w14:paraId="3059A6E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641C71BF" w14:textId="77777777">
                    <w:tc>
                      <w:tcPr>
                        <w:tcW w:w="0" w:type="auto"/>
                        <w:shd w:val="clear" w:color="auto" w:fill="auto"/>
                        <w:hideMark/>
                      </w:tcPr>
                      <w:p w14:paraId="7A65F5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7769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operating conditions of the power-generating module, in particular limitations on operation near maximum capacity at low frequencies and the respective impact of ambient conditions according to paragraphs 4 and 5 of Article 13, and</w:t>
                        </w:r>
                      </w:p>
                    </w:tc>
                  </w:tr>
                </w:tbl>
                <w:p w14:paraId="32449CE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010"/>
                  </w:tblGrid>
                  <w:tr w:rsidR="003B7AE9" w:rsidRPr="003B7AE9" w14:paraId="1B82182C" w14:textId="77777777">
                    <w:tc>
                      <w:tcPr>
                        <w:tcW w:w="0" w:type="auto"/>
                        <w:shd w:val="clear" w:color="auto" w:fill="auto"/>
                        <w:hideMark/>
                      </w:tcPr>
                      <w:p w14:paraId="0D4529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1581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availability of the primary energy sources.</w:t>
                        </w:r>
                      </w:p>
                    </w:tc>
                  </w:tr>
                </w:tbl>
                <w:p w14:paraId="68E622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44B2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346B530C" w14:textId="77777777">
              <w:tc>
                <w:tcPr>
                  <w:tcW w:w="0" w:type="auto"/>
                  <w:shd w:val="clear" w:color="auto" w:fill="auto"/>
                  <w:hideMark/>
                </w:tcPr>
                <w:p w14:paraId="5D88C1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2821B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of active power frequency response by the power-generating module shall not be unduly delayed. In the event of any delay greater than two seconds, the power-generating facility owner shall justify it to the relevant TSO;</w:t>
                  </w:r>
                </w:p>
              </w:tc>
            </w:tr>
          </w:tbl>
          <w:p w14:paraId="145DBF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2DCDC0A4" w14:textId="77777777">
              <w:tc>
                <w:tcPr>
                  <w:tcW w:w="0" w:type="auto"/>
                  <w:shd w:val="clear" w:color="auto" w:fill="auto"/>
                  <w:hideMark/>
                </w:tcPr>
                <w:p w14:paraId="6B87E6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57B09E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LFSM-U mode the power-generating module shall be capable of providing a power increase up to its maximum capacity;</w:t>
                  </w:r>
                </w:p>
              </w:tc>
            </w:tr>
          </w:tbl>
          <w:p w14:paraId="4964258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583DFF42" w14:textId="77777777">
              <w:tc>
                <w:tcPr>
                  <w:tcW w:w="0" w:type="auto"/>
                  <w:shd w:val="clear" w:color="auto" w:fill="auto"/>
                  <w:hideMark/>
                </w:tcPr>
                <w:p w14:paraId="220161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29F7C6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stable operation of the power-generating module during LFSM-U operation shall be ensured;</w:t>
                  </w:r>
                </w:p>
                <w:p w14:paraId="2181D167"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4</w:t>
                  </w:r>
                </w:p>
                <w:p w14:paraId="0C4B1A50"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LFSM-U</w:t>
                  </w:r>
                </w:p>
                <w:p w14:paraId="383D23E3"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632DEC5C" wp14:editId="73D17703">
                        <wp:extent cx="4762500" cy="2838450"/>
                        <wp:effectExtent l="0" t="0" r="0" b="0"/>
                        <wp:docPr id="21" name="Picture 2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62500" cy="2838450"/>
                                </a:xfrm>
                                <a:prstGeom prst="rect">
                                  <a:avLst/>
                                </a:prstGeom>
                                <a:noFill/>
                                <a:ln>
                                  <a:noFill/>
                                </a:ln>
                              </pic:spPr>
                            </pic:pic>
                          </a:graphicData>
                        </a:graphic>
                      </wp:inline>
                    </w:drawing>
                  </w:r>
                </w:p>
                <w:p w14:paraId="1C9697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is the reference active power to which ΔΡ is related and may be specified differently for synchronous power-generating modules and power park modules. ΔΡ is the change in active power output from the power-generating module. f</w:t>
                  </w:r>
                  <w:r w:rsidRPr="003B7AE9">
                    <w:rPr>
                      <w:rFonts w:ascii="inherit" w:eastAsia="Times New Roman" w:hAnsi="inherit" w:cs="Times New Roman"/>
                      <w:sz w:val="17"/>
                      <w:szCs w:val="17"/>
                      <w:vertAlign w:val="subscript"/>
                      <w:lang w:eastAsia="en-GB"/>
                    </w:rPr>
                    <w:t>n</w:t>
                  </w:r>
                  <w:r w:rsidRPr="003B7AE9">
                    <w:rPr>
                      <w:rFonts w:ascii="inherit" w:eastAsia="Times New Roman" w:hAnsi="inherit" w:cs="Times New Roman"/>
                      <w:sz w:val="24"/>
                      <w:szCs w:val="24"/>
                      <w:lang w:eastAsia="en-GB"/>
                    </w:rPr>
                    <w:t> is the nominal frequency (50 Hz) in the network and Δf is the frequency deviation in the network. At underfrequencies where Δf is below Δf</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the power-generating module has to provide a positive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p>
              </w:tc>
            </w:tr>
          </w:tbl>
          <w:p w14:paraId="5D765BF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E4EFB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7F5E5D" w14:textId="77777777" w:rsidTr="003B7AE9">
        <w:tc>
          <w:tcPr>
            <w:tcW w:w="0" w:type="auto"/>
            <w:shd w:val="clear" w:color="auto" w:fill="auto"/>
            <w:hideMark/>
          </w:tcPr>
          <w:p w14:paraId="67030A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AB6C1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addition to point (c) of paragraph 2, the following shall apply cumulatively when frequency sensitive mode (‘FSM’) is operating:</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7B7BE730" w14:textId="77777777">
              <w:tc>
                <w:tcPr>
                  <w:tcW w:w="0" w:type="auto"/>
                  <w:shd w:val="clear" w:color="auto" w:fill="auto"/>
                  <w:hideMark/>
                </w:tcPr>
                <w:p w14:paraId="5026F5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1A2EC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providing active power frequency response in accordance with the parameters specified by each relevant TSO within the ranges shown in Table 4. In specifying those parameters, the relevant TSO shall take account of the following facts:</w:t>
                  </w: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1D52B69A" w14:textId="77777777">
                    <w:tc>
                      <w:tcPr>
                        <w:tcW w:w="0" w:type="auto"/>
                        <w:shd w:val="clear" w:color="auto" w:fill="auto"/>
                        <w:hideMark/>
                      </w:tcPr>
                      <w:p w14:paraId="625DC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26E5229" w14:textId="783C72CE"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overfrequency, the active power frequency response is limited by the minimum regulating level</w:t>
                        </w:r>
                        <w:del w:id="11" w:author="Author">
                          <w:r w:rsidRPr="003B7AE9" w:rsidDel="005007A6">
                            <w:rPr>
                              <w:rFonts w:ascii="inherit" w:eastAsia="Times New Roman" w:hAnsi="inherit" w:cs="Times New Roman"/>
                              <w:sz w:val="24"/>
                              <w:szCs w:val="24"/>
                              <w:lang w:eastAsia="en-GB"/>
                            </w:rPr>
                            <w:delText>,</w:delText>
                          </w:r>
                        </w:del>
                        <w:ins w:id="12" w:author="Author">
                          <w:r w:rsidR="005007A6">
                            <w:rPr>
                              <w:rFonts w:ascii="inherit" w:eastAsia="Times New Roman" w:hAnsi="inherit" w:cs="Times New Roman"/>
                              <w:sz w:val="24"/>
                              <w:szCs w:val="24"/>
                              <w:lang w:eastAsia="en-GB"/>
                            </w:rPr>
                            <w:t xml:space="preserve">. </w:t>
                          </w:r>
                          <w:r w:rsidR="00636D1A" w:rsidRPr="00636D1A">
                            <w:rPr>
                              <w:rFonts w:ascii="inherit" w:eastAsia="Times New Roman" w:hAnsi="inherit" w:cs="Times New Roman"/>
                              <w:sz w:val="24"/>
                              <w:szCs w:val="24"/>
                              <w:lang w:eastAsia="en-GB"/>
                            </w:rPr>
                            <w:t xml:space="preserve">For electricity storage modules, the active power frequency response </w:t>
                          </w:r>
                          <w:r w:rsidR="00974A63">
                            <w:rPr>
                              <w:rFonts w:ascii="inherit" w:eastAsia="Times New Roman" w:hAnsi="inherit" w:cs="Times New Roman"/>
                              <w:sz w:val="24"/>
                              <w:szCs w:val="24"/>
                              <w:lang w:eastAsia="en-GB"/>
                            </w:rPr>
                            <w:t>is</w:t>
                          </w:r>
                          <w:r w:rsidR="00636D1A" w:rsidRPr="00636D1A">
                            <w:rPr>
                              <w:rFonts w:ascii="inherit" w:eastAsia="Times New Roman" w:hAnsi="inherit" w:cs="Times New Roman"/>
                              <w:sz w:val="24"/>
                              <w:szCs w:val="24"/>
                              <w:lang w:eastAsia="en-GB"/>
                            </w:rPr>
                            <w:t xml:space="preserve"> limited by the minimum regulating level or maximum consumption capacity, or the maximum energy content that the electricity storage module can store or as agreed between the power generating facility and the TSO irrespective to whether the electricity storage module is independently connected to the transmission or distribution network or within a power park module sharing a single network connection with other power generating modules of lower energy content or </w:t>
                          </w:r>
                          <w:r w:rsidR="00AF4B3F">
                            <w:rPr>
                              <w:rFonts w:ascii="inherit" w:eastAsia="Times New Roman" w:hAnsi="inherit" w:cs="Times New Roman"/>
                              <w:sz w:val="24"/>
                              <w:szCs w:val="24"/>
                              <w:lang w:eastAsia="en-GB"/>
                            </w:rPr>
                            <w:t xml:space="preserve">of lower </w:t>
                          </w:r>
                          <w:r w:rsidR="00636D1A" w:rsidRPr="00636D1A">
                            <w:rPr>
                              <w:rFonts w:ascii="inherit" w:eastAsia="Times New Roman" w:hAnsi="inherit" w:cs="Times New Roman"/>
                              <w:sz w:val="24"/>
                              <w:szCs w:val="24"/>
                              <w:lang w:eastAsia="en-GB"/>
                            </w:rPr>
                            <w:t>export power capacity</w:t>
                          </w:r>
                        </w:ins>
                      </w:p>
                    </w:tc>
                  </w:tr>
                </w:tbl>
                <w:p w14:paraId="0934054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31223CE3" w14:textId="77777777">
                    <w:tc>
                      <w:tcPr>
                        <w:tcW w:w="0" w:type="auto"/>
                        <w:shd w:val="clear" w:color="auto" w:fill="auto"/>
                        <w:hideMark/>
                      </w:tcPr>
                      <w:p w14:paraId="2BBADA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6E3634" w14:textId="22FEC8F4"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underfrequency, the active power frequency response is limited by maximum capacity</w:t>
                        </w:r>
                        <w:ins w:id="13" w:author="Author">
                          <w:r w:rsidR="008F6585">
                            <w:rPr>
                              <w:rFonts w:ascii="inherit" w:eastAsia="Times New Roman" w:hAnsi="inherit" w:cs="Times New Roman"/>
                              <w:sz w:val="24"/>
                              <w:szCs w:val="24"/>
                              <w:lang w:eastAsia="en-GB"/>
                            </w:rPr>
                            <w:t xml:space="preserve">. </w:t>
                          </w:r>
                          <w:r w:rsidR="00974A63" w:rsidRPr="00974A63">
                            <w:rPr>
                              <w:rFonts w:ascii="inherit" w:eastAsia="Times New Roman" w:hAnsi="inherit" w:cs="Times New Roman"/>
                              <w:sz w:val="24"/>
                              <w:szCs w:val="24"/>
                              <w:lang w:eastAsia="en-GB"/>
                            </w:rPr>
                            <w:t>For electricity storage modules, the active power frequency response is limited</w:t>
                          </w:r>
                          <w:r w:rsidR="008F6585" w:rsidRPr="008F6585">
                            <w:rPr>
                              <w:rFonts w:ascii="inherit" w:eastAsia="Times New Roman" w:hAnsi="inherit" w:cs="Times New Roman"/>
                              <w:sz w:val="24"/>
                              <w:szCs w:val="24"/>
                              <w:lang w:eastAsia="en-GB"/>
                            </w:rPr>
                            <w:t xml:space="preserve"> </w:t>
                          </w:r>
                          <w:r w:rsidR="00974A63">
                            <w:rPr>
                              <w:rFonts w:ascii="inherit" w:eastAsia="Times New Roman" w:hAnsi="inherit" w:cs="Times New Roman"/>
                              <w:sz w:val="24"/>
                              <w:szCs w:val="24"/>
                              <w:lang w:eastAsia="en-GB"/>
                            </w:rPr>
                            <w:t xml:space="preserve">by </w:t>
                          </w:r>
                          <w:r w:rsidR="008F6585" w:rsidRPr="008F6585">
                            <w:rPr>
                              <w:rFonts w:ascii="inherit" w:eastAsia="Times New Roman" w:hAnsi="inherit" w:cs="Times New Roman"/>
                              <w:sz w:val="24"/>
                              <w:szCs w:val="24"/>
                              <w:lang w:eastAsia="en-GB"/>
                            </w:rPr>
                            <w:t>the maximum consumption capacity or maximum energy content of the electricity storage module or as agreed between the power generating facility and the TSO irrespective to whether the electricity storage module is independently connected to the transmission or distribution network or within a power park module sharing a single network connection with other power generating modules or demand of lower energy content or maximum consumption capacity</w:t>
                          </w:r>
                        </w:ins>
                        <w:del w:id="14" w:author="Author">
                          <w:r w:rsidRPr="003B7AE9" w:rsidDel="008F6585">
                            <w:rPr>
                              <w:rFonts w:ascii="inherit" w:eastAsia="Times New Roman" w:hAnsi="inherit" w:cs="Times New Roman"/>
                              <w:sz w:val="24"/>
                              <w:szCs w:val="24"/>
                              <w:lang w:eastAsia="en-GB"/>
                            </w:rPr>
                            <w:delText>,</w:delText>
                          </w:r>
                        </w:del>
                      </w:p>
                    </w:tc>
                  </w:tr>
                </w:tbl>
                <w:p w14:paraId="09869B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3E046796" w14:textId="77777777">
                    <w:tc>
                      <w:tcPr>
                        <w:tcW w:w="0" w:type="auto"/>
                        <w:shd w:val="clear" w:color="auto" w:fill="auto"/>
                        <w:hideMark/>
                      </w:tcPr>
                      <w:p w14:paraId="0C0FBD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52DB31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actual delivery of active power frequency response depends on the operating and ambient conditions of the power-generating module when this response is triggered, in particular limitations on operation near maximum capacity at low frequencies according to paragraphs 4 and 5 of Article 13 and available primary energy sources;</w:t>
                        </w:r>
                      </w:p>
                    </w:tc>
                  </w:tr>
                </w:tbl>
                <w:p w14:paraId="4A06AD6C"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4</w:t>
                  </w:r>
                </w:p>
                <w:p w14:paraId="7D37F075"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active power frequency response in FSM (explanation for Figure 5)</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271"/>
                    <w:gridCol w:w="1008"/>
                    <w:gridCol w:w="1164"/>
                  </w:tblGrid>
                  <w:tr w:rsidR="003B7AE9" w:rsidRPr="003B7AE9" w14:paraId="23CE64A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10ABBE"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997FF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w:t>
                        </w:r>
                      </w:p>
                    </w:tc>
                  </w:tr>
                  <w:tr w:rsidR="003B7AE9" w:rsidRPr="003B7AE9" w14:paraId="4F57CD03"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F7DFD7" w14:textId="77777777" w:rsidR="003B7AE9" w:rsidRPr="003B7AE9" w:rsidRDefault="003B7AE9" w:rsidP="003B7AE9">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w:t>
                        </w:r>
                      </w:p>
                      <w:p w14:paraId="2353030A"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5CF9604" wp14:editId="47BAEEE5">
                              <wp:extent cx="603250" cy="552450"/>
                              <wp:effectExtent l="0" t="0" r="6350" b="0"/>
                              <wp:docPr id="22" name="Picture 22"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ormula"/>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A858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1,5-10 %</w:t>
                        </w:r>
                      </w:p>
                    </w:tc>
                  </w:tr>
                  <w:tr w:rsidR="003B7AE9" w:rsidRPr="003B7AE9" w14:paraId="714F4F09" w14:textId="77777777">
                    <w:tc>
                      <w:tcPr>
                        <w:tcW w:w="1661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60D3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Frequency response insensitivity</w:t>
                        </w: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ACB513"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96BA00E" wp14:editId="60E82342">
                              <wp:extent cx="438150" cy="298450"/>
                              <wp:effectExtent l="0" t="0" r="0" b="6350"/>
                              <wp:docPr id="23" name="Picture 23"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ormula"/>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8150" cy="298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AB9A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10-30 mHz</w:t>
                        </w:r>
                      </w:p>
                    </w:tc>
                  </w:tr>
                  <w:tr w:rsidR="003B7AE9" w:rsidRPr="003B7AE9" w14:paraId="6E862AC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A980283" w14:textId="77777777" w:rsidR="003B7AE9" w:rsidRPr="003B7AE9" w:rsidRDefault="003B7AE9" w:rsidP="003B7AE9">
                        <w:pPr>
                          <w:spacing w:after="300" w:line="240" w:lineRule="auto"/>
                          <w:rPr>
                            <w:rFonts w:ascii="inherit" w:eastAsia="Times New Roman" w:hAnsi="inherit" w:cs="Times New Roman"/>
                            <w:lang w:eastAsia="en-GB"/>
                          </w:rPr>
                        </w:pP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A500FC"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49D8394" wp14:editId="69CD8E1E">
                              <wp:extent cx="482600" cy="552450"/>
                              <wp:effectExtent l="0" t="0" r="0" b="0"/>
                              <wp:docPr id="24" name="Picture 24"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Formula"/>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8260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2369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0,02-0,06 %</w:t>
                        </w:r>
                      </w:p>
                    </w:tc>
                  </w:tr>
                  <w:tr w:rsidR="003B7AE9" w:rsidRPr="003B7AE9" w14:paraId="44B0415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23E8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Frequency response deadband</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A749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0-500 mHz</w:t>
                        </w:r>
                      </w:p>
                    </w:tc>
                  </w:tr>
                  <w:tr w:rsidR="003B7AE9" w:rsidRPr="003B7AE9" w14:paraId="62CCA7E7"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C7340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Droop </w:t>
                        </w:r>
                        <w:r w:rsidRPr="003B7AE9">
                          <w:rPr>
                            <w:rFonts w:ascii="inherit" w:eastAsia="Times New Roman" w:hAnsi="inherit" w:cs="Times New Roman"/>
                            <w:i/>
                            <w:iCs/>
                            <w:lang w:eastAsia="en-GB"/>
                          </w:rPr>
                          <w:t>s</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36AF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2-12 %</w:t>
                        </w:r>
                      </w:p>
                    </w:tc>
                  </w:tr>
                </w:tbl>
                <w:p w14:paraId="60523F01"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5</w:t>
                  </w:r>
                </w:p>
                <w:p w14:paraId="4E47ED64"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FSM illustrating the case of zero deadband and insensitivity</w:t>
                  </w:r>
                </w:p>
                <w:p w14:paraId="386B01F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0DD20E6F" wp14:editId="4E8083A0">
                        <wp:extent cx="5200650" cy="3314700"/>
                        <wp:effectExtent l="0" t="0" r="0" b="0"/>
                        <wp:docPr id="25" name="Picture 2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00650" cy="3314700"/>
                                </a:xfrm>
                                <a:prstGeom prst="rect">
                                  <a:avLst/>
                                </a:prstGeom>
                                <a:noFill/>
                                <a:ln>
                                  <a:noFill/>
                                </a:ln>
                              </pic:spPr>
                            </pic:pic>
                          </a:graphicData>
                        </a:graphic>
                      </wp:inline>
                    </w:drawing>
                  </w:r>
                </w:p>
                <w:p w14:paraId="7C3795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is the reference active power to which ΔΡ is related. ΔΡ is the change in active power output from the power-generating module. f</w:t>
                  </w:r>
                  <w:r w:rsidRPr="003B7AE9">
                    <w:rPr>
                      <w:rFonts w:ascii="inherit" w:eastAsia="Times New Roman" w:hAnsi="inherit" w:cs="Times New Roman"/>
                      <w:sz w:val="17"/>
                      <w:szCs w:val="17"/>
                      <w:vertAlign w:val="subscript"/>
                      <w:lang w:eastAsia="en-GB"/>
                    </w:rPr>
                    <w:t>n</w:t>
                  </w:r>
                  <w:r w:rsidRPr="003B7AE9">
                    <w:rPr>
                      <w:rFonts w:ascii="inherit" w:eastAsia="Times New Roman" w:hAnsi="inherit" w:cs="Times New Roman"/>
                      <w:sz w:val="24"/>
                      <w:szCs w:val="24"/>
                      <w:lang w:eastAsia="en-GB"/>
                    </w:rPr>
                    <w:t> is the nominal frequency (50 Hz) in the network and Δf is the frequency deviation in the network.</w:t>
                  </w:r>
                </w:p>
              </w:tc>
            </w:tr>
          </w:tbl>
          <w:p w14:paraId="5B61225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318D241B" w14:textId="77777777">
              <w:tc>
                <w:tcPr>
                  <w:tcW w:w="0" w:type="auto"/>
                  <w:shd w:val="clear" w:color="auto" w:fill="auto"/>
                  <w:hideMark/>
                </w:tcPr>
                <w:p w14:paraId="386F07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7F6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response deadband of frequency deviation and droop must be able to be reselected repeatedly;</w:t>
                  </w:r>
                </w:p>
              </w:tc>
            </w:tr>
          </w:tbl>
          <w:p w14:paraId="0EAEECD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2A7A392C" w14:textId="77777777">
              <w:tc>
                <w:tcPr>
                  <w:tcW w:w="0" w:type="auto"/>
                  <w:shd w:val="clear" w:color="auto" w:fill="auto"/>
                  <w:hideMark/>
                </w:tcPr>
                <w:p w14:paraId="67C09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3576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a frequency step change, the power-generating module shall be capable of activating full active power frequency response, at or above the full line shown in Figure 6 in accordance with the parameters specified by each TSO (which shall aim at avoiding active power oscillations for the power-generating module) within the ranges given in Table 5. The combination of choice of the parameters specified by the TSO shall take possible technology-dependent limitations into account;</w:t>
                  </w:r>
                </w:p>
              </w:tc>
            </w:tr>
          </w:tbl>
          <w:p w14:paraId="2DF00D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65B66B26" w14:textId="77777777">
              <w:tc>
                <w:tcPr>
                  <w:tcW w:w="0" w:type="auto"/>
                  <w:shd w:val="clear" w:color="auto" w:fill="auto"/>
                  <w:hideMark/>
                </w:tcPr>
                <w:p w14:paraId="6D344A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0A21EF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activation of active power frequency response required shall not be unduly delayed.</w:t>
                  </w:r>
                </w:p>
                <w:p w14:paraId="52DC60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If the delay in initial activation of active power frequency response is greater than two seconds, the power-generating facility owner shall provide technical evidence demonstrating why a longer time is needed.</w:t>
                  </w:r>
                </w:p>
                <w:p w14:paraId="6B6816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power-generating modules without inertia, the relevant TSO may specify a shorter time than two seconds. If the power-generating facility owner cannot meet this requirement they shall provide technical evidence demonstrating why a longer time is needed for the initial activation of active power frequency response;</w:t>
                  </w:r>
                </w:p>
                <w:p w14:paraId="1326093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6</w:t>
                  </w:r>
                </w:p>
                <w:p w14:paraId="353C6E5B"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w:t>
                  </w:r>
                </w:p>
                <w:p w14:paraId="6A6257B2"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33468005" wp14:editId="32AA1310">
                        <wp:extent cx="5181600" cy="3289300"/>
                        <wp:effectExtent l="0" t="0" r="0" b="6350"/>
                        <wp:docPr id="26" name="Picture 2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mag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81600" cy="3289300"/>
                                </a:xfrm>
                                <a:prstGeom prst="rect">
                                  <a:avLst/>
                                </a:prstGeom>
                                <a:noFill/>
                                <a:ln>
                                  <a:noFill/>
                                </a:ln>
                              </pic:spPr>
                            </pic:pic>
                          </a:graphicData>
                        </a:graphic>
                      </wp:inline>
                    </w:drawing>
                  </w:r>
                </w:p>
                <w:p w14:paraId="59CB42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P</w:t>
                  </w:r>
                  <w:r w:rsidRPr="003B7AE9">
                    <w:rPr>
                      <w:rFonts w:ascii="inherit" w:eastAsia="Times New Roman" w:hAnsi="inherit" w:cs="Times New Roman"/>
                      <w:i/>
                      <w:iCs/>
                      <w:sz w:val="17"/>
                      <w:szCs w:val="17"/>
                      <w:vertAlign w:val="subscript"/>
                      <w:lang w:eastAsia="en-GB"/>
                    </w:rPr>
                    <w:t>max</w:t>
                  </w:r>
                  <w:r w:rsidRPr="003B7AE9">
                    <w:rPr>
                      <w:rFonts w:ascii="inherit" w:eastAsia="Times New Roman" w:hAnsi="inherit" w:cs="Times New Roman"/>
                      <w:i/>
                      <w:iCs/>
                      <w:sz w:val="24"/>
                      <w:szCs w:val="24"/>
                      <w:lang w:eastAsia="en-GB"/>
                    </w:rPr>
                    <w:t> </w:t>
                  </w:r>
                  <w:r w:rsidRPr="003B7AE9">
                    <w:rPr>
                      <w:rFonts w:ascii="inherit" w:eastAsia="Times New Roman" w:hAnsi="inherit" w:cs="Times New Roman"/>
                      <w:sz w:val="24"/>
                      <w:szCs w:val="24"/>
                      <w:lang w:eastAsia="en-GB"/>
                    </w:rPr>
                    <w:t>is the maximum capacity to which Δ</w:t>
                  </w:r>
                  <w:r w:rsidRPr="003B7AE9">
                    <w:rPr>
                      <w:rFonts w:ascii="inherit" w:eastAsia="Times New Roman" w:hAnsi="inherit" w:cs="Times New Roman"/>
                      <w:i/>
                      <w:iCs/>
                      <w:sz w:val="24"/>
                      <w:szCs w:val="24"/>
                      <w:lang w:eastAsia="en-GB"/>
                    </w:rPr>
                    <w:t>Ρ</w:t>
                  </w:r>
                  <w:r w:rsidRPr="003B7AE9">
                    <w:rPr>
                      <w:rFonts w:ascii="inherit" w:eastAsia="Times New Roman" w:hAnsi="inherit" w:cs="Times New Roman"/>
                      <w:sz w:val="24"/>
                      <w:szCs w:val="24"/>
                      <w:lang w:eastAsia="en-GB"/>
                    </w:rPr>
                    <w:t> relates. ΔΡ is the change in active power output from the power-generating module. The power-generating module has to provide active power output ΔΡ up to the point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in accordance with the times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with the values of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being specified by the relevant TSO according to Table 5.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is the initial delay.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is the time for full activation.</w:t>
                  </w:r>
                </w:p>
              </w:tc>
            </w:tr>
          </w:tbl>
          <w:p w14:paraId="2239707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7FDCA8A3" w14:textId="77777777">
              <w:tc>
                <w:tcPr>
                  <w:tcW w:w="0" w:type="auto"/>
                  <w:shd w:val="clear" w:color="auto" w:fill="auto"/>
                  <w:hideMark/>
                </w:tcPr>
                <w:p w14:paraId="109D43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7C345C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providing full active power frequency response for a period of between 15 and 30 minutes as specified by the relevant TSO. In specifying the period, the TSO shall have regard to active power headroom and primary energy source of the power-generating module;</w:t>
                  </w:r>
                </w:p>
              </w:tc>
            </w:tr>
          </w:tbl>
          <w:p w14:paraId="4F3E61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73B4923D" w14:textId="77777777">
              <w:tc>
                <w:tcPr>
                  <w:tcW w:w="0" w:type="auto"/>
                  <w:shd w:val="clear" w:color="auto" w:fill="auto"/>
                  <w:hideMark/>
                </w:tcPr>
                <w:p w14:paraId="2728FE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6AAFC2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within the time limits laid down in point (v) of paragraph 2(d), active power control must not have any adverse impact on the active power frequency response of power-generating modules;</w:t>
                  </w:r>
                </w:p>
              </w:tc>
            </w:tr>
          </w:tbl>
          <w:p w14:paraId="715B115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38F6D2F" w14:textId="77777777">
              <w:tc>
                <w:tcPr>
                  <w:tcW w:w="0" w:type="auto"/>
                  <w:shd w:val="clear" w:color="auto" w:fill="auto"/>
                  <w:hideMark/>
                </w:tcPr>
                <w:p w14:paraId="4DB609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5B978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parameters specified by the relevant TSO in accordance with points (i), (ii), (iii) and (v) shall be notified to the relevant regulatory authority. The modalities of that notification shall be specified in accordance with the applicable national regulatory framework;</w:t>
                  </w:r>
                </w:p>
                <w:p w14:paraId="5F7A6CD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5</w:t>
                  </w:r>
                </w:p>
                <w:p w14:paraId="76AD69B6"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full activation of active power frequency response resulting from frequency step change (explanation for Figure 6)</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7091"/>
                    <w:gridCol w:w="1164"/>
                  </w:tblGrid>
                  <w:tr w:rsidR="003B7AE9" w:rsidRPr="003B7AE9" w14:paraId="2CED87C7"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BD588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F97AE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 or values</w:t>
                        </w:r>
                      </w:p>
                    </w:tc>
                  </w:tr>
                  <w:tr w:rsidR="003B7AE9" w:rsidRPr="003B7AE9" w14:paraId="08B3E40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7EA141" w14:textId="77777777" w:rsidR="003B7AE9" w:rsidRPr="003B7AE9" w:rsidRDefault="003B7AE9" w:rsidP="003B7AE9">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 (frequency response range)</w:t>
                        </w:r>
                      </w:p>
                      <w:p w14:paraId="27FD0ACA"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41AA1F16" wp14:editId="36775367">
                              <wp:extent cx="603250" cy="552450"/>
                              <wp:effectExtent l="0" t="0" r="6350" b="0"/>
                              <wp:docPr id="27" name="Picture 27"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Formula"/>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93A8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1,5-10 %</w:t>
                        </w:r>
                      </w:p>
                    </w:tc>
                  </w:tr>
                  <w:tr w:rsidR="003B7AE9" w:rsidRPr="003B7AE9" w14:paraId="1CFD5D9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40D7B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For power-generating modules with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026C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 seconds</w:t>
                        </w:r>
                      </w:p>
                    </w:tc>
                  </w:tr>
                  <w:tr w:rsidR="003B7AE9" w:rsidRPr="003B7AE9" w14:paraId="059355D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FD33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For power-generating modules without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957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as specified by the relevant TSO.</w:t>
                        </w:r>
                      </w:p>
                    </w:tc>
                  </w:tr>
                  <w:tr w:rsidR="003B7AE9" w:rsidRPr="003B7AE9" w14:paraId="59776A7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1D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Maximum admissible choice of full activation time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2</w:t>
                        </w:r>
                        <w:r w:rsidRPr="003B7AE9">
                          <w:rPr>
                            <w:rFonts w:ascii="inherit" w:eastAsia="Times New Roman" w:hAnsi="inherit" w:cs="Times New Roman"/>
                            <w:lang w:eastAsia="en-GB"/>
                          </w:rPr>
                          <w:t>, unless longer activation times are allowed by the relevant TSO for reasons of system stability</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776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seconds</w:t>
                        </w:r>
                      </w:p>
                    </w:tc>
                  </w:tr>
                </w:tbl>
                <w:p w14:paraId="553D811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05C85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953C6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A54A00" w14:textId="77777777" w:rsidTr="003B7AE9">
        <w:tc>
          <w:tcPr>
            <w:tcW w:w="0" w:type="auto"/>
            <w:shd w:val="clear" w:color="auto" w:fill="auto"/>
            <w:hideMark/>
          </w:tcPr>
          <w:p w14:paraId="4DECC6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F76E7B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frequency restoration control, the power-generating module shall provide functionalities complying with specifications specified by the relevant TSO, aiming at restoring frequency to its nominal value or maintaining power exchange flows between control areas at their scheduled values;</w:t>
            </w:r>
          </w:p>
        </w:tc>
      </w:tr>
    </w:tbl>
    <w:p w14:paraId="6314C4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60804E7" w14:textId="77777777" w:rsidTr="003B7AE9">
        <w:tc>
          <w:tcPr>
            <w:tcW w:w="0" w:type="auto"/>
            <w:shd w:val="clear" w:color="auto" w:fill="auto"/>
            <w:hideMark/>
          </w:tcPr>
          <w:p w14:paraId="2EB04A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C2DD9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disconnection due to underfrequency, power-generating facilities capable of acting as a load, including hydro pump-storage power-generating facilities, shall be capable of disconnecting their load in case of underfrequency. The requirement referred to in this point does not extend to auxiliary supply;</w:t>
            </w:r>
          </w:p>
        </w:tc>
      </w:tr>
    </w:tbl>
    <w:p w14:paraId="3CB0DD7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79FDA553" w14:textId="77777777" w:rsidTr="003B7AE9">
        <w:tc>
          <w:tcPr>
            <w:tcW w:w="0" w:type="auto"/>
            <w:shd w:val="clear" w:color="auto" w:fill="auto"/>
            <w:hideMark/>
          </w:tcPr>
          <w:p w14:paraId="682C3B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400E1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real-time monitoring of FSM:</w:t>
            </w:r>
          </w:p>
          <w:tbl>
            <w:tblPr>
              <w:tblW w:w="5000" w:type="pct"/>
              <w:tblCellMar>
                <w:left w:w="0" w:type="dxa"/>
                <w:right w:w="0" w:type="dxa"/>
              </w:tblCellMar>
              <w:tblLook w:val="04A0" w:firstRow="1" w:lastRow="0" w:firstColumn="1" w:lastColumn="0" w:noHBand="0" w:noVBand="1"/>
            </w:tblPr>
            <w:tblGrid>
              <w:gridCol w:w="250"/>
              <w:gridCol w:w="8474"/>
            </w:tblGrid>
            <w:tr w:rsidR="003B7AE9" w:rsidRPr="003B7AE9" w14:paraId="090C4A91" w14:textId="77777777">
              <w:tc>
                <w:tcPr>
                  <w:tcW w:w="0" w:type="auto"/>
                  <w:shd w:val="clear" w:color="auto" w:fill="auto"/>
                  <w:hideMark/>
                </w:tcPr>
                <w:p w14:paraId="30C78F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2DF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monitor the operation of active power frequency response, the communication interface shall be equipped to transfer in real time and in a secured manner from the power-generating facility to the network control centre of the relevant system operator or the relevant TSO, at the request of the relevant system operator or the relevant TSO, at least the following signals:</w:t>
                  </w:r>
                </w:p>
                <w:tbl>
                  <w:tblPr>
                    <w:tblW w:w="5000" w:type="pct"/>
                    <w:tblCellMar>
                      <w:left w:w="0" w:type="dxa"/>
                      <w:right w:w="0" w:type="dxa"/>
                    </w:tblCellMar>
                    <w:tblLook w:val="04A0" w:firstRow="1" w:lastRow="0" w:firstColumn="1" w:lastColumn="0" w:noHBand="0" w:noVBand="1"/>
                  </w:tblPr>
                  <w:tblGrid>
                    <w:gridCol w:w="635"/>
                    <w:gridCol w:w="7839"/>
                  </w:tblGrid>
                  <w:tr w:rsidR="003B7AE9" w:rsidRPr="003B7AE9" w14:paraId="5F853DF3" w14:textId="77777777">
                    <w:tc>
                      <w:tcPr>
                        <w:tcW w:w="0" w:type="auto"/>
                        <w:shd w:val="clear" w:color="auto" w:fill="auto"/>
                        <w:hideMark/>
                      </w:tcPr>
                      <w:p w14:paraId="75D8C4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7F650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status signal of FSM (on/off),</w:t>
                        </w:r>
                      </w:p>
                    </w:tc>
                  </w:tr>
                </w:tbl>
                <w:p w14:paraId="15A68FD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0"/>
                    <w:gridCol w:w="7884"/>
                  </w:tblGrid>
                  <w:tr w:rsidR="003B7AE9" w:rsidRPr="003B7AE9" w14:paraId="166BDB12" w14:textId="77777777">
                    <w:tc>
                      <w:tcPr>
                        <w:tcW w:w="0" w:type="auto"/>
                        <w:shd w:val="clear" w:color="auto" w:fill="auto"/>
                        <w:hideMark/>
                      </w:tcPr>
                      <w:p w14:paraId="31E7CD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4CAE2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scheduled active power output,</w:t>
                        </w:r>
                      </w:p>
                    </w:tc>
                  </w:tr>
                </w:tbl>
                <w:p w14:paraId="42BFF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76"/>
                    <w:gridCol w:w="7998"/>
                  </w:tblGrid>
                  <w:tr w:rsidR="003B7AE9" w:rsidRPr="003B7AE9" w14:paraId="1A9D2244" w14:textId="77777777">
                    <w:tc>
                      <w:tcPr>
                        <w:tcW w:w="0" w:type="auto"/>
                        <w:shd w:val="clear" w:color="auto" w:fill="auto"/>
                        <w:hideMark/>
                      </w:tcPr>
                      <w:p w14:paraId="59E803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D99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value of the active power output,</w:t>
                        </w:r>
                      </w:p>
                    </w:tc>
                  </w:tr>
                </w:tbl>
                <w:p w14:paraId="193850B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4"/>
                    <w:gridCol w:w="8170"/>
                  </w:tblGrid>
                  <w:tr w:rsidR="003B7AE9" w:rsidRPr="003B7AE9" w14:paraId="5B65C495" w14:textId="77777777">
                    <w:tc>
                      <w:tcPr>
                        <w:tcW w:w="0" w:type="auto"/>
                        <w:shd w:val="clear" w:color="auto" w:fill="auto"/>
                        <w:hideMark/>
                      </w:tcPr>
                      <w:p w14:paraId="207C3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9277F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parameter settings for active power frequency response,</w:t>
                        </w:r>
                      </w:p>
                    </w:tc>
                  </w:tr>
                </w:tbl>
                <w:p w14:paraId="6A33606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37"/>
                    <w:gridCol w:w="7637"/>
                  </w:tblGrid>
                  <w:tr w:rsidR="003B7AE9" w:rsidRPr="003B7AE9" w14:paraId="27DD5130" w14:textId="77777777">
                    <w:tc>
                      <w:tcPr>
                        <w:tcW w:w="0" w:type="auto"/>
                        <w:shd w:val="clear" w:color="auto" w:fill="auto"/>
                        <w:hideMark/>
                      </w:tcPr>
                      <w:p w14:paraId="5005D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BC1E0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droop and deadband;</w:t>
                        </w:r>
                      </w:p>
                    </w:tc>
                  </w:tr>
                </w:tbl>
                <w:p w14:paraId="7080676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79556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7"/>
            </w:tblGrid>
            <w:tr w:rsidR="003B7AE9" w:rsidRPr="003B7AE9" w14:paraId="054CF511" w14:textId="77777777">
              <w:tc>
                <w:tcPr>
                  <w:tcW w:w="0" w:type="auto"/>
                  <w:shd w:val="clear" w:color="auto" w:fill="auto"/>
                  <w:hideMark/>
                </w:tcPr>
                <w:p w14:paraId="771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E431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and the relevant TSO shall specify additional signals to be provided by the power-generating facility by monitoring and recording devices in order to verify the performance of the active power frequency response provision of participating power-generating modules.</w:t>
                  </w:r>
                </w:p>
              </w:tc>
            </w:tr>
          </w:tbl>
          <w:p w14:paraId="74624BA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2BC690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voltage stability, type C power-generating modules shall be capable of automatic disconnection when voltage at the connection point reaches levels specified by the relevant system operator in coordination with the relevant TSO.</w:t>
      </w:r>
    </w:p>
    <w:p w14:paraId="6114E49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The terms and settings for actual automatic disconnection of power-generating modules shall be specified by the relevant system operator in coordination with the relevant TSO.</w:t>
      </w:r>
    </w:p>
    <w:p w14:paraId="79933D0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C power-generating modules shall fulfil the following requirements relating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37D49F3" w14:textId="77777777" w:rsidTr="003B7AE9">
        <w:tc>
          <w:tcPr>
            <w:tcW w:w="0" w:type="auto"/>
            <w:shd w:val="clear" w:color="auto" w:fill="auto"/>
            <w:hideMark/>
          </w:tcPr>
          <w:p w14:paraId="209998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D86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power oscillations, power-generating modules shall retain steady-state stability when operating at any operating point of the P-Q-capability diagram;</w:t>
            </w:r>
          </w:p>
        </w:tc>
      </w:tr>
    </w:tbl>
    <w:p w14:paraId="688AB6A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67874E" w14:textId="77777777" w:rsidTr="003B7AE9">
        <w:tc>
          <w:tcPr>
            <w:tcW w:w="0" w:type="auto"/>
            <w:shd w:val="clear" w:color="auto" w:fill="auto"/>
            <w:hideMark/>
          </w:tcPr>
          <w:p w14:paraId="2C8F35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CFFDA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paragraph 4 and 5 of Article 13, power-generating modules shall be capable of remaining connected to the network and operating without power reduction, as long as voltage and frequency remain within the specified limits pursuant to this Regulation;</w:t>
            </w:r>
          </w:p>
        </w:tc>
      </w:tr>
    </w:tbl>
    <w:p w14:paraId="74BE9D6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D52C3C8" w14:textId="77777777" w:rsidTr="003B7AE9">
        <w:tc>
          <w:tcPr>
            <w:tcW w:w="0" w:type="auto"/>
            <w:shd w:val="clear" w:color="auto" w:fill="auto"/>
            <w:hideMark/>
          </w:tcPr>
          <w:p w14:paraId="4FA9E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6E66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remaining connected to the network during single-phase or three-phase auto-reclosures on meshed network lines, if applicable to the network to which they are connected. The details of that capability shall be subject to coordination and agreements on protection schemes and settings as referred to in point (b) of Article 14(5).</w:t>
            </w:r>
          </w:p>
        </w:tc>
      </w:tr>
    </w:tbl>
    <w:p w14:paraId="6B2DBE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Type C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9CDCC06" w14:textId="77777777" w:rsidTr="003B7AE9">
        <w:tc>
          <w:tcPr>
            <w:tcW w:w="0" w:type="auto"/>
            <w:shd w:val="clear" w:color="auto" w:fill="auto"/>
            <w:hideMark/>
          </w:tcPr>
          <w:p w14:paraId="54DFDB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AF29A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black start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9CDE785" w14:textId="77777777">
              <w:tc>
                <w:tcPr>
                  <w:tcW w:w="0" w:type="auto"/>
                  <w:shd w:val="clear" w:color="auto" w:fill="auto"/>
                  <w:hideMark/>
                </w:tcPr>
                <w:p w14:paraId="3820E4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0E705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black start capability is not mandatory without prejudice to the Member State's rights to introduce obligatory rules in order to ensure system security;</w:t>
                  </w:r>
                </w:p>
              </w:tc>
            </w:tr>
          </w:tbl>
          <w:p w14:paraId="0B378A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136FECC0" w14:textId="77777777">
              <w:tc>
                <w:tcPr>
                  <w:tcW w:w="0" w:type="auto"/>
                  <w:shd w:val="clear" w:color="auto" w:fill="auto"/>
                  <w:hideMark/>
                </w:tcPr>
                <w:p w14:paraId="6CBF5D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47EE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owners shall, at the request of the relevant TSO, provide a quotation for providing black start capability. The relevant TSO may make such a request if it considers system security to be at risk due to a lack of black start capability in its control area;</w:t>
                  </w:r>
                </w:p>
              </w:tc>
            </w:tr>
          </w:tbl>
          <w:p w14:paraId="47DA32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0FD3F0A" w14:textId="77777777">
              <w:tc>
                <w:tcPr>
                  <w:tcW w:w="0" w:type="auto"/>
                  <w:shd w:val="clear" w:color="auto" w:fill="auto"/>
                  <w:hideMark/>
                </w:tcPr>
                <w:p w14:paraId="18D9E8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AA683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capable of starting from shutdown without any external electrical energy supply within a time frame specified by the relevant system operator in coordination with the relevant TSO;</w:t>
                  </w:r>
                </w:p>
              </w:tc>
            </w:tr>
          </w:tbl>
          <w:p w14:paraId="6E6855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529036A5" w14:textId="77777777">
              <w:tc>
                <w:tcPr>
                  <w:tcW w:w="0" w:type="auto"/>
                  <w:shd w:val="clear" w:color="auto" w:fill="auto"/>
                  <w:hideMark/>
                </w:tcPr>
                <w:p w14:paraId="33B613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6B1CF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able to synchronise within the frequency limits laid down in point (a) of Article 13(1) and, where applicable, voltage limits specified by the relevant system operator or in Article 16(2);</w:t>
                  </w:r>
                </w:p>
              </w:tc>
            </w:tr>
          </w:tbl>
          <w:p w14:paraId="018D39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78DD55E7" w14:textId="77777777">
              <w:tc>
                <w:tcPr>
                  <w:tcW w:w="0" w:type="auto"/>
                  <w:shd w:val="clear" w:color="auto" w:fill="auto"/>
                  <w:hideMark/>
                </w:tcPr>
                <w:p w14:paraId="21F209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D5DF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capable of automatically regulating dips in voltage caused by connection of demand;</w:t>
                  </w:r>
                </w:p>
              </w:tc>
            </w:tr>
          </w:tbl>
          <w:p w14:paraId="5E3582F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7C385C33" w14:textId="77777777">
              <w:tc>
                <w:tcPr>
                  <w:tcW w:w="0" w:type="auto"/>
                  <w:shd w:val="clear" w:color="auto" w:fill="auto"/>
                  <w:hideMark/>
                </w:tcPr>
                <w:p w14:paraId="45ED33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37DD176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w:t>
                  </w:r>
                </w:p>
                <w:tbl>
                  <w:tblPr>
                    <w:tblW w:w="5000" w:type="pct"/>
                    <w:tblCellMar>
                      <w:left w:w="0" w:type="dxa"/>
                      <w:right w:w="0" w:type="dxa"/>
                    </w:tblCellMar>
                    <w:tblLook w:val="04A0" w:firstRow="1" w:lastRow="0" w:firstColumn="1" w:lastColumn="0" w:noHBand="0" w:noVBand="1"/>
                  </w:tblPr>
                  <w:tblGrid>
                    <w:gridCol w:w="341"/>
                    <w:gridCol w:w="8013"/>
                  </w:tblGrid>
                  <w:tr w:rsidR="003B7AE9" w:rsidRPr="003B7AE9" w14:paraId="1DF06BAC" w14:textId="77777777">
                    <w:tc>
                      <w:tcPr>
                        <w:tcW w:w="0" w:type="auto"/>
                        <w:shd w:val="clear" w:color="auto" w:fill="auto"/>
                        <w:hideMark/>
                      </w:tcPr>
                      <w:p w14:paraId="37D6BD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42A18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regulating load connections in block load,</w:t>
                        </w:r>
                      </w:p>
                    </w:tc>
                  </w:tr>
                </w:tbl>
                <w:p w14:paraId="2B5F6FF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7BD056A7" w14:textId="77777777">
                    <w:tc>
                      <w:tcPr>
                        <w:tcW w:w="0" w:type="auto"/>
                        <w:shd w:val="clear" w:color="auto" w:fill="auto"/>
                        <w:hideMark/>
                      </w:tcPr>
                      <w:p w14:paraId="07571F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5A0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operating in LFSM-O and LFSM-U, as specified in point (c) of paragraph 2 and Article 13(2),</w:t>
                        </w:r>
                      </w:p>
                    </w:tc>
                  </w:tr>
                </w:tbl>
                <w:p w14:paraId="02992FD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68FADC4" w14:textId="77777777">
                    <w:tc>
                      <w:tcPr>
                        <w:tcW w:w="0" w:type="auto"/>
                        <w:shd w:val="clear" w:color="auto" w:fill="auto"/>
                        <w:hideMark/>
                      </w:tcPr>
                      <w:p w14:paraId="49CC35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20C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control frequency in case of overfrequency and underfrequency within the whole active power output range between minimum regulating level and maximum capacity as well as at houseload level,</w:t>
                        </w:r>
                      </w:p>
                    </w:tc>
                  </w:tr>
                </w:tbl>
                <w:p w14:paraId="2109F3C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081A9BE7" w14:textId="77777777">
                    <w:tc>
                      <w:tcPr>
                        <w:tcW w:w="0" w:type="auto"/>
                        <w:shd w:val="clear" w:color="auto" w:fill="auto"/>
                        <w:hideMark/>
                      </w:tcPr>
                      <w:p w14:paraId="15D9B5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C24BA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parallel operation of a few power-generating modules within one island, and</w:t>
                        </w:r>
                      </w:p>
                    </w:tc>
                  </w:tr>
                </w:tbl>
                <w:p w14:paraId="7FDB959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4"/>
                    <w:gridCol w:w="8070"/>
                  </w:tblGrid>
                  <w:tr w:rsidR="003B7AE9" w:rsidRPr="003B7AE9" w14:paraId="7F1DE81D" w14:textId="77777777">
                    <w:tc>
                      <w:tcPr>
                        <w:tcW w:w="0" w:type="auto"/>
                        <w:shd w:val="clear" w:color="auto" w:fill="auto"/>
                        <w:hideMark/>
                      </w:tcPr>
                      <w:p w14:paraId="26072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7B6F7D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control voltage automatically during the system restoration phase;</w:t>
                        </w:r>
                      </w:p>
                    </w:tc>
                  </w:tr>
                </w:tbl>
                <w:p w14:paraId="395E92F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360E4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718D80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84BEA1" w14:textId="77777777" w:rsidTr="003B7AE9">
        <w:tc>
          <w:tcPr>
            <w:tcW w:w="0" w:type="auto"/>
            <w:shd w:val="clear" w:color="auto" w:fill="auto"/>
            <w:hideMark/>
          </w:tcPr>
          <w:p w14:paraId="0F25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EF011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capability to take part in island operation: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09D7FAB" w14:textId="77777777">
              <w:tc>
                <w:tcPr>
                  <w:tcW w:w="0" w:type="auto"/>
                  <w:shd w:val="clear" w:color="auto" w:fill="auto"/>
                  <w:hideMark/>
                </w:tcPr>
                <w:p w14:paraId="7AE2B4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3FC5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taking part in island operation if required by the relevant system operator in coordination with the relevant TSO and:</w:t>
                  </w: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46CDA4B0" w14:textId="77777777">
                    <w:tc>
                      <w:tcPr>
                        <w:tcW w:w="0" w:type="auto"/>
                        <w:shd w:val="clear" w:color="auto" w:fill="auto"/>
                        <w:hideMark/>
                      </w:tcPr>
                      <w:p w14:paraId="3779C7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F583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limits for island operation shall be those established in accordance with point (a) of Article 13(1),</w:t>
                        </w:r>
                      </w:p>
                    </w:tc>
                  </w:tr>
                </w:tbl>
                <w:p w14:paraId="5A33D8A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5F3225E3" w14:textId="77777777">
                    <w:tc>
                      <w:tcPr>
                        <w:tcW w:w="0" w:type="auto"/>
                        <w:shd w:val="clear" w:color="auto" w:fill="auto"/>
                        <w:hideMark/>
                      </w:tcPr>
                      <w:p w14:paraId="120AEA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7C803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limits for island operation shall be those established in accordance with Article 15(3) or Article 16(2), where applicable;</w:t>
                        </w:r>
                      </w:p>
                    </w:tc>
                  </w:tr>
                </w:tbl>
                <w:p w14:paraId="21E45BA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37A71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B74175A" w14:textId="77777777">
              <w:tc>
                <w:tcPr>
                  <w:tcW w:w="0" w:type="auto"/>
                  <w:shd w:val="clear" w:color="auto" w:fill="auto"/>
                  <w:hideMark/>
                </w:tcPr>
                <w:p w14:paraId="031169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E0C3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able to operate in FSM during island operation, as specified in point (d) of paragraph 2.</w:t>
                  </w:r>
                </w:p>
                <w:p w14:paraId="46E3C7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a power surplus, power-generating modules shall be capable of reducing the active power output from a previous operating point to any new operating point within the P-Q-capability diagram. In that regard, the power-generating module shall be capable of reducing active power output as much as inherently technically feasible, but to at least 55 % of its maximum capacity;</w:t>
                  </w:r>
                </w:p>
              </w:tc>
            </w:tr>
          </w:tbl>
          <w:p w14:paraId="1FB0AD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09D98021" w14:textId="77777777">
              <w:tc>
                <w:tcPr>
                  <w:tcW w:w="0" w:type="auto"/>
                  <w:shd w:val="clear" w:color="auto" w:fill="auto"/>
                  <w:hideMark/>
                </w:tcPr>
                <w:p w14:paraId="57F98D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BB856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method for detecting a change from interconnected system operation to island operation shall be agreed between the power-generating facility owner and the relevant system operator in coordination with the relevant TSO. The agreed method of detection must not rely solely on the system operator's switchgear position signals;</w:t>
                  </w:r>
                </w:p>
              </w:tc>
            </w:tr>
          </w:tbl>
          <w:p w14:paraId="78151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F5CBDBF" w14:textId="77777777">
              <w:tc>
                <w:tcPr>
                  <w:tcW w:w="0" w:type="auto"/>
                  <w:shd w:val="clear" w:color="auto" w:fill="auto"/>
                  <w:hideMark/>
                </w:tcPr>
                <w:p w14:paraId="5C768C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B0B6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able to operate in LFSM-O and LFSM-U during island operation, as specified in point (c) of paragraph 2 and Article 13(2);</w:t>
                  </w:r>
                </w:p>
              </w:tc>
            </w:tr>
          </w:tbl>
          <w:p w14:paraId="73E80E9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791DF1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CACEDCD" w14:textId="77777777" w:rsidTr="003B7AE9">
        <w:tc>
          <w:tcPr>
            <w:tcW w:w="0" w:type="auto"/>
            <w:shd w:val="clear" w:color="auto" w:fill="auto"/>
            <w:hideMark/>
          </w:tcPr>
          <w:p w14:paraId="02272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2412B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quick re-synchronisation capability:</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6F2609C" w14:textId="77777777">
              <w:tc>
                <w:tcPr>
                  <w:tcW w:w="0" w:type="auto"/>
                  <w:shd w:val="clear" w:color="auto" w:fill="auto"/>
                  <w:hideMark/>
                </w:tcPr>
                <w:p w14:paraId="0929C3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232EE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disconnection of the power-generating module from the network, the power-generating module shall be capable of quick re-synchronisation in line with the protection strategy agreed between the relevant system operator in coordination with the relevant TSO and the power-generating facility;</w:t>
                  </w:r>
                </w:p>
              </w:tc>
            </w:tr>
          </w:tbl>
          <w:p w14:paraId="6B71084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8A4D6C2" w14:textId="77777777">
              <w:tc>
                <w:tcPr>
                  <w:tcW w:w="0" w:type="auto"/>
                  <w:shd w:val="clear" w:color="auto" w:fill="auto"/>
                  <w:hideMark/>
                </w:tcPr>
                <w:p w14:paraId="6A5864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C1B91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a minimum re-synchronisation time greater than 15 minutes after its disconnection from any external power supply must be designed to trip to houseload from any operating point in its P-Q-capability diagram. In this case, the identification of houseload operation must not be based solely on the system operator's switchgear position signals;</w:t>
                  </w:r>
                </w:p>
              </w:tc>
            </w:tr>
          </w:tbl>
          <w:p w14:paraId="56CFA3D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566AE5D1" w14:textId="77777777">
              <w:tc>
                <w:tcPr>
                  <w:tcW w:w="0" w:type="auto"/>
                  <w:shd w:val="clear" w:color="auto" w:fill="auto"/>
                  <w:hideMark/>
                </w:tcPr>
                <w:p w14:paraId="76CE82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B6680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continuing operation following tripping to houseload, irrespective of any auxiliary connection to the external network. The minimum operation time shall be specified by the relevant system operator in coordination with the relevant TSO, taking into consideration the specific characteristics of prime mover technology.</w:t>
                  </w:r>
                </w:p>
              </w:tc>
            </w:tr>
          </w:tbl>
          <w:p w14:paraId="5DFF780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12BA6F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Type C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D83F3E7" w14:textId="77777777" w:rsidTr="003B7AE9">
        <w:tc>
          <w:tcPr>
            <w:tcW w:w="0" w:type="auto"/>
            <w:shd w:val="clear" w:color="auto" w:fill="auto"/>
            <w:hideMark/>
          </w:tcPr>
          <w:p w14:paraId="02B135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5421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 regard to loss of angular stability or loss of control, a power-generating module shall be capable of disconnecting automatically from the network in order to help preserve system security or to prevent damage to the power-generating module. The </w:t>
            </w:r>
            <w:r w:rsidRPr="003B7AE9">
              <w:rPr>
                <w:rFonts w:ascii="inherit" w:eastAsia="Times New Roman" w:hAnsi="inherit" w:cs="Times New Roman"/>
                <w:sz w:val="24"/>
                <w:szCs w:val="24"/>
                <w:lang w:eastAsia="en-GB"/>
              </w:rPr>
              <w:lastRenderedPageBreak/>
              <w:t>power-generating facility owner and the relevant system operator in coordination with the relevant TSO shall agree on the criteria for detecting loss of angular stability or loss of control;</w:t>
            </w:r>
          </w:p>
        </w:tc>
      </w:tr>
    </w:tbl>
    <w:p w14:paraId="3A30B4C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28BF4EE" w14:textId="77777777" w:rsidTr="003B7AE9">
        <w:tc>
          <w:tcPr>
            <w:tcW w:w="0" w:type="auto"/>
            <w:shd w:val="clear" w:color="auto" w:fill="auto"/>
            <w:hideMark/>
          </w:tcPr>
          <w:p w14:paraId="79949B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889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instrumentation: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88B7F8" w14:textId="77777777">
              <w:tc>
                <w:tcPr>
                  <w:tcW w:w="0" w:type="auto"/>
                  <w:shd w:val="clear" w:color="auto" w:fill="auto"/>
                  <w:hideMark/>
                </w:tcPr>
                <w:p w14:paraId="2968DA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69035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facilities shall be equipped with a facility to provide fault recording and monitoring of dynamic system behaviour. This facility shall record the following parameters:</w:t>
                  </w:r>
                </w:p>
                <w:tbl>
                  <w:tblPr>
                    <w:tblW w:w="5000" w:type="pct"/>
                    <w:tblCellMar>
                      <w:left w:w="0" w:type="dxa"/>
                      <w:right w:w="0" w:type="dxa"/>
                    </w:tblCellMar>
                    <w:tblLook w:val="04A0" w:firstRow="1" w:lastRow="0" w:firstColumn="1" w:lastColumn="0" w:noHBand="0" w:noVBand="1"/>
                  </w:tblPr>
                  <w:tblGrid>
                    <w:gridCol w:w="1958"/>
                    <w:gridCol w:w="6503"/>
                  </w:tblGrid>
                  <w:tr w:rsidR="003B7AE9" w:rsidRPr="003B7AE9" w14:paraId="1EA8DA8D" w14:textId="77777777">
                    <w:tc>
                      <w:tcPr>
                        <w:tcW w:w="0" w:type="auto"/>
                        <w:shd w:val="clear" w:color="auto" w:fill="auto"/>
                        <w:hideMark/>
                      </w:tcPr>
                      <w:p w14:paraId="554E44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95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4ED5095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57"/>
                    <w:gridCol w:w="7204"/>
                  </w:tblGrid>
                  <w:tr w:rsidR="003B7AE9" w:rsidRPr="003B7AE9" w14:paraId="2A8A2C32" w14:textId="77777777">
                    <w:tc>
                      <w:tcPr>
                        <w:tcW w:w="0" w:type="auto"/>
                        <w:shd w:val="clear" w:color="auto" w:fill="auto"/>
                        <w:hideMark/>
                      </w:tcPr>
                      <w:p w14:paraId="5DD36E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33670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w:t>
                        </w:r>
                      </w:p>
                    </w:tc>
                  </w:tr>
                </w:tbl>
                <w:p w14:paraId="11CE3D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95"/>
                    <w:gridCol w:w="7566"/>
                  </w:tblGrid>
                  <w:tr w:rsidR="003B7AE9" w:rsidRPr="003B7AE9" w14:paraId="561F9B66" w14:textId="77777777">
                    <w:tc>
                      <w:tcPr>
                        <w:tcW w:w="0" w:type="auto"/>
                        <w:shd w:val="clear" w:color="auto" w:fill="auto"/>
                        <w:hideMark/>
                      </w:tcPr>
                      <w:p w14:paraId="3023C2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6E765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reactive power, and</w:t>
                        </w:r>
                      </w:p>
                    </w:tc>
                  </w:tr>
                </w:tbl>
                <w:p w14:paraId="15996D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38"/>
                    <w:gridCol w:w="6923"/>
                  </w:tblGrid>
                  <w:tr w:rsidR="003B7AE9" w:rsidRPr="003B7AE9" w14:paraId="1019C254" w14:textId="77777777">
                    <w:tc>
                      <w:tcPr>
                        <w:tcW w:w="0" w:type="auto"/>
                        <w:shd w:val="clear" w:color="auto" w:fill="auto"/>
                        <w:hideMark/>
                      </w:tcPr>
                      <w:p w14:paraId="3A1AD6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2AC1E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4740D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specify quality of supply parameters to be complied with on condition that reasonable prior notice is given;</w:t>
                  </w:r>
                </w:p>
              </w:tc>
            </w:tr>
          </w:tbl>
          <w:p w14:paraId="21066F6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6C0944C" w14:textId="77777777">
              <w:tc>
                <w:tcPr>
                  <w:tcW w:w="0" w:type="auto"/>
                  <w:shd w:val="clear" w:color="auto" w:fill="auto"/>
                  <w:hideMark/>
                </w:tcPr>
                <w:p w14:paraId="0EED6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060A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settings of the fault recording equipment, including triggering criteria and the sampling rates shall be agreed between the power-generating facility owner and the relevant system operator in coordination with the relevant TSO;</w:t>
                  </w:r>
                </w:p>
              </w:tc>
            </w:tr>
          </w:tbl>
          <w:p w14:paraId="1505F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D7784EE" w14:textId="77777777">
              <w:tc>
                <w:tcPr>
                  <w:tcW w:w="0" w:type="auto"/>
                  <w:shd w:val="clear" w:color="auto" w:fill="auto"/>
                  <w:hideMark/>
                </w:tcPr>
                <w:p w14:paraId="2058E2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CFB3D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dynamic system behaviour monitoring shall include an oscillation trigger specified by the relevant system operator in coordination with the relevant TSO, with the purpose of detecting poorly damped power oscillations;</w:t>
                  </w:r>
                </w:p>
              </w:tc>
            </w:tr>
          </w:tbl>
          <w:p w14:paraId="0D33709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3DED7838" w14:textId="77777777">
              <w:tc>
                <w:tcPr>
                  <w:tcW w:w="0" w:type="auto"/>
                  <w:shd w:val="clear" w:color="auto" w:fill="auto"/>
                  <w:hideMark/>
                </w:tcPr>
                <w:p w14:paraId="0972E0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72D3F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facilities for quality of supply and dynamic system behaviour monitoring shall include arrangements for the power-generating facility owner, and the relevant system operator and the relevant TSO to access the information. The communications protocols for recorded data shall be agreed between the power-generating facility owner, the relevant system operator and the relevant TSO;</w:t>
                  </w:r>
                </w:p>
              </w:tc>
            </w:tr>
          </w:tbl>
          <w:p w14:paraId="5A29D98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007D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DB82C3D" w14:textId="77777777" w:rsidTr="003B7AE9">
        <w:tc>
          <w:tcPr>
            <w:tcW w:w="0" w:type="auto"/>
            <w:shd w:val="clear" w:color="auto" w:fill="auto"/>
            <w:hideMark/>
          </w:tcPr>
          <w:p w14:paraId="197A3B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4EEF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simulation models:</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0755119" w14:textId="77777777">
              <w:tc>
                <w:tcPr>
                  <w:tcW w:w="0" w:type="auto"/>
                  <w:shd w:val="clear" w:color="auto" w:fill="auto"/>
                  <w:hideMark/>
                </w:tcPr>
                <w:p w14:paraId="4C4D85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4FFE9C9" w14:textId="2D008399" w:rsidR="003B7AE9" w:rsidRPr="00E16AE8" w:rsidRDefault="003B7AE9" w:rsidP="003B7AE9">
                  <w:pPr>
                    <w:spacing w:before="120" w:after="0" w:line="240" w:lineRule="auto"/>
                    <w:jc w:val="both"/>
                    <w:rPr>
                      <w:rFonts w:ascii="inherit" w:eastAsia="Times New Roman" w:hAnsi="inherit" w:cs="Times New Roman"/>
                      <w:sz w:val="24"/>
                      <w:szCs w:val="24"/>
                      <w:lang w:val="en-IE" w:eastAsia="en-GB"/>
                      <w:rPrChange w:id="15" w:author="Author">
                        <w:rPr>
                          <w:rFonts w:ascii="inherit" w:eastAsia="Times New Roman" w:hAnsi="inherit" w:cs="Times New Roman"/>
                          <w:sz w:val="24"/>
                          <w:szCs w:val="24"/>
                          <w:lang w:eastAsia="en-GB"/>
                        </w:rPr>
                      </w:rPrChange>
                    </w:rPr>
                  </w:pPr>
                  <w:r w:rsidRPr="003B7AE9">
                    <w:rPr>
                      <w:rFonts w:ascii="inherit" w:eastAsia="Times New Roman" w:hAnsi="inherit" w:cs="Times New Roman"/>
                      <w:sz w:val="24"/>
                      <w:szCs w:val="24"/>
                      <w:lang w:eastAsia="en-GB"/>
                    </w:rPr>
                    <w:t>at the request of the relevant system operator or the relevant TSO, the power-generating facility owner shall provide simulation models which properly reflect the behaviour of the power-generating module in both steady-state and dynamic simulations (50 Hz component) or in electromagnetic transient simulations.</w:t>
                  </w:r>
                  <w:ins w:id="16" w:author="Author">
                    <w:r w:rsidR="00CE4198">
                      <w:rPr>
                        <w:rFonts w:ascii="inherit" w:eastAsia="Times New Roman" w:hAnsi="inherit" w:cs="Times New Roman"/>
                        <w:sz w:val="24"/>
                        <w:szCs w:val="24"/>
                        <w:lang w:eastAsia="en-GB"/>
                      </w:rPr>
                      <w:t xml:space="preserve"> </w:t>
                    </w:r>
                    <w:r w:rsidR="00CE4198" w:rsidRPr="00CE4198">
                      <w:rPr>
                        <w:rFonts w:ascii="inherit" w:eastAsia="Times New Roman" w:hAnsi="inherit" w:cs="Times New Roman"/>
                        <w:sz w:val="24"/>
                        <w:szCs w:val="24"/>
                        <w:lang w:eastAsia="en-GB"/>
                      </w:rPr>
                      <w:t>The simulation model requirements and data provided shall not violate manufacturers intellectual property;</w:t>
                    </w:r>
                  </w:ins>
                </w:p>
                <w:p w14:paraId="78B8B1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ensure that the models provided have been verified against the results of compliance tests referred to in Chapters 2, 3 and 4 of Title IV, and shall notify the results of the verification to the relevant system operator or relevant TSO. Member States may require that such verification be carried out by an authorised certifier;</w:t>
                  </w:r>
                </w:p>
              </w:tc>
            </w:tr>
          </w:tbl>
          <w:p w14:paraId="0FB50C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7A7B5029" w14:textId="77777777">
              <w:tc>
                <w:tcPr>
                  <w:tcW w:w="0" w:type="auto"/>
                  <w:shd w:val="clear" w:color="auto" w:fill="auto"/>
                  <w:hideMark/>
                </w:tcPr>
                <w:p w14:paraId="2FA83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31101C4" w14:textId="006F1CBA" w:rsidR="003B7AE9" w:rsidRPr="003B7AE9" w:rsidRDefault="0099609E" w:rsidP="003B7AE9">
                  <w:pPr>
                    <w:spacing w:before="120" w:after="0" w:line="240" w:lineRule="auto"/>
                    <w:jc w:val="both"/>
                    <w:rPr>
                      <w:rFonts w:ascii="inherit" w:eastAsia="Times New Roman" w:hAnsi="inherit" w:cs="Times New Roman"/>
                      <w:sz w:val="24"/>
                      <w:szCs w:val="24"/>
                      <w:lang w:eastAsia="en-GB"/>
                    </w:rPr>
                  </w:pPr>
                  <w:ins w:id="17" w:author="Author">
                    <w:r w:rsidRPr="0099609E">
                      <w:rPr>
                        <w:rFonts w:ascii="inherit" w:eastAsia="Times New Roman" w:hAnsi="inherit" w:cs="Times New Roman"/>
                        <w:sz w:val="24"/>
                        <w:szCs w:val="24"/>
                        <w:lang w:eastAsia="en-GB"/>
                      </w:rPr>
                      <w:t>the Synchronous PGM simulation</w:t>
                    </w:r>
                  </w:ins>
                  <w:del w:id="18" w:author="Author">
                    <w:r w:rsidR="003B7AE9" w:rsidRPr="003B7AE9" w:rsidDel="0099609E">
                      <w:rPr>
                        <w:rFonts w:ascii="inherit" w:eastAsia="Times New Roman" w:hAnsi="inherit" w:cs="Times New Roman"/>
                        <w:sz w:val="24"/>
                        <w:szCs w:val="24"/>
                        <w:lang w:eastAsia="en-GB"/>
                      </w:rPr>
                      <w:delText>the</w:delText>
                    </w:r>
                  </w:del>
                  <w:r w:rsidR="003B7AE9" w:rsidRPr="003B7AE9">
                    <w:rPr>
                      <w:rFonts w:ascii="inherit" w:eastAsia="Times New Roman" w:hAnsi="inherit" w:cs="Times New Roman"/>
                      <w:sz w:val="24"/>
                      <w:szCs w:val="24"/>
                      <w:lang w:eastAsia="en-GB"/>
                    </w:rPr>
                    <w:t xml:space="preserve"> models provided by the power-generating facility owner shall contain the following sub-models, depending on the existence of the individual components:</w:t>
                  </w:r>
                </w:p>
                <w:tbl>
                  <w:tblPr>
                    <w:tblW w:w="5000" w:type="pct"/>
                    <w:tblCellMar>
                      <w:left w:w="0" w:type="dxa"/>
                      <w:right w:w="0" w:type="dxa"/>
                    </w:tblCellMar>
                    <w:tblLook w:val="04A0" w:firstRow="1" w:lastRow="0" w:firstColumn="1" w:lastColumn="0" w:noHBand="0" w:noVBand="1"/>
                  </w:tblPr>
                  <w:tblGrid>
                    <w:gridCol w:w="641"/>
                    <w:gridCol w:w="7778"/>
                  </w:tblGrid>
                  <w:tr w:rsidR="003B7AE9" w:rsidRPr="003B7AE9" w14:paraId="1D0E3A72" w14:textId="77777777">
                    <w:tc>
                      <w:tcPr>
                        <w:tcW w:w="0" w:type="auto"/>
                        <w:shd w:val="clear" w:color="auto" w:fill="auto"/>
                        <w:hideMark/>
                      </w:tcPr>
                      <w:p w14:paraId="1E7DAA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60872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and prime mover,</w:t>
                        </w:r>
                      </w:p>
                    </w:tc>
                  </w:tr>
                </w:tbl>
                <w:p w14:paraId="45E4E99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1"/>
                    <w:gridCol w:w="7708"/>
                  </w:tblGrid>
                  <w:tr w:rsidR="003B7AE9" w:rsidRPr="003B7AE9" w14:paraId="1F0109DF" w14:textId="77777777">
                    <w:tc>
                      <w:tcPr>
                        <w:tcW w:w="0" w:type="auto"/>
                        <w:shd w:val="clear" w:color="auto" w:fill="auto"/>
                        <w:hideMark/>
                      </w:tcPr>
                      <w:p w14:paraId="79E19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E23D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speed and power control,</w:t>
                        </w:r>
                      </w:p>
                    </w:tc>
                  </w:tr>
                </w:tbl>
                <w:p w14:paraId="05E483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29E3BA68" w14:textId="77777777">
                    <w:tc>
                      <w:tcPr>
                        <w:tcW w:w="0" w:type="auto"/>
                        <w:shd w:val="clear" w:color="auto" w:fill="auto"/>
                        <w:hideMark/>
                      </w:tcPr>
                      <w:p w14:paraId="2A83A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18A916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control, including, if applicable, power system stabiliser (‘PSS’) function and excitation control system,</w:t>
                        </w:r>
                      </w:p>
                    </w:tc>
                  </w:tr>
                </w:tbl>
                <w:p w14:paraId="207301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04A74A71" w14:textId="77777777">
                    <w:tc>
                      <w:tcPr>
                        <w:tcW w:w="0" w:type="auto"/>
                        <w:shd w:val="clear" w:color="auto" w:fill="auto"/>
                        <w:hideMark/>
                      </w:tcPr>
                      <w:p w14:paraId="76FDE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507507C" w14:textId="01A68E4B"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power-generating module protection models, as agreed between the relevant system operator and the power-generating facility owner, </w:t>
                        </w:r>
                        <w:del w:id="19" w:author="Author">
                          <w:r w:rsidRPr="003B7AE9" w:rsidDel="007A660E">
                            <w:rPr>
                              <w:rFonts w:ascii="inherit" w:eastAsia="Times New Roman" w:hAnsi="inherit" w:cs="Times New Roman"/>
                              <w:sz w:val="24"/>
                              <w:szCs w:val="24"/>
                              <w:lang w:eastAsia="en-GB"/>
                            </w:rPr>
                            <w:delText>and</w:delText>
                          </w:r>
                        </w:del>
                      </w:p>
                    </w:tc>
                  </w:tr>
                </w:tbl>
                <w:p w14:paraId="20DF76A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6"/>
                    <w:gridCol w:w="7983"/>
                  </w:tblGrid>
                  <w:tr w:rsidR="003B7AE9" w:rsidRPr="003B7AE9" w14:paraId="473354BA" w14:textId="77777777">
                    <w:tc>
                      <w:tcPr>
                        <w:tcW w:w="0" w:type="auto"/>
                        <w:shd w:val="clear" w:color="auto" w:fill="auto"/>
                        <w:hideMark/>
                      </w:tcPr>
                      <w:p w14:paraId="37D838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D01C018" w14:textId="5C3A193A"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20" w:author="Author">
                          <w:r w:rsidRPr="003B7AE9" w:rsidDel="007A660E">
                            <w:rPr>
                              <w:rFonts w:ascii="inherit" w:eastAsia="Times New Roman" w:hAnsi="inherit" w:cs="Times New Roman"/>
                              <w:sz w:val="24"/>
                              <w:szCs w:val="24"/>
                              <w:lang w:eastAsia="en-GB"/>
                            </w:rPr>
                            <w:delText>converter models for power park modules;</w:delText>
                          </w:r>
                        </w:del>
                      </w:p>
                    </w:tc>
                  </w:tr>
                </w:tbl>
                <w:p w14:paraId="17462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7BF36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3AC7E512" w14:textId="77777777">
              <w:tc>
                <w:tcPr>
                  <w:tcW w:w="0" w:type="auto"/>
                  <w:shd w:val="clear" w:color="auto" w:fill="auto"/>
                  <w:hideMark/>
                </w:tcPr>
                <w:p w14:paraId="2DA40E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9DFABF9" w14:textId="47D5963B" w:rsidR="003B7AE9" w:rsidRPr="003B7AE9" w:rsidDel="00306BD7" w:rsidRDefault="003B7AE9" w:rsidP="003B7AE9">
                  <w:pPr>
                    <w:spacing w:before="120" w:after="0" w:line="240" w:lineRule="auto"/>
                    <w:jc w:val="both"/>
                    <w:rPr>
                      <w:del w:id="21" w:author="Author"/>
                      <w:rFonts w:ascii="inherit" w:eastAsia="Times New Roman" w:hAnsi="inherit" w:cs="Times New Roman"/>
                      <w:sz w:val="24"/>
                      <w:szCs w:val="24"/>
                      <w:lang w:eastAsia="en-GB"/>
                    </w:rPr>
                  </w:pPr>
                  <w:del w:id="22" w:author="Author">
                    <w:r w:rsidRPr="003B7AE9" w:rsidDel="00306BD7">
                      <w:rPr>
                        <w:rFonts w:ascii="inherit" w:eastAsia="Times New Roman" w:hAnsi="inherit" w:cs="Times New Roman"/>
                        <w:sz w:val="24"/>
                        <w:szCs w:val="24"/>
                        <w:lang w:eastAsia="en-GB"/>
                      </w:rPr>
                      <w:delText>the request by the relevant system operator referred to in point (i) shall be coordinated with the relevant TSO. It shall include:</w:delText>
                    </w:r>
                  </w:del>
                </w:p>
                <w:tbl>
                  <w:tblPr>
                    <w:tblW w:w="5000" w:type="pct"/>
                    <w:tblCellMar>
                      <w:left w:w="0" w:type="dxa"/>
                      <w:right w:w="0" w:type="dxa"/>
                    </w:tblCellMar>
                    <w:tblLook w:val="04A0" w:firstRow="1" w:lastRow="0" w:firstColumn="1" w:lastColumn="0" w:noHBand="0" w:noVBand="1"/>
                  </w:tblPr>
                  <w:tblGrid>
                    <w:gridCol w:w="398"/>
                    <w:gridCol w:w="7954"/>
                  </w:tblGrid>
                  <w:tr w:rsidR="003B7AE9" w:rsidRPr="003B7AE9" w:rsidDel="00306BD7" w14:paraId="03C71077" w14:textId="55421B94">
                    <w:trPr>
                      <w:del w:id="23" w:author="Author"/>
                    </w:trPr>
                    <w:tc>
                      <w:tcPr>
                        <w:tcW w:w="0" w:type="auto"/>
                        <w:shd w:val="clear" w:color="auto" w:fill="auto"/>
                        <w:hideMark/>
                      </w:tcPr>
                      <w:p w14:paraId="64D51B70" w14:textId="28313ED0" w:rsidR="003B7AE9" w:rsidRPr="003B7AE9" w:rsidDel="00306BD7" w:rsidRDefault="003B7AE9" w:rsidP="003B7AE9">
                        <w:pPr>
                          <w:spacing w:before="120" w:after="0" w:line="240" w:lineRule="auto"/>
                          <w:jc w:val="both"/>
                          <w:rPr>
                            <w:del w:id="24" w:author="Author"/>
                            <w:rFonts w:ascii="inherit" w:eastAsia="Times New Roman" w:hAnsi="inherit" w:cs="Times New Roman"/>
                            <w:sz w:val="24"/>
                            <w:szCs w:val="24"/>
                            <w:lang w:eastAsia="en-GB"/>
                          </w:rPr>
                        </w:pPr>
                        <w:del w:id="25" w:author="Author">
                          <w:r w:rsidRPr="003B7AE9" w:rsidDel="00306BD7">
                            <w:rPr>
                              <w:rFonts w:ascii="inherit" w:eastAsia="Times New Roman" w:hAnsi="inherit" w:cs="Times New Roman"/>
                              <w:sz w:val="24"/>
                              <w:szCs w:val="24"/>
                              <w:lang w:eastAsia="en-GB"/>
                            </w:rPr>
                            <w:delText>—</w:delText>
                          </w:r>
                        </w:del>
                      </w:p>
                    </w:tc>
                    <w:tc>
                      <w:tcPr>
                        <w:tcW w:w="0" w:type="auto"/>
                        <w:shd w:val="clear" w:color="auto" w:fill="auto"/>
                        <w:hideMark/>
                      </w:tcPr>
                      <w:p w14:paraId="5E8A896D" w14:textId="62864CED" w:rsidR="003B7AE9" w:rsidRPr="003B7AE9" w:rsidDel="00306BD7" w:rsidRDefault="003B7AE9" w:rsidP="003B7AE9">
                        <w:pPr>
                          <w:spacing w:before="120" w:after="0" w:line="240" w:lineRule="auto"/>
                          <w:jc w:val="both"/>
                          <w:rPr>
                            <w:del w:id="26" w:author="Author"/>
                            <w:rFonts w:ascii="inherit" w:eastAsia="Times New Roman" w:hAnsi="inherit" w:cs="Times New Roman"/>
                            <w:sz w:val="24"/>
                            <w:szCs w:val="24"/>
                            <w:lang w:eastAsia="en-GB"/>
                          </w:rPr>
                        </w:pPr>
                        <w:del w:id="27" w:author="Author">
                          <w:r w:rsidRPr="003B7AE9" w:rsidDel="00306BD7">
                            <w:rPr>
                              <w:rFonts w:ascii="inherit" w:eastAsia="Times New Roman" w:hAnsi="inherit" w:cs="Times New Roman"/>
                              <w:sz w:val="24"/>
                              <w:szCs w:val="24"/>
                              <w:lang w:eastAsia="en-GB"/>
                            </w:rPr>
                            <w:delText>the format in which models are to be provided,</w:delText>
                          </w:r>
                        </w:del>
                      </w:p>
                    </w:tc>
                  </w:tr>
                </w:tbl>
                <w:p w14:paraId="06CF4DFF" w14:textId="6428E3CA" w:rsidR="003B7AE9" w:rsidRPr="003B7AE9" w:rsidDel="00306BD7" w:rsidRDefault="003B7AE9" w:rsidP="003B7AE9">
                  <w:pPr>
                    <w:spacing w:after="0" w:line="240" w:lineRule="auto"/>
                    <w:rPr>
                      <w:del w:id="28" w:author="Auth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53"/>
                    <w:gridCol w:w="8099"/>
                  </w:tblGrid>
                  <w:tr w:rsidR="003B7AE9" w:rsidRPr="003B7AE9" w:rsidDel="00306BD7" w14:paraId="37159224" w14:textId="136C760A">
                    <w:trPr>
                      <w:del w:id="29" w:author="Author"/>
                    </w:trPr>
                    <w:tc>
                      <w:tcPr>
                        <w:tcW w:w="0" w:type="auto"/>
                        <w:shd w:val="clear" w:color="auto" w:fill="auto"/>
                        <w:hideMark/>
                      </w:tcPr>
                      <w:p w14:paraId="59EFDBEB" w14:textId="15634855" w:rsidR="003B7AE9" w:rsidRPr="003B7AE9" w:rsidDel="00306BD7" w:rsidRDefault="003B7AE9" w:rsidP="003B7AE9">
                        <w:pPr>
                          <w:spacing w:before="120" w:after="0" w:line="240" w:lineRule="auto"/>
                          <w:jc w:val="both"/>
                          <w:rPr>
                            <w:del w:id="30" w:author="Author"/>
                            <w:rFonts w:ascii="inherit" w:eastAsia="Times New Roman" w:hAnsi="inherit" w:cs="Times New Roman"/>
                            <w:sz w:val="24"/>
                            <w:szCs w:val="24"/>
                            <w:lang w:eastAsia="en-GB"/>
                          </w:rPr>
                        </w:pPr>
                        <w:del w:id="31" w:author="Author">
                          <w:r w:rsidRPr="003B7AE9" w:rsidDel="00306BD7">
                            <w:rPr>
                              <w:rFonts w:ascii="inherit" w:eastAsia="Times New Roman" w:hAnsi="inherit" w:cs="Times New Roman"/>
                              <w:sz w:val="24"/>
                              <w:szCs w:val="24"/>
                              <w:lang w:eastAsia="en-GB"/>
                            </w:rPr>
                            <w:delText>—</w:delText>
                          </w:r>
                        </w:del>
                      </w:p>
                    </w:tc>
                    <w:tc>
                      <w:tcPr>
                        <w:tcW w:w="0" w:type="auto"/>
                        <w:shd w:val="clear" w:color="auto" w:fill="auto"/>
                        <w:hideMark/>
                      </w:tcPr>
                      <w:p w14:paraId="61D4AD9F" w14:textId="0B77F130" w:rsidR="003B7AE9" w:rsidRPr="003B7AE9" w:rsidDel="00306BD7" w:rsidRDefault="003B7AE9" w:rsidP="003B7AE9">
                        <w:pPr>
                          <w:spacing w:before="120" w:after="0" w:line="240" w:lineRule="auto"/>
                          <w:jc w:val="both"/>
                          <w:rPr>
                            <w:del w:id="32" w:author="Author"/>
                            <w:rFonts w:ascii="inherit" w:eastAsia="Times New Roman" w:hAnsi="inherit" w:cs="Times New Roman"/>
                            <w:sz w:val="24"/>
                            <w:szCs w:val="24"/>
                            <w:lang w:eastAsia="en-GB"/>
                          </w:rPr>
                        </w:pPr>
                        <w:del w:id="33" w:author="Author">
                          <w:r w:rsidRPr="003B7AE9" w:rsidDel="00306BD7">
                            <w:rPr>
                              <w:rFonts w:ascii="inherit" w:eastAsia="Times New Roman" w:hAnsi="inherit" w:cs="Times New Roman"/>
                              <w:sz w:val="24"/>
                              <w:szCs w:val="24"/>
                              <w:lang w:eastAsia="en-GB"/>
                            </w:rPr>
                            <w:delText>the provision of documentation on a model's structure and block diagrams,</w:delText>
                          </w:r>
                        </w:del>
                      </w:p>
                    </w:tc>
                  </w:tr>
                </w:tbl>
                <w:p w14:paraId="51943FB3" w14:textId="42F90891" w:rsidR="003B7AE9" w:rsidRPr="003B7AE9" w:rsidDel="00306BD7" w:rsidRDefault="003B7AE9" w:rsidP="003B7AE9">
                  <w:pPr>
                    <w:spacing w:after="0" w:line="240" w:lineRule="auto"/>
                    <w:rPr>
                      <w:del w:id="34" w:author="Auth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2"/>
                  </w:tblGrid>
                  <w:tr w:rsidR="003B7AE9" w:rsidRPr="003B7AE9" w:rsidDel="00306BD7" w14:paraId="4F10B740" w14:textId="45FF9C18">
                    <w:trPr>
                      <w:del w:id="35" w:author="Author"/>
                    </w:trPr>
                    <w:tc>
                      <w:tcPr>
                        <w:tcW w:w="0" w:type="auto"/>
                        <w:shd w:val="clear" w:color="auto" w:fill="auto"/>
                        <w:hideMark/>
                      </w:tcPr>
                      <w:p w14:paraId="3F5CA0F3" w14:textId="018D8054" w:rsidR="003B7AE9" w:rsidRPr="003B7AE9" w:rsidDel="00306BD7" w:rsidRDefault="003B7AE9" w:rsidP="003B7AE9">
                        <w:pPr>
                          <w:spacing w:before="120" w:after="0" w:line="240" w:lineRule="auto"/>
                          <w:jc w:val="both"/>
                          <w:rPr>
                            <w:del w:id="36" w:author="Author"/>
                            <w:rFonts w:ascii="inherit" w:eastAsia="Times New Roman" w:hAnsi="inherit" w:cs="Times New Roman"/>
                            <w:sz w:val="24"/>
                            <w:szCs w:val="24"/>
                            <w:lang w:eastAsia="en-GB"/>
                          </w:rPr>
                        </w:pPr>
                        <w:del w:id="37" w:author="Author">
                          <w:r w:rsidRPr="003B7AE9" w:rsidDel="00306BD7">
                            <w:rPr>
                              <w:rFonts w:ascii="inherit" w:eastAsia="Times New Roman" w:hAnsi="inherit" w:cs="Times New Roman"/>
                              <w:sz w:val="24"/>
                              <w:szCs w:val="24"/>
                              <w:lang w:eastAsia="en-GB"/>
                            </w:rPr>
                            <w:delText>—</w:delText>
                          </w:r>
                        </w:del>
                      </w:p>
                    </w:tc>
                    <w:tc>
                      <w:tcPr>
                        <w:tcW w:w="0" w:type="auto"/>
                        <w:shd w:val="clear" w:color="auto" w:fill="auto"/>
                        <w:hideMark/>
                      </w:tcPr>
                      <w:p w14:paraId="5F976BD5" w14:textId="616DA27E" w:rsidR="003B7AE9" w:rsidRPr="003B7AE9" w:rsidDel="00306BD7" w:rsidRDefault="003B7AE9" w:rsidP="003B7AE9">
                        <w:pPr>
                          <w:spacing w:before="120" w:after="0" w:line="240" w:lineRule="auto"/>
                          <w:jc w:val="both"/>
                          <w:rPr>
                            <w:del w:id="38" w:author="Author"/>
                            <w:rFonts w:ascii="inherit" w:eastAsia="Times New Roman" w:hAnsi="inherit" w:cs="Times New Roman"/>
                            <w:sz w:val="24"/>
                            <w:szCs w:val="24"/>
                            <w:lang w:eastAsia="en-GB"/>
                          </w:rPr>
                        </w:pPr>
                        <w:del w:id="39" w:author="Author">
                          <w:r w:rsidRPr="003B7AE9" w:rsidDel="00306BD7">
                            <w:rPr>
                              <w:rFonts w:ascii="inherit" w:eastAsia="Times New Roman" w:hAnsi="inherit" w:cs="Times New Roman"/>
                              <w:sz w:val="24"/>
                              <w:szCs w:val="24"/>
                              <w:lang w:eastAsia="en-GB"/>
                            </w:rPr>
                            <w:delText>an estimate of the minimum and maximum short circuit capacity at the connection point, expressed in MVA, as an equivalent of the network;</w:delText>
                          </w:r>
                        </w:del>
                      </w:p>
                    </w:tc>
                  </w:tr>
                </w:tbl>
                <w:p w14:paraId="30800AF8" w14:textId="77777777" w:rsidR="0061326B" w:rsidRDefault="0061326B" w:rsidP="00306BD7">
                  <w:pPr>
                    <w:spacing w:after="0" w:line="240" w:lineRule="auto"/>
                    <w:jc w:val="both"/>
                    <w:rPr>
                      <w:ins w:id="40" w:author="Author"/>
                      <w:rFonts w:ascii="inherit" w:eastAsia="Times New Roman" w:hAnsi="inherit" w:cs="Times New Roman"/>
                      <w:sz w:val="24"/>
                      <w:szCs w:val="24"/>
                      <w:lang w:eastAsia="en-GB"/>
                    </w:rPr>
                  </w:pPr>
                </w:p>
                <w:p w14:paraId="2958EB96" w14:textId="48EFBF05" w:rsidR="003B7AE9" w:rsidRDefault="00306BD7" w:rsidP="00306BD7">
                  <w:pPr>
                    <w:spacing w:after="0" w:line="240" w:lineRule="auto"/>
                    <w:jc w:val="both"/>
                    <w:rPr>
                      <w:ins w:id="41" w:author="Author"/>
                      <w:rFonts w:ascii="inherit" w:eastAsia="Times New Roman" w:hAnsi="inherit" w:cs="Times New Roman"/>
                      <w:sz w:val="24"/>
                      <w:szCs w:val="24"/>
                      <w:lang w:eastAsia="en-GB"/>
                    </w:rPr>
                  </w:pPr>
                  <w:ins w:id="42" w:author="Author">
                    <w:r w:rsidRPr="00306BD7">
                      <w:rPr>
                        <w:rFonts w:ascii="inherit" w:eastAsia="Times New Roman" w:hAnsi="inherit" w:cs="Times New Roman"/>
                        <w:sz w:val="24"/>
                        <w:szCs w:val="24"/>
                        <w:lang w:eastAsia="en-GB"/>
                      </w:rPr>
                      <w:t>For the purpose of electromechanical dynamic simulations (RMS simulation studies) of power park modules, the relevant system operator or the relevant TSO shall have the right to specify the power park modules simulation model requirements, either encrypted RMS model (with accurate representation) or generic model (with limitations). Without prejudice to the Member State's rights to introduce additional requirements, the simulation models of the power park modules provided by the power generation facility owner shall:</w:t>
                    </w:r>
                  </w:ins>
                </w:p>
                <w:p w14:paraId="6BF00731" w14:textId="75A6BFCB" w:rsidR="00CA72E9" w:rsidRDefault="00CA72E9" w:rsidP="00306BD7">
                  <w:pPr>
                    <w:spacing w:after="0" w:line="240" w:lineRule="auto"/>
                    <w:jc w:val="both"/>
                    <w:rPr>
                      <w:ins w:id="43" w:author="Author"/>
                      <w:rFonts w:ascii="inherit" w:eastAsia="Times New Roman" w:hAnsi="inherit" w:cs="Times New Roman"/>
                      <w:sz w:val="24"/>
                      <w:szCs w:val="24"/>
                      <w:lang w:eastAsia="en-GB"/>
                    </w:rPr>
                  </w:pPr>
                </w:p>
                <w:p w14:paraId="162B7D84" w14:textId="77777777" w:rsidR="00BF2EF9" w:rsidRDefault="00CA72E9" w:rsidP="00CA72E9">
                  <w:pPr>
                    <w:pStyle w:val="ListParagraph"/>
                    <w:numPr>
                      <w:ilvl w:val="0"/>
                      <w:numId w:val="2"/>
                    </w:numPr>
                    <w:spacing w:after="0" w:line="240" w:lineRule="auto"/>
                    <w:jc w:val="both"/>
                    <w:rPr>
                      <w:ins w:id="44" w:author="Author"/>
                      <w:rFonts w:ascii="inherit" w:eastAsia="Times New Roman" w:hAnsi="inherit" w:cs="Times New Roman"/>
                      <w:sz w:val="24"/>
                      <w:szCs w:val="24"/>
                      <w:lang w:val="en-IE" w:eastAsia="en-GB"/>
                    </w:rPr>
                  </w:pPr>
                  <w:ins w:id="45" w:author="Author">
                    <w:r w:rsidRPr="00E16AE8">
                      <w:rPr>
                        <w:rFonts w:ascii="inherit" w:eastAsia="Times New Roman" w:hAnsi="inherit" w:cs="Times New Roman"/>
                        <w:sz w:val="24"/>
                        <w:szCs w:val="24"/>
                        <w:lang w:val="en-IE" w:eastAsia="en-GB"/>
                        <w:rPrChange w:id="46" w:author="Author">
                          <w:rPr>
                            <w:lang w:val="en-IE" w:eastAsia="en-GB"/>
                          </w:rPr>
                        </w:rPrChange>
                      </w:rPr>
                      <w:t>in the case that encrypted detailed RMS models are accepted by the relevant TSO, manufacturer specific models (e.g., DLL based models) should be also acceptable and models shall be valid for the specified operating range and all control modes of the power-generating facility; The RSO shall specify necessary information to ensure that both the provided model and the interface will be applicable by the RSO in the relevant national regulatory framework, while preserving the confidentiality surrounding manufacturers intellectual property. The RSO together with the plant owner and the PGM technology manufacturer shall specify requirements of the model encryption (for example use of source code, the model structure and the signal interfaces).</w:t>
                    </w:r>
                  </w:ins>
                </w:p>
                <w:p w14:paraId="005F06A1" w14:textId="77777777" w:rsidR="00BF2EF9" w:rsidRDefault="00BF2EF9" w:rsidP="00E16AE8">
                  <w:pPr>
                    <w:pStyle w:val="ListParagraph"/>
                    <w:spacing w:after="0" w:line="240" w:lineRule="auto"/>
                    <w:ind w:left="1080"/>
                    <w:jc w:val="both"/>
                    <w:rPr>
                      <w:ins w:id="47" w:author="Author"/>
                      <w:rFonts w:ascii="inherit" w:eastAsia="Times New Roman" w:hAnsi="inherit" w:cs="Times New Roman"/>
                      <w:sz w:val="24"/>
                      <w:szCs w:val="24"/>
                      <w:lang w:val="en-IE" w:eastAsia="en-GB"/>
                    </w:rPr>
                    <w:pPrChange w:id="48" w:author="Author">
                      <w:pPr>
                        <w:pStyle w:val="ListParagraph"/>
                        <w:numPr>
                          <w:numId w:val="2"/>
                        </w:numPr>
                        <w:spacing w:after="0" w:line="240" w:lineRule="auto"/>
                        <w:ind w:left="1080" w:hanging="720"/>
                        <w:jc w:val="both"/>
                      </w:pPr>
                    </w:pPrChange>
                  </w:pPr>
                </w:p>
                <w:p w14:paraId="02D55547" w14:textId="77777777" w:rsidR="00A86A90" w:rsidRDefault="00CA72E9" w:rsidP="00A86A90">
                  <w:pPr>
                    <w:pStyle w:val="ListParagraph"/>
                    <w:numPr>
                      <w:ilvl w:val="0"/>
                      <w:numId w:val="2"/>
                    </w:numPr>
                    <w:spacing w:after="0" w:line="240" w:lineRule="auto"/>
                    <w:jc w:val="both"/>
                    <w:rPr>
                      <w:ins w:id="49" w:author="Author"/>
                      <w:rFonts w:ascii="inherit" w:eastAsia="Times New Roman" w:hAnsi="inherit" w:cs="Times New Roman"/>
                      <w:sz w:val="24"/>
                      <w:szCs w:val="24"/>
                      <w:lang w:val="en-IE" w:eastAsia="en-GB"/>
                    </w:rPr>
                  </w:pPr>
                  <w:ins w:id="50" w:author="Author">
                    <w:r w:rsidRPr="00E16AE8">
                      <w:rPr>
                        <w:rFonts w:ascii="inherit" w:eastAsia="Times New Roman" w:hAnsi="inherit" w:cs="Times New Roman"/>
                        <w:sz w:val="24"/>
                        <w:szCs w:val="24"/>
                        <w:lang w:val="en-IE" w:eastAsia="en-GB"/>
                        <w:rPrChange w:id="51" w:author="Author">
                          <w:rPr>
                            <w:lang w:val="en-IE" w:eastAsia="en-GB"/>
                          </w:rPr>
                        </w:rPrChange>
                      </w:rPr>
                      <w:t>encrypted detailed RMS models should include a proper representation of the converter modules and its control systems (including the synchronization module) that influence the dynamic behaviour of the power-generating module in the specified time frame;</w:t>
                    </w:r>
                  </w:ins>
                </w:p>
                <w:p w14:paraId="4D352BFB" w14:textId="77777777" w:rsidR="00A86A90" w:rsidRPr="00E16AE8" w:rsidRDefault="00A86A90" w:rsidP="00E16AE8">
                  <w:pPr>
                    <w:pStyle w:val="ListParagraph"/>
                    <w:rPr>
                      <w:ins w:id="52" w:author="Author"/>
                      <w:rFonts w:ascii="inherit" w:eastAsia="Times New Roman" w:hAnsi="inherit" w:cs="Times New Roman"/>
                      <w:sz w:val="24"/>
                      <w:szCs w:val="24"/>
                      <w:lang w:val="en-IE" w:eastAsia="en-GB"/>
                      <w:rPrChange w:id="53" w:author="Author">
                        <w:rPr>
                          <w:ins w:id="54" w:author="Author"/>
                          <w:lang w:val="en-IE" w:eastAsia="en-GB"/>
                        </w:rPr>
                      </w:rPrChange>
                    </w:rPr>
                    <w:pPrChange w:id="55" w:author="Author">
                      <w:pPr>
                        <w:pStyle w:val="ListParagraph"/>
                        <w:numPr>
                          <w:numId w:val="2"/>
                        </w:numPr>
                        <w:spacing w:after="0" w:line="240" w:lineRule="auto"/>
                        <w:ind w:left="1080" w:hanging="720"/>
                        <w:jc w:val="both"/>
                      </w:pPr>
                    </w:pPrChange>
                  </w:pPr>
                </w:p>
                <w:p w14:paraId="6AA80E0A" w14:textId="77777777" w:rsidR="00A86A90" w:rsidRDefault="00CA72E9" w:rsidP="00CA72E9">
                  <w:pPr>
                    <w:pStyle w:val="ListParagraph"/>
                    <w:numPr>
                      <w:ilvl w:val="0"/>
                      <w:numId w:val="2"/>
                    </w:numPr>
                    <w:spacing w:after="0" w:line="240" w:lineRule="auto"/>
                    <w:jc w:val="both"/>
                    <w:rPr>
                      <w:ins w:id="56" w:author="Author"/>
                      <w:rFonts w:ascii="inherit" w:eastAsia="Times New Roman" w:hAnsi="inherit" w:cs="Times New Roman"/>
                      <w:sz w:val="24"/>
                      <w:szCs w:val="24"/>
                      <w:lang w:val="en-IE" w:eastAsia="en-GB"/>
                    </w:rPr>
                  </w:pPr>
                  <w:ins w:id="57" w:author="Author">
                    <w:r w:rsidRPr="00E16AE8">
                      <w:rPr>
                        <w:rFonts w:ascii="inherit" w:eastAsia="Times New Roman" w:hAnsi="inherit" w:cs="Times New Roman"/>
                        <w:sz w:val="24"/>
                        <w:szCs w:val="24"/>
                        <w:lang w:val="en-IE" w:eastAsia="en-GB"/>
                        <w:rPrChange w:id="58" w:author="Author">
                          <w:rPr>
                            <w:lang w:val="en-IE" w:eastAsia="en-GB"/>
                          </w:rPr>
                        </w:rPrChange>
                      </w:rPr>
                      <w:t>as alternative, be open-source generic model for cross border network stability studies (limitations of generic model shall be acknowledged);</w:t>
                    </w:r>
                  </w:ins>
                </w:p>
                <w:p w14:paraId="4C2F8B0C" w14:textId="77777777" w:rsidR="00A86A90" w:rsidRPr="00E16AE8" w:rsidRDefault="00A86A90" w:rsidP="00E16AE8">
                  <w:pPr>
                    <w:pStyle w:val="ListParagraph"/>
                    <w:rPr>
                      <w:ins w:id="59" w:author="Author"/>
                      <w:rFonts w:ascii="inherit" w:eastAsia="Times New Roman" w:hAnsi="inherit" w:cs="Times New Roman"/>
                      <w:sz w:val="24"/>
                      <w:szCs w:val="24"/>
                      <w:lang w:val="en-IE" w:eastAsia="en-GB"/>
                      <w:rPrChange w:id="60" w:author="Author">
                        <w:rPr>
                          <w:ins w:id="61" w:author="Author"/>
                          <w:lang w:val="en-IE" w:eastAsia="en-GB"/>
                        </w:rPr>
                      </w:rPrChange>
                    </w:rPr>
                    <w:pPrChange w:id="62" w:author="Author">
                      <w:pPr>
                        <w:pStyle w:val="ListParagraph"/>
                        <w:numPr>
                          <w:numId w:val="2"/>
                        </w:numPr>
                        <w:spacing w:after="0" w:line="240" w:lineRule="auto"/>
                        <w:ind w:left="1080" w:hanging="720"/>
                        <w:jc w:val="both"/>
                      </w:pPr>
                    </w:pPrChange>
                  </w:pPr>
                </w:p>
                <w:p w14:paraId="39DF47D7" w14:textId="77777777" w:rsidR="00A86A90" w:rsidRDefault="00CA72E9" w:rsidP="00CA72E9">
                  <w:pPr>
                    <w:pStyle w:val="ListParagraph"/>
                    <w:numPr>
                      <w:ilvl w:val="0"/>
                      <w:numId w:val="2"/>
                    </w:numPr>
                    <w:spacing w:after="0" w:line="240" w:lineRule="auto"/>
                    <w:jc w:val="both"/>
                    <w:rPr>
                      <w:ins w:id="63" w:author="Author"/>
                      <w:rFonts w:ascii="inherit" w:eastAsia="Times New Roman" w:hAnsi="inherit" w:cs="Times New Roman"/>
                      <w:sz w:val="24"/>
                      <w:szCs w:val="24"/>
                      <w:lang w:val="en-IE" w:eastAsia="en-GB"/>
                    </w:rPr>
                  </w:pPr>
                  <w:ins w:id="64" w:author="Author">
                    <w:r w:rsidRPr="00E16AE8">
                      <w:rPr>
                        <w:rFonts w:ascii="inherit" w:eastAsia="Times New Roman" w:hAnsi="inherit" w:cs="Times New Roman"/>
                        <w:sz w:val="24"/>
                        <w:szCs w:val="24"/>
                        <w:lang w:val="en-IE" w:eastAsia="en-GB"/>
                        <w:rPrChange w:id="65" w:author="Author">
                          <w:rPr>
                            <w:lang w:val="en-IE" w:eastAsia="en-GB"/>
                          </w:rPr>
                        </w:rPrChange>
                      </w:rPr>
                      <w:t>in the case that encrypted detailed RMS models are accepted by the relevant TSO, the relevant TSO shall specify the requirements of the model encryption according to national regulations (for example use of source code, the model structure and the signal interfaces to be observable in the network studies);</w:t>
                    </w:r>
                  </w:ins>
                </w:p>
                <w:p w14:paraId="45D3CC4F" w14:textId="77777777" w:rsidR="00A86A90" w:rsidRPr="00E16AE8" w:rsidRDefault="00A86A90" w:rsidP="00E16AE8">
                  <w:pPr>
                    <w:pStyle w:val="ListParagraph"/>
                    <w:rPr>
                      <w:ins w:id="66" w:author="Author"/>
                      <w:rFonts w:ascii="inherit" w:eastAsia="Times New Roman" w:hAnsi="inherit" w:cs="Times New Roman"/>
                      <w:sz w:val="24"/>
                      <w:szCs w:val="24"/>
                      <w:lang w:val="en-IE" w:eastAsia="en-GB"/>
                      <w:rPrChange w:id="67" w:author="Author">
                        <w:rPr>
                          <w:ins w:id="68" w:author="Author"/>
                          <w:lang w:val="en-IE" w:eastAsia="en-GB"/>
                        </w:rPr>
                      </w:rPrChange>
                    </w:rPr>
                    <w:pPrChange w:id="69" w:author="Author">
                      <w:pPr>
                        <w:pStyle w:val="ListParagraph"/>
                        <w:numPr>
                          <w:numId w:val="2"/>
                        </w:numPr>
                        <w:spacing w:after="0" w:line="240" w:lineRule="auto"/>
                        <w:ind w:left="1080" w:hanging="720"/>
                        <w:jc w:val="both"/>
                      </w:pPr>
                    </w:pPrChange>
                  </w:pPr>
                </w:p>
                <w:p w14:paraId="35FA2B96" w14:textId="50D5EC83" w:rsidR="00CA72E9" w:rsidRPr="00E16AE8" w:rsidRDefault="00CA72E9" w:rsidP="00E16AE8">
                  <w:pPr>
                    <w:pStyle w:val="ListParagraph"/>
                    <w:numPr>
                      <w:ilvl w:val="0"/>
                      <w:numId w:val="2"/>
                    </w:numPr>
                    <w:spacing w:after="0" w:line="240" w:lineRule="auto"/>
                    <w:jc w:val="both"/>
                    <w:rPr>
                      <w:ins w:id="70" w:author="Author"/>
                      <w:rFonts w:ascii="inherit" w:eastAsia="Times New Roman" w:hAnsi="inherit" w:cs="Times New Roman"/>
                      <w:sz w:val="24"/>
                      <w:szCs w:val="24"/>
                      <w:lang w:val="en-IE" w:eastAsia="en-GB"/>
                      <w:rPrChange w:id="71" w:author="Author">
                        <w:rPr>
                          <w:ins w:id="72" w:author="Author"/>
                          <w:lang w:val="en-IE" w:eastAsia="en-GB"/>
                        </w:rPr>
                      </w:rPrChange>
                    </w:rPr>
                    <w:pPrChange w:id="73" w:author="Author">
                      <w:pPr>
                        <w:spacing w:after="0" w:line="240" w:lineRule="auto"/>
                        <w:jc w:val="both"/>
                      </w:pPr>
                    </w:pPrChange>
                  </w:pPr>
                  <w:ins w:id="74" w:author="Author">
                    <w:r w:rsidRPr="00E16AE8">
                      <w:rPr>
                        <w:rFonts w:ascii="inherit" w:eastAsia="Times New Roman" w:hAnsi="inherit" w:cs="Times New Roman"/>
                        <w:sz w:val="24"/>
                        <w:szCs w:val="24"/>
                        <w:lang w:val="en-IE" w:eastAsia="en-GB"/>
                        <w:rPrChange w:id="75" w:author="Author">
                          <w:rPr>
                            <w:lang w:val="en-IE" w:eastAsia="en-GB"/>
                          </w:rPr>
                        </w:rPrChange>
                      </w:rPr>
                      <w:t>include the relevant protection function models;</w:t>
                    </w:r>
                  </w:ins>
                </w:p>
                <w:p w14:paraId="1918BBB2" w14:textId="77777777" w:rsidR="00CA72E9" w:rsidRPr="00E16AE8" w:rsidRDefault="00CA72E9" w:rsidP="00306BD7">
                  <w:pPr>
                    <w:spacing w:after="0" w:line="240" w:lineRule="auto"/>
                    <w:jc w:val="both"/>
                    <w:rPr>
                      <w:ins w:id="76" w:author="Author"/>
                      <w:rFonts w:ascii="inherit" w:eastAsia="Times New Roman" w:hAnsi="inherit" w:cs="Times New Roman"/>
                      <w:sz w:val="24"/>
                      <w:szCs w:val="24"/>
                      <w:lang w:val="en-IE" w:eastAsia="en-GB"/>
                      <w:rPrChange w:id="77" w:author="Author">
                        <w:rPr>
                          <w:ins w:id="78" w:author="Author"/>
                          <w:rFonts w:ascii="inherit" w:eastAsia="Times New Roman" w:hAnsi="inherit" w:cs="Times New Roman"/>
                          <w:sz w:val="24"/>
                          <w:szCs w:val="24"/>
                          <w:lang w:eastAsia="en-GB"/>
                        </w:rPr>
                      </w:rPrChange>
                    </w:rPr>
                  </w:pPr>
                </w:p>
                <w:p w14:paraId="4F52E92B" w14:textId="497BB198" w:rsidR="00306BD7" w:rsidRPr="003B7AE9" w:rsidRDefault="00306BD7" w:rsidP="00E16AE8">
                  <w:pPr>
                    <w:spacing w:after="0" w:line="240" w:lineRule="auto"/>
                    <w:jc w:val="both"/>
                    <w:rPr>
                      <w:rFonts w:ascii="inherit" w:eastAsia="Times New Roman" w:hAnsi="inherit" w:cs="Times New Roman"/>
                      <w:sz w:val="24"/>
                      <w:szCs w:val="24"/>
                      <w:lang w:eastAsia="en-GB"/>
                    </w:rPr>
                    <w:pPrChange w:id="79" w:author="Author">
                      <w:pPr>
                        <w:spacing w:after="0" w:line="240" w:lineRule="auto"/>
                      </w:pPr>
                    </w:pPrChange>
                  </w:pPr>
                </w:p>
              </w:tc>
            </w:tr>
            <w:tr w:rsidR="00CA72E9" w:rsidRPr="003B7AE9" w14:paraId="264D68EF" w14:textId="77777777">
              <w:trPr>
                <w:ins w:id="80" w:author="Author"/>
              </w:trPr>
              <w:tc>
                <w:tcPr>
                  <w:tcW w:w="0" w:type="auto"/>
                  <w:shd w:val="clear" w:color="auto" w:fill="auto"/>
                </w:tcPr>
                <w:p w14:paraId="323D3080" w14:textId="77777777" w:rsidR="00CA72E9" w:rsidRPr="003B7AE9" w:rsidRDefault="00CA72E9" w:rsidP="003B7AE9">
                  <w:pPr>
                    <w:spacing w:before="120" w:after="0" w:line="240" w:lineRule="auto"/>
                    <w:jc w:val="both"/>
                    <w:rPr>
                      <w:ins w:id="81" w:author="Author"/>
                      <w:rFonts w:ascii="inherit" w:eastAsia="Times New Roman" w:hAnsi="inherit" w:cs="Times New Roman"/>
                      <w:sz w:val="24"/>
                      <w:szCs w:val="24"/>
                      <w:lang w:eastAsia="en-GB"/>
                    </w:rPr>
                  </w:pPr>
                </w:p>
              </w:tc>
              <w:tc>
                <w:tcPr>
                  <w:tcW w:w="0" w:type="auto"/>
                  <w:shd w:val="clear" w:color="auto" w:fill="auto"/>
                </w:tcPr>
                <w:p w14:paraId="707A7E55" w14:textId="77777777" w:rsidR="00CA72E9" w:rsidRPr="003B7AE9" w:rsidDel="00306BD7" w:rsidRDefault="00CA72E9" w:rsidP="003B7AE9">
                  <w:pPr>
                    <w:spacing w:before="120" w:after="0" w:line="240" w:lineRule="auto"/>
                    <w:jc w:val="both"/>
                    <w:rPr>
                      <w:ins w:id="82" w:author="Author"/>
                      <w:rFonts w:ascii="inherit" w:eastAsia="Times New Roman" w:hAnsi="inherit" w:cs="Times New Roman"/>
                      <w:sz w:val="24"/>
                      <w:szCs w:val="24"/>
                      <w:lang w:eastAsia="en-GB"/>
                    </w:rPr>
                  </w:pPr>
                </w:p>
              </w:tc>
            </w:tr>
          </w:tbl>
          <w:p w14:paraId="21ABC43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798F38F1" w14:textId="77777777">
              <w:tc>
                <w:tcPr>
                  <w:tcW w:w="0" w:type="auto"/>
                  <w:shd w:val="clear" w:color="auto" w:fill="auto"/>
                  <w:hideMark/>
                </w:tcPr>
                <w:p w14:paraId="55929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DF49B37" w14:textId="574C7B19" w:rsidR="003B7AE9" w:rsidRDefault="006B59EE" w:rsidP="003B7AE9">
                  <w:pPr>
                    <w:spacing w:before="120" w:after="0" w:line="240" w:lineRule="auto"/>
                    <w:jc w:val="both"/>
                    <w:rPr>
                      <w:ins w:id="83" w:author="Author"/>
                      <w:rFonts w:ascii="inherit" w:eastAsia="Times New Roman" w:hAnsi="inherit" w:cs="Times New Roman"/>
                      <w:sz w:val="24"/>
                      <w:szCs w:val="24"/>
                      <w:lang w:eastAsia="en-GB"/>
                    </w:rPr>
                  </w:pPr>
                  <w:ins w:id="84" w:author="Author">
                    <w:r w:rsidRPr="006B59EE">
                      <w:rPr>
                        <w:rFonts w:ascii="inherit" w:eastAsia="Times New Roman" w:hAnsi="inherit" w:cs="Times New Roman"/>
                        <w:sz w:val="24"/>
                        <w:szCs w:val="24"/>
                        <w:lang w:eastAsia="en-GB"/>
                      </w:rPr>
                      <w:t xml:space="preserve">For the purpose of time domain electromagnetic transient (EMT) simulations of power park modules, the relevant system operator or the relevant TSO shall have </w:t>
                    </w:r>
                    <w:r w:rsidRPr="006B59EE">
                      <w:rPr>
                        <w:rFonts w:ascii="inherit" w:eastAsia="Times New Roman" w:hAnsi="inherit" w:cs="Times New Roman"/>
                        <w:sz w:val="24"/>
                        <w:szCs w:val="24"/>
                        <w:lang w:eastAsia="en-GB"/>
                      </w:rPr>
                      <w:lastRenderedPageBreak/>
                      <w:t>the right to specify the power park module model requirements. Without prejudice to the Member State's rights to introduce additional requirements, the models shall contain the following:</w:t>
                    </w:r>
                  </w:ins>
                  <w:del w:id="85" w:author="Author">
                    <w:r w:rsidR="003B7AE9" w:rsidRPr="003B7AE9" w:rsidDel="006B59EE">
                      <w:rPr>
                        <w:rFonts w:ascii="inherit" w:eastAsia="Times New Roman" w:hAnsi="inherit" w:cs="Times New Roman"/>
                        <w:sz w:val="24"/>
                        <w:szCs w:val="24"/>
                        <w:lang w:eastAsia="en-GB"/>
                      </w:rPr>
                      <w:delText>the power-generating facility owner shall provide recordings of the power-generating module's performance to the relevant system operator or relevant TSO if requested. The relevant system operator or relevant TSO may make such a request, in order to compare the response of the models with those recordings;</w:delText>
                    </w:r>
                  </w:del>
                </w:p>
                <w:p w14:paraId="79FD41B0" w14:textId="77777777" w:rsidR="006B59EE" w:rsidRDefault="006B59EE" w:rsidP="003B7AE9">
                  <w:pPr>
                    <w:spacing w:before="120" w:after="0" w:line="240" w:lineRule="auto"/>
                    <w:jc w:val="both"/>
                    <w:rPr>
                      <w:ins w:id="86" w:author="Author"/>
                      <w:rFonts w:ascii="inherit" w:eastAsia="Times New Roman" w:hAnsi="inherit" w:cs="Times New Roman"/>
                      <w:sz w:val="24"/>
                      <w:szCs w:val="24"/>
                      <w:lang w:eastAsia="en-GB"/>
                    </w:rPr>
                  </w:pPr>
                </w:p>
                <w:p w14:paraId="016ED21F" w14:textId="4B8D579D" w:rsidR="00C73A41" w:rsidRDefault="00C73A41" w:rsidP="00196B55">
                  <w:pPr>
                    <w:pStyle w:val="ListParagraph"/>
                    <w:numPr>
                      <w:ilvl w:val="0"/>
                      <w:numId w:val="7"/>
                    </w:numPr>
                    <w:spacing w:after="0" w:line="240" w:lineRule="auto"/>
                    <w:jc w:val="both"/>
                    <w:rPr>
                      <w:ins w:id="87" w:author="Author"/>
                      <w:rFonts w:ascii="inherit" w:eastAsia="Times New Roman" w:hAnsi="inherit" w:cs="Times New Roman"/>
                      <w:sz w:val="24"/>
                      <w:szCs w:val="24"/>
                      <w:lang w:val="en-IE" w:eastAsia="en-GB"/>
                    </w:rPr>
                  </w:pPr>
                  <w:ins w:id="88" w:author="Author">
                    <w:r w:rsidRPr="00C73A41">
                      <w:rPr>
                        <w:rFonts w:ascii="inherit" w:eastAsia="Times New Roman" w:hAnsi="inherit" w:cs="Times New Roman"/>
                        <w:sz w:val="24"/>
                        <w:szCs w:val="24"/>
                        <w:lang w:val="en-IE" w:eastAsia="en-GB"/>
                      </w:rPr>
                      <w:t>a)</w:t>
                    </w:r>
                    <w:r w:rsidRPr="00C73A41">
                      <w:rPr>
                        <w:rFonts w:ascii="inherit" w:eastAsia="Times New Roman" w:hAnsi="inherit" w:cs="Times New Roman"/>
                        <w:sz w:val="24"/>
                        <w:szCs w:val="24"/>
                        <w:lang w:val="en-IE" w:eastAsia="en-GB"/>
                      </w:rPr>
                      <w:tab/>
                      <w:t>be valid in the frequency range 0.2 Hz – 2500 Hz for relevant interaction studies. The validity of the PPM model shall be ensured for the given frequency range at the connection point;</w:t>
                    </w:r>
                  </w:ins>
                </w:p>
                <w:p w14:paraId="0866FC67" w14:textId="77777777" w:rsidR="00C73A41" w:rsidRDefault="00C73A41" w:rsidP="00E16AE8">
                  <w:pPr>
                    <w:pStyle w:val="ListParagraph"/>
                    <w:spacing w:after="0" w:line="240" w:lineRule="auto"/>
                    <w:ind w:left="1080"/>
                    <w:jc w:val="both"/>
                    <w:rPr>
                      <w:ins w:id="89" w:author="Author"/>
                      <w:rFonts w:ascii="inherit" w:eastAsia="Times New Roman" w:hAnsi="inherit" w:cs="Times New Roman"/>
                      <w:sz w:val="24"/>
                      <w:szCs w:val="24"/>
                      <w:lang w:val="en-IE" w:eastAsia="en-GB"/>
                    </w:rPr>
                    <w:pPrChange w:id="90" w:author="Author">
                      <w:pPr>
                        <w:pStyle w:val="ListParagraph"/>
                        <w:numPr>
                          <w:numId w:val="3"/>
                        </w:numPr>
                        <w:spacing w:after="0" w:line="240" w:lineRule="auto"/>
                        <w:ind w:left="1080" w:hanging="720"/>
                        <w:jc w:val="both"/>
                      </w:pPr>
                    </w:pPrChange>
                  </w:pPr>
                </w:p>
                <w:p w14:paraId="36FA510E" w14:textId="77777777" w:rsidR="00C73A41" w:rsidRDefault="00C73A41" w:rsidP="00196B55">
                  <w:pPr>
                    <w:pStyle w:val="ListParagraph"/>
                    <w:numPr>
                      <w:ilvl w:val="0"/>
                      <w:numId w:val="7"/>
                    </w:numPr>
                    <w:spacing w:after="0" w:line="240" w:lineRule="auto"/>
                    <w:jc w:val="both"/>
                    <w:rPr>
                      <w:ins w:id="91" w:author="Author"/>
                      <w:rFonts w:ascii="inherit" w:eastAsia="Times New Roman" w:hAnsi="inherit" w:cs="Times New Roman"/>
                      <w:sz w:val="24"/>
                      <w:szCs w:val="24"/>
                      <w:lang w:val="en-IE" w:eastAsia="en-GB"/>
                    </w:rPr>
                  </w:pPr>
                  <w:ins w:id="92" w:author="Author">
                    <w:r w:rsidRPr="00E16AE8">
                      <w:rPr>
                        <w:rFonts w:ascii="inherit" w:eastAsia="Times New Roman" w:hAnsi="inherit" w:cs="Times New Roman"/>
                        <w:sz w:val="24"/>
                        <w:szCs w:val="24"/>
                        <w:lang w:val="en-IE" w:eastAsia="en-GB"/>
                        <w:rPrChange w:id="93" w:author="Author">
                          <w:rPr>
                            <w:lang w:val="en-IE" w:eastAsia="en-GB"/>
                          </w:rPr>
                        </w:rPrChange>
                      </w:rPr>
                      <w:t>be valid for specified operating range and control modes of the PPM in both the positive and in the negative phase sequence;</w:t>
                    </w:r>
                  </w:ins>
                </w:p>
                <w:p w14:paraId="3C0467B8" w14:textId="77777777" w:rsidR="00C73A41" w:rsidRPr="00E16AE8" w:rsidRDefault="00C73A41" w:rsidP="00E16AE8">
                  <w:pPr>
                    <w:pStyle w:val="ListParagraph"/>
                    <w:rPr>
                      <w:ins w:id="94" w:author="Author"/>
                      <w:rFonts w:ascii="inherit" w:eastAsia="Times New Roman" w:hAnsi="inherit" w:cs="Times New Roman"/>
                      <w:sz w:val="24"/>
                      <w:szCs w:val="24"/>
                      <w:lang w:val="en-IE" w:eastAsia="en-GB"/>
                      <w:rPrChange w:id="95" w:author="Author">
                        <w:rPr>
                          <w:ins w:id="96" w:author="Author"/>
                          <w:lang w:val="en-IE" w:eastAsia="en-GB"/>
                        </w:rPr>
                      </w:rPrChange>
                    </w:rPr>
                    <w:pPrChange w:id="97" w:author="Author">
                      <w:pPr>
                        <w:pStyle w:val="ListParagraph"/>
                        <w:numPr>
                          <w:numId w:val="3"/>
                        </w:numPr>
                        <w:spacing w:after="0" w:line="240" w:lineRule="auto"/>
                        <w:ind w:left="1080" w:hanging="720"/>
                        <w:jc w:val="both"/>
                      </w:pPr>
                    </w:pPrChange>
                  </w:pPr>
                </w:p>
                <w:p w14:paraId="37959033" w14:textId="77777777" w:rsidR="00C73A41" w:rsidRDefault="00C73A41" w:rsidP="00196B55">
                  <w:pPr>
                    <w:pStyle w:val="ListParagraph"/>
                    <w:numPr>
                      <w:ilvl w:val="0"/>
                      <w:numId w:val="7"/>
                    </w:numPr>
                    <w:spacing w:after="0" w:line="240" w:lineRule="auto"/>
                    <w:jc w:val="both"/>
                    <w:rPr>
                      <w:ins w:id="98" w:author="Author"/>
                      <w:rFonts w:ascii="inherit" w:eastAsia="Times New Roman" w:hAnsi="inherit" w:cs="Times New Roman"/>
                      <w:sz w:val="24"/>
                      <w:szCs w:val="24"/>
                      <w:lang w:val="en-IE" w:eastAsia="en-GB"/>
                    </w:rPr>
                  </w:pPr>
                  <w:ins w:id="99" w:author="Author">
                    <w:r w:rsidRPr="00E16AE8">
                      <w:rPr>
                        <w:rFonts w:ascii="inherit" w:eastAsia="Times New Roman" w:hAnsi="inherit" w:cs="Times New Roman"/>
                        <w:sz w:val="24"/>
                        <w:szCs w:val="24"/>
                        <w:lang w:val="en-IE" w:eastAsia="en-GB"/>
                        <w:rPrChange w:id="100" w:author="Author">
                          <w:rPr>
                            <w:lang w:val="en-IE" w:eastAsia="en-GB"/>
                          </w:rPr>
                        </w:rPrChange>
                      </w:rPr>
                      <w:t>reproduce the detailed response of the power-generating module and its control blocks during balanced and unbalanced AC network faults in the valid frequency range;</w:t>
                    </w:r>
                  </w:ins>
                </w:p>
                <w:p w14:paraId="7FC9B377" w14:textId="77777777" w:rsidR="00C73A41" w:rsidRPr="00E16AE8" w:rsidRDefault="00C73A41" w:rsidP="00E16AE8">
                  <w:pPr>
                    <w:pStyle w:val="ListParagraph"/>
                    <w:rPr>
                      <w:ins w:id="101" w:author="Author"/>
                      <w:rFonts w:ascii="inherit" w:eastAsia="Times New Roman" w:hAnsi="inherit" w:cs="Times New Roman"/>
                      <w:sz w:val="24"/>
                      <w:szCs w:val="24"/>
                      <w:lang w:val="en-IE" w:eastAsia="en-GB"/>
                      <w:rPrChange w:id="102" w:author="Author">
                        <w:rPr>
                          <w:ins w:id="103" w:author="Author"/>
                          <w:lang w:val="en-IE" w:eastAsia="en-GB"/>
                        </w:rPr>
                      </w:rPrChange>
                    </w:rPr>
                    <w:pPrChange w:id="104" w:author="Author">
                      <w:pPr>
                        <w:pStyle w:val="ListParagraph"/>
                        <w:numPr>
                          <w:numId w:val="3"/>
                        </w:numPr>
                        <w:spacing w:after="0" w:line="240" w:lineRule="auto"/>
                        <w:ind w:left="1080" w:hanging="720"/>
                        <w:jc w:val="both"/>
                      </w:pPr>
                    </w:pPrChange>
                  </w:pPr>
                </w:p>
                <w:p w14:paraId="711F01EB" w14:textId="77777777" w:rsidR="00C73A41" w:rsidRDefault="00C73A41" w:rsidP="00196B55">
                  <w:pPr>
                    <w:pStyle w:val="ListParagraph"/>
                    <w:numPr>
                      <w:ilvl w:val="0"/>
                      <w:numId w:val="7"/>
                    </w:numPr>
                    <w:spacing w:after="0" w:line="240" w:lineRule="auto"/>
                    <w:jc w:val="both"/>
                    <w:rPr>
                      <w:ins w:id="105" w:author="Author"/>
                      <w:rFonts w:ascii="inherit" w:eastAsia="Times New Roman" w:hAnsi="inherit" w:cs="Times New Roman"/>
                      <w:sz w:val="24"/>
                      <w:szCs w:val="24"/>
                      <w:lang w:val="en-IE" w:eastAsia="en-GB"/>
                    </w:rPr>
                  </w:pPr>
                  <w:ins w:id="106" w:author="Author">
                    <w:r w:rsidRPr="00E16AE8">
                      <w:rPr>
                        <w:rFonts w:ascii="inherit" w:eastAsia="Times New Roman" w:hAnsi="inherit" w:cs="Times New Roman"/>
                        <w:sz w:val="24"/>
                        <w:szCs w:val="24"/>
                        <w:lang w:val="en-IE" w:eastAsia="en-GB"/>
                        <w:rPrChange w:id="107" w:author="Author">
                          <w:rPr>
                            <w:lang w:val="en-IE" w:eastAsia="en-GB"/>
                          </w:rPr>
                        </w:rPrChange>
                      </w:rPr>
                      <w:t>include the power plant level control and the power plant relevant functionalities if applicable;</w:t>
                    </w:r>
                  </w:ins>
                </w:p>
                <w:p w14:paraId="4D997F38" w14:textId="77777777" w:rsidR="00C73A41" w:rsidRPr="00E16AE8" w:rsidRDefault="00C73A41" w:rsidP="00E16AE8">
                  <w:pPr>
                    <w:pStyle w:val="ListParagraph"/>
                    <w:rPr>
                      <w:ins w:id="108" w:author="Author"/>
                      <w:rFonts w:ascii="inherit" w:eastAsia="Times New Roman" w:hAnsi="inherit" w:cs="Times New Roman"/>
                      <w:sz w:val="24"/>
                      <w:szCs w:val="24"/>
                      <w:lang w:val="en-IE" w:eastAsia="en-GB"/>
                      <w:rPrChange w:id="109" w:author="Author">
                        <w:rPr>
                          <w:ins w:id="110" w:author="Author"/>
                          <w:lang w:val="en-IE" w:eastAsia="en-GB"/>
                        </w:rPr>
                      </w:rPrChange>
                    </w:rPr>
                    <w:pPrChange w:id="111" w:author="Author">
                      <w:pPr>
                        <w:pStyle w:val="ListParagraph"/>
                        <w:numPr>
                          <w:numId w:val="3"/>
                        </w:numPr>
                        <w:spacing w:after="0" w:line="240" w:lineRule="auto"/>
                        <w:ind w:left="1080" w:hanging="720"/>
                        <w:jc w:val="both"/>
                      </w:pPr>
                    </w:pPrChange>
                  </w:pPr>
                </w:p>
                <w:p w14:paraId="76738172" w14:textId="77777777" w:rsidR="00C73A41" w:rsidRDefault="00C73A41" w:rsidP="00196B55">
                  <w:pPr>
                    <w:pStyle w:val="ListParagraph"/>
                    <w:numPr>
                      <w:ilvl w:val="0"/>
                      <w:numId w:val="7"/>
                    </w:numPr>
                    <w:spacing w:after="0" w:line="240" w:lineRule="auto"/>
                    <w:jc w:val="both"/>
                    <w:rPr>
                      <w:ins w:id="112" w:author="Author"/>
                      <w:rFonts w:ascii="inherit" w:eastAsia="Times New Roman" w:hAnsi="inherit" w:cs="Times New Roman"/>
                      <w:sz w:val="24"/>
                      <w:szCs w:val="24"/>
                      <w:lang w:val="en-IE" w:eastAsia="en-GB"/>
                    </w:rPr>
                  </w:pPr>
                  <w:ins w:id="113" w:author="Author">
                    <w:r w:rsidRPr="00E16AE8">
                      <w:rPr>
                        <w:rFonts w:ascii="inherit" w:eastAsia="Times New Roman" w:hAnsi="inherit" w:cs="Times New Roman"/>
                        <w:sz w:val="24"/>
                        <w:szCs w:val="24"/>
                        <w:lang w:val="en-IE" w:eastAsia="en-GB"/>
                        <w:rPrChange w:id="114" w:author="Author">
                          <w:rPr>
                            <w:lang w:val="en-IE" w:eastAsia="en-GB"/>
                          </w:rPr>
                        </w:rPrChange>
                      </w:rPr>
                      <w:t>include the frequency dependence of the lines and/or cables in the power-generating facility;</w:t>
                    </w:r>
                  </w:ins>
                </w:p>
                <w:p w14:paraId="4839F730" w14:textId="77777777" w:rsidR="00C73A41" w:rsidRPr="00E16AE8" w:rsidRDefault="00C73A41" w:rsidP="00E16AE8">
                  <w:pPr>
                    <w:pStyle w:val="ListParagraph"/>
                    <w:rPr>
                      <w:ins w:id="115" w:author="Author"/>
                      <w:rFonts w:ascii="inherit" w:eastAsia="Times New Roman" w:hAnsi="inherit" w:cs="Times New Roman"/>
                      <w:sz w:val="24"/>
                      <w:szCs w:val="24"/>
                      <w:lang w:val="en-IE" w:eastAsia="en-GB"/>
                      <w:rPrChange w:id="116" w:author="Author">
                        <w:rPr>
                          <w:ins w:id="117" w:author="Author"/>
                          <w:lang w:val="en-IE" w:eastAsia="en-GB"/>
                        </w:rPr>
                      </w:rPrChange>
                    </w:rPr>
                    <w:pPrChange w:id="118" w:author="Author">
                      <w:pPr>
                        <w:pStyle w:val="ListParagraph"/>
                        <w:numPr>
                          <w:numId w:val="3"/>
                        </w:numPr>
                        <w:spacing w:after="0" w:line="240" w:lineRule="auto"/>
                        <w:ind w:left="1080" w:hanging="720"/>
                        <w:jc w:val="both"/>
                      </w:pPr>
                    </w:pPrChange>
                  </w:pPr>
                </w:p>
                <w:p w14:paraId="1A85AA46" w14:textId="77777777" w:rsidR="00C73A41" w:rsidRDefault="00C73A41" w:rsidP="00196B55">
                  <w:pPr>
                    <w:pStyle w:val="ListParagraph"/>
                    <w:numPr>
                      <w:ilvl w:val="0"/>
                      <w:numId w:val="7"/>
                    </w:numPr>
                    <w:spacing w:after="0" w:line="240" w:lineRule="auto"/>
                    <w:jc w:val="both"/>
                    <w:rPr>
                      <w:ins w:id="119" w:author="Author"/>
                      <w:rFonts w:ascii="inherit" w:eastAsia="Times New Roman" w:hAnsi="inherit" w:cs="Times New Roman"/>
                      <w:sz w:val="24"/>
                      <w:szCs w:val="24"/>
                      <w:lang w:val="en-IE" w:eastAsia="en-GB"/>
                    </w:rPr>
                  </w:pPr>
                  <w:ins w:id="120" w:author="Author">
                    <w:r w:rsidRPr="00E16AE8">
                      <w:rPr>
                        <w:rFonts w:ascii="inherit" w:eastAsia="Times New Roman" w:hAnsi="inherit" w:cs="Times New Roman"/>
                        <w:sz w:val="24"/>
                        <w:szCs w:val="24"/>
                        <w:lang w:val="en-IE" w:eastAsia="en-GB"/>
                        <w:rPrChange w:id="121" w:author="Author">
                          <w:rPr>
                            <w:lang w:val="en-IE" w:eastAsia="en-GB"/>
                          </w:rPr>
                        </w:rPrChange>
                      </w:rPr>
                      <w:t>represent the Power Plant Module transformers model including saturation, resistors, filter, breaker and AC arrester in the valid frequency;</w:t>
                    </w:r>
                  </w:ins>
                </w:p>
                <w:p w14:paraId="14E1EDD0" w14:textId="77777777" w:rsidR="00C73A41" w:rsidRPr="00E16AE8" w:rsidRDefault="00C73A41" w:rsidP="00E16AE8">
                  <w:pPr>
                    <w:pStyle w:val="ListParagraph"/>
                    <w:rPr>
                      <w:ins w:id="122" w:author="Author"/>
                      <w:rFonts w:ascii="inherit" w:eastAsia="Times New Roman" w:hAnsi="inherit" w:cs="Times New Roman"/>
                      <w:sz w:val="24"/>
                      <w:szCs w:val="24"/>
                      <w:lang w:val="en-IE" w:eastAsia="en-GB"/>
                      <w:rPrChange w:id="123" w:author="Author">
                        <w:rPr>
                          <w:ins w:id="124" w:author="Author"/>
                          <w:lang w:val="en-IE" w:eastAsia="en-GB"/>
                        </w:rPr>
                      </w:rPrChange>
                    </w:rPr>
                    <w:pPrChange w:id="125" w:author="Author">
                      <w:pPr>
                        <w:pStyle w:val="ListParagraph"/>
                        <w:numPr>
                          <w:numId w:val="3"/>
                        </w:numPr>
                        <w:spacing w:after="0" w:line="240" w:lineRule="auto"/>
                        <w:ind w:left="1080" w:hanging="720"/>
                        <w:jc w:val="both"/>
                      </w:pPr>
                    </w:pPrChange>
                  </w:pPr>
                </w:p>
                <w:p w14:paraId="161139BC" w14:textId="77777777" w:rsidR="00C73A41" w:rsidRDefault="00C73A41" w:rsidP="00196B55">
                  <w:pPr>
                    <w:pStyle w:val="ListParagraph"/>
                    <w:numPr>
                      <w:ilvl w:val="0"/>
                      <w:numId w:val="7"/>
                    </w:numPr>
                    <w:spacing w:after="0" w:line="240" w:lineRule="auto"/>
                    <w:jc w:val="both"/>
                    <w:rPr>
                      <w:ins w:id="126" w:author="Author"/>
                      <w:rFonts w:ascii="inherit" w:eastAsia="Times New Roman" w:hAnsi="inherit" w:cs="Times New Roman"/>
                      <w:sz w:val="24"/>
                      <w:szCs w:val="24"/>
                      <w:lang w:val="en-IE" w:eastAsia="en-GB"/>
                    </w:rPr>
                  </w:pPr>
                  <w:ins w:id="127" w:author="Author">
                    <w:r w:rsidRPr="00E16AE8">
                      <w:rPr>
                        <w:rFonts w:ascii="inherit" w:eastAsia="Times New Roman" w:hAnsi="inherit" w:cs="Times New Roman"/>
                        <w:sz w:val="24"/>
                        <w:szCs w:val="24"/>
                        <w:lang w:val="en-IE" w:eastAsia="en-GB"/>
                        <w:rPrChange w:id="128" w:author="Author">
                          <w:rPr>
                            <w:lang w:val="en-IE" w:eastAsia="en-GB"/>
                          </w:rPr>
                        </w:rPrChange>
                      </w:rPr>
                      <w:t>include all the relevant protection function models for the relevant interaction studies;</w:t>
                    </w:r>
                  </w:ins>
                </w:p>
                <w:p w14:paraId="2DE08E55" w14:textId="77777777" w:rsidR="00C73A41" w:rsidRPr="00E16AE8" w:rsidRDefault="00C73A41" w:rsidP="00E16AE8">
                  <w:pPr>
                    <w:pStyle w:val="ListParagraph"/>
                    <w:rPr>
                      <w:ins w:id="129" w:author="Author"/>
                      <w:rFonts w:ascii="inherit" w:eastAsia="Times New Roman" w:hAnsi="inherit" w:cs="Times New Roman"/>
                      <w:sz w:val="24"/>
                      <w:szCs w:val="24"/>
                      <w:lang w:val="en-IE" w:eastAsia="en-GB"/>
                      <w:rPrChange w:id="130" w:author="Author">
                        <w:rPr>
                          <w:ins w:id="131" w:author="Author"/>
                          <w:lang w:val="en-IE" w:eastAsia="en-GB"/>
                        </w:rPr>
                      </w:rPrChange>
                    </w:rPr>
                    <w:pPrChange w:id="132" w:author="Author">
                      <w:pPr>
                        <w:pStyle w:val="ListParagraph"/>
                        <w:numPr>
                          <w:numId w:val="3"/>
                        </w:numPr>
                        <w:spacing w:after="0" w:line="240" w:lineRule="auto"/>
                        <w:ind w:left="1080" w:hanging="720"/>
                        <w:jc w:val="both"/>
                      </w:pPr>
                    </w:pPrChange>
                  </w:pPr>
                </w:p>
                <w:p w14:paraId="63D6383B" w14:textId="77777777" w:rsidR="00C73A41" w:rsidRDefault="00C73A41" w:rsidP="00196B55">
                  <w:pPr>
                    <w:pStyle w:val="ListParagraph"/>
                    <w:numPr>
                      <w:ilvl w:val="0"/>
                      <w:numId w:val="7"/>
                    </w:numPr>
                    <w:spacing w:after="0" w:line="240" w:lineRule="auto"/>
                    <w:jc w:val="both"/>
                    <w:rPr>
                      <w:ins w:id="133" w:author="Author"/>
                      <w:rFonts w:ascii="inherit" w:eastAsia="Times New Roman" w:hAnsi="inherit" w:cs="Times New Roman"/>
                      <w:sz w:val="24"/>
                      <w:szCs w:val="24"/>
                      <w:lang w:val="en-IE" w:eastAsia="en-GB"/>
                    </w:rPr>
                  </w:pPr>
                  <w:ins w:id="134" w:author="Author">
                    <w:r w:rsidRPr="00E16AE8">
                      <w:rPr>
                        <w:rFonts w:ascii="inherit" w:eastAsia="Times New Roman" w:hAnsi="inherit" w:cs="Times New Roman"/>
                        <w:sz w:val="24"/>
                        <w:szCs w:val="24"/>
                        <w:lang w:val="en-IE" w:eastAsia="en-GB"/>
                        <w:rPrChange w:id="135" w:author="Author">
                          <w:rPr>
                            <w:lang w:val="en-IE" w:eastAsia="en-GB"/>
                          </w:rPr>
                        </w:rPrChange>
                      </w:rPr>
                      <w:t>be capable to be used for the numerical calculation of the frequency dependent impedance of PPM at the connection point (impedance amplitude and impedance phase angle ) in the frequency range that the model is valid);</w:t>
                    </w:r>
                  </w:ins>
                </w:p>
                <w:p w14:paraId="2C3811BE" w14:textId="77777777" w:rsidR="00C73A41" w:rsidRPr="00E16AE8" w:rsidRDefault="00C73A41" w:rsidP="00E16AE8">
                  <w:pPr>
                    <w:pStyle w:val="ListParagraph"/>
                    <w:rPr>
                      <w:ins w:id="136" w:author="Author"/>
                      <w:rFonts w:ascii="inherit" w:eastAsia="Times New Roman" w:hAnsi="inherit" w:cs="Times New Roman"/>
                      <w:sz w:val="24"/>
                      <w:szCs w:val="24"/>
                      <w:lang w:val="en-IE" w:eastAsia="en-GB"/>
                      <w:rPrChange w:id="137" w:author="Author">
                        <w:rPr>
                          <w:ins w:id="138" w:author="Author"/>
                          <w:lang w:val="en-IE" w:eastAsia="en-GB"/>
                        </w:rPr>
                      </w:rPrChange>
                    </w:rPr>
                    <w:pPrChange w:id="139" w:author="Author">
                      <w:pPr>
                        <w:pStyle w:val="ListParagraph"/>
                        <w:numPr>
                          <w:numId w:val="3"/>
                        </w:numPr>
                        <w:spacing w:after="0" w:line="240" w:lineRule="auto"/>
                        <w:ind w:left="1080" w:hanging="720"/>
                        <w:jc w:val="both"/>
                      </w:pPr>
                    </w:pPrChange>
                  </w:pPr>
                </w:p>
                <w:p w14:paraId="351C1B39" w14:textId="618C54E0" w:rsidR="00C73A41" w:rsidRDefault="00C73A41" w:rsidP="00196B55">
                  <w:pPr>
                    <w:pStyle w:val="ListParagraph"/>
                    <w:numPr>
                      <w:ilvl w:val="0"/>
                      <w:numId w:val="7"/>
                    </w:numPr>
                    <w:spacing w:after="0" w:line="240" w:lineRule="auto"/>
                    <w:jc w:val="both"/>
                    <w:rPr>
                      <w:ins w:id="140" w:author="Author"/>
                      <w:rFonts w:ascii="inherit" w:eastAsia="Times New Roman" w:hAnsi="inherit" w:cs="Times New Roman"/>
                      <w:sz w:val="24"/>
                      <w:szCs w:val="24"/>
                      <w:lang w:val="en-IE" w:eastAsia="en-GB"/>
                    </w:rPr>
                  </w:pPr>
                  <w:ins w:id="141" w:author="Author">
                    <w:r w:rsidRPr="00E16AE8">
                      <w:rPr>
                        <w:rFonts w:ascii="inherit" w:eastAsia="Times New Roman" w:hAnsi="inherit" w:cs="Times New Roman"/>
                        <w:sz w:val="24"/>
                        <w:szCs w:val="24"/>
                        <w:lang w:val="en-IE" w:eastAsia="en-GB"/>
                        <w:rPrChange w:id="142" w:author="Author">
                          <w:rPr>
                            <w:lang w:val="en-IE" w:eastAsia="en-GB"/>
                          </w:rPr>
                        </w:rPrChange>
                      </w:rPr>
                      <w:t>be encrypted. The RSO together with the plant owner and PGM technology manufacturer shall specify necessary information to ensure that both the provided model and the interface will be applicable by the RSO in the relevant national regulatory framework, while preserving the confidentiality surrounding manufacturers intellectual property.</w:t>
                    </w:r>
                  </w:ins>
                </w:p>
                <w:p w14:paraId="3F27DE92" w14:textId="77777777" w:rsidR="00D85EB0" w:rsidRPr="00E16AE8" w:rsidRDefault="00D85EB0" w:rsidP="00E16AE8">
                  <w:pPr>
                    <w:pStyle w:val="ListParagraph"/>
                    <w:rPr>
                      <w:ins w:id="143" w:author="Author"/>
                      <w:rFonts w:ascii="inherit" w:eastAsia="Times New Roman" w:hAnsi="inherit" w:cs="Times New Roman"/>
                      <w:sz w:val="24"/>
                      <w:szCs w:val="24"/>
                      <w:lang w:val="en-IE" w:eastAsia="en-GB"/>
                      <w:rPrChange w:id="144" w:author="Author">
                        <w:rPr>
                          <w:ins w:id="145" w:author="Author"/>
                          <w:lang w:val="en-IE" w:eastAsia="en-GB"/>
                        </w:rPr>
                      </w:rPrChange>
                    </w:rPr>
                    <w:pPrChange w:id="146" w:author="Author">
                      <w:pPr>
                        <w:pStyle w:val="ListParagraph"/>
                        <w:numPr>
                          <w:numId w:val="3"/>
                        </w:numPr>
                        <w:spacing w:after="0" w:line="240" w:lineRule="auto"/>
                        <w:ind w:left="1080" w:hanging="720"/>
                        <w:jc w:val="both"/>
                      </w:pPr>
                    </w:pPrChange>
                  </w:pPr>
                </w:p>
                <w:p w14:paraId="1C7559B3" w14:textId="0A3D0118" w:rsidR="0016482D" w:rsidRDefault="00D93205" w:rsidP="0016482D">
                  <w:pPr>
                    <w:spacing w:before="120" w:after="0" w:line="240" w:lineRule="auto"/>
                    <w:jc w:val="both"/>
                    <w:rPr>
                      <w:ins w:id="147" w:author="Author"/>
                      <w:rFonts w:ascii="inherit" w:eastAsia="Times New Roman" w:hAnsi="inherit" w:cs="Times New Roman"/>
                      <w:sz w:val="24"/>
                      <w:szCs w:val="24"/>
                      <w:lang w:eastAsia="en-GB"/>
                    </w:rPr>
                  </w:pPr>
                  <w:ins w:id="148" w:author="Author">
                    <w:r>
                      <w:rPr>
                        <w:rFonts w:ascii="inherit" w:eastAsia="Times New Roman" w:hAnsi="inherit" w:cs="Times New Roman"/>
                        <w:sz w:val="24"/>
                        <w:szCs w:val="24"/>
                        <w:lang w:eastAsia="en-GB"/>
                      </w:rPr>
                      <w:t xml:space="preserve">(v) </w:t>
                    </w:r>
                    <w:r w:rsidR="0016482D" w:rsidRPr="00E16AE8">
                      <w:rPr>
                        <w:rFonts w:ascii="inherit" w:eastAsia="Times New Roman" w:hAnsi="inherit" w:cs="Times New Roman"/>
                        <w:sz w:val="24"/>
                        <w:szCs w:val="24"/>
                        <w:lang w:eastAsia="en-GB"/>
                        <w:rPrChange w:id="149" w:author="Author">
                          <w:rPr>
                            <w:color w:val="FF0000"/>
                            <w:lang w:val="en-IE"/>
                          </w:rPr>
                        </w:rPrChange>
                      </w:rPr>
                      <w:t xml:space="preserve">For the purpose of </w:t>
                    </w:r>
                    <w:r w:rsidR="0016482D" w:rsidRPr="00E16AE8">
                      <w:rPr>
                        <w:rFonts w:ascii="inherit" w:eastAsia="Times New Roman" w:hAnsi="inherit" w:cs="Times New Roman"/>
                        <w:sz w:val="24"/>
                        <w:szCs w:val="24"/>
                        <w:lang w:eastAsia="en-GB"/>
                        <w:rPrChange w:id="150" w:author="Author">
                          <w:rPr>
                            <w:b/>
                            <w:bCs/>
                            <w:color w:val="FF0000"/>
                            <w:lang w:val="en-IE"/>
                          </w:rPr>
                        </w:rPrChange>
                      </w:rPr>
                      <w:t>frequency domain simulations</w:t>
                    </w:r>
                    <w:r w:rsidR="0016482D" w:rsidRPr="00E16AE8">
                      <w:rPr>
                        <w:rFonts w:ascii="inherit" w:eastAsia="Times New Roman" w:hAnsi="inherit" w:cs="Times New Roman"/>
                        <w:sz w:val="24"/>
                        <w:szCs w:val="24"/>
                        <w:lang w:eastAsia="en-GB"/>
                        <w:rPrChange w:id="151" w:author="Author">
                          <w:rPr>
                            <w:color w:val="FF0000"/>
                            <w:lang w:val="en-IE"/>
                          </w:rPr>
                        </w:rPrChange>
                      </w:rPr>
                      <w:t xml:space="preserve"> for the risk assessment of the resonance stability of the power park module, the relevant system operator or the relevant TSO shall have the right to request from the power-generating facility owner the frequency dependent impedance model of the power generating facility at the point of interconnection to the grid. Without prejudice to the Member State's rights to introduce additional requirements, the following requirements shall apply: </w:t>
                    </w:r>
                  </w:ins>
                </w:p>
                <w:p w14:paraId="2B423A7B" w14:textId="77777777" w:rsidR="00417C33" w:rsidRPr="00E16AE8" w:rsidRDefault="00417C33" w:rsidP="00E16AE8">
                  <w:pPr>
                    <w:pStyle w:val="ListParagraph"/>
                    <w:numPr>
                      <w:ilvl w:val="0"/>
                      <w:numId w:val="8"/>
                    </w:numPr>
                    <w:spacing w:after="0" w:line="240" w:lineRule="auto"/>
                    <w:contextualSpacing w:val="0"/>
                    <w:jc w:val="both"/>
                    <w:rPr>
                      <w:ins w:id="152" w:author="Author"/>
                      <w:rFonts w:ascii="inherit" w:eastAsia="Times New Roman" w:hAnsi="inherit" w:cs="Times New Roman"/>
                      <w:sz w:val="24"/>
                      <w:szCs w:val="24"/>
                      <w:lang w:val="en-IE" w:eastAsia="en-GB"/>
                      <w:rPrChange w:id="153" w:author="Author">
                        <w:rPr>
                          <w:ins w:id="154" w:author="Author"/>
                          <w:color w:val="FF0000"/>
                          <w:lang w:val="en-IE"/>
                        </w:rPr>
                      </w:rPrChange>
                    </w:rPr>
                    <w:pPrChange w:id="155" w:author="Author">
                      <w:pPr>
                        <w:pStyle w:val="ListParagraph"/>
                        <w:numPr>
                          <w:numId w:val="7"/>
                        </w:numPr>
                        <w:spacing w:after="0" w:line="240" w:lineRule="auto"/>
                        <w:ind w:left="1080" w:hanging="360"/>
                        <w:contextualSpacing w:val="0"/>
                      </w:pPr>
                    </w:pPrChange>
                  </w:pPr>
                  <w:ins w:id="156" w:author="Author">
                    <w:r w:rsidRPr="00E16AE8">
                      <w:rPr>
                        <w:rFonts w:ascii="inherit" w:eastAsia="Times New Roman" w:hAnsi="inherit" w:cs="Times New Roman"/>
                        <w:sz w:val="24"/>
                        <w:szCs w:val="24"/>
                        <w:lang w:val="en-IE" w:eastAsia="en-GB"/>
                        <w:rPrChange w:id="157" w:author="Author">
                          <w:rPr>
                            <w:color w:val="FF0000"/>
                            <w:lang w:val="en-IE"/>
                          </w:rPr>
                        </w:rPrChange>
                      </w:rPr>
                      <w:lastRenderedPageBreak/>
                      <w:t xml:space="preserve">The impedance model of the power-generating facility shall be requested at least in the range 5.0 Hz - 2500Hz; </w:t>
                    </w:r>
                  </w:ins>
                </w:p>
                <w:p w14:paraId="26CA54D4" w14:textId="77777777" w:rsidR="00417C33" w:rsidRPr="00E16AE8" w:rsidRDefault="00417C33" w:rsidP="00E16AE8">
                  <w:pPr>
                    <w:pStyle w:val="ListParagraph"/>
                    <w:numPr>
                      <w:ilvl w:val="0"/>
                      <w:numId w:val="8"/>
                    </w:numPr>
                    <w:spacing w:after="0" w:line="240" w:lineRule="auto"/>
                    <w:contextualSpacing w:val="0"/>
                    <w:jc w:val="both"/>
                    <w:rPr>
                      <w:ins w:id="158" w:author="Author"/>
                      <w:rFonts w:ascii="inherit" w:eastAsia="Times New Roman" w:hAnsi="inherit" w:cs="Times New Roman"/>
                      <w:sz w:val="24"/>
                      <w:szCs w:val="24"/>
                      <w:lang w:val="en-IE" w:eastAsia="en-GB"/>
                      <w:rPrChange w:id="159" w:author="Author">
                        <w:rPr>
                          <w:ins w:id="160" w:author="Author"/>
                          <w:color w:val="FF0000"/>
                          <w:lang w:val="en-IE"/>
                        </w:rPr>
                      </w:rPrChange>
                    </w:rPr>
                    <w:pPrChange w:id="161" w:author="Author">
                      <w:pPr>
                        <w:pStyle w:val="ListParagraph"/>
                        <w:numPr>
                          <w:numId w:val="7"/>
                        </w:numPr>
                        <w:spacing w:after="0" w:line="240" w:lineRule="auto"/>
                        <w:ind w:left="1080" w:hanging="360"/>
                        <w:contextualSpacing w:val="0"/>
                      </w:pPr>
                    </w:pPrChange>
                  </w:pPr>
                  <w:ins w:id="162" w:author="Author">
                    <w:r w:rsidRPr="00E16AE8">
                      <w:rPr>
                        <w:rFonts w:ascii="inherit" w:eastAsia="Times New Roman" w:hAnsi="inherit" w:cs="Times New Roman"/>
                        <w:sz w:val="24"/>
                        <w:szCs w:val="24"/>
                        <w:lang w:val="en-IE" w:eastAsia="en-GB"/>
                        <w:rPrChange w:id="163" w:author="Author">
                          <w:rPr>
                            <w:color w:val="FF0000"/>
                            <w:lang w:val="en-IE"/>
                          </w:rPr>
                        </w:rPrChange>
                      </w:rPr>
                      <w:t>The relevant system operator or the relevant TSO together with the plant owner (and PGM technology manufacturer) shall have the right to request the calculation of the impedance model of the power-generating facility to be preferably numerically (using the EMT model) or optional analytically (using transfer function) or both;</w:t>
                    </w:r>
                  </w:ins>
                </w:p>
                <w:p w14:paraId="3B25222E" w14:textId="77777777" w:rsidR="00417C33" w:rsidRPr="00E16AE8" w:rsidRDefault="00417C33" w:rsidP="00E16AE8">
                  <w:pPr>
                    <w:pStyle w:val="ListParagraph"/>
                    <w:numPr>
                      <w:ilvl w:val="0"/>
                      <w:numId w:val="8"/>
                    </w:numPr>
                    <w:spacing w:after="0" w:line="240" w:lineRule="auto"/>
                    <w:contextualSpacing w:val="0"/>
                    <w:jc w:val="both"/>
                    <w:rPr>
                      <w:ins w:id="164" w:author="Author"/>
                      <w:rFonts w:ascii="inherit" w:eastAsia="Times New Roman" w:hAnsi="inherit" w:cs="Times New Roman"/>
                      <w:sz w:val="24"/>
                      <w:szCs w:val="24"/>
                      <w:lang w:val="en-IE" w:eastAsia="en-GB"/>
                      <w:rPrChange w:id="165" w:author="Author">
                        <w:rPr>
                          <w:ins w:id="166" w:author="Author"/>
                          <w:color w:val="FF0000"/>
                          <w:lang w:val="en-IE"/>
                        </w:rPr>
                      </w:rPrChange>
                    </w:rPr>
                    <w:pPrChange w:id="167" w:author="Author">
                      <w:pPr>
                        <w:pStyle w:val="ListParagraph"/>
                        <w:numPr>
                          <w:numId w:val="7"/>
                        </w:numPr>
                        <w:spacing w:after="0" w:line="240" w:lineRule="auto"/>
                        <w:ind w:left="1080" w:hanging="360"/>
                        <w:contextualSpacing w:val="0"/>
                      </w:pPr>
                    </w:pPrChange>
                  </w:pPr>
                  <w:ins w:id="168" w:author="Author">
                    <w:r w:rsidRPr="00E16AE8">
                      <w:rPr>
                        <w:rFonts w:ascii="inherit" w:eastAsia="Times New Roman" w:hAnsi="inherit" w:cs="Times New Roman"/>
                        <w:sz w:val="24"/>
                        <w:szCs w:val="24"/>
                        <w:lang w:val="en-IE" w:eastAsia="en-GB"/>
                        <w:rPrChange w:id="169" w:author="Author">
                          <w:rPr>
                            <w:color w:val="FF0000"/>
                            <w:lang w:val="en-IE"/>
                          </w:rPr>
                        </w:rPrChange>
                      </w:rPr>
                      <w:t>The relevant system operator or the relevant TSO shall have the right to request the impedance profile of the power-generating facility at the connection point through the whole operating range and control modes of operation;</w:t>
                    </w:r>
                  </w:ins>
                </w:p>
                <w:p w14:paraId="1A9D1E66" w14:textId="77777777" w:rsidR="00417C33" w:rsidRPr="00E16AE8" w:rsidRDefault="00417C33" w:rsidP="00E16AE8">
                  <w:pPr>
                    <w:pStyle w:val="ListParagraph"/>
                    <w:numPr>
                      <w:ilvl w:val="0"/>
                      <w:numId w:val="8"/>
                    </w:numPr>
                    <w:spacing w:after="0" w:line="240" w:lineRule="auto"/>
                    <w:contextualSpacing w:val="0"/>
                    <w:jc w:val="both"/>
                    <w:rPr>
                      <w:ins w:id="170" w:author="Author"/>
                      <w:rFonts w:ascii="inherit" w:eastAsia="Times New Roman" w:hAnsi="inherit" w:cs="Times New Roman"/>
                      <w:sz w:val="24"/>
                      <w:szCs w:val="24"/>
                      <w:lang w:val="en-IE" w:eastAsia="en-GB"/>
                      <w:rPrChange w:id="171" w:author="Author">
                        <w:rPr>
                          <w:ins w:id="172" w:author="Author"/>
                          <w:color w:val="FF0000"/>
                          <w:lang w:val="en-IE"/>
                        </w:rPr>
                      </w:rPrChange>
                    </w:rPr>
                    <w:pPrChange w:id="173" w:author="Author">
                      <w:pPr>
                        <w:pStyle w:val="ListParagraph"/>
                        <w:numPr>
                          <w:numId w:val="7"/>
                        </w:numPr>
                        <w:spacing w:after="0" w:line="240" w:lineRule="auto"/>
                        <w:ind w:left="1080" w:hanging="360"/>
                        <w:contextualSpacing w:val="0"/>
                      </w:pPr>
                    </w:pPrChange>
                  </w:pPr>
                  <w:ins w:id="174" w:author="Author">
                    <w:r w:rsidRPr="00E16AE8">
                      <w:rPr>
                        <w:rFonts w:ascii="inherit" w:eastAsia="Times New Roman" w:hAnsi="inherit" w:cs="Times New Roman"/>
                        <w:sz w:val="24"/>
                        <w:szCs w:val="24"/>
                        <w:lang w:val="en-IE" w:eastAsia="en-GB"/>
                        <w:rPrChange w:id="175" w:author="Author">
                          <w:rPr>
                            <w:color w:val="FF0000"/>
                            <w:lang w:val="en-IE"/>
                          </w:rPr>
                        </w:rPrChange>
                      </w:rPr>
                      <w:t>The impedance model of the power-generating facility shall be provided for both the positive and for the negative phase sequence;</w:t>
                    </w:r>
                  </w:ins>
                </w:p>
                <w:p w14:paraId="18A3E0CF" w14:textId="77777777" w:rsidR="00417C33" w:rsidRPr="00E16AE8" w:rsidRDefault="00417C33" w:rsidP="00E16AE8">
                  <w:pPr>
                    <w:pStyle w:val="ListParagraph"/>
                    <w:numPr>
                      <w:ilvl w:val="0"/>
                      <w:numId w:val="8"/>
                    </w:numPr>
                    <w:spacing w:after="0" w:line="240" w:lineRule="auto"/>
                    <w:contextualSpacing w:val="0"/>
                    <w:jc w:val="both"/>
                    <w:rPr>
                      <w:ins w:id="176" w:author="Author"/>
                      <w:rFonts w:ascii="inherit" w:eastAsia="Times New Roman" w:hAnsi="inherit" w:cs="Times New Roman"/>
                      <w:sz w:val="24"/>
                      <w:szCs w:val="24"/>
                      <w:lang w:val="en-IE" w:eastAsia="en-GB"/>
                      <w:rPrChange w:id="177" w:author="Author">
                        <w:rPr>
                          <w:ins w:id="178" w:author="Author"/>
                          <w:color w:val="FF0000"/>
                          <w:lang w:val="en-IE"/>
                        </w:rPr>
                      </w:rPrChange>
                    </w:rPr>
                    <w:pPrChange w:id="179" w:author="Author">
                      <w:pPr>
                        <w:pStyle w:val="ListParagraph"/>
                        <w:numPr>
                          <w:numId w:val="7"/>
                        </w:numPr>
                        <w:spacing w:after="0" w:line="240" w:lineRule="auto"/>
                        <w:ind w:left="1080" w:hanging="360"/>
                        <w:contextualSpacing w:val="0"/>
                      </w:pPr>
                    </w:pPrChange>
                  </w:pPr>
                  <w:ins w:id="180" w:author="Author">
                    <w:r w:rsidRPr="00E16AE8">
                      <w:rPr>
                        <w:rFonts w:ascii="inherit" w:eastAsia="Times New Roman" w:hAnsi="inherit" w:cs="Times New Roman"/>
                        <w:sz w:val="24"/>
                        <w:szCs w:val="24"/>
                        <w:lang w:val="en-IE" w:eastAsia="en-GB"/>
                        <w:rPrChange w:id="181" w:author="Author">
                          <w:rPr>
                            <w:color w:val="FF0000"/>
                            <w:lang w:val="en-IE"/>
                          </w:rPr>
                        </w:rPrChange>
                      </w:rPr>
                      <w:t>The power-generating facility owner shall take into account the influence of the power-generating module control and measurement system as other parts of the power-generating module which influences the output impedance in the specified frequency range;</w:t>
                    </w:r>
                  </w:ins>
                </w:p>
                <w:p w14:paraId="2A2D931D" w14:textId="77777777" w:rsidR="00B31379" w:rsidRPr="00E16AE8" w:rsidRDefault="00417C33" w:rsidP="00E16AE8">
                  <w:pPr>
                    <w:pStyle w:val="ListParagraph"/>
                    <w:numPr>
                      <w:ilvl w:val="0"/>
                      <w:numId w:val="8"/>
                    </w:numPr>
                    <w:spacing w:after="0" w:line="240" w:lineRule="auto"/>
                    <w:contextualSpacing w:val="0"/>
                    <w:jc w:val="both"/>
                    <w:rPr>
                      <w:ins w:id="182" w:author="Author"/>
                      <w:rFonts w:ascii="inherit" w:eastAsia="Times New Roman" w:hAnsi="inherit" w:cs="Times New Roman"/>
                      <w:sz w:val="24"/>
                      <w:szCs w:val="24"/>
                      <w:lang w:val="en-IE" w:eastAsia="en-GB"/>
                      <w:rPrChange w:id="183" w:author="Author">
                        <w:rPr>
                          <w:ins w:id="184" w:author="Author"/>
                          <w:color w:val="FF0000"/>
                          <w:lang w:val="en-IE"/>
                        </w:rPr>
                      </w:rPrChange>
                    </w:rPr>
                    <w:pPrChange w:id="185" w:author="Author">
                      <w:pPr>
                        <w:pStyle w:val="ListParagraph"/>
                        <w:numPr>
                          <w:numId w:val="7"/>
                        </w:numPr>
                        <w:spacing w:after="0" w:line="240" w:lineRule="auto"/>
                        <w:ind w:left="1080" w:hanging="360"/>
                        <w:contextualSpacing w:val="0"/>
                      </w:pPr>
                    </w:pPrChange>
                  </w:pPr>
                  <w:ins w:id="186" w:author="Author">
                    <w:r w:rsidRPr="00E16AE8">
                      <w:rPr>
                        <w:rFonts w:ascii="inherit" w:eastAsia="Times New Roman" w:hAnsi="inherit" w:cs="Times New Roman"/>
                        <w:sz w:val="24"/>
                        <w:szCs w:val="24"/>
                        <w:lang w:val="en-IE" w:eastAsia="en-GB"/>
                        <w:rPrChange w:id="187" w:author="Author">
                          <w:rPr>
                            <w:color w:val="FF0000"/>
                            <w:lang w:val="en-IE"/>
                          </w:rPr>
                        </w:rPrChange>
                      </w:rPr>
                      <w:t>The power-generating facility owner shall specify and justify simplifications made in the calculation of the impedance model.</w:t>
                    </w:r>
                  </w:ins>
                </w:p>
                <w:p w14:paraId="19EBB74C" w14:textId="77777777" w:rsidR="008B48A3" w:rsidRDefault="008B48A3" w:rsidP="00B31379">
                  <w:pPr>
                    <w:spacing w:after="0" w:line="240" w:lineRule="auto"/>
                    <w:rPr>
                      <w:ins w:id="188" w:author="Author"/>
                      <w:color w:val="FF0000"/>
                      <w:lang w:val="en-IE"/>
                    </w:rPr>
                  </w:pPr>
                </w:p>
                <w:p w14:paraId="5748D07F" w14:textId="33D8A982" w:rsidR="00196B55" w:rsidRPr="00E16AE8" w:rsidRDefault="00920CA8" w:rsidP="00E16AE8">
                  <w:pPr>
                    <w:spacing w:after="0" w:line="240" w:lineRule="auto"/>
                    <w:rPr>
                      <w:ins w:id="189" w:author="Author"/>
                      <w:color w:val="FF0000"/>
                      <w:lang w:val="en-IE"/>
                      <w:rPrChange w:id="190" w:author="Author">
                        <w:rPr>
                          <w:ins w:id="191" w:author="Author"/>
                          <w:lang w:val="en-IE"/>
                        </w:rPr>
                      </w:rPrChange>
                    </w:rPr>
                    <w:pPrChange w:id="192" w:author="Author">
                      <w:pPr>
                        <w:pStyle w:val="ListParagraph"/>
                        <w:numPr>
                          <w:numId w:val="7"/>
                        </w:numPr>
                        <w:spacing w:after="0" w:line="240" w:lineRule="auto"/>
                        <w:ind w:left="1080" w:hanging="360"/>
                        <w:contextualSpacing w:val="0"/>
                        <w:jc w:val="both"/>
                      </w:pPr>
                    </w:pPrChange>
                  </w:pPr>
                  <w:ins w:id="193" w:author="Author">
                    <w:r>
                      <w:rPr>
                        <w:color w:val="FF0000"/>
                        <w:lang w:val="en-IE"/>
                      </w:rPr>
                      <w:t xml:space="preserve">(vi) </w:t>
                    </w:r>
                    <w:r w:rsidR="00196B55" w:rsidRPr="00E16AE8">
                      <w:rPr>
                        <w:color w:val="FF0000"/>
                        <w:lang w:val="en-IE"/>
                        <w:rPrChange w:id="194" w:author="Author">
                          <w:rPr>
                            <w:lang w:val="en-IE"/>
                          </w:rPr>
                        </w:rPrChange>
                      </w:rPr>
                      <w:t xml:space="preserve">the request by the relevant system operator referred to in point (i) and (ii) shall be coordinated with the relevant TSO. </w:t>
                    </w:r>
                    <w:r w:rsidR="00196B55" w:rsidRPr="00E16AE8">
                      <w:rPr>
                        <w:b/>
                        <w:bCs/>
                        <w:color w:val="FF0000"/>
                        <w:lang w:val="en-IE"/>
                        <w:rPrChange w:id="195" w:author="Author">
                          <w:rPr>
                            <w:lang w:val="en-IE"/>
                          </w:rPr>
                        </w:rPrChange>
                      </w:rPr>
                      <w:t xml:space="preserve">The RSO shall specify necessary information to ensure that both the provided model and the interface will be applicable by the RSO in the relevant national regulatory framework, while preserving the confidentiality surrounding manufacturers intellectual property. </w:t>
                    </w:r>
                    <w:r w:rsidR="00196B55" w:rsidRPr="00E16AE8">
                      <w:rPr>
                        <w:color w:val="FF0000"/>
                        <w:lang w:val="en-IE"/>
                        <w:rPrChange w:id="196" w:author="Author">
                          <w:rPr>
                            <w:lang w:val="en-IE"/>
                          </w:rPr>
                        </w:rPrChange>
                      </w:rPr>
                      <w:t>It shall include:</w:t>
                    </w:r>
                  </w:ins>
                </w:p>
                <w:p w14:paraId="1F7383A9" w14:textId="77777777" w:rsidR="00196B55" w:rsidRPr="00DD3771" w:rsidRDefault="00196B55" w:rsidP="00196B55">
                  <w:pPr>
                    <w:ind w:left="360"/>
                    <w:rPr>
                      <w:ins w:id="197" w:author="Author"/>
                      <w:color w:val="FF0000"/>
                      <w:lang w:val="en-IE"/>
                    </w:rPr>
                  </w:pPr>
                  <w:ins w:id="198" w:author="Author">
                    <w:r w:rsidRPr="00DD3771">
                      <w:rPr>
                        <w:color w:val="FF0000"/>
                        <w:lang w:val="en-IE"/>
                      </w:rPr>
                      <w:t>- the format in which models are to be provided,</w:t>
                    </w:r>
                  </w:ins>
                </w:p>
                <w:p w14:paraId="2D8EB6F9" w14:textId="4D856C53" w:rsidR="00196B55" w:rsidRDefault="00196B55" w:rsidP="00196B55">
                  <w:pPr>
                    <w:ind w:left="360"/>
                    <w:rPr>
                      <w:ins w:id="199" w:author="Author"/>
                      <w:color w:val="FF0000"/>
                      <w:lang w:val="en-IE"/>
                    </w:rPr>
                  </w:pPr>
                  <w:ins w:id="200" w:author="Author">
                    <w:r w:rsidRPr="00DD3771">
                      <w:rPr>
                        <w:color w:val="FF0000"/>
                        <w:lang w:val="en-IE"/>
                      </w:rPr>
                      <w:t>- an estimate of the minimum and maximum short circuit capacity at the connection point, expressed in MVA, as an equivalent of the network;</w:t>
                    </w:r>
                  </w:ins>
                </w:p>
                <w:p w14:paraId="016445E7" w14:textId="77777777" w:rsidR="002B42AB" w:rsidRDefault="001E78BF" w:rsidP="002B42AB">
                  <w:pPr>
                    <w:rPr>
                      <w:ins w:id="201" w:author="Author"/>
                      <w:color w:val="FF0000"/>
                      <w:lang w:val="en-IE"/>
                    </w:rPr>
                  </w:pPr>
                  <w:ins w:id="202" w:author="Author">
                    <w:r w:rsidRPr="001E78BF">
                      <w:rPr>
                        <w:color w:val="FF0000"/>
                        <w:lang w:val="en-IE"/>
                      </w:rPr>
                      <w:t>(vii)</w:t>
                    </w:r>
                    <w:r>
                      <w:rPr>
                        <w:color w:val="FF0000"/>
                        <w:lang w:val="en-IE"/>
                      </w:rPr>
                      <w:t xml:space="preserve"> </w:t>
                    </w:r>
                    <w:r w:rsidRPr="001E78BF">
                      <w:rPr>
                        <w:color w:val="FF0000"/>
                        <w:lang w:val="en-IE"/>
                      </w:rPr>
                      <w:t>the power-generating facility owner shall provide recordings of the power-generating module's performance to the relevant system operator or relevant TSO if requested. The relevant system operator or relevant TSO may make such a request, in order to compare the response of the models with those recordings;</w:t>
                    </w:r>
                  </w:ins>
                </w:p>
                <w:p w14:paraId="2835D71B" w14:textId="7EF29DB0" w:rsidR="0091075B" w:rsidRDefault="000473E4" w:rsidP="0091075B">
                  <w:pPr>
                    <w:rPr>
                      <w:ins w:id="203" w:author="Author"/>
                      <w:color w:val="FF0000"/>
                      <w:lang w:val="en-IE"/>
                    </w:rPr>
                  </w:pPr>
                  <w:ins w:id="204" w:author="Author">
                    <w:r>
                      <w:rPr>
                        <w:color w:val="FF0000"/>
                        <w:lang w:val="en-IE"/>
                      </w:rPr>
                      <w:t>(viii)</w:t>
                    </w:r>
                    <w:r w:rsidR="0071313D">
                      <w:rPr>
                        <w:color w:val="FF0000"/>
                        <w:lang w:val="en-IE"/>
                      </w:rPr>
                      <w:t xml:space="preserve"> </w:t>
                    </w:r>
                    <w:r w:rsidR="002B42AB" w:rsidRPr="00E16AE8">
                      <w:rPr>
                        <w:color w:val="FF0000"/>
                        <w:lang w:val="en-IE"/>
                        <w:rPrChange w:id="205" w:author="Author">
                          <w:rPr>
                            <w:lang w:val="en-IE"/>
                          </w:rPr>
                        </w:rPrChange>
                      </w:rPr>
                      <w:t>with regard to the installation of devices for system operation and devices for system security, if the relevant system operator or the relevant TSO considers that it is necessary to install additional devices in a power-generating facility in order to preserve or restore system operation or security, the relevant system operator or relevant TSO and the power-generating facility owner shall investigate that matter and agree on an appropriate solution;</w:t>
                    </w:r>
                  </w:ins>
                </w:p>
                <w:p w14:paraId="141D3F85" w14:textId="77777777" w:rsidR="00DA3579" w:rsidRDefault="0091075B" w:rsidP="0071313D">
                  <w:pPr>
                    <w:rPr>
                      <w:ins w:id="206" w:author="Author"/>
                      <w:color w:val="FF0000"/>
                      <w:lang w:val="en-IE"/>
                    </w:rPr>
                  </w:pPr>
                  <w:ins w:id="207" w:author="Author">
                    <w:r>
                      <w:rPr>
                        <w:color w:val="FF0000"/>
                        <w:lang w:val="en-IE"/>
                      </w:rPr>
                      <w:t>(</w:t>
                    </w:r>
                    <w:r w:rsidR="0071313D">
                      <w:rPr>
                        <w:color w:val="FF0000"/>
                        <w:lang w:val="en-IE"/>
                      </w:rPr>
                      <w:t>i</w:t>
                    </w:r>
                    <w:r>
                      <w:rPr>
                        <w:color w:val="FF0000"/>
                        <w:lang w:val="en-IE"/>
                      </w:rPr>
                      <w:t xml:space="preserve">x) </w:t>
                    </w:r>
                    <w:r w:rsidR="002B42AB" w:rsidRPr="00E16AE8">
                      <w:rPr>
                        <w:color w:val="FF0000"/>
                        <w:lang w:val="en-IE"/>
                        <w:rPrChange w:id="208" w:author="Author">
                          <w:rPr>
                            <w:lang w:val="en-IE"/>
                          </w:rPr>
                        </w:rPrChange>
                      </w:rPr>
                      <w:t>the relevant system operator shall specify, in coordination with the relevant TSO, minimum and maximum limits on rates of change of active power output (ramping limits) in both an up and down direction of change of active power output for a power-generating module, taking into consideration the specific characteristics of prime mover technology;</w:t>
                    </w:r>
                  </w:ins>
                </w:p>
                <w:p w14:paraId="712C6800" w14:textId="2E259871" w:rsidR="002B42AB" w:rsidRPr="00E16AE8" w:rsidRDefault="00DA3579" w:rsidP="00E16AE8">
                  <w:pPr>
                    <w:rPr>
                      <w:ins w:id="209" w:author="Author"/>
                      <w:color w:val="FF0000"/>
                      <w:lang w:val="en-IE"/>
                      <w:rPrChange w:id="210" w:author="Author">
                        <w:rPr>
                          <w:ins w:id="211" w:author="Author"/>
                          <w:lang w:val="en-IE"/>
                        </w:rPr>
                      </w:rPrChange>
                    </w:rPr>
                    <w:pPrChange w:id="212" w:author="Author">
                      <w:pPr>
                        <w:pStyle w:val="ListParagraph"/>
                        <w:numPr>
                          <w:numId w:val="4"/>
                        </w:numPr>
                        <w:spacing w:after="0" w:line="240" w:lineRule="auto"/>
                        <w:ind w:left="227" w:hanging="720"/>
                        <w:contextualSpacing w:val="0"/>
                      </w:pPr>
                    </w:pPrChange>
                  </w:pPr>
                  <w:ins w:id="213" w:author="Author">
                    <w:r>
                      <w:rPr>
                        <w:color w:val="FF0000"/>
                        <w:lang w:val="en-IE"/>
                      </w:rPr>
                      <w:t xml:space="preserve">(x) </w:t>
                    </w:r>
                    <w:r w:rsidR="002B42AB" w:rsidRPr="00E16AE8">
                      <w:rPr>
                        <w:color w:val="FF0000"/>
                        <w:lang w:val="en-IE"/>
                        <w:rPrChange w:id="214" w:author="Author">
                          <w:rPr>
                            <w:lang w:val="en-IE"/>
                          </w:rPr>
                        </w:rPrChange>
                      </w:rPr>
                      <w:t>earthing arrangement of the neutral-point at the network side of step up transformers shall comply with the specifications of the relevant system operator or relevant TSO.</w:t>
                    </w:r>
                  </w:ins>
                </w:p>
                <w:p w14:paraId="5FA1041E" w14:textId="77777777" w:rsidR="00D85EB0" w:rsidRPr="00E16AE8" w:rsidRDefault="00D85EB0" w:rsidP="00E16AE8">
                  <w:pPr>
                    <w:spacing w:after="0" w:line="240" w:lineRule="auto"/>
                    <w:jc w:val="both"/>
                    <w:rPr>
                      <w:ins w:id="215" w:author="Author"/>
                      <w:rFonts w:ascii="inherit" w:eastAsia="Times New Roman" w:hAnsi="inherit" w:cs="Times New Roman"/>
                      <w:sz w:val="24"/>
                      <w:szCs w:val="24"/>
                      <w:lang w:val="en-IE" w:eastAsia="en-GB"/>
                      <w:rPrChange w:id="216" w:author="Author">
                        <w:rPr>
                          <w:ins w:id="217" w:author="Author"/>
                          <w:lang w:val="en-IE" w:eastAsia="en-GB"/>
                        </w:rPr>
                      </w:rPrChange>
                    </w:rPr>
                    <w:pPrChange w:id="218" w:author="Author">
                      <w:pPr>
                        <w:spacing w:before="120" w:after="0" w:line="240" w:lineRule="auto"/>
                        <w:jc w:val="both"/>
                      </w:pPr>
                    </w:pPrChange>
                  </w:pPr>
                </w:p>
                <w:p w14:paraId="73E37F15" w14:textId="7C3AE201" w:rsidR="006B59EE" w:rsidRPr="00E16AE8" w:rsidRDefault="006B59EE" w:rsidP="003B7AE9">
                  <w:pPr>
                    <w:spacing w:before="120" w:after="0" w:line="240" w:lineRule="auto"/>
                    <w:jc w:val="both"/>
                    <w:rPr>
                      <w:rFonts w:ascii="inherit" w:eastAsia="Times New Roman" w:hAnsi="inherit" w:cs="Times New Roman"/>
                      <w:sz w:val="24"/>
                      <w:szCs w:val="24"/>
                      <w:lang w:val="en-IE" w:eastAsia="en-GB"/>
                      <w:rPrChange w:id="219" w:author="Author">
                        <w:rPr>
                          <w:rFonts w:ascii="inherit" w:eastAsia="Times New Roman" w:hAnsi="inherit" w:cs="Times New Roman"/>
                          <w:sz w:val="24"/>
                          <w:szCs w:val="24"/>
                          <w:lang w:eastAsia="en-GB"/>
                        </w:rPr>
                      </w:rPrChange>
                    </w:rPr>
                  </w:pPr>
                </w:p>
              </w:tc>
            </w:tr>
            <w:tr w:rsidR="00C73A41" w:rsidRPr="003B7AE9" w14:paraId="0C38F7DE" w14:textId="77777777">
              <w:trPr>
                <w:ins w:id="220" w:author="Author"/>
              </w:trPr>
              <w:tc>
                <w:tcPr>
                  <w:tcW w:w="0" w:type="auto"/>
                  <w:shd w:val="clear" w:color="auto" w:fill="auto"/>
                </w:tcPr>
                <w:p w14:paraId="521EA32C" w14:textId="77777777" w:rsidR="00C73A41" w:rsidRPr="003B7AE9" w:rsidRDefault="00C73A41" w:rsidP="003B7AE9">
                  <w:pPr>
                    <w:spacing w:before="120" w:after="0" w:line="240" w:lineRule="auto"/>
                    <w:jc w:val="both"/>
                    <w:rPr>
                      <w:ins w:id="221" w:author="Author"/>
                      <w:rFonts w:ascii="inherit" w:eastAsia="Times New Roman" w:hAnsi="inherit" w:cs="Times New Roman"/>
                      <w:sz w:val="24"/>
                      <w:szCs w:val="24"/>
                      <w:lang w:eastAsia="en-GB"/>
                    </w:rPr>
                  </w:pPr>
                </w:p>
              </w:tc>
              <w:tc>
                <w:tcPr>
                  <w:tcW w:w="0" w:type="auto"/>
                  <w:shd w:val="clear" w:color="auto" w:fill="auto"/>
                </w:tcPr>
                <w:p w14:paraId="7C66BBA1" w14:textId="77777777" w:rsidR="00C73A41" w:rsidRPr="006B59EE" w:rsidRDefault="00C73A41" w:rsidP="003B7AE9">
                  <w:pPr>
                    <w:spacing w:before="120" w:after="0" w:line="240" w:lineRule="auto"/>
                    <w:jc w:val="both"/>
                    <w:rPr>
                      <w:ins w:id="222" w:author="Author"/>
                      <w:rFonts w:ascii="inherit" w:eastAsia="Times New Roman" w:hAnsi="inherit" w:cs="Times New Roman"/>
                      <w:sz w:val="24"/>
                      <w:szCs w:val="24"/>
                      <w:lang w:eastAsia="en-GB"/>
                    </w:rPr>
                  </w:pPr>
                </w:p>
              </w:tc>
            </w:tr>
          </w:tbl>
          <w:p w14:paraId="0688808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D85EE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A7F2E93" w14:textId="77777777" w:rsidTr="003B7AE9">
        <w:tc>
          <w:tcPr>
            <w:tcW w:w="0" w:type="auto"/>
            <w:shd w:val="clear" w:color="auto" w:fill="auto"/>
            <w:hideMark/>
          </w:tcPr>
          <w:p w14:paraId="761CD7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B828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installation of devices for system operation and devices for system security, if the relevant system operator or the relevant TSO considers that it is necessary to install additional devices in a power-generating facility in order to preserve or restore system operation or security, the relevant system operator or relevant TSO and the power-generating facility owner shall investigate that matter and agree on an appropriate solution;</w:t>
            </w:r>
          </w:p>
        </w:tc>
      </w:tr>
    </w:tbl>
    <w:p w14:paraId="2C2AB1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1B5562D" w14:textId="77777777" w:rsidTr="003B7AE9">
        <w:tc>
          <w:tcPr>
            <w:tcW w:w="0" w:type="auto"/>
            <w:shd w:val="clear" w:color="auto" w:fill="auto"/>
            <w:hideMark/>
          </w:tcPr>
          <w:p w14:paraId="7CDE6A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BA19A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specify, in coordination with the relevant TSO, minimum and maximum limits on rates of change of active power output (ramping limits) in both an up and down direction of change of active power output for a power-generating module, taking into consideration the specific characteristics of prime mover technology;</w:t>
            </w:r>
          </w:p>
        </w:tc>
      </w:tr>
    </w:tbl>
    <w:p w14:paraId="24B7A76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7018E44E" w14:textId="77777777" w:rsidTr="003B7AE9">
        <w:tc>
          <w:tcPr>
            <w:tcW w:w="0" w:type="auto"/>
            <w:shd w:val="clear" w:color="auto" w:fill="auto"/>
            <w:hideMark/>
          </w:tcPr>
          <w:p w14:paraId="349F11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557B23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earthing arrangement of the neutral-point at the network side of step-up transformers shall comply with the specifications of the relevant system operator.</w:t>
            </w:r>
          </w:p>
        </w:tc>
      </w:tr>
    </w:tbl>
    <w:p w14:paraId="05FB821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16</w:t>
      </w:r>
    </w:p>
    <w:p w14:paraId="1CB9983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D power-generating modules</w:t>
      </w:r>
    </w:p>
    <w:p w14:paraId="171198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fulfilling the requirements listed in Article 13, except for Article 13(2)(b), (6) and (7), Article 14, except for Article 14(2), and Article 15, except for Article 15(3), type D power-generating modules shall fulfil the requirements set out in this Article.</w:t>
      </w:r>
    </w:p>
    <w:p w14:paraId="19171F6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D power-generating modules shall fulfil the following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05175D2" w14:textId="77777777" w:rsidTr="003B7AE9">
        <w:tc>
          <w:tcPr>
            <w:tcW w:w="0" w:type="auto"/>
            <w:shd w:val="clear" w:color="auto" w:fill="auto"/>
            <w:hideMark/>
          </w:tcPr>
          <w:p w14:paraId="271BE6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46A0F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voltage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25330979" w14:textId="77777777">
              <w:tc>
                <w:tcPr>
                  <w:tcW w:w="0" w:type="auto"/>
                  <w:shd w:val="clear" w:color="auto" w:fill="auto"/>
                  <w:hideMark/>
                </w:tcPr>
                <w:p w14:paraId="23E4DA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D9CD8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(a) of Article 14(3) and point (a) of paragraph 3 below, a power-generating module shall be capable of staying connected to the network and operating within the ranges of the network voltage at the connection point, expressed by the voltage at the connection point related to the reference 1 pu voltage, and for the time periods specified in Tables 6.1 and 6.2;</w:t>
                  </w:r>
                </w:p>
              </w:tc>
            </w:tr>
          </w:tbl>
          <w:p w14:paraId="31FF3FC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04C07CC0" w14:textId="77777777">
              <w:tc>
                <w:tcPr>
                  <w:tcW w:w="0" w:type="auto"/>
                  <w:shd w:val="clear" w:color="auto" w:fill="auto"/>
                  <w:hideMark/>
                </w:tcPr>
                <w:p w14:paraId="283D65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66F3E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may specify shorter periods of time during which power-generating modules shall be capable of remaining connected to the network in the event of simultaneous overvoltage and underfrequency or simultaneous undervoltage and overfrequency;</w:t>
                  </w:r>
                </w:p>
              </w:tc>
            </w:tr>
          </w:tbl>
          <w:p w14:paraId="677E821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3003FD4B" w14:textId="77777777">
              <w:tc>
                <w:tcPr>
                  <w:tcW w:w="0" w:type="auto"/>
                  <w:shd w:val="clear" w:color="auto" w:fill="auto"/>
                  <w:hideMark/>
                </w:tcPr>
                <w:p w14:paraId="7B5119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13F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notwithstanding the provisions of point (i), the relevant TSO in Spain may require power-generating modules to be capable of remaining connected to the network in the voltage range between 1,05 pu and 1,0875 pu for an unlimited period;</w:t>
                  </w:r>
                </w:p>
              </w:tc>
            </w:tr>
          </w:tbl>
          <w:p w14:paraId="2418F38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02C8CA0B" w14:textId="77777777">
              <w:tc>
                <w:tcPr>
                  <w:tcW w:w="0" w:type="auto"/>
                  <w:shd w:val="clear" w:color="auto" w:fill="auto"/>
                  <w:hideMark/>
                </w:tcPr>
                <w:p w14:paraId="6C42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BA5E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400 kV grid voltage level (or alternatively commonly referred to as 380 kV level), the reference 1 pu value is 400 kV; for other grid voltage levels, the reference 1 pu voltage may differ for each system operator in the same synchronous area;</w:t>
                  </w:r>
                </w:p>
              </w:tc>
            </w:tr>
          </w:tbl>
          <w:p w14:paraId="6BFBC48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35340938" w14:textId="77777777">
              <w:tc>
                <w:tcPr>
                  <w:tcW w:w="0" w:type="auto"/>
                  <w:shd w:val="clear" w:color="auto" w:fill="auto"/>
                  <w:hideMark/>
                </w:tcPr>
                <w:p w14:paraId="34AFB2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37237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notwithstanding the provisions of point (i), the relevant TSOs in the Baltic synchronous area may require power-generating modules to remain connected to </w:t>
                  </w:r>
                  <w:r w:rsidRPr="003B7AE9">
                    <w:rPr>
                      <w:rFonts w:ascii="inherit" w:eastAsia="Times New Roman" w:hAnsi="inherit" w:cs="Times New Roman"/>
                      <w:sz w:val="24"/>
                      <w:szCs w:val="24"/>
                      <w:lang w:eastAsia="en-GB"/>
                    </w:rPr>
                    <w:lastRenderedPageBreak/>
                    <w:t>the 400 kV network in the voltage range limits and for the time periods that apply in the Continental Europe synchronous area;</w:t>
                  </w:r>
                </w:p>
                <w:p w14:paraId="5FCDCDCB"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6.1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B7AE9" w14:paraId="4F019D0C"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5CD390"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2D2DF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48C0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144DC212"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F2A4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945C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9D5E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3519823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61AE856"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4FDCC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D54D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A5E147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EA43000"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D22B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CFE3A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25D416A4"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4461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94C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80A6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D06083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47569C5"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677C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81BC9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7286FA3"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68BE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E33B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2D23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F8C20E6"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4F95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DE5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E85E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B16E77A"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D6DE8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2321F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DA69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6D21ED1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BB042B"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9BBF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FE84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EC543E3"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99097E4"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1FE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E6E9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0CA3B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table shows the minimum time periods during which a power-generating module must be capable of operating for voltages deviating from the reference 1 pu </w:t>
                  </w:r>
                  <w:r w:rsidRPr="003B7AE9">
                    <w:rPr>
                      <w:rFonts w:ascii="inherit" w:eastAsia="Times New Roman" w:hAnsi="inherit" w:cs="Times New Roman"/>
                      <w:sz w:val="24"/>
                      <w:szCs w:val="24"/>
                      <w:lang w:eastAsia="en-GB"/>
                    </w:rPr>
                    <w:lastRenderedPageBreak/>
                    <w:t>value at the connection point without disconnecting from the network, where the voltage base for pu values is from 110 kV to 300 kV.</w:t>
                  </w:r>
                </w:p>
                <w:p w14:paraId="59601804"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6.2</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B7AE9" w14:paraId="1AACCD44"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8625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5D75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503B7BE"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1B58700B"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4B69F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E094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26675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CBEC8E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CF293E"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E01C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47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04EB2BB"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E2F6DF1"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99665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F8868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379E4B5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B6BC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D3765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6F7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88636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EBDEFBF"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A35E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61EC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more than 60 minutes</w:t>
                        </w:r>
                      </w:p>
                    </w:tc>
                  </w:tr>
                  <w:tr w:rsidR="003B7AE9" w:rsidRPr="003B7AE9" w14:paraId="2B147E51"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A6A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0B7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3E8B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B35208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C3EB33B"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6EB50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248C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403DAED0"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2E0C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98BC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96B8D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6580ED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6842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BE647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0,88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075E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2FD4A0F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B3EF5FF"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701CF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pu-1,097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D13133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1C0B4C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B2ED202"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3B60C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1,097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FBB7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8E49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table shows the minimum time periods during which a power-generating module must be capable of operating for voltages deviating from the reference 1 pu value at the connection point without disconnecting from the network where the voltage base for pu values is from 300 kV to 400 kV.</w:t>
                  </w:r>
                </w:p>
              </w:tc>
            </w:tr>
          </w:tbl>
          <w:p w14:paraId="285281F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021A18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ECBA42E" w14:textId="77777777" w:rsidTr="003B7AE9">
        <w:tc>
          <w:tcPr>
            <w:tcW w:w="0" w:type="auto"/>
            <w:shd w:val="clear" w:color="auto" w:fill="auto"/>
            <w:hideMark/>
          </w:tcPr>
          <w:p w14:paraId="353E80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9CBE9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wider voltage ranges or longer minimum time periods for operation may be agreed between the relevant system operator and the power-generating facility owner in coordination with the relevant TSO. If wider voltage ranges or longer minimum times for operation are economically and technically feasible, the power-generating facility owner shall not unreasonably withhold an agreement;</w:t>
            </w:r>
          </w:p>
        </w:tc>
      </w:tr>
    </w:tbl>
    <w:p w14:paraId="456670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886B10E" w14:textId="77777777" w:rsidTr="003B7AE9">
        <w:tc>
          <w:tcPr>
            <w:tcW w:w="0" w:type="auto"/>
            <w:shd w:val="clear" w:color="auto" w:fill="auto"/>
            <w:hideMark/>
          </w:tcPr>
          <w:p w14:paraId="05F1C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7C917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(a), the relevant system operator in coordination with the relevant TSO shall have the right to specify voltages at the connection point at which a power-generating module is capable of automatic disconnection. The terms and settings for automatic disconnection shall be agreed between the relevant system operator and the power-generating facility owner.</w:t>
            </w:r>
          </w:p>
        </w:tc>
      </w:tr>
    </w:tbl>
    <w:p w14:paraId="124343A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D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5D21831" w14:textId="77777777" w:rsidTr="003B7AE9">
        <w:tc>
          <w:tcPr>
            <w:tcW w:w="0" w:type="auto"/>
            <w:shd w:val="clear" w:color="auto" w:fill="auto"/>
            <w:hideMark/>
          </w:tcPr>
          <w:p w14:paraId="3987F2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F676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fault-ride-through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6D2B23C" w14:textId="77777777">
              <w:tc>
                <w:tcPr>
                  <w:tcW w:w="0" w:type="auto"/>
                  <w:shd w:val="clear" w:color="auto" w:fill="auto"/>
                  <w:hideMark/>
                </w:tcPr>
                <w:p w14:paraId="2CAD4D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F7DEA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staying connected to the network and continuing to operate stably after the power system has been disturbed by secured faults. That capability shall be in accordance with a voltage-against-time profile at the connection point for fault conditions specified by the relevant TSO.</w:t>
                  </w:r>
                </w:p>
                <w:p w14:paraId="6C9F4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p w14:paraId="34835E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That lower limit shall be specified by the relevant TSO, using the parameters set out in Figure 3 and within the ranges set out in Tables 7.1 and 7.2 for type D power-generating modules connected at or above the 110 kV level.</w:t>
                  </w:r>
                </w:p>
                <w:p w14:paraId="2EBE55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That lower limit shall also be specified by the relevant TSO, using parameters set out in Figure 3 and within the ranges set out in Tables 3.1 and 3.2 for type D power-generating modules connected below the 110 kV level;</w:t>
                  </w:r>
                </w:p>
              </w:tc>
            </w:tr>
          </w:tbl>
          <w:p w14:paraId="6C0C9D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57D43F81" w14:textId="77777777">
              <w:tc>
                <w:tcPr>
                  <w:tcW w:w="0" w:type="auto"/>
                  <w:shd w:val="clear" w:color="auto" w:fill="auto"/>
                  <w:hideMark/>
                </w:tcPr>
                <w:p w14:paraId="3AF22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7A410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the pre-fault and post-fault conditions for the fault-ride-through capability referred to in point (iv) of Article 14(3)(a). The specified pre-fault and post-fault conditions for the fault-ride-through capability shall be made publicly available;</w:t>
                  </w:r>
                </w:p>
                <w:p w14:paraId="6C26C5F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7.1</w:t>
                  </w:r>
                </w:p>
                <w:p w14:paraId="2686A2FA"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33"/>
                    <w:gridCol w:w="724"/>
                    <w:gridCol w:w="611"/>
                    <w:gridCol w:w="1224"/>
                  </w:tblGrid>
                  <w:tr w:rsidR="003B7AE9" w:rsidRPr="003B7AE9" w14:paraId="44C060E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27147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lastRenderedPageBreak/>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498D58"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6351BA66"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535CF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21FC5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D99D0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6AA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654EBFA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8BF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A85D4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AF8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2D8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-0,45</w:t>
                        </w:r>
                      </w:p>
                    </w:tc>
                  </w:tr>
                  <w:tr w:rsidR="003B7AE9" w:rsidRPr="003B7AE9" w14:paraId="48501F6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C72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D98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0,5-0,7</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7BED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4D520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3B7AE9" w:rsidRPr="003B7AE9" w14:paraId="0DC3AE0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14B8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4B18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F37D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320D6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26F7BD3A" w14:textId="77777777" w:rsidR="003B7AE9" w:rsidRPr="003B7AE9" w:rsidRDefault="003B7AE9" w:rsidP="003B7AE9">
                  <w:pPr>
                    <w:spacing w:after="150" w:line="240" w:lineRule="auto"/>
                    <w:rPr>
                      <w:rFonts w:ascii="inherit" w:eastAsia="Times New Roman" w:hAnsi="inherit" w:cs="Times New Roman"/>
                      <w:sz w:val="24"/>
                      <w:szCs w:val="24"/>
                      <w:lang w:eastAsia="en-GB"/>
                    </w:rPr>
                  </w:pPr>
                </w:p>
                <w:p w14:paraId="09231185"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7.2</w:t>
                  </w:r>
                </w:p>
                <w:p w14:paraId="2163DEA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74"/>
                    <w:gridCol w:w="683"/>
                    <w:gridCol w:w="611"/>
                    <w:gridCol w:w="1224"/>
                  </w:tblGrid>
                  <w:tr w:rsidR="003B7AE9" w:rsidRPr="003B7AE9" w14:paraId="2732488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62780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27A1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4ACC673B"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1629A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8E3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3D4AD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6BFCC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289E14B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A12A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EE624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3CD8D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579F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
                    </w:tc>
                  </w:tr>
                  <w:tr w:rsidR="003B7AE9" w:rsidRPr="003B7AE9" w14:paraId="31EE0E23"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8CB7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875C8B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2CA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53AF5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3B7AE9" w:rsidRPr="003B7AE9" w14:paraId="7E9B024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A11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F1B8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3B67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073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1BB3B28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49511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F6ED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A630EAB" w14:textId="77777777" w:rsidTr="003B7AE9">
        <w:tc>
          <w:tcPr>
            <w:tcW w:w="0" w:type="auto"/>
            <w:shd w:val="clear" w:color="auto" w:fill="auto"/>
            <w:hideMark/>
          </w:tcPr>
          <w:p w14:paraId="66FAE3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20657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of Article 14(3)(a) regarding:</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918040" w14:textId="77777777">
              <w:tc>
                <w:tcPr>
                  <w:tcW w:w="0" w:type="auto"/>
                  <w:shd w:val="clear" w:color="auto" w:fill="auto"/>
                  <w:hideMark/>
                </w:tcPr>
                <w:p w14:paraId="084F4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43342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71F1E0D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288CCEC" w14:textId="77777777">
              <w:tc>
                <w:tcPr>
                  <w:tcW w:w="0" w:type="auto"/>
                  <w:shd w:val="clear" w:color="auto" w:fill="auto"/>
                  <w:hideMark/>
                </w:tcPr>
                <w:p w14:paraId="674B0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5421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operating point of the power-generating module expressed as active power output and reactive power output at the connection point and voltage at the connection point; and</w:t>
                  </w:r>
                </w:p>
              </w:tc>
            </w:tr>
          </w:tbl>
          <w:p w14:paraId="252A3E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3ECBBBE3" w14:textId="77777777">
              <w:tc>
                <w:tcPr>
                  <w:tcW w:w="0" w:type="auto"/>
                  <w:shd w:val="clear" w:color="auto" w:fill="auto"/>
                  <w:hideMark/>
                </w:tcPr>
                <w:p w14:paraId="60A4A4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75339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post-fault minimum short circuit capacity at each connection point expressed in MVA;</w:t>
                  </w:r>
                </w:p>
              </w:tc>
            </w:tr>
          </w:tbl>
          <w:p w14:paraId="28F3C1E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53675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E229470" w14:textId="77777777" w:rsidTr="003B7AE9">
        <w:tc>
          <w:tcPr>
            <w:tcW w:w="0" w:type="auto"/>
            <w:shd w:val="clear" w:color="auto" w:fill="auto"/>
            <w:hideMark/>
          </w:tcPr>
          <w:p w14:paraId="054F8F4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8396D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capabilities in case of asymmetrical faults shall be specified by each TSO.</w:t>
            </w:r>
          </w:p>
        </w:tc>
      </w:tr>
    </w:tbl>
    <w:p w14:paraId="7FA55D6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D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F687B80" w14:textId="77777777" w:rsidTr="003B7AE9">
        <w:tc>
          <w:tcPr>
            <w:tcW w:w="0" w:type="auto"/>
            <w:shd w:val="clear" w:color="auto" w:fill="auto"/>
            <w:hideMark/>
          </w:tcPr>
          <w:p w14:paraId="05FC6A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E4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synchronisation, when starting a power-generating module, synchronisation shall be performed by the power-generating facility owner only after authorisation by the relevant system operator;</w:t>
            </w:r>
          </w:p>
        </w:tc>
      </w:tr>
    </w:tbl>
    <w:p w14:paraId="7656B0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A2CD6EF" w14:textId="77777777" w:rsidTr="003B7AE9">
        <w:tc>
          <w:tcPr>
            <w:tcW w:w="0" w:type="auto"/>
            <w:shd w:val="clear" w:color="auto" w:fill="auto"/>
            <w:hideMark/>
          </w:tcPr>
          <w:p w14:paraId="76CD21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68728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equipped with the necessary synchronisation facilities;</w:t>
            </w:r>
          </w:p>
        </w:tc>
      </w:tr>
    </w:tbl>
    <w:p w14:paraId="253E83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80AA44F" w14:textId="77777777" w:rsidTr="003B7AE9">
        <w:tc>
          <w:tcPr>
            <w:tcW w:w="0" w:type="auto"/>
            <w:shd w:val="clear" w:color="auto" w:fill="auto"/>
            <w:hideMark/>
          </w:tcPr>
          <w:p w14:paraId="6A5584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DCE22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synchronisation of power-generating modules shall be possible at frequencies within the ranges set out in Table 2;</w:t>
            </w:r>
          </w:p>
        </w:tc>
      </w:tr>
    </w:tbl>
    <w:p w14:paraId="6B4E2AE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B95051" w14:textId="77777777" w:rsidTr="003B7AE9">
        <w:tc>
          <w:tcPr>
            <w:tcW w:w="0" w:type="auto"/>
            <w:shd w:val="clear" w:color="auto" w:fill="auto"/>
            <w:hideMark/>
          </w:tcPr>
          <w:p w14:paraId="30D12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61C6C8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and the power-generating facility owner shall agree on the settings of synchronisation devices to be concluded prior to operation of the power-generating module. This agreement shall cover:</w:t>
            </w:r>
          </w:p>
          <w:tbl>
            <w:tblPr>
              <w:tblW w:w="5000" w:type="pct"/>
              <w:tblCellMar>
                <w:left w:w="0" w:type="dxa"/>
                <w:right w:w="0" w:type="dxa"/>
              </w:tblCellMar>
              <w:tblLook w:val="04A0" w:firstRow="1" w:lastRow="0" w:firstColumn="1" w:lastColumn="0" w:noHBand="0" w:noVBand="1"/>
            </w:tblPr>
            <w:tblGrid>
              <w:gridCol w:w="2052"/>
              <w:gridCol w:w="6657"/>
            </w:tblGrid>
            <w:tr w:rsidR="003B7AE9" w:rsidRPr="003B7AE9" w14:paraId="16555EC3" w14:textId="77777777">
              <w:tc>
                <w:tcPr>
                  <w:tcW w:w="0" w:type="auto"/>
                  <w:shd w:val="clear" w:color="auto" w:fill="auto"/>
                  <w:hideMark/>
                </w:tcPr>
                <w:p w14:paraId="220B3C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2E11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642124E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957"/>
              <w:gridCol w:w="6752"/>
            </w:tblGrid>
            <w:tr w:rsidR="003B7AE9" w:rsidRPr="003B7AE9" w14:paraId="37D29178" w14:textId="77777777">
              <w:tc>
                <w:tcPr>
                  <w:tcW w:w="0" w:type="auto"/>
                  <w:shd w:val="clear" w:color="auto" w:fill="auto"/>
                  <w:hideMark/>
                </w:tcPr>
                <w:p w14:paraId="66915F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1F75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24237D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457"/>
              <w:gridCol w:w="7252"/>
            </w:tblGrid>
            <w:tr w:rsidR="003B7AE9" w:rsidRPr="003B7AE9" w14:paraId="1DFD31FC" w14:textId="77777777">
              <w:tc>
                <w:tcPr>
                  <w:tcW w:w="0" w:type="auto"/>
                  <w:shd w:val="clear" w:color="auto" w:fill="auto"/>
                  <w:hideMark/>
                </w:tcPr>
                <w:p w14:paraId="008C36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E1EC8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angle range;</w:t>
                  </w:r>
                </w:p>
              </w:tc>
            </w:tr>
          </w:tbl>
          <w:p w14:paraId="15734A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77"/>
              <w:gridCol w:w="7132"/>
            </w:tblGrid>
            <w:tr w:rsidR="003B7AE9" w:rsidRPr="003B7AE9" w14:paraId="0EB249DF" w14:textId="77777777">
              <w:tc>
                <w:tcPr>
                  <w:tcW w:w="0" w:type="auto"/>
                  <w:shd w:val="clear" w:color="auto" w:fill="auto"/>
                  <w:hideMark/>
                </w:tcPr>
                <w:p w14:paraId="0306B0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2A56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sequence;</w:t>
                  </w:r>
                </w:p>
              </w:tc>
            </w:tr>
          </w:tbl>
          <w:p w14:paraId="68C8A4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82"/>
              <w:gridCol w:w="8027"/>
            </w:tblGrid>
            <w:tr w:rsidR="003B7AE9" w:rsidRPr="003B7AE9" w14:paraId="19E32EDA" w14:textId="77777777">
              <w:tc>
                <w:tcPr>
                  <w:tcW w:w="0" w:type="auto"/>
                  <w:shd w:val="clear" w:color="auto" w:fill="auto"/>
                  <w:hideMark/>
                </w:tcPr>
                <w:p w14:paraId="744D32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0A9B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deviation of voltage and frequency.</w:t>
                  </w:r>
                </w:p>
              </w:tc>
            </w:tr>
          </w:tbl>
          <w:p w14:paraId="3B892E1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4AFCDC"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0FD337B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synchronous power-generating modules</w:t>
      </w:r>
    </w:p>
    <w:p w14:paraId="350C9536"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17</w:t>
      </w:r>
    </w:p>
    <w:p w14:paraId="3EC5018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B synchronous power-generating modules</w:t>
      </w:r>
    </w:p>
    <w:p w14:paraId="26D8416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synchronous power-generating modules shall fulfil the requirements listed in Articles 13, except for Article 13(2)(b), and 14.</w:t>
      </w:r>
    </w:p>
    <w:p w14:paraId="5151F0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Type B synchronous power-generating modules shall fulfil the following additional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99AE678" w14:textId="77777777" w:rsidTr="003B7AE9">
        <w:tc>
          <w:tcPr>
            <w:tcW w:w="0" w:type="auto"/>
            <w:shd w:val="clear" w:color="auto" w:fill="auto"/>
            <w:hideMark/>
          </w:tcPr>
          <w:p w14:paraId="4F8232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0C751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shall have the right to specify the capability of a synchronous power-generating module to provide reactive power;</w:t>
            </w:r>
          </w:p>
        </w:tc>
      </w:tr>
    </w:tbl>
    <w:p w14:paraId="168842C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F0A4C5C" w14:textId="77777777" w:rsidTr="003B7AE9">
        <w:tc>
          <w:tcPr>
            <w:tcW w:w="0" w:type="auto"/>
            <w:shd w:val="clear" w:color="auto" w:fill="auto"/>
            <w:hideMark/>
          </w:tcPr>
          <w:p w14:paraId="04762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3839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voltage control system, a synchronous power-generating module shall be equipped with a permanent automatic excitation control system that can provide constant alternator terminal voltage at a selectable setpoint without instability over the entire operating range of the synchronous power-generating module.</w:t>
            </w:r>
          </w:p>
        </w:tc>
      </w:tr>
    </w:tbl>
    <w:p w14:paraId="2920587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robustness, type B synchronous power-generating modules shall be capable of providing post-fault active power recovery. The relevant TSO shall specify the magnitude and time for active power recovery.</w:t>
      </w:r>
    </w:p>
    <w:p w14:paraId="58ED938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18</w:t>
      </w:r>
    </w:p>
    <w:p w14:paraId="2D42AAB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C synchronous power-generating modules</w:t>
      </w:r>
    </w:p>
    <w:p w14:paraId="719D140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synchronous power-generating modules shall fulfil the requirements laid down in Articles 13, 14, 15 and 17, except for Article 13(2)(b) and 13(6), Article 14(2) and Article 17(2)(a).</w:t>
      </w:r>
    </w:p>
    <w:p w14:paraId="3216956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746AF4" w14:textId="77777777" w:rsidTr="003B7AE9">
        <w:tc>
          <w:tcPr>
            <w:tcW w:w="0" w:type="auto"/>
            <w:shd w:val="clear" w:color="auto" w:fill="auto"/>
            <w:hideMark/>
          </w:tcPr>
          <w:p w14:paraId="276D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06DB9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may specify supplementary reactive power to be provided if the connection point of a synchronous power-generating module is neither located at the high-voltage terminals of the step-up transformer to the voltage level of the connection point nor at the alternator terminals, if no step-up transformer exists. This supplementary reactive power shall compensate the reactive power demand of the high-voltage line or cable between the high-voltage terminals of the step-up transformer of the synchronous power-generating module or its alternator terminals, if no step-up transformer exists, and the connection point and shall be provided by the responsible owner of that line or cable;</w:t>
            </w:r>
          </w:p>
        </w:tc>
      </w:tr>
    </w:tbl>
    <w:p w14:paraId="193801D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723"/>
      </w:tblGrid>
      <w:tr w:rsidR="003B7AE9" w:rsidRPr="003B7AE9" w14:paraId="770EDC51" w14:textId="77777777" w:rsidTr="003B7AE9">
        <w:tc>
          <w:tcPr>
            <w:tcW w:w="0" w:type="auto"/>
            <w:shd w:val="clear" w:color="auto" w:fill="auto"/>
            <w:hideMark/>
          </w:tcPr>
          <w:p w14:paraId="14AB37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77CE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3"/>
            </w:tblGrid>
            <w:tr w:rsidR="003B7AE9" w:rsidRPr="003B7AE9" w14:paraId="583EB336" w14:textId="77777777">
              <w:tc>
                <w:tcPr>
                  <w:tcW w:w="0" w:type="auto"/>
                  <w:shd w:val="clear" w:color="auto" w:fill="auto"/>
                  <w:hideMark/>
                </w:tcPr>
                <w:p w14:paraId="5E5B3B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D11A0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in the context of varying voltage. For that purpose the relevant system operator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within the boundaries of which the synchronous power-generating module shall be capable of providing reactive power at its maximum capacity. 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786DFC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18"/>
            </w:tblGrid>
            <w:tr w:rsidR="003B7AE9" w:rsidRPr="003B7AE9" w14:paraId="7FDB1A38" w14:textId="77777777">
              <w:tc>
                <w:tcPr>
                  <w:tcW w:w="0" w:type="auto"/>
                  <w:shd w:val="clear" w:color="auto" w:fill="auto"/>
                  <w:hideMark/>
                </w:tcPr>
                <w:p w14:paraId="2E76EB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33384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the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6D851CDC" w14:textId="77777777">
                    <w:tc>
                      <w:tcPr>
                        <w:tcW w:w="0" w:type="auto"/>
                        <w:shd w:val="clear" w:color="auto" w:fill="auto"/>
                        <w:hideMark/>
                      </w:tcPr>
                      <w:p w14:paraId="0A6388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76BCC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7,</w:t>
                        </w:r>
                      </w:p>
                    </w:tc>
                  </w:tr>
                </w:tbl>
                <w:p w14:paraId="26B112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26286A6A" w14:textId="77777777">
                    <w:tc>
                      <w:tcPr>
                        <w:tcW w:w="0" w:type="auto"/>
                        <w:shd w:val="clear" w:color="auto" w:fill="auto"/>
                        <w:hideMark/>
                      </w:tcPr>
                      <w:p w14:paraId="721D4F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698ECB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range specified for each synchronous area in Table 8, and</w:t>
                        </w:r>
                      </w:p>
                    </w:tc>
                  </w:tr>
                </w:tbl>
                <w:p w14:paraId="778731A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3683E8F1" w14:textId="77777777">
                    <w:tc>
                      <w:tcPr>
                        <w:tcW w:w="0" w:type="auto"/>
                        <w:shd w:val="clear" w:color="auto" w:fill="auto"/>
                        <w:hideMark/>
                      </w:tcPr>
                      <w:p w14:paraId="1889E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F74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in Figure 7;</w:t>
                        </w:r>
                      </w:p>
                    </w:tc>
                  </w:tr>
                </w:tbl>
                <w:p w14:paraId="7D8C40E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7</w:t>
                  </w:r>
                </w:p>
                <w:p w14:paraId="08A22E6B"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synchronous power-generating module</w:t>
                  </w:r>
                </w:p>
                <w:p w14:paraId="50DB6C5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1AC76A0A" wp14:editId="6F3BD061">
                        <wp:extent cx="5543550" cy="4337050"/>
                        <wp:effectExtent l="0" t="0" r="0" b="6350"/>
                        <wp:docPr id="28" name="Picture 2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mag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543550" cy="4337050"/>
                                </a:xfrm>
                                <a:prstGeom prst="rect">
                                  <a:avLst/>
                                </a:prstGeom>
                                <a:noFill/>
                                <a:ln>
                                  <a:noFill/>
                                </a:ln>
                              </pic:spPr>
                            </pic:pic>
                          </a:graphicData>
                        </a:graphic>
                      </wp:inline>
                    </w:drawing>
                  </w:r>
                </w:p>
                <w:p w14:paraId="0CD89C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by the voltage at the connection point, expressed by the ratio of its actual value and the reference 1 pu 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6CF2F27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8</w:t>
                  </w:r>
                </w:p>
                <w:p w14:paraId="3F4DEF1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7</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08"/>
                    <w:gridCol w:w="1447"/>
                    <w:gridCol w:w="1447"/>
                  </w:tblGrid>
                  <w:tr w:rsidR="003B7AE9" w:rsidRPr="003B7AE9" w14:paraId="2CD3FB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DB2AD7"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0744E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EA769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342DFBD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71F69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0D1C1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BDBD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4B28C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322F8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C52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DC764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70D8057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0D2B28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18DB3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9F6A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5E3ADDA"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657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632A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5FCA6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3C9AC3D7"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14A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D4B35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F100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1857EAE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389DE0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39"/>
            </w:tblGrid>
            <w:tr w:rsidR="003B7AE9" w:rsidRPr="003B7AE9" w14:paraId="04F58A81" w14:textId="77777777">
              <w:tc>
                <w:tcPr>
                  <w:tcW w:w="0" w:type="auto"/>
                  <w:shd w:val="clear" w:color="auto" w:fill="auto"/>
                  <w:hideMark/>
                </w:tcPr>
                <w:p w14:paraId="2B17F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26B99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5ACF3C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2"/>
            </w:tblGrid>
            <w:tr w:rsidR="003B7AE9" w:rsidRPr="003B7AE9" w14:paraId="7CA8475A" w14:textId="77777777">
              <w:tc>
                <w:tcPr>
                  <w:tcW w:w="0" w:type="auto"/>
                  <w:shd w:val="clear" w:color="auto" w:fill="auto"/>
                  <w:hideMark/>
                </w:tcPr>
                <w:p w14:paraId="5B415E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5D80E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synchronous power-generating module shall be capable of moving to any operating point within its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5EC6434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027091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9EA101A" w14:textId="77777777" w:rsidTr="003B7AE9">
        <w:tc>
          <w:tcPr>
            <w:tcW w:w="0" w:type="auto"/>
            <w:shd w:val="clear" w:color="auto" w:fill="auto"/>
            <w:hideMark/>
          </w:tcPr>
          <w:p w14:paraId="449550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F3AB2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below maximum capacity, when operating at an active power output below the maximum capacity (P &lt;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synchronous power-generating modules shall be capable of operating at every possible operating point in the P-Q-capability diagram of the alternator of that synchronous power-generating module, at least down to minimum stable operating level. Even at reduced active power output, reactive power supply at the connection point shall correspond fully to the P-Q-capability diagram of the alternator of that synchronous power-generating module, taking the auxiliary supply power and the active and reactive power losses of the step-up transformer, if applicable, into account.</w:t>
            </w:r>
          </w:p>
        </w:tc>
      </w:tr>
    </w:tbl>
    <w:p w14:paraId="2378A70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19</w:t>
      </w:r>
    </w:p>
    <w:p w14:paraId="66ACEC3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D synchronous power-generating modules</w:t>
      </w:r>
    </w:p>
    <w:p w14:paraId="12EE118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synchronous power-generating modules shall fulfil the requirements laid down in Article 13, except for Article 13(2)(b), (6) and (7), Article 14 except for Article 14(2), Article 15, except for Article 15(3), Article 16, Article 17, except for Article 17(2) and Article 18.</w:t>
      </w:r>
    </w:p>
    <w:p w14:paraId="5223604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D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A34757" w14:textId="77777777" w:rsidTr="003B7AE9">
        <w:tc>
          <w:tcPr>
            <w:tcW w:w="0" w:type="auto"/>
            <w:shd w:val="clear" w:color="auto" w:fill="auto"/>
            <w:hideMark/>
          </w:tcPr>
          <w:p w14:paraId="323258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07110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parameters and settings of the components of the voltage control system shall be agreed between the power-generating facility owner and the relevant system operator, in coordination with the relevant TSO;</w:t>
            </w:r>
          </w:p>
        </w:tc>
      </w:tr>
    </w:tbl>
    <w:p w14:paraId="3EF49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048520" w14:textId="77777777" w:rsidTr="003B7AE9">
        <w:tc>
          <w:tcPr>
            <w:tcW w:w="0" w:type="auto"/>
            <w:shd w:val="clear" w:color="auto" w:fill="auto"/>
            <w:hideMark/>
          </w:tcPr>
          <w:p w14:paraId="482C07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C1ED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agreement referred to in subparagraph (a) shall cover the specifications and performance of an automatic voltage regulator (‘AVR’) with regard to steady-state voltage and transient voltage control and the specifications and performance of the excitation control system. The latter shall include:</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73FF90C" w14:textId="77777777">
              <w:tc>
                <w:tcPr>
                  <w:tcW w:w="0" w:type="auto"/>
                  <w:shd w:val="clear" w:color="auto" w:fill="auto"/>
                  <w:hideMark/>
                </w:tcPr>
                <w:p w14:paraId="260591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3EB455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bandwidth limitation of the output signal to ensure that the highest frequency of response cannot excite torsional oscillations on other power-generating modules connected to the network;</w:t>
                  </w:r>
                </w:p>
              </w:tc>
            </w:tr>
          </w:tbl>
          <w:p w14:paraId="5C41FF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FAACF6E" w14:textId="77777777">
              <w:tc>
                <w:tcPr>
                  <w:tcW w:w="0" w:type="auto"/>
                  <w:shd w:val="clear" w:color="auto" w:fill="auto"/>
                  <w:hideMark/>
                </w:tcPr>
                <w:p w14:paraId="6AE175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72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underexcitation limiter to prevent the AVR from reducing the alternator excitation to a level which would endanger synchronous stability;</w:t>
                  </w:r>
                </w:p>
              </w:tc>
            </w:tr>
          </w:tbl>
          <w:p w14:paraId="16E4957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5DDC01DF" w14:textId="77777777">
              <w:tc>
                <w:tcPr>
                  <w:tcW w:w="0" w:type="auto"/>
                  <w:shd w:val="clear" w:color="auto" w:fill="auto"/>
                  <w:hideMark/>
                </w:tcPr>
                <w:p w14:paraId="5A46BC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B236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overexcitation limiter to ensure that the alternator excitation is not limited to less than the maximum value that can be achieved whilst ensuring that the synchronous power-generating module is operating within its design limits;</w:t>
                  </w:r>
                </w:p>
              </w:tc>
            </w:tr>
          </w:tbl>
          <w:p w14:paraId="5C40A66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03"/>
              <w:gridCol w:w="7708"/>
            </w:tblGrid>
            <w:tr w:rsidR="003B7AE9" w:rsidRPr="003B7AE9" w14:paraId="09BFD13B" w14:textId="77777777">
              <w:tc>
                <w:tcPr>
                  <w:tcW w:w="0" w:type="auto"/>
                  <w:shd w:val="clear" w:color="auto" w:fill="auto"/>
                  <w:hideMark/>
                </w:tcPr>
                <w:p w14:paraId="373D51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67ECE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stator current limiter; and</w:t>
                  </w:r>
                </w:p>
              </w:tc>
            </w:tr>
          </w:tbl>
          <w:p w14:paraId="1ECA79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6"/>
            </w:tblGrid>
            <w:tr w:rsidR="003B7AE9" w:rsidRPr="003B7AE9" w14:paraId="16EBEE9A" w14:textId="77777777">
              <w:tc>
                <w:tcPr>
                  <w:tcW w:w="0" w:type="auto"/>
                  <w:shd w:val="clear" w:color="auto" w:fill="auto"/>
                  <w:hideMark/>
                </w:tcPr>
                <w:p w14:paraId="5897D5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3D7BF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PSS function to attenuate power oscillations, if the synchronous power-generating module size is above a value of maximum capacity specified by the relevant TSO.</w:t>
                  </w:r>
                </w:p>
              </w:tc>
            </w:tr>
          </w:tbl>
          <w:p w14:paraId="742D403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373D0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The relevant TSO and the power-generating facility owner shall enter into an agreement regarding technical capabilities of the power-generating module to aid angular stability under fault conditions.</w:t>
      </w:r>
    </w:p>
    <w:p w14:paraId="1D1A4616"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3</w:t>
      </w:r>
    </w:p>
    <w:p w14:paraId="13FF726B"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power park modules</w:t>
      </w:r>
    </w:p>
    <w:p w14:paraId="49D51DB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20</w:t>
      </w:r>
    </w:p>
    <w:p w14:paraId="0FE264E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B power park modules</w:t>
      </w:r>
    </w:p>
    <w:p w14:paraId="7B44CC5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 park modules shall fulfil the requirements laid down in Articles 13, except for Article 13(2)(b), and Article 14.</w:t>
      </w:r>
    </w:p>
    <w:p w14:paraId="195F7C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FD2F12" w14:textId="77777777" w:rsidTr="003B7AE9">
        <w:tc>
          <w:tcPr>
            <w:tcW w:w="0" w:type="auto"/>
            <w:shd w:val="clear" w:color="auto" w:fill="auto"/>
            <w:hideMark/>
          </w:tcPr>
          <w:p w14:paraId="7F25A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6AA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shall have the right to specify the capability of a power park module to provide reactive power;</w:t>
            </w:r>
          </w:p>
        </w:tc>
      </w:tr>
    </w:tbl>
    <w:p w14:paraId="68036BC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743B61" w14:textId="77777777" w:rsidTr="003B7AE9">
        <w:tc>
          <w:tcPr>
            <w:tcW w:w="0" w:type="auto"/>
            <w:shd w:val="clear" w:color="auto" w:fill="auto"/>
            <w:hideMark/>
          </w:tcPr>
          <w:p w14:paraId="664997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334E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have the right to specify that a power park module be capable of providing fast fault current at the connection point in case of symmetrical (3-phase) faults, under the following conditions: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31FE6B6" w14:textId="77777777">
              <w:tc>
                <w:tcPr>
                  <w:tcW w:w="0" w:type="auto"/>
                  <w:shd w:val="clear" w:color="auto" w:fill="auto"/>
                  <w:hideMark/>
                </w:tcPr>
                <w:p w14:paraId="3B5244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E25CE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activating the supply of fast fault current either by:</w:t>
                  </w:r>
                </w:p>
                <w:tbl>
                  <w:tblPr>
                    <w:tblW w:w="5000" w:type="pct"/>
                    <w:tblCellMar>
                      <w:left w:w="0" w:type="dxa"/>
                      <w:right w:w="0" w:type="dxa"/>
                    </w:tblCellMar>
                    <w:tblLook w:val="04A0" w:firstRow="1" w:lastRow="0" w:firstColumn="1" w:lastColumn="0" w:noHBand="0" w:noVBand="1"/>
                  </w:tblPr>
                  <w:tblGrid>
                    <w:gridCol w:w="274"/>
                    <w:gridCol w:w="8187"/>
                  </w:tblGrid>
                  <w:tr w:rsidR="003B7AE9" w:rsidRPr="003B7AE9" w14:paraId="34BAC758" w14:textId="77777777">
                    <w:tc>
                      <w:tcPr>
                        <w:tcW w:w="0" w:type="auto"/>
                        <w:shd w:val="clear" w:color="auto" w:fill="auto"/>
                        <w:hideMark/>
                      </w:tcPr>
                      <w:p w14:paraId="6B75A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C383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the supply of the fast fault current at the connection point, or</w:t>
                        </w:r>
                      </w:p>
                    </w:tc>
                  </w:tr>
                </w:tbl>
                <w:p w14:paraId="7C7E5D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19FFC3A5" w14:textId="77777777">
                    <w:tc>
                      <w:tcPr>
                        <w:tcW w:w="0" w:type="auto"/>
                        <w:shd w:val="clear" w:color="auto" w:fill="auto"/>
                        <w:hideMark/>
                      </w:tcPr>
                      <w:p w14:paraId="16DE6B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DCE2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measuring voltage deviations at the terminals of the individual units of the power park module and providing a fast fault current at the terminals of these units;</w:t>
                        </w:r>
                      </w:p>
                    </w:tc>
                  </w:tr>
                </w:tbl>
                <w:p w14:paraId="04015B8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E2AA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69CBD3E" w14:textId="77777777">
              <w:tc>
                <w:tcPr>
                  <w:tcW w:w="0" w:type="auto"/>
                  <w:shd w:val="clear" w:color="auto" w:fill="auto"/>
                  <w:hideMark/>
                </w:tcPr>
                <w:p w14:paraId="47A8A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C4754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w:t>
                  </w: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3983DB80" w14:textId="77777777">
                    <w:tc>
                      <w:tcPr>
                        <w:tcW w:w="0" w:type="auto"/>
                        <w:shd w:val="clear" w:color="auto" w:fill="auto"/>
                        <w:hideMark/>
                      </w:tcPr>
                      <w:p w14:paraId="47895F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17D6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how and when a voltage deviation is to be determined as well as the end of the voltage deviation,</w:t>
                        </w:r>
                      </w:p>
                    </w:tc>
                  </w:tr>
                </w:tbl>
                <w:p w14:paraId="12888D7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066FCD8A" w14:textId="77777777">
                    <w:tc>
                      <w:tcPr>
                        <w:tcW w:w="0" w:type="auto"/>
                        <w:shd w:val="clear" w:color="auto" w:fill="auto"/>
                        <w:hideMark/>
                      </w:tcPr>
                      <w:p w14:paraId="1BA747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7B690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characteristics of the fast fault current, including the time domain for measuring the voltage deviation and fast fault current, for which current and voltage may be measured differently from the method specified in Article 2,</w:t>
                        </w:r>
                      </w:p>
                    </w:tc>
                  </w:tr>
                </w:tbl>
                <w:p w14:paraId="0A2CD10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6C4346C4" w14:textId="77777777">
                    <w:tc>
                      <w:tcPr>
                        <w:tcW w:w="0" w:type="auto"/>
                        <w:shd w:val="clear" w:color="auto" w:fill="auto"/>
                        <w:hideMark/>
                      </w:tcPr>
                      <w:p w14:paraId="745B74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3A06B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timing and accuracy of the fast fault current, which may include several stages during a fault and after its clearance;</w:t>
                        </w:r>
                      </w:p>
                    </w:tc>
                  </w:tr>
                </w:tbl>
                <w:p w14:paraId="6BFEBCC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614A7B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16CE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F1D2D11" w14:textId="77777777" w:rsidTr="003B7AE9">
        <w:tc>
          <w:tcPr>
            <w:tcW w:w="0" w:type="auto"/>
            <w:shd w:val="clear" w:color="auto" w:fill="auto"/>
            <w:hideMark/>
          </w:tcPr>
          <w:p w14:paraId="3D07A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AA0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supply of fast fault current in case of asymmetrical (1-phase or 2-phase) faults, the relevant system operator in coordination with the relevant TSO shall have the right to specify a requirement for asymmetrical current injection.</w:t>
            </w:r>
          </w:p>
        </w:tc>
      </w:tr>
    </w:tbl>
    <w:p w14:paraId="7D56D8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B power park modules shall fulfil the following additional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75CFFC" w14:textId="77777777" w:rsidTr="003B7AE9">
        <w:tc>
          <w:tcPr>
            <w:tcW w:w="0" w:type="auto"/>
            <w:shd w:val="clear" w:color="auto" w:fill="auto"/>
            <w:hideMark/>
          </w:tcPr>
          <w:p w14:paraId="07C7A1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090C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post-fault active power recovery that the power park module is capable of providing and shall specify:</w:t>
            </w:r>
          </w:p>
          <w:tbl>
            <w:tblPr>
              <w:tblW w:w="5000" w:type="pct"/>
              <w:tblCellMar>
                <w:left w:w="0" w:type="dxa"/>
                <w:right w:w="0" w:type="dxa"/>
              </w:tblCellMar>
              <w:tblLook w:val="04A0" w:firstRow="1" w:lastRow="0" w:firstColumn="1" w:lastColumn="0" w:noHBand="0" w:noVBand="1"/>
            </w:tblPr>
            <w:tblGrid>
              <w:gridCol w:w="262"/>
              <w:gridCol w:w="8463"/>
            </w:tblGrid>
            <w:tr w:rsidR="003B7AE9" w:rsidRPr="003B7AE9" w14:paraId="43AC43EE" w14:textId="77777777">
              <w:tc>
                <w:tcPr>
                  <w:tcW w:w="0" w:type="auto"/>
                  <w:shd w:val="clear" w:color="auto" w:fill="auto"/>
                  <w:hideMark/>
                </w:tcPr>
                <w:p w14:paraId="1CF79C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22F17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the post-fault active power recovery begins, based on a voltage criterion;</w:t>
                  </w:r>
                </w:p>
              </w:tc>
            </w:tr>
          </w:tbl>
          <w:p w14:paraId="42B6D38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54"/>
              <w:gridCol w:w="8271"/>
            </w:tblGrid>
            <w:tr w:rsidR="003B7AE9" w:rsidRPr="003B7AE9" w14:paraId="048A1718" w14:textId="77777777">
              <w:tc>
                <w:tcPr>
                  <w:tcW w:w="0" w:type="auto"/>
                  <w:shd w:val="clear" w:color="auto" w:fill="auto"/>
                  <w:hideMark/>
                </w:tcPr>
                <w:p w14:paraId="7ADCF8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A2690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maximum allowed time for active power recovery; and</w:t>
                  </w:r>
                </w:p>
              </w:tc>
            </w:tr>
          </w:tbl>
          <w:p w14:paraId="40A4B5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7"/>
              <w:gridCol w:w="8148"/>
            </w:tblGrid>
            <w:tr w:rsidR="003B7AE9" w:rsidRPr="003B7AE9" w14:paraId="445F8517" w14:textId="77777777">
              <w:tc>
                <w:tcPr>
                  <w:tcW w:w="0" w:type="auto"/>
                  <w:shd w:val="clear" w:color="auto" w:fill="auto"/>
                  <w:hideMark/>
                </w:tcPr>
                <w:p w14:paraId="09C2C2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FBC4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magnitude and accuracy for active power recovery;</w:t>
                  </w:r>
                </w:p>
              </w:tc>
            </w:tr>
          </w:tbl>
          <w:p w14:paraId="1F818FC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AB8D8B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1012EE" w14:textId="77777777" w:rsidTr="003B7AE9">
        <w:tc>
          <w:tcPr>
            <w:tcW w:w="0" w:type="auto"/>
            <w:shd w:val="clear" w:color="auto" w:fill="auto"/>
            <w:hideMark/>
          </w:tcPr>
          <w:p w14:paraId="505E4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C2E2B78" w14:textId="77777777" w:rsidR="003B7AE9" w:rsidRPr="003B7AE9" w:rsidRDefault="003B7AE9" w:rsidP="00B55D2F">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specifications shall be in accordance with the following principles: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E1E9746" w14:textId="77777777">
              <w:tc>
                <w:tcPr>
                  <w:tcW w:w="0" w:type="auto"/>
                  <w:shd w:val="clear" w:color="auto" w:fill="auto"/>
                  <w:hideMark/>
                </w:tcPr>
                <w:p w14:paraId="22466C0B" w14:textId="77777777" w:rsidR="003B7AE9" w:rsidRPr="003B7AE9" w:rsidRDefault="003B7AE9" w:rsidP="00B55D2F">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2ABA67C" w14:textId="77777777" w:rsidR="003B7AE9" w:rsidRPr="003B7AE9" w:rsidRDefault="003B7AE9" w:rsidP="00B55D2F">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interdependency between fast fault current requirements according to points (b) and (c) of paragraph 2 and active power recovery;</w:t>
                  </w:r>
                </w:p>
              </w:tc>
            </w:tr>
          </w:tbl>
          <w:p w14:paraId="469E230F" w14:textId="77777777" w:rsidR="003B7AE9" w:rsidRPr="003B7AE9" w:rsidRDefault="003B7AE9" w:rsidP="00E16AE8">
            <w:pPr>
              <w:spacing w:after="0" w:line="240" w:lineRule="auto"/>
              <w:jc w:val="both"/>
              <w:rPr>
                <w:rFonts w:ascii="inherit" w:eastAsia="Times New Roman" w:hAnsi="inherit" w:cs="Times New Roman"/>
                <w:vanish/>
                <w:sz w:val="24"/>
                <w:szCs w:val="24"/>
                <w:lang w:eastAsia="en-GB"/>
              </w:rPr>
              <w:pPrChange w:id="223" w:author="Author">
                <w:pPr>
                  <w:spacing w:after="0" w:line="240" w:lineRule="auto"/>
                </w:pPr>
              </w:pPrChange>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A568239" w14:textId="77777777">
              <w:tc>
                <w:tcPr>
                  <w:tcW w:w="0" w:type="auto"/>
                  <w:shd w:val="clear" w:color="auto" w:fill="auto"/>
                  <w:hideMark/>
                </w:tcPr>
                <w:p w14:paraId="3BB3E3FF" w14:textId="77777777" w:rsidR="003B7AE9" w:rsidRPr="003B7AE9" w:rsidRDefault="003B7AE9" w:rsidP="00B55D2F">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F3E768A" w14:textId="77777777" w:rsidR="003B7AE9" w:rsidRPr="003B7AE9" w:rsidRDefault="003B7AE9" w:rsidP="00B55D2F">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dependence between active power recovery times and duration of voltage deviations;</w:t>
                  </w:r>
                </w:p>
              </w:tc>
            </w:tr>
          </w:tbl>
          <w:p w14:paraId="03CE8261" w14:textId="77777777" w:rsidR="003B7AE9" w:rsidRPr="003B7AE9" w:rsidRDefault="003B7AE9" w:rsidP="00E16AE8">
            <w:pPr>
              <w:spacing w:after="0" w:line="240" w:lineRule="auto"/>
              <w:jc w:val="both"/>
              <w:rPr>
                <w:rFonts w:ascii="inherit" w:eastAsia="Times New Roman" w:hAnsi="inherit" w:cs="Times New Roman"/>
                <w:vanish/>
                <w:sz w:val="24"/>
                <w:szCs w:val="24"/>
                <w:lang w:eastAsia="en-GB"/>
              </w:rPr>
              <w:pPrChange w:id="224" w:author="Author">
                <w:pPr>
                  <w:spacing w:after="0" w:line="240" w:lineRule="auto"/>
                </w:pPr>
              </w:pPrChange>
            </w:pPr>
          </w:p>
          <w:tbl>
            <w:tblPr>
              <w:tblW w:w="5000" w:type="pct"/>
              <w:tblCellMar>
                <w:left w:w="0" w:type="dxa"/>
                <w:right w:w="0" w:type="dxa"/>
              </w:tblCellMar>
              <w:tblLook w:val="04A0" w:firstRow="1" w:lastRow="0" w:firstColumn="1" w:lastColumn="0" w:noHBand="0" w:noVBand="1"/>
            </w:tblPr>
            <w:tblGrid>
              <w:gridCol w:w="426"/>
              <w:gridCol w:w="8285"/>
            </w:tblGrid>
            <w:tr w:rsidR="003B7AE9" w:rsidRPr="003B7AE9" w14:paraId="3A61E818" w14:textId="77777777">
              <w:tc>
                <w:tcPr>
                  <w:tcW w:w="0" w:type="auto"/>
                  <w:shd w:val="clear" w:color="auto" w:fill="auto"/>
                  <w:hideMark/>
                </w:tcPr>
                <w:p w14:paraId="246C6329" w14:textId="77777777" w:rsidR="003B7AE9" w:rsidRPr="003B7AE9" w:rsidRDefault="003B7AE9" w:rsidP="00B55D2F">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D24DDE7" w14:textId="77777777" w:rsidR="003B7AE9" w:rsidRPr="003B7AE9" w:rsidRDefault="003B7AE9" w:rsidP="00B55D2F">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specified limit of the maximum allowed time for active power recovery;</w:t>
                  </w:r>
                </w:p>
              </w:tc>
            </w:tr>
          </w:tbl>
          <w:p w14:paraId="5911C040" w14:textId="77777777" w:rsidR="003B7AE9" w:rsidRPr="003B7AE9" w:rsidRDefault="003B7AE9" w:rsidP="00E16AE8">
            <w:pPr>
              <w:spacing w:after="0" w:line="240" w:lineRule="auto"/>
              <w:jc w:val="both"/>
              <w:rPr>
                <w:rFonts w:ascii="inherit" w:eastAsia="Times New Roman" w:hAnsi="inherit" w:cs="Times New Roman"/>
                <w:vanish/>
                <w:sz w:val="24"/>
                <w:szCs w:val="24"/>
                <w:lang w:eastAsia="en-GB"/>
              </w:rPr>
              <w:pPrChange w:id="225" w:author="Author">
                <w:pPr>
                  <w:spacing w:after="0" w:line="240" w:lineRule="auto"/>
                </w:pPr>
              </w:pPrChange>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5FCA67CD" w14:textId="77777777">
              <w:tc>
                <w:tcPr>
                  <w:tcW w:w="0" w:type="auto"/>
                  <w:shd w:val="clear" w:color="auto" w:fill="auto"/>
                  <w:hideMark/>
                </w:tcPr>
                <w:p w14:paraId="190947CC" w14:textId="77777777" w:rsidR="003B7AE9" w:rsidRPr="003B7AE9" w:rsidRDefault="003B7AE9" w:rsidP="00B55D2F">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41409D8" w14:textId="77777777" w:rsidR="003B7AE9" w:rsidRPr="003B7AE9" w:rsidRDefault="003B7AE9" w:rsidP="00B55D2F">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adequacy between the level of voltage recovery and the minimum magnitude for active power recovery; and</w:t>
                  </w:r>
                </w:p>
              </w:tc>
            </w:tr>
          </w:tbl>
          <w:p w14:paraId="72FD167C" w14:textId="77777777" w:rsidR="003B7AE9" w:rsidRPr="003B7AE9" w:rsidRDefault="003B7AE9" w:rsidP="00E16AE8">
            <w:pPr>
              <w:spacing w:after="0" w:line="240" w:lineRule="auto"/>
              <w:jc w:val="both"/>
              <w:rPr>
                <w:rFonts w:ascii="inherit" w:eastAsia="Times New Roman" w:hAnsi="inherit" w:cs="Times New Roman"/>
                <w:vanish/>
                <w:sz w:val="24"/>
                <w:szCs w:val="24"/>
                <w:lang w:eastAsia="en-GB"/>
              </w:rPr>
              <w:pPrChange w:id="226" w:author="Author">
                <w:pPr>
                  <w:spacing w:after="0" w:line="240" w:lineRule="auto"/>
                </w:pPr>
              </w:pPrChange>
            </w:pPr>
          </w:p>
          <w:tbl>
            <w:tblPr>
              <w:tblW w:w="5000" w:type="pct"/>
              <w:tblCellMar>
                <w:left w:w="0" w:type="dxa"/>
                <w:right w:w="0" w:type="dxa"/>
              </w:tblCellMar>
              <w:tblLook w:val="04A0" w:firstRow="1" w:lastRow="0" w:firstColumn="1" w:lastColumn="0" w:noHBand="0" w:noVBand="1"/>
            </w:tblPr>
            <w:tblGrid>
              <w:gridCol w:w="305"/>
              <w:gridCol w:w="8406"/>
            </w:tblGrid>
            <w:tr w:rsidR="003B7AE9" w:rsidRPr="003B7AE9" w14:paraId="1823B21C" w14:textId="77777777">
              <w:tc>
                <w:tcPr>
                  <w:tcW w:w="0" w:type="auto"/>
                  <w:shd w:val="clear" w:color="auto" w:fill="auto"/>
                  <w:hideMark/>
                </w:tcPr>
                <w:p w14:paraId="72548C47" w14:textId="77777777" w:rsidR="003B7AE9" w:rsidRPr="003B7AE9" w:rsidRDefault="003B7AE9" w:rsidP="00B55D2F">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2BADAEF1" w14:textId="0350CCB4" w:rsidR="003B7AE9" w:rsidRDefault="00136659" w:rsidP="00B55D2F">
                  <w:pPr>
                    <w:spacing w:before="120" w:after="0" w:line="240" w:lineRule="auto"/>
                    <w:jc w:val="both"/>
                    <w:rPr>
                      <w:ins w:id="227" w:author="Author"/>
                      <w:rFonts w:ascii="inherit" w:eastAsia="Times New Roman" w:hAnsi="inherit" w:cs="Times New Roman"/>
                      <w:sz w:val="24"/>
                      <w:szCs w:val="24"/>
                      <w:lang w:eastAsia="en-GB"/>
                    </w:rPr>
                  </w:pPr>
                  <w:ins w:id="228" w:author="Author">
                    <w:r>
                      <w:rPr>
                        <w:rFonts w:ascii="inherit" w:eastAsia="Times New Roman" w:hAnsi="inherit" w:cs="Times New Roman"/>
                        <w:sz w:val="24"/>
                        <w:szCs w:val="24"/>
                        <w:lang w:eastAsia="en-GB"/>
                      </w:rPr>
                      <w:t xml:space="preserve"> </w:t>
                    </w:r>
                    <w:r w:rsidRPr="00136659">
                      <w:rPr>
                        <w:rFonts w:ascii="inherit" w:eastAsia="Times New Roman" w:hAnsi="inherit" w:cs="Times New Roman"/>
                        <w:sz w:val="24"/>
                        <w:szCs w:val="24"/>
                        <w:lang w:eastAsia="en-GB"/>
                      </w:rPr>
                      <w:t>With regards to damping of active power oscillations generated by (offshore) power park modules:</w:t>
                    </w:r>
                  </w:ins>
                  <w:del w:id="229" w:author="Author">
                    <w:r w:rsidR="003B7AE9" w:rsidRPr="003B7AE9" w:rsidDel="00136659">
                      <w:rPr>
                        <w:rFonts w:ascii="inherit" w:eastAsia="Times New Roman" w:hAnsi="inherit" w:cs="Times New Roman"/>
                        <w:sz w:val="24"/>
                        <w:szCs w:val="24"/>
                        <w:lang w:eastAsia="en-GB"/>
                      </w:rPr>
                      <w:delText>adequate damping of active power oscillations.</w:delText>
                    </w:r>
                  </w:del>
                </w:p>
                <w:p w14:paraId="7BD08ED9" w14:textId="498F69DA" w:rsidR="0044797D" w:rsidRPr="00E16AE8" w:rsidRDefault="0044797D" w:rsidP="00E16AE8">
                  <w:pPr>
                    <w:pStyle w:val="TableParagraph"/>
                    <w:numPr>
                      <w:ilvl w:val="0"/>
                      <w:numId w:val="9"/>
                    </w:numPr>
                    <w:jc w:val="both"/>
                    <w:rPr>
                      <w:ins w:id="230" w:author="Author"/>
                      <w:rFonts w:ascii="inherit" w:eastAsia="Times New Roman" w:hAnsi="inherit" w:cs="Times New Roman"/>
                      <w:sz w:val="24"/>
                      <w:szCs w:val="24"/>
                      <w:lang w:val="en-GB" w:eastAsia="en-GB"/>
                      <w:rPrChange w:id="231" w:author="Author">
                        <w:rPr>
                          <w:ins w:id="232" w:author="Author"/>
                          <w:rFonts w:ascii="Times New Roman"/>
                        </w:rPr>
                      </w:rPrChange>
                    </w:rPr>
                    <w:pPrChange w:id="233" w:author="Author">
                      <w:pPr>
                        <w:pStyle w:val="TableParagraph"/>
                        <w:numPr>
                          <w:numId w:val="9"/>
                        </w:numPr>
                        <w:ind w:left="360" w:hanging="360"/>
                      </w:pPr>
                    </w:pPrChange>
                  </w:pPr>
                  <w:ins w:id="234" w:author="Author">
                    <w:r w:rsidRPr="00E16AE8">
                      <w:rPr>
                        <w:rFonts w:ascii="inherit" w:eastAsia="Times New Roman" w:hAnsi="inherit" w:cs="Times New Roman"/>
                        <w:sz w:val="24"/>
                        <w:szCs w:val="24"/>
                        <w:lang w:val="en-GB" w:eastAsia="en-GB"/>
                        <w:rPrChange w:id="235" w:author="Author">
                          <w:rPr>
                            <w:rFonts w:ascii="Times New Roman"/>
                          </w:rPr>
                        </w:rPrChange>
                      </w:rPr>
                      <w:t xml:space="preserve">Active power oscillations measured and averaged over 1 minute with frequencies of 0.1Hz </w:t>
                    </w:r>
                    <w:r w:rsidRPr="00E16AE8">
                      <w:rPr>
                        <w:rFonts w:ascii="inherit" w:eastAsia="Times New Roman" w:hAnsi="inherit" w:cs="Times New Roman"/>
                        <w:sz w:val="24"/>
                        <w:szCs w:val="24"/>
                        <w:lang w:val="en-GB" w:eastAsia="en-GB"/>
                        <w:rPrChange w:id="236" w:author="Author">
                          <w:rPr>
                            <w:rFonts w:ascii="Times New Roman"/>
                          </w:rPr>
                        </w:rPrChange>
                      </w:rPr>
                      <w:t>–</w:t>
                    </w:r>
                    <w:r w:rsidRPr="00E16AE8">
                      <w:rPr>
                        <w:rFonts w:ascii="inherit" w:eastAsia="Times New Roman" w:hAnsi="inherit" w:cs="Times New Roman"/>
                        <w:sz w:val="24"/>
                        <w:szCs w:val="24"/>
                        <w:lang w:val="en-GB" w:eastAsia="en-GB"/>
                        <w:rPrChange w:id="237" w:author="Author">
                          <w:rPr>
                            <w:rFonts w:ascii="Times New Roman"/>
                          </w:rPr>
                        </w:rPrChange>
                      </w:rPr>
                      <w:t xml:space="preserve"> 2 Hz shall not exceed the least restrictive of:</w:t>
                    </w:r>
                  </w:ins>
                </w:p>
                <w:p w14:paraId="2348CD8B" w14:textId="7FC30D83" w:rsidR="008A3B42" w:rsidRPr="00E16AE8" w:rsidRDefault="008A3B42" w:rsidP="00E16AE8">
                  <w:pPr>
                    <w:pStyle w:val="ListParagraph"/>
                    <w:numPr>
                      <w:ilvl w:val="1"/>
                      <w:numId w:val="9"/>
                    </w:numPr>
                    <w:spacing w:after="0" w:line="240" w:lineRule="auto"/>
                    <w:contextualSpacing w:val="0"/>
                    <w:jc w:val="both"/>
                    <w:rPr>
                      <w:ins w:id="238" w:author="Author"/>
                      <w:rFonts w:ascii="inherit" w:eastAsia="Times New Roman" w:hAnsi="inherit" w:cs="Times New Roman"/>
                      <w:sz w:val="24"/>
                      <w:szCs w:val="24"/>
                      <w:lang w:eastAsia="en-GB"/>
                      <w:rPrChange w:id="239" w:author="Author">
                        <w:rPr>
                          <w:ins w:id="240" w:author="Author"/>
                          <w:rFonts w:ascii="Times New Roman"/>
                        </w:rPr>
                      </w:rPrChange>
                    </w:rPr>
                    <w:pPrChange w:id="241" w:author="Author">
                      <w:pPr>
                        <w:pStyle w:val="ListParagraph"/>
                        <w:numPr>
                          <w:ilvl w:val="1"/>
                          <w:numId w:val="9"/>
                        </w:numPr>
                        <w:spacing w:after="0" w:line="240" w:lineRule="auto"/>
                        <w:ind w:left="1080" w:hanging="360"/>
                        <w:contextualSpacing w:val="0"/>
                      </w:pPr>
                    </w:pPrChange>
                  </w:pPr>
                  <w:ins w:id="242" w:author="Author">
                    <w:r w:rsidRPr="00E16AE8">
                      <w:rPr>
                        <w:rFonts w:ascii="inherit" w:eastAsia="Times New Roman" w:hAnsi="inherit" w:cs="Times New Roman"/>
                        <w:sz w:val="24"/>
                        <w:szCs w:val="24"/>
                        <w:lang w:eastAsia="en-GB"/>
                        <w:rPrChange w:id="243" w:author="Author">
                          <w:rPr>
                            <w:rFonts w:ascii="Times New Roman"/>
                          </w:rPr>
                        </w:rPrChange>
                      </w:rPr>
                      <w:t>+/-1% of actual active power production. This range can extend to +/-2% at national/regional level if the relevant TSO agrees based on the needs in its respective area of control</w:t>
                    </w:r>
                  </w:ins>
                </w:p>
                <w:p w14:paraId="3B021BA6" w14:textId="5AF904E2" w:rsidR="008A3B42" w:rsidRPr="00E16AE8" w:rsidRDefault="008A3B42" w:rsidP="00E16AE8">
                  <w:pPr>
                    <w:pStyle w:val="ListParagraph"/>
                    <w:numPr>
                      <w:ilvl w:val="1"/>
                      <w:numId w:val="9"/>
                    </w:numPr>
                    <w:spacing w:after="0" w:line="240" w:lineRule="auto"/>
                    <w:contextualSpacing w:val="0"/>
                    <w:jc w:val="both"/>
                    <w:rPr>
                      <w:ins w:id="244" w:author="Author"/>
                      <w:rFonts w:ascii="inherit" w:eastAsia="Times New Roman" w:hAnsi="inherit" w:cs="Times New Roman"/>
                      <w:sz w:val="24"/>
                      <w:szCs w:val="24"/>
                      <w:lang w:eastAsia="en-GB"/>
                      <w:rPrChange w:id="245" w:author="Author">
                        <w:rPr>
                          <w:ins w:id="246" w:author="Author"/>
                          <w:rFonts w:ascii="Times New Roman"/>
                        </w:rPr>
                      </w:rPrChange>
                    </w:rPr>
                    <w:pPrChange w:id="247" w:author="Author">
                      <w:pPr>
                        <w:pStyle w:val="ListParagraph"/>
                        <w:numPr>
                          <w:ilvl w:val="1"/>
                          <w:numId w:val="9"/>
                        </w:numPr>
                        <w:spacing w:after="0" w:line="240" w:lineRule="auto"/>
                        <w:ind w:left="1080" w:hanging="360"/>
                        <w:contextualSpacing w:val="0"/>
                      </w:pPr>
                    </w:pPrChange>
                  </w:pPr>
                  <w:ins w:id="248" w:author="Author">
                    <w:r w:rsidRPr="00E16AE8">
                      <w:rPr>
                        <w:rFonts w:ascii="inherit" w:eastAsia="Times New Roman" w:hAnsi="inherit" w:cs="Times New Roman"/>
                        <w:sz w:val="24"/>
                        <w:szCs w:val="24"/>
                        <w:lang w:eastAsia="en-GB"/>
                        <w:rPrChange w:id="249" w:author="Author">
                          <w:rPr>
                            <w:rFonts w:ascii="Times New Roman"/>
                          </w:rPr>
                        </w:rPrChange>
                      </w:rPr>
                      <w:t>+/-0.5% of offshore power park module rated power</w:t>
                    </w:r>
                    <w:r w:rsidR="003F5461" w:rsidRPr="00E16AE8">
                      <w:rPr>
                        <w:rFonts w:ascii="inherit" w:eastAsia="Times New Roman" w:hAnsi="inherit" w:cs="Times New Roman"/>
                        <w:sz w:val="24"/>
                        <w:szCs w:val="24"/>
                        <w:lang w:eastAsia="en-GB"/>
                        <w:rPrChange w:id="250" w:author="Author">
                          <w:rPr>
                            <w:rFonts w:ascii="Times New Roman"/>
                          </w:rPr>
                        </w:rPrChange>
                      </w:rPr>
                      <w:t>. This range</w:t>
                    </w:r>
                    <w:r w:rsidRPr="00E16AE8">
                      <w:rPr>
                        <w:rFonts w:ascii="inherit" w:eastAsia="Times New Roman" w:hAnsi="inherit" w:cs="Times New Roman"/>
                        <w:sz w:val="24"/>
                        <w:szCs w:val="24"/>
                        <w:lang w:eastAsia="en-GB"/>
                        <w:rPrChange w:id="251" w:author="Author">
                          <w:rPr>
                            <w:rFonts w:ascii="Times New Roman"/>
                          </w:rPr>
                        </w:rPrChange>
                      </w:rPr>
                      <w:t xml:space="preserve"> can extend to +/-1% at national/regional level if the relevant TSO agrees based on the needs in its respective area of control</w:t>
                    </w:r>
                  </w:ins>
                </w:p>
                <w:p w14:paraId="5AEB7416" w14:textId="77777777" w:rsidR="008A3B42" w:rsidRPr="00E16AE8" w:rsidRDefault="008A3B42" w:rsidP="00E16AE8">
                  <w:pPr>
                    <w:pStyle w:val="ListParagraph"/>
                    <w:numPr>
                      <w:ilvl w:val="1"/>
                      <w:numId w:val="9"/>
                    </w:numPr>
                    <w:spacing w:after="0" w:line="240" w:lineRule="auto"/>
                    <w:contextualSpacing w:val="0"/>
                    <w:jc w:val="both"/>
                    <w:rPr>
                      <w:ins w:id="252" w:author="Author"/>
                      <w:rFonts w:ascii="inherit" w:eastAsia="Times New Roman" w:hAnsi="inherit" w:cs="Times New Roman"/>
                      <w:sz w:val="24"/>
                      <w:szCs w:val="24"/>
                      <w:lang w:eastAsia="en-GB"/>
                      <w:rPrChange w:id="253" w:author="Author">
                        <w:rPr>
                          <w:ins w:id="254" w:author="Author"/>
                          <w:rFonts w:ascii="Times New Roman"/>
                        </w:rPr>
                      </w:rPrChange>
                    </w:rPr>
                    <w:pPrChange w:id="255" w:author="Author">
                      <w:pPr>
                        <w:pStyle w:val="ListParagraph"/>
                        <w:numPr>
                          <w:ilvl w:val="1"/>
                          <w:numId w:val="9"/>
                        </w:numPr>
                        <w:spacing w:after="0" w:line="240" w:lineRule="auto"/>
                        <w:ind w:left="1080" w:hanging="360"/>
                        <w:contextualSpacing w:val="0"/>
                      </w:pPr>
                    </w:pPrChange>
                  </w:pPr>
                  <w:ins w:id="256" w:author="Author">
                    <w:r w:rsidRPr="00E16AE8">
                      <w:rPr>
                        <w:rFonts w:ascii="inherit" w:eastAsia="Times New Roman" w:hAnsi="inherit" w:cs="Times New Roman"/>
                        <w:sz w:val="24"/>
                        <w:szCs w:val="24"/>
                        <w:lang w:eastAsia="en-GB"/>
                        <w:rPrChange w:id="257" w:author="Author">
                          <w:rPr>
                            <w:rFonts w:ascii="Times New Roman"/>
                          </w:rPr>
                        </w:rPrChange>
                      </w:rPr>
                      <w:t>-/+ 1MW</w:t>
                    </w:r>
                  </w:ins>
                </w:p>
                <w:p w14:paraId="0DAEF77A" w14:textId="77777777" w:rsidR="00B55D2F" w:rsidRPr="00E16AE8" w:rsidRDefault="00B55D2F" w:rsidP="00E16AE8">
                  <w:pPr>
                    <w:pStyle w:val="TableParagraph"/>
                    <w:numPr>
                      <w:ilvl w:val="0"/>
                      <w:numId w:val="9"/>
                    </w:numPr>
                    <w:jc w:val="both"/>
                    <w:rPr>
                      <w:ins w:id="258" w:author="Author"/>
                      <w:rFonts w:ascii="inherit" w:eastAsia="Times New Roman" w:hAnsi="inherit" w:cs="Times New Roman"/>
                      <w:sz w:val="24"/>
                      <w:szCs w:val="24"/>
                      <w:lang w:val="en-GB" w:eastAsia="en-GB"/>
                      <w:rPrChange w:id="259" w:author="Author">
                        <w:rPr>
                          <w:ins w:id="260" w:author="Author"/>
                          <w:rFonts w:ascii="Times New Roman"/>
                        </w:rPr>
                      </w:rPrChange>
                    </w:rPr>
                    <w:pPrChange w:id="261" w:author="Author">
                      <w:pPr>
                        <w:pStyle w:val="TableParagraph"/>
                        <w:numPr>
                          <w:numId w:val="9"/>
                        </w:numPr>
                        <w:ind w:left="360" w:hanging="360"/>
                      </w:pPr>
                    </w:pPrChange>
                  </w:pPr>
                  <w:ins w:id="262" w:author="Author">
                    <w:r w:rsidRPr="00E16AE8">
                      <w:rPr>
                        <w:rFonts w:ascii="inherit" w:eastAsia="Times New Roman" w:hAnsi="inherit" w:cs="Times New Roman"/>
                        <w:sz w:val="24"/>
                        <w:szCs w:val="24"/>
                        <w:lang w:val="en-GB" w:eastAsia="en-GB"/>
                        <w:rPrChange w:id="263" w:author="Author">
                          <w:rPr>
                            <w:rFonts w:ascii="Times New Roman"/>
                          </w:rPr>
                        </w:rPrChange>
                      </w:rPr>
                      <w:t>Active power oscillations that exceed the limits defined above shall be damped to be within the limits within 180s</w:t>
                    </w:r>
                  </w:ins>
                </w:p>
                <w:p w14:paraId="0C58B587" w14:textId="77777777" w:rsidR="00B55D2F" w:rsidRPr="00E16AE8" w:rsidRDefault="00B55D2F" w:rsidP="00E16AE8">
                  <w:pPr>
                    <w:pStyle w:val="TableParagraph"/>
                    <w:numPr>
                      <w:ilvl w:val="0"/>
                      <w:numId w:val="9"/>
                    </w:numPr>
                    <w:jc w:val="both"/>
                    <w:rPr>
                      <w:ins w:id="264" w:author="Author"/>
                      <w:rFonts w:ascii="inherit" w:eastAsia="Times New Roman" w:hAnsi="inherit" w:cs="Times New Roman"/>
                      <w:sz w:val="24"/>
                      <w:szCs w:val="24"/>
                      <w:lang w:val="en-GB" w:eastAsia="en-GB"/>
                      <w:rPrChange w:id="265" w:author="Author">
                        <w:rPr>
                          <w:ins w:id="266" w:author="Author"/>
                          <w:rFonts w:ascii="Times New Roman"/>
                        </w:rPr>
                      </w:rPrChange>
                    </w:rPr>
                    <w:pPrChange w:id="267" w:author="Author">
                      <w:pPr>
                        <w:pStyle w:val="TableParagraph"/>
                        <w:numPr>
                          <w:numId w:val="9"/>
                        </w:numPr>
                        <w:ind w:left="360" w:hanging="360"/>
                      </w:pPr>
                    </w:pPrChange>
                  </w:pPr>
                  <w:ins w:id="268" w:author="Author">
                    <w:r w:rsidRPr="00E16AE8">
                      <w:rPr>
                        <w:rFonts w:ascii="inherit" w:eastAsia="Times New Roman" w:hAnsi="inherit" w:cs="Times New Roman"/>
                        <w:sz w:val="24"/>
                        <w:szCs w:val="24"/>
                        <w:lang w:val="en-GB" w:eastAsia="en-GB"/>
                        <w:rPrChange w:id="269" w:author="Author">
                          <w:rPr>
                            <w:rFonts w:ascii="Times New Roman"/>
                          </w:rPr>
                        </w:rPrChange>
                      </w:rPr>
                      <w:t>Requirement applies within the voltage ranges and time periods for operation laid down in Article 25 (table 10)</w:t>
                    </w:r>
                  </w:ins>
                </w:p>
                <w:p w14:paraId="4DC9D3A8" w14:textId="0978767D" w:rsidR="0044797D" w:rsidRDefault="00B55D2F" w:rsidP="00B55D2F">
                  <w:pPr>
                    <w:pStyle w:val="TableParagraph"/>
                    <w:numPr>
                      <w:ilvl w:val="0"/>
                      <w:numId w:val="9"/>
                    </w:numPr>
                    <w:jc w:val="both"/>
                    <w:rPr>
                      <w:ins w:id="270" w:author="Author"/>
                      <w:rFonts w:ascii="inherit" w:eastAsia="Times New Roman" w:hAnsi="inherit" w:cs="Times New Roman"/>
                      <w:sz w:val="24"/>
                      <w:szCs w:val="24"/>
                      <w:lang w:val="en-GB" w:eastAsia="en-GB"/>
                    </w:rPr>
                  </w:pPr>
                  <w:ins w:id="271" w:author="Author">
                    <w:r w:rsidRPr="00E16AE8">
                      <w:rPr>
                        <w:rFonts w:ascii="inherit" w:eastAsia="Times New Roman" w:hAnsi="inherit" w:cs="Times New Roman"/>
                        <w:sz w:val="24"/>
                        <w:szCs w:val="24"/>
                        <w:lang w:val="en-GB" w:eastAsia="en-GB"/>
                        <w:rPrChange w:id="272" w:author="Author">
                          <w:rPr>
                            <w:rFonts w:ascii="Times New Roman"/>
                          </w:rPr>
                        </w:rPrChange>
                      </w:rPr>
                      <w:t>The requirement is demonstrated in normal, stable conditions in the transmission grid and after an event outside the offshore power park modules. In case of repeated events the acceptable levels shall be reached within 180s after the last event.</w:t>
                    </w:r>
                  </w:ins>
                </w:p>
                <w:p w14:paraId="69F77049" w14:textId="591A8B72" w:rsidR="007C4DEF" w:rsidRDefault="007C4DEF" w:rsidP="007C4DEF">
                  <w:pPr>
                    <w:pStyle w:val="TableParagraph"/>
                    <w:jc w:val="both"/>
                    <w:rPr>
                      <w:ins w:id="273" w:author="Author"/>
                      <w:rFonts w:ascii="inherit" w:eastAsia="Times New Roman" w:hAnsi="inherit" w:cs="Times New Roman"/>
                      <w:sz w:val="24"/>
                      <w:szCs w:val="24"/>
                      <w:lang w:val="en-GB" w:eastAsia="en-GB"/>
                    </w:rPr>
                  </w:pPr>
                </w:p>
                <w:p w14:paraId="6A648627" w14:textId="77777777" w:rsidR="007C4DEF" w:rsidRPr="00B55D2F" w:rsidRDefault="007C4DEF" w:rsidP="00E16AE8">
                  <w:pPr>
                    <w:pStyle w:val="TableParagraph"/>
                    <w:jc w:val="both"/>
                    <w:rPr>
                      <w:ins w:id="274" w:author="Author"/>
                      <w:rFonts w:ascii="inherit" w:eastAsia="Times New Roman" w:hAnsi="inherit" w:cs="Times New Roman"/>
                      <w:sz w:val="24"/>
                      <w:szCs w:val="24"/>
                      <w:lang w:eastAsia="en-GB"/>
                    </w:rPr>
                    <w:pPrChange w:id="275" w:author="Author">
                      <w:pPr>
                        <w:spacing w:before="120" w:after="0" w:line="240" w:lineRule="auto"/>
                        <w:jc w:val="both"/>
                      </w:pPr>
                    </w:pPrChange>
                  </w:pPr>
                </w:p>
                <w:p w14:paraId="30967C1A" w14:textId="6DA3457D" w:rsidR="00737551" w:rsidRPr="003B7AE9" w:rsidRDefault="00737551" w:rsidP="00B55D2F">
                  <w:pPr>
                    <w:spacing w:before="120" w:after="0" w:line="240" w:lineRule="auto"/>
                    <w:jc w:val="both"/>
                    <w:rPr>
                      <w:rFonts w:ascii="inherit" w:eastAsia="Times New Roman" w:hAnsi="inherit" w:cs="Times New Roman"/>
                      <w:sz w:val="24"/>
                      <w:szCs w:val="24"/>
                      <w:lang w:eastAsia="en-GB"/>
                    </w:rPr>
                  </w:pPr>
                </w:p>
              </w:tc>
            </w:tr>
            <w:tr w:rsidR="007C4DEF" w:rsidRPr="003B7AE9" w14:paraId="59D8EC53" w14:textId="77777777">
              <w:trPr>
                <w:ins w:id="276" w:author="Author"/>
              </w:trPr>
              <w:tc>
                <w:tcPr>
                  <w:tcW w:w="0" w:type="auto"/>
                  <w:shd w:val="clear" w:color="auto" w:fill="auto"/>
                </w:tcPr>
                <w:p w14:paraId="569FB19D" w14:textId="44DFAA31" w:rsidR="007C4DEF" w:rsidRPr="003B7AE9" w:rsidRDefault="007C4DEF" w:rsidP="00B55D2F">
                  <w:pPr>
                    <w:spacing w:before="120" w:after="0" w:line="240" w:lineRule="auto"/>
                    <w:jc w:val="both"/>
                    <w:rPr>
                      <w:ins w:id="277" w:author="Author"/>
                      <w:rFonts w:ascii="inherit" w:eastAsia="Times New Roman" w:hAnsi="inherit" w:cs="Times New Roman"/>
                      <w:sz w:val="24"/>
                      <w:szCs w:val="24"/>
                      <w:lang w:eastAsia="en-GB"/>
                    </w:rPr>
                  </w:pPr>
                </w:p>
              </w:tc>
              <w:tc>
                <w:tcPr>
                  <w:tcW w:w="0" w:type="auto"/>
                  <w:shd w:val="clear" w:color="auto" w:fill="auto"/>
                </w:tcPr>
                <w:p w14:paraId="476DC986" w14:textId="77777777" w:rsidR="007C4DEF" w:rsidRDefault="007C4DEF" w:rsidP="00B55D2F">
                  <w:pPr>
                    <w:spacing w:before="120" w:after="0" w:line="240" w:lineRule="auto"/>
                    <w:jc w:val="both"/>
                    <w:rPr>
                      <w:ins w:id="278" w:author="Author"/>
                      <w:rFonts w:ascii="inherit" w:eastAsia="Times New Roman" w:hAnsi="inherit" w:cs="Times New Roman"/>
                      <w:sz w:val="24"/>
                      <w:szCs w:val="24"/>
                      <w:lang w:eastAsia="en-GB"/>
                    </w:rPr>
                  </w:pPr>
                </w:p>
              </w:tc>
            </w:tr>
          </w:tbl>
          <w:p w14:paraId="2C74ACA5" w14:textId="77777777" w:rsidR="003B7AE9" w:rsidRPr="003B7AE9" w:rsidRDefault="003B7AE9" w:rsidP="00E16AE8">
            <w:pPr>
              <w:spacing w:after="0" w:line="240" w:lineRule="auto"/>
              <w:jc w:val="both"/>
              <w:rPr>
                <w:rFonts w:ascii="inherit" w:eastAsia="Times New Roman" w:hAnsi="inherit" w:cs="Times New Roman"/>
                <w:sz w:val="24"/>
                <w:szCs w:val="24"/>
                <w:lang w:eastAsia="en-GB"/>
              </w:rPr>
              <w:pPrChange w:id="279" w:author="Author">
                <w:pPr>
                  <w:spacing w:after="0" w:line="240" w:lineRule="auto"/>
                </w:pPr>
              </w:pPrChange>
            </w:pPr>
          </w:p>
        </w:tc>
      </w:tr>
    </w:tbl>
    <w:p w14:paraId="6AB2F7E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21</w:t>
      </w:r>
    </w:p>
    <w:p w14:paraId="6EDCF84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C power park modules</w:t>
      </w:r>
    </w:p>
    <w:p w14:paraId="2E2EF3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power park modules shall fulfil the requirements listed in Articles 13, except for Article 13(2)(b) and (6), Article 14, except for Article 14(2), Article 15 and Article 20, except for Article 20(2)(a), unless referred to otherwise in point (v) of paragraph 3(d).</w:t>
      </w:r>
    </w:p>
    <w:p w14:paraId="5A2DFEA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power park modules shall fulfil the following additional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24B2FFD" w14:textId="77777777" w:rsidTr="003B7AE9">
        <w:tc>
          <w:tcPr>
            <w:tcW w:w="0" w:type="auto"/>
            <w:shd w:val="clear" w:color="auto" w:fill="auto"/>
            <w:hideMark/>
          </w:tcPr>
          <w:p w14:paraId="318E2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6136D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have the right to specify that power park modules be capable of providing synthetic inertia during very fast frequency deviations;</w:t>
            </w:r>
          </w:p>
        </w:tc>
      </w:tr>
    </w:tbl>
    <w:p w14:paraId="397CD3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C85A46D" w14:textId="77777777" w:rsidTr="003B7AE9">
        <w:tc>
          <w:tcPr>
            <w:tcW w:w="0" w:type="auto"/>
            <w:shd w:val="clear" w:color="auto" w:fill="auto"/>
            <w:hideMark/>
          </w:tcPr>
          <w:p w14:paraId="04C8DB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88AB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operating principle of control systems installed to provide synthetic inertia and the associated performance parameters shall be specified by the relevant TSO.</w:t>
            </w:r>
          </w:p>
        </w:tc>
      </w:tr>
    </w:tbl>
    <w:p w14:paraId="5E01DD3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C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07BC6E" w14:textId="77777777" w:rsidTr="003B7AE9">
        <w:tc>
          <w:tcPr>
            <w:tcW w:w="0" w:type="auto"/>
            <w:shd w:val="clear" w:color="auto" w:fill="auto"/>
            <w:hideMark/>
          </w:tcPr>
          <w:p w14:paraId="089044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1B1DA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may specify supplementary reactive power to be provided if the connection point of a power park module is neither located at the high-voltage terminals of the step-up transformer to the voltage level of the connection point nor at the convertor terminals, if no step-up transformer exists. This supplementary reactive power shall compensate the reactive power demand of the high-voltage line or cable between the high-voltage terminals of the step-up transformer of the power park module or its convertor terminals, if no step-up transformer exists, and the connection point and shall be provided by the responsible owner of that line or cable.</w:t>
            </w:r>
          </w:p>
        </w:tc>
      </w:tr>
    </w:tbl>
    <w:p w14:paraId="26D4A4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30A34F" w14:textId="77777777" w:rsidTr="003B7AE9">
        <w:tc>
          <w:tcPr>
            <w:tcW w:w="0" w:type="auto"/>
            <w:shd w:val="clear" w:color="auto" w:fill="auto"/>
            <w:hideMark/>
          </w:tcPr>
          <w:p w14:paraId="46AEE2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E4296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28CEBB4" w14:textId="77777777">
              <w:tc>
                <w:tcPr>
                  <w:tcW w:w="0" w:type="auto"/>
                  <w:shd w:val="clear" w:color="auto" w:fill="auto"/>
                  <w:hideMark/>
                </w:tcPr>
                <w:p w14:paraId="1B89E3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3E1A5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in the context of varying voltage. To that end, it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that may take any shape within the boundaries of which the power park module shall be capable of providing reactive power at its maximum capacity;</w:t>
                  </w:r>
                </w:p>
              </w:tc>
            </w:tr>
          </w:tbl>
          <w:p w14:paraId="033B2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422"/>
            </w:tblGrid>
            <w:tr w:rsidR="003B7AE9" w:rsidRPr="003B7AE9" w14:paraId="5F5E7F04" w14:textId="77777777">
              <w:tc>
                <w:tcPr>
                  <w:tcW w:w="0" w:type="auto"/>
                  <w:shd w:val="clear" w:color="auto" w:fill="auto"/>
                  <w:hideMark/>
                </w:tcPr>
                <w:p w14:paraId="0FD500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9881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7FAC14B2" w14:textId="77777777">
                    <w:tc>
                      <w:tcPr>
                        <w:tcW w:w="0" w:type="auto"/>
                        <w:shd w:val="clear" w:color="auto" w:fill="auto"/>
                        <w:hideMark/>
                      </w:tcPr>
                      <w:p w14:paraId="75E780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D3830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8,</w:t>
                        </w:r>
                      </w:p>
                    </w:tc>
                  </w:tr>
                </w:tbl>
                <w:p w14:paraId="07A2F1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857A5F3" w14:textId="77777777">
                    <w:tc>
                      <w:tcPr>
                        <w:tcW w:w="0" w:type="auto"/>
                        <w:shd w:val="clear" w:color="auto" w:fill="auto"/>
                        <w:hideMark/>
                      </w:tcPr>
                      <w:p w14:paraId="111EE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945DD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values specified for each synchronous area in Table 9,</w:t>
                        </w:r>
                      </w:p>
                    </w:tc>
                  </w:tr>
                </w:tbl>
                <w:p w14:paraId="1586276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6F786014" w14:textId="77777777">
                    <w:tc>
                      <w:tcPr>
                        <w:tcW w:w="0" w:type="auto"/>
                        <w:shd w:val="clear" w:color="auto" w:fill="auto"/>
                        <w:hideMark/>
                      </w:tcPr>
                      <w:p w14:paraId="56A289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77B5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8, and</w:t>
                        </w:r>
                      </w:p>
                    </w:tc>
                  </w:tr>
                </w:tbl>
                <w:p w14:paraId="780AC9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D250DCF" w14:textId="77777777">
                    <w:tc>
                      <w:tcPr>
                        <w:tcW w:w="0" w:type="auto"/>
                        <w:shd w:val="clear" w:color="auto" w:fill="auto"/>
                        <w:hideMark/>
                      </w:tcPr>
                      <w:p w14:paraId="50E755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55D73B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518FA12E"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8</w:t>
                  </w:r>
                </w:p>
                <w:p w14:paraId="0E27398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11D6C564"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4B615C4" wp14:editId="386DFC36">
                        <wp:extent cx="5581650" cy="4337050"/>
                        <wp:effectExtent l="0" t="0" r="0" b="6350"/>
                        <wp:docPr id="29" name="Picture 2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581650" cy="4337050"/>
                                </a:xfrm>
                                <a:prstGeom prst="rect">
                                  <a:avLst/>
                                </a:prstGeom>
                                <a:noFill/>
                                <a:ln>
                                  <a:noFill/>
                                </a:ln>
                              </pic:spPr>
                            </pic:pic>
                          </a:graphicData>
                        </a:graphic>
                      </wp:inline>
                    </w:drawing>
                  </w:r>
                </w:p>
                <w:p w14:paraId="775F3C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by the voltage at the connection point, expressed by the ratio of its actual value and its reference 1 pu 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1BA217E2"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9</w:t>
                  </w:r>
                </w:p>
                <w:p w14:paraId="347AF0E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12"/>
                    <w:gridCol w:w="1447"/>
                    <w:gridCol w:w="1447"/>
                  </w:tblGrid>
                  <w:tr w:rsidR="003B7AE9" w:rsidRPr="003B7AE9" w14:paraId="2AD2AAC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973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618E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DA654"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1FDCC0C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EF3C7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F03BD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3546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0FC1B1B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DBAC8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7710B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C8E3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61D8701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CC63B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197AC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C8914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70F0696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513D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B26B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1C22A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6813BA5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07EB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DA0D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4FAFB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57E09FC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3BA1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1D9611AF" w14:textId="77777777">
              <w:tc>
                <w:tcPr>
                  <w:tcW w:w="0" w:type="auto"/>
                  <w:shd w:val="clear" w:color="auto" w:fill="auto"/>
                  <w:hideMark/>
                </w:tcPr>
                <w:p w14:paraId="55B3996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1062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213137A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CF5FC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80"/>
        <w:gridCol w:w="8746"/>
      </w:tblGrid>
      <w:tr w:rsidR="003B7AE9" w:rsidRPr="003B7AE9" w14:paraId="43F8229B" w14:textId="77777777" w:rsidTr="003B7AE9">
        <w:tc>
          <w:tcPr>
            <w:tcW w:w="0" w:type="auto"/>
            <w:shd w:val="clear" w:color="auto" w:fill="auto"/>
            <w:hideMark/>
          </w:tcPr>
          <w:p w14:paraId="03F3A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5321D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below maximum capacity:</w:t>
            </w:r>
          </w:p>
          <w:tbl>
            <w:tblPr>
              <w:tblW w:w="5000" w:type="pct"/>
              <w:tblCellMar>
                <w:left w:w="0" w:type="dxa"/>
                <w:right w:w="0" w:type="dxa"/>
              </w:tblCellMar>
              <w:tblLook w:val="04A0" w:firstRow="1" w:lastRow="0" w:firstColumn="1" w:lastColumn="0" w:noHBand="0" w:noVBand="1"/>
            </w:tblPr>
            <w:tblGrid>
              <w:gridCol w:w="250"/>
              <w:gridCol w:w="8496"/>
            </w:tblGrid>
            <w:tr w:rsidR="003B7AE9" w:rsidRPr="003B7AE9" w14:paraId="29FD744D" w14:textId="77777777">
              <w:tc>
                <w:tcPr>
                  <w:tcW w:w="0" w:type="auto"/>
                  <w:shd w:val="clear" w:color="auto" w:fill="auto"/>
                  <w:hideMark/>
                </w:tcPr>
                <w:p w14:paraId="5E94BA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AD50A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and shall specify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that may take any shape within the boundaries of which the power park module shall be capable of providing reactive power below maximum capacity;</w:t>
                  </w:r>
                </w:p>
              </w:tc>
            </w:tr>
          </w:tbl>
          <w:p w14:paraId="7B63881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29"/>
            </w:tblGrid>
            <w:tr w:rsidR="003B7AE9" w:rsidRPr="003B7AE9" w14:paraId="5A66772F" w14:textId="77777777">
              <w:tc>
                <w:tcPr>
                  <w:tcW w:w="0" w:type="auto"/>
                  <w:shd w:val="clear" w:color="auto" w:fill="auto"/>
                  <w:hideMark/>
                </w:tcPr>
                <w:p w14:paraId="346987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F8866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77CF1C98" w14:textId="77777777">
                    <w:tc>
                      <w:tcPr>
                        <w:tcW w:w="0" w:type="auto"/>
                        <w:shd w:val="clear" w:color="auto" w:fill="auto"/>
                        <w:hideMark/>
                      </w:tcPr>
                      <w:p w14:paraId="3EE063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4B10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9,</w:t>
                        </w:r>
                      </w:p>
                    </w:tc>
                  </w:tr>
                </w:tbl>
                <w:p w14:paraId="5F88FAE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C201AE1" w14:textId="77777777">
                    <w:tc>
                      <w:tcPr>
                        <w:tcW w:w="0" w:type="auto"/>
                        <w:shd w:val="clear" w:color="auto" w:fill="auto"/>
                        <w:hideMark/>
                      </w:tcPr>
                      <w:p w14:paraId="250EBB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2A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is specified for each synchronous area in Table 9,</w:t>
                        </w:r>
                      </w:p>
                    </w:tc>
                  </w:tr>
                </w:tbl>
                <w:p w14:paraId="16B3EEF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427EC5BB" w14:textId="77777777">
                    <w:tc>
                      <w:tcPr>
                        <w:tcW w:w="0" w:type="auto"/>
                        <w:shd w:val="clear" w:color="auto" w:fill="auto"/>
                        <w:hideMark/>
                      </w:tcPr>
                      <w:p w14:paraId="0FE3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997E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at zero reactive power shall be 1 pu,</w:t>
                        </w:r>
                      </w:p>
                    </w:tc>
                  </w:tr>
                </w:tbl>
                <w:p w14:paraId="14746C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FF862B2" w14:textId="77777777">
                    <w:tc>
                      <w:tcPr>
                        <w:tcW w:w="0" w:type="auto"/>
                        <w:shd w:val="clear" w:color="auto" w:fill="auto"/>
                        <w:hideMark/>
                      </w:tcPr>
                      <w:p w14:paraId="51621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E937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can be of any shape and shall include conditions for reactive power capability at zero active power, and</w:t>
                        </w:r>
                      </w:p>
                    </w:tc>
                  </w:tr>
                </w:tbl>
                <w:p w14:paraId="16EF0A1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66EF9A5" w14:textId="77777777">
                    <w:tc>
                      <w:tcPr>
                        <w:tcW w:w="0" w:type="auto"/>
                        <w:shd w:val="clear" w:color="auto" w:fill="auto"/>
                        <w:hideMark/>
                      </w:tcPr>
                      <w:p w14:paraId="6B634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B95A1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9;</w:t>
                        </w:r>
                      </w:p>
                    </w:tc>
                  </w:tr>
                </w:tbl>
                <w:p w14:paraId="3A6BF36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7F7371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6CFABAD6" w14:textId="77777777">
              <w:tc>
                <w:tcPr>
                  <w:tcW w:w="0" w:type="auto"/>
                  <w:shd w:val="clear" w:color="auto" w:fill="auto"/>
                  <w:hideMark/>
                </w:tcPr>
                <w:p w14:paraId="52085D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6002D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operating at an active power output below maximum capacity (P&lt;P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power park module shall be capable of providing reactive power at any operating point inside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if all units of that power park module which generate power are technically available that is to say they are not out of service due to maintenance or failure, otherwise there may be less reactive power capability, taking into consideration the technical availabilities;</w:t>
                  </w:r>
                </w:p>
                <w:p w14:paraId="6FEA79D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9</w:t>
                  </w:r>
                </w:p>
                <w:p w14:paraId="115077C2"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P-Q/P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570F1AB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6E716EB1" wp14:editId="10B07CA8">
                        <wp:extent cx="5505450" cy="4305300"/>
                        <wp:effectExtent l="0" t="0" r="0" b="0"/>
                        <wp:docPr id="30" name="Picture 3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mag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505450" cy="4305300"/>
                                </a:xfrm>
                                <a:prstGeom prst="rect">
                                  <a:avLst/>
                                </a:prstGeom>
                                <a:noFill/>
                                <a:ln>
                                  <a:noFill/>
                                </a:ln>
                              </pic:spPr>
                            </pic:pic>
                          </a:graphicData>
                        </a:graphic>
                      </wp:inline>
                    </w:drawing>
                  </w:r>
                </w:p>
                <w:p w14:paraId="798135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at the connection point by the active power, expressed by the ratio of its actual value and the maximum capacity pu,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tc>
            </w:tr>
          </w:tbl>
          <w:p w14:paraId="69DEA63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21494F4D" w14:textId="77777777">
              <w:tc>
                <w:tcPr>
                  <w:tcW w:w="0" w:type="auto"/>
                  <w:shd w:val="clear" w:color="auto" w:fill="auto"/>
                  <w:hideMark/>
                </w:tcPr>
                <w:p w14:paraId="1D9A88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C7E38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moving to any operating point within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1474128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54726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07756C" w14:textId="77777777" w:rsidTr="003B7AE9">
        <w:tc>
          <w:tcPr>
            <w:tcW w:w="0" w:type="auto"/>
            <w:shd w:val="clear" w:color="auto" w:fill="auto"/>
            <w:hideMark/>
          </w:tcPr>
          <w:p w14:paraId="3FB652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078A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control modes:</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C02BBDA" w14:textId="77777777">
              <w:tc>
                <w:tcPr>
                  <w:tcW w:w="0" w:type="auto"/>
                  <w:shd w:val="clear" w:color="auto" w:fill="auto"/>
                  <w:hideMark/>
                </w:tcPr>
                <w:p w14:paraId="4030ED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02379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providing reactive power automatically by either voltage control mode, reactive power control mode or power factor control mode;</w:t>
                  </w:r>
                </w:p>
              </w:tc>
            </w:tr>
          </w:tbl>
          <w:p w14:paraId="6FED72C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5FD41433" w14:textId="77777777">
              <w:tc>
                <w:tcPr>
                  <w:tcW w:w="0" w:type="auto"/>
                  <w:shd w:val="clear" w:color="auto" w:fill="auto"/>
                  <w:hideMark/>
                </w:tcPr>
                <w:p w14:paraId="03587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F944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purposes of voltage control mode, the power park module shall be capable of contributing to voltage control at the connection point by provision of reactive power exchange with the network with a setpoint voltage covering 0,95 to 1,05 pu in steps no greater than 0,01 pu, with a slope having a range of at least 2 to 7 % in steps no greater than 0,5 %. The reactive power output shall be zero when the grid voltage value at the connection point equals the voltage setpoint;</w:t>
                  </w:r>
                </w:p>
              </w:tc>
            </w:tr>
          </w:tbl>
          <w:p w14:paraId="6617C5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1115405C" w14:textId="77777777">
              <w:tc>
                <w:tcPr>
                  <w:tcW w:w="0" w:type="auto"/>
                  <w:shd w:val="clear" w:color="auto" w:fill="auto"/>
                  <w:hideMark/>
                </w:tcPr>
                <w:p w14:paraId="3906DC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37C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setpoint may be operated with or without a deadband selectable in a range from zero to ± 5 % of reference 1 pu network voltage in steps no greater than 0,5 %;</w:t>
                  </w:r>
                </w:p>
              </w:tc>
            </w:tr>
          </w:tbl>
          <w:p w14:paraId="7752D3A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3295997A" w14:textId="77777777">
              <w:tc>
                <w:tcPr>
                  <w:tcW w:w="0" w:type="auto"/>
                  <w:shd w:val="clear" w:color="auto" w:fill="auto"/>
                  <w:hideMark/>
                </w:tcPr>
                <w:p w14:paraId="3F8F6D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C786A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following a step change in voltage, the power park module shall be capable of achieving 90 % of the change in reactive power output within a time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xml:space="preserve"> to be </w:t>
                  </w:r>
                  <w:r w:rsidRPr="003B7AE9">
                    <w:rPr>
                      <w:rFonts w:ascii="inherit" w:eastAsia="Times New Roman" w:hAnsi="inherit" w:cs="Times New Roman"/>
                      <w:sz w:val="24"/>
                      <w:szCs w:val="24"/>
                      <w:lang w:eastAsia="en-GB"/>
                    </w:rPr>
                    <w:lastRenderedPageBreak/>
                    <w:t>specified by the relevant system operator in the range of 1 to 5 seconds, and must settle at the value specified by the slope within a time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to be specified by the relevant system operator in the range of 5 to 60 seconds, with a steady-state reactive tolerance no greater than 5 % of the maximum reactive power. The relevant system operator shall specify the time specifications;</w:t>
                  </w:r>
                </w:p>
              </w:tc>
            </w:tr>
          </w:tbl>
          <w:p w14:paraId="302DA49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2F07251E" w14:textId="77777777">
              <w:tc>
                <w:tcPr>
                  <w:tcW w:w="0" w:type="auto"/>
                  <w:shd w:val="clear" w:color="auto" w:fill="auto"/>
                  <w:hideMark/>
                </w:tcPr>
                <w:p w14:paraId="620F91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A530C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 of reactive power control mode, the power park module shall be capable of setting the reactive power setpoint anywhere in the reactive power range, specified by point (a) of Article 20(2) and by points (a) and (b) of Article 21(3), with setting steps no greater than 5 MVAr or 5 % (whichever is smaller) of full reactive power, controlling the reactive power at the connection point to an accuracy within plus or minus 5 MVAr or plus or minus 5 % (whichever is smaller) of the full reactive power;</w:t>
                  </w:r>
                </w:p>
              </w:tc>
            </w:tr>
          </w:tbl>
          <w:p w14:paraId="4027B2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578655D7" w14:textId="77777777">
              <w:tc>
                <w:tcPr>
                  <w:tcW w:w="0" w:type="auto"/>
                  <w:shd w:val="clear" w:color="auto" w:fill="auto"/>
                  <w:hideMark/>
                </w:tcPr>
                <w:p w14:paraId="4DFDD1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1D4E14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 of power factor control mode, the power park module shall be capable of controlling the power factor at the connection point within the required reactive power range, specified by the relevant system operator according to point (a) of Article 20(2) or specified by points (a) and (b) of Article 21(3), with a target power factor in steps no greater than 0,01. The relevant system operator shall specify the target power factor value, its tolerance and the period of time to achieve the target power factor following a sudden change of active power output. The tolerance of the target power factor shall be expressed through the tolerance of its corresponding reactive power. This reactive power tolerance shall be expressed by either an absolute value or by a percentage of the maximum reactive power of the power park module;</w:t>
                  </w:r>
                </w:p>
              </w:tc>
            </w:tr>
          </w:tbl>
          <w:p w14:paraId="5797EF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91900AB" w14:textId="77777777">
              <w:tc>
                <w:tcPr>
                  <w:tcW w:w="0" w:type="auto"/>
                  <w:shd w:val="clear" w:color="auto" w:fill="auto"/>
                  <w:hideMark/>
                </w:tcPr>
                <w:p w14:paraId="7AC605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19D91C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and with the power park module owner, shall specify which of the above three reactive power control mode options and associated setpoints is to apply, and what further equipment is needed to make the adjustment of the relevant setpoint operable remotely;</w:t>
                  </w:r>
                </w:p>
              </w:tc>
            </w:tr>
          </w:tbl>
          <w:p w14:paraId="0F3B82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E30AA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1E0E1F5" w14:textId="77777777" w:rsidTr="003B7AE9">
        <w:tc>
          <w:tcPr>
            <w:tcW w:w="0" w:type="auto"/>
            <w:shd w:val="clear" w:color="auto" w:fill="auto"/>
            <w:hideMark/>
          </w:tcPr>
          <w:p w14:paraId="1C1034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34B9A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prioritising active or reactive power contribution, the relevant TSO shall specify whether active power contribution or reactive power contribution has priority during faults for which fault-ride-through capability is required. If priority is given to active power contribution, this provision has to be established no later than 150 ms from the fault inception;</w:t>
            </w:r>
          </w:p>
        </w:tc>
      </w:tr>
    </w:tbl>
    <w:p w14:paraId="3B4943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34D3B3D3" w14:textId="77777777" w:rsidTr="003B7AE9">
        <w:tc>
          <w:tcPr>
            <w:tcW w:w="0" w:type="auto"/>
            <w:shd w:val="clear" w:color="auto" w:fill="auto"/>
            <w:hideMark/>
          </w:tcPr>
          <w:p w14:paraId="04A11B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0E02DCF8" w14:textId="2DC41249" w:rsidR="00C03ECF" w:rsidRPr="00C03ECF" w:rsidRDefault="003B7AE9" w:rsidP="00C03ECF">
            <w:pPr>
              <w:spacing w:before="120" w:after="0" w:line="240" w:lineRule="auto"/>
              <w:jc w:val="both"/>
              <w:rPr>
                <w:ins w:id="280" w:author="Author"/>
                <w:rFonts w:ascii="inherit" w:eastAsia="Times New Roman" w:hAnsi="inherit" w:cs="Times New Roman"/>
                <w:sz w:val="24"/>
                <w:szCs w:val="24"/>
                <w:lang w:eastAsia="en-GB"/>
              </w:rPr>
            </w:pPr>
            <w:del w:id="281" w:author="Author">
              <w:r w:rsidRPr="003B7AE9" w:rsidDel="00C03ECF">
                <w:rPr>
                  <w:rFonts w:ascii="inherit" w:eastAsia="Times New Roman" w:hAnsi="inherit" w:cs="Times New Roman"/>
                  <w:sz w:val="24"/>
                  <w:szCs w:val="24"/>
                  <w:lang w:eastAsia="en-GB"/>
                </w:rPr>
                <w:delText xml:space="preserve">with </w:delText>
              </w:r>
            </w:del>
            <w:ins w:id="282" w:author="Author">
              <w:r w:rsidR="00C03ECF" w:rsidRPr="00C03ECF">
                <w:rPr>
                  <w:rFonts w:ascii="inherit" w:eastAsia="Times New Roman" w:hAnsi="inherit" w:cs="Times New Roman"/>
                  <w:sz w:val="24"/>
                  <w:szCs w:val="24"/>
                  <w:lang w:eastAsia="en-GB"/>
                </w:rPr>
                <w:t>with regard to power oscillations damping control, if specified by the relevant system operator or the relevant TSO a power park module shall be capable of activating contribution to damping of low frequency electromechanical oscillations in a frequency range specified by the relevant system operator in coordination with the relevant TSO.</w:t>
              </w:r>
            </w:ins>
          </w:p>
          <w:p w14:paraId="1EE3C560" w14:textId="39497DF6" w:rsidR="00C03ECF" w:rsidRPr="00C03ECF" w:rsidRDefault="00A40EAE" w:rsidP="00C03ECF">
            <w:pPr>
              <w:spacing w:before="120" w:after="0" w:line="240" w:lineRule="auto"/>
              <w:jc w:val="both"/>
              <w:rPr>
                <w:ins w:id="283" w:author="Author"/>
                <w:rFonts w:ascii="inherit" w:eastAsia="Times New Roman" w:hAnsi="inherit" w:cs="Times New Roman"/>
                <w:sz w:val="24"/>
                <w:szCs w:val="24"/>
                <w:lang w:eastAsia="en-GB"/>
              </w:rPr>
            </w:pPr>
            <w:ins w:id="284" w:author="Author">
              <w:r>
                <w:rPr>
                  <w:rFonts w:ascii="inherit" w:eastAsia="Times New Roman" w:hAnsi="inherit" w:cs="Times New Roman"/>
                  <w:sz w:val="24"/>
                  <w:szCs w:val="24"/>
                  <w:lang w:eastAsia="en-GB"/>
                </w:rPr>
                <w:t xml:space="preserve">   </w:t>
              </w:r>
              <w:r w:rsidR="00086328">
                <w:rPr>
                  <w:rFonts w:ascii="inherit" w:eastAsia="Times New Roman" w:hAnsi="inherit" w:cs="Times New Roman"/>
                  <w:sz w:val="24"/>
                  <w:szCs w:val="24"/>
                  <w:lang w:eastAsia="en-GB"/>
                </w:rPr>
                <w:t xml:space="preserve"> </w:t>
              </w:r>
              <w:r w:rsidR="00C03ECF" w:rsidRPr="00C03ECF">
                <w:rPr>
                  <w:rFonts w:ascii="inherit" w:eastAsia="Times New Roman" w:hAnsi="inherit" w:cs="Times New Roman"/>
                  <w:sz w:val="24"/>
                  <w:szCs w:val="24"/>
                  <w:lang w:eastAsia="en-GB"/>
                </w:rPr>
                <w:t>(i) The voltage and reactive power control characteristics of power park modules must not adversely affect the damping of power oscillations. For cases where the required damping performance cannot be obtained simultaneously with fulfilling the requirements for voltage and reactive power control laid down in point (d) of Article 21(3), the relevant system operator or the relevant TSO shall specify whether voltage and reactive power control or power oscillation damping shall be prioritized.</w:t>
              </w:r>
            </w:ins>
          </w:p>
          <w:p w14:paraId="2317BEF5" w14:textId="62A39FBF" w:rsidR="00C03ECF" w:rsidRPr="00C03ECF" w:rsidRDefault="00086328" w:rsidP="00C03ECF">
            <w:pPr>
              <w:spacing w:before="120" w:after="0" w:line="240" w:lineRule="auto"/>
              <w:jc w:val="both"/>
              <w:rPr>
                <w:ins w:id="285" w:author="Author"/>
                <w:rFonts w:ascii="inherit" w:eastAsia="Times New Roman" w:hAnsi="inherit" w:cs="Times New Roman"/>
                <w:sz w:val="24"/>
                <w:szCs w:val="24"/>
                <w:lang w:eastAsia="en-GB"/>
              </w:rPr>
            </w:pPr>
            <w:ins w:id="286" w:author="Author">
              <w:r>
                <w:rPr>
                  <w:rFonts w:ascii="inherit" w:eastAsia="Times New Roman" w:hAnsi="inherit" w:cs="Times New Roman"/>
                  <w:sz w:val="24"/>
                  <w:szCs w:val="24"/>
                  <w:lang w:eastAsia="en-GB"/>
                </w:rPr>
                <w:lastRenderedPageBreak/>
                <w:t xml:space="preserve">     </w:t>
              </w:r>
              <w:r w:rsidR="00C03ECF" w:rsidRPr="00C03ECF">
                <w:rPr>
                  <w:rFonts w:ascii="inherit" w:eastAsia="Times New Roman" w:hAnsi="inherit" w:cs="Times New Roman"/>
                  <w:sz w:val="24"/>
                  <w:szCs w:val="24"/>
                  <w:lang w:eastAsia="en-GB"/>
                </w:rPr>
                <w:t>(ii) the power park module shall be capable of either continuously contribute to damping or activate the damping contribution by detection of a relevant oscillation event (discontinuous operation).</w:t>
              </w:r>
            </w:ins>
          </w:p>
          <w:p w14:paraId="283FD731" w14:textId="77777777" w:rsidR="003B7AE9" w:rsidRDefault="00086328" w:rsidP="00C03ECF">
            <w:pPr>
              <w:spacing w:before="120" w:after="0" w:line="240" w:lineRule="auto"/>
              <w:jc w:val="both"/>
              <w:rPr>
                <w:ins w:id="287" w:author="Author"/>
                <w:rFonts w:ascii="inherit" w:eastAsia="Times New Roman" w:hAnsi="inherit" w:cs="Times New Roman"/>
                <w:sz w:val="24"/>
                <w:szCs w:val="24"/>
                <w:lang w:eastAsia="en-GB"/>
              </w:rPr>
            </w:pPr>
            <w:ins w:id="288" w:author="Author">
              <w:r>
                <w:rPr>
                  <w:rFonts w:ascii="inherit" w:eastAsia="Times New Roman" w:hAnsi="inherit" w:cs="Times New Roman"/>
                  <w:sz w:val="24"/>
                  <w:szCs w:val="24"/>
                  <w:lang w:eastAsia="en-GB"/>
                </w:rPr>
                <w:t xml:space="preserve">     </w:t>
              </w:r>
              <w:r w:rsidR="00C03ECF" w:rsidRPr="00C03ECF">
                <w:rPr>
                  <w:rFonts w:ascii="inherit" w:eastAsia="Times New Roman" w:hAnsi="inherit" w:cs="Times New Roman"/>
                  <w:sz w:val="24"/>
                  <w:szCs w:val="24"/>
                  <w:lang w:eastAsia="en-GB"/>
                </w:rPr>
                <w:t>(iii) the frequency range specified by the relevant system operator or the relevant TSO shall be between 0.1 Hz and 2.0 Hz inclusive.</w:t>
              </w:r>
            </w:ins>
            <w:del w:id="289" w:author="Author">
              <w:r w:rsidR="003B7AE9" w:rsidRPr="003B7AE9" w:rsidDel="00C03ECF">
                <w:rPr>
                  <w:rFonts w:ascii="inherit" w:eastAsia="Times New Roman" w:hAnsi="inherit" w:cs="Times New Roman"/>
                  <w:sz w:val="24"/>
                  <w:szCs w:val="24"/>
                  <w:lang w:eastAsia="en-GB"/>
                </w:rPr>
                <w:delText xml:space="preserve">regard to power oscillations damping control, if specified by </w:delText>
              </w:r>
              <w:r w:rsidR="003B7AE9" w:rsidRPr="003B7AE9" w:rsidDel="007C3E56">
                <w:rPr>
                  <w:rFonts w:ascii="inherit" w:eastAsia="Times New Roman" w:hAnsi="inherit" w:cs="Times New Roman"/>
                  <w:sz w:val="24"/>
                  <w:szCs w:val="24"/>
                  <w:lang w:eastAsia="en-GB"/>
                </w:rPr>
                <w:delText xml:space="preserve">the relevant TSO </w:delText>
              </w:r>
              <w:r w:rsidR="003B7AE9" w:rsidRPr="003B7AE9" w:rsidDel="00C03ECF">
                <w:rPr>
                  <w:rFonts w:ascii="inherit" w:eastAsia="Times New Roman" w:hAnsi="inherit" w:cs="Times New Roman"/>
                  <w:sz w:val="24"/>
                  <w:szCs w:val="24"/>
                  <w:lang w:eastAsia="en-GB"/>
                </w:rPr>
                <w:delText>a power park module shall be capable of contributing to damping power oscillations. The voltage and reactive power control characteristics of power park modules must not adversely affect the damping of power oscillations.</w:delText>
              </w:r>
            </w:del>
          </w:p>
          <w:p w14:paraId="20E565D2" w14:textId="77777777" w:rsidR="00D83D84" w:rsidRDefault="00D83D84" w:rsidP="00C03ECF">
            <w:pPr>
              <w:spacing w:before="120" w:after="0" w:line="240" w:lineRule="auto"/>
              <w:jc w:val="both"/>
              <w:rPr>
                <w:ins w:id="290" w:author="Author"/>
                <w:rFonts w:ascii="inherit" w:eastAsia="Times New Roman" w:hAnsi="inherit" w:cs="Times New Roman"/>
                <w:sz w:val="24"/>
                <w:szCs w:val="24"/>
                <w:lang w:eastAsia="en-GB"/>
              </w:rPr>
            </w:pPr>
          </w:p>
          <w:p w14:paraId="33ADFD1B" w14:textId="45C51160" w:rsidR="009574A8" w:rsidRPr="003B7AE9" w:rsidRDefault="009574A8" w:rsidP="00C03ECF">
            <w:pPr>
              <w:spacing w:before="120" w:after="0" w:line="240" w:lineRule="auto"/>
              <w:jc w:val="both"/>
              <w:rPr>
                <w:rFonts w:ascii="inherit" w:eastAsia="Times New Roman" w:hAnsi="inherit" w:cs="Times New Roman"/>
                <w:sz w:val="24"/>
                <w:szCs w:val="24"/>
                <w:lang w:eastAsia="en-GB"/>
              </w:rPr>
            </w:pPr>
            <w:ins w:id="291" w:author="Author">
              <w:r>
                <w:rPr>
                  <w:rFonts w:ascii="inherit" w:eastAsia="Times New Roman" w:hAnsi="inherit" w:cs="Times New Roman"/>
                  <w:sz w:val="24"/>
                  <w:szCs w:val="24"/>
                  <w:lang w:eastAsia="en-GB"/>
                </w:rPr>
                <w:t xml:space="preserve">In the attached excel table we provided some comments regarding ENTSO-E recent proposal for grid-forming requirements. </w:t>
              </w:r>
            </w:ins>
          </w:p>
        </w:tc>
      </w:tr>
      <w:tr w:rsidR="00A40EAE" w:rsidRPr="003B7AE9" w14:paraId="207038DE" w14:textId="77777777" w:rsidTr="003B7AE9">
        <w:trPr>
          <w:ins w:id="292" w:author="Author"/>
        </w:trPr>
        <w:tc>
          <w:tcPr>
            <w:tcW w:w="0" w:type="auto"/>
            <w:shd w:val="clear" w:color="auto" w:fill="auto"/>
          </w:tcPr>
          <w:p w14:paraId="7A9B0C5D" w14:textId="77777777" w:rsidR="00A40EAE" w:rsidRPr="003B7AE9" w:rsidRDefault="00A40EAE" w:rsidP="003B7AE9">
            <w:pPr>
              <w:spacing w:before="120" w:after="0" w:line="240" w:lineRule="auto"/>
              <w:jc w:val="both"/>
              <w:rPr>
                <w:ins w:id="293" w:author="Author"/>
                <w:rFonts w:ascii="inherit" w:eastAsia="Times New Roman" w:hAnsi="inherit" w:cs="Times New Roman"/>
                <w:sz w:val="24"/>
                <w:szCs w:val="24"/>
                <w:lang w:eastAsia="en-GB"/>
              </w:rPr>
            </w:pPr>
          </w:p>
        </w:tc>
        <w:tc>
          <w:tcPr>
            <w:tcW w:w="0" w:type="auto"/>
            <w:shd w:val="clear" w:color="auto" w:fill="auto"/>
          </w:tcPr>
          <w:p w14:paraId="29363A88" w14:textId="77777777" w:rsidR="00A40EAE" w:rsidRPr="003B7AE9" w:rsidDel="00C03ECF" w:rsidRDefault="00A40EAE" w:rsidP="00C03ECF">
            <w:pPr>
              <w:spacing w:before="120" w:after="0" w:line="240" w:lineRule="auto"/>
              <w:jc w:val="both"/>
              <w:rPr>
                <w:ins w:id="294" w:author="Author"/>
                <w:rFonts w:ascii="inherit" w:eastAsia="Times New Roman" w:hAnsi="inherit" w:cs="Times New Roman"/>
                <w:sz w:val="24"/>
                <w:szCs w:val="24"/>
                <w:lang w:eastAsia="en-GB"/>
              </w:rPr>
            </w:pPr>
          </w:p>
        </w:tc>
      </w:tr>
    </w:tbl>
    <w:p w14:paraId="38A6764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22</w:t>
      </w:r>
    </w:p>
    <w:p w14:paraId="6514465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D power park modules</w:t>
      </w:r>
    </w:p>
    <w:p w14:paraId="55DBCC4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Type D power park modules shall fulfil the requirements listed in Articles 13, except for Article 13(2)(b), (6) and (7), Article 14, except for Article 14(2), Article 15, except for Article 15(3), Article 16, Article 20 except for Article 20(2)(a) and Article 21.</w:t>
      </w:r>
    </w:p>
    <w:p w14:paraId="6C37A01E"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4</w:t>
      </w:r>
    </w:p>
    <w:p w14:paraId="2D069C2E"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offshore power park modules</w:t>
      </w:r>
    </w:p>
    <w:p w14:paraId="71A25F2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23</w:t>
      </w:r>
    </w:p>
    <w:p w14:paraId="7D29888C"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3D686F5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requirements set out in this Chapter apply to the connection to the network of AC-connected power park modules located offshore. An AC-connected power park module located offshore which does not have an offshore connection point shall be considered as an onshore power park module and thus shall comply with the requirements governing power park modules situated onshore.</w:t>
      </w:r>
    </w:p>
    <w:p w14:paraId="6A8499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offshore connection point of an AC-connected offshore power park module shall be specified by the relevant system operator.</w:t>
      </w:r>
    </w:p>
    <w:p w14:paraId="7BFBDA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AC-connected offshore power park modules within the scope of this Regulation shall be categorised in accordance with the following offshore grid connection system configurations: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C5FEB7" w14:textId="77777777" w:rsidTr="003B7AE9">
        <w:tc>
          <w:tcPr>
            <w:tcW w:w="0" w:type="auto"/>
            <w:shd w:val="clear" w:color="auto" w:fill="auto"/>
            <w:hideMark/>
          </w:tcPr>
          <w:p w14:paraId="07F576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EBEE7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configuration 1: AC connection to a single onshore grid interconnection point whereby one or more offshore power park modules that are interconnected offshore to form an offshore AC system are connected to the onshore system;</w:t>
            </w:r>
          </w:p>
        </w:tc>
      </w:tr>
    </w:tbl>
    <w:p w14:paraId="42C97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C2A5A2A" w14:textId="77777777" w:rsidTr="003B7AE9">
        <w:tc>
          <w:tcPr>
            <w:tcW w:w="0" w:type="auto"/>
            <w:shd w:val="clear" w:color="auto" w:fill="auto"/>
            <w:hideMark/>
          </w:tcPr>
          <w:p w14:paraId="467E15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A4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configuration 2: meshed AC connections whereby a number of offshore power park modules are interconnected offshore to form an offshore AC system and the offshore AC system is connected to the onshore system at two or more onshore grid interconnection points.</w:t>
            </w:r>
          </w:p>
        </w:tc>
      </w:tr>
    </w:tbl>
    <w:p w14:paraId="1FD1AE0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24</w:t>
      </w:r>
    </w:p>
    <w:p w14:paraId="4A0E72A0"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Frequency stability requirements applicable to AC-connected offshore power park modules</w:t>
      </w:r>
    </w:p>
    <w:p w14:paraId="275038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frequency stability requirements laid down respectively in Article 13(1) to (5), except for Article 13(2)(b), Article 15(2) and Article 21(2) shall apply to any AC-connected offshore power park module.</w:t>
      </w:r>
    </w:p>
    <w:p w14:paraId="4B9147F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25</w:t>
      </w:r>
    </w:p>
    <w:p w14:paraId="1F82F2E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Voltage stability requirements applicable to AC-connected offshore power park modules</w:t>
      </w:r>
    </w:p>
    <w:p w14:paraId="7DAD3A6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Without prejudice to point (a) of Article 14(3) and point (a) of Article 16(3), an AC-connected offshore power park module shall be capable of staying connected to the network and operating within the ranges of the network voltage at the connection point, expressed by the voltage at the connection point related to reference 1 pu voltage, and for the time periods specified in Table 10.</w:t>
      </w:r>
    </w:p>
    <w:p w14:paraId="79A7050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provisions of paragraph 1, the relevant TSO in Spain may require AC-connected offshore power park modules to remain connected to the network in the voltage range between 1,05 pu and 1,0875 pu for an unlimited period.</w:t>
      </w:r>
    </w:p>
    <w:p w14:paraId="17795FA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Notwithstanding the provisions of paragraph 1, the relevant TSOs in the Baltic synchronous area may require AC-connected offshore power park modules to remain connected to the 400 kV network in the voltage range and for the time periods that apply to the Continental Europe synchronous area.</w:t>
      </w:r>
    </w:p>
    <w:p w14:paraId="265819E2"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Table 10</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670"/>
        <w:gridCol w:w="2126"/>
        <w:gridCol w:w="2214"/>
      </w:tblGrid>
      <w:tr w:rsidR="003B7AE9" w:rsidRPr="003B7AE9" w14:paraId="7D3589F6"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5C91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6171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584AA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4068E93F"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FAAEA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0A57E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DA93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0C800BD"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3C8F80C"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E095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 pu-1,118 pu</w:t>
            </w:r>
            <w:hyperlink r:id="rId26"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E301C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ABF0BEA"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3D13D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317EF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hyperlink r:id="rId27"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E0A2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3F3079F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E38BC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A209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hyperlink r:id="rId28"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61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7F966D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1C3B64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337B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29"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28380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52664A1B"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EA1B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27DA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F1AC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13370F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935C3E7"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94E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0"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4F9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34FB971"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D81F5C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BF57D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1"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98DC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more than 60 minutes</w:t>
            </w:r>
          </w:p>
        </w:tc>
      </w:tr>
      <w:tr w:rsidR="003B7AE9" w:rsidRPr="003B7AE9" w14:paraId="74748AB1"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8A24E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B7821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hyperlink r:id="rId32"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507B9E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7824A0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5F9A116"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A59B5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hyperlink r:id="rId33"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523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4DDCF8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C5F7D7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5DD0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4"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81BFD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2E9398DD"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7001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EFDA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596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CF817E"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5C1A7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7052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hyperlink r:id="rId35"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206B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954760E"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A7C113"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A6CAF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hyperlink r:id="rId36"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C485F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6DA7E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41AD55"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383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hyperlink r:id="rId37"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D15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0C39996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CF9EEA"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1047D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0,88 pu-0,90 pu</w:t>
            </w:r>
            <w:hyperlink r:id="rId38"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A176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6A1E2AE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BDBF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68AA9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pu-1,097 pu</w:t>
            </w:r>
            <w:hyperlink r:id="rId39"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64CD2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FD8B64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260B7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9FD2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1,097 pu-1,15 pu</w:t>
            </w:r>
            <w:hyperlink r:id="rId40"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21CD9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17D4AF6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table shows the minimum period during which an AC-connected offshore power park module must be capable of operating over different voltage ranges deviating from the reference 1 pu value without disconnecting.</w:t>
      </w:r>
    </w:p>
    <w:p w14:paraId="55591F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voltage stability requirements specified respectively in points (b) and (c) of Article 20(2) as well as in Article 21(3) shall apply to any AC-connected offshore power park module.</w:t>
      </w:r>
    </w:p>
    <w:p w14:paraId="571227C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reactive power capability at maximum capacity specified in point (b) of Article 21(3) shall apply to AC-connected offshore power park modules, except for Table 9. Instead, the requirements of Table 11 shall apply.</w:t>
      </w:r>
    </w:p>
    <w:p w14:paraId="6E8E0670"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Table 11</w:t>
      </w:r>
    </w:p>
    <w:p w14:paraId="5999F983"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b/>
          <w:bCs/>
          <w:color w:val="000000"/>
          <w:sz w:val="24"/>
          <w:szCs w:val="24"/>
          <w:lang w:eastAsia="en-GB"/>
        </w:rPr>
        <w:t>Parameters for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116"/>
        <w:gridCol w:w="1447"/>
        <w:gridCol w:w="1447"/>
      </w:tblGrid>
      <w:tr w:rsidR="003B7AE9" w:rsidRPr="003B7AE9" w14:paraId="5672C429"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05F62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BFF3C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F8F8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w:t>
            </w:r>
            <w:r w:rsidRPr="003B7AE9">
              <w:rPr>
                <w:rFonts w:ascii="inherit" w:eastAsia="Times New Roman" w:hAnsi="inherit" w:cs="Times New Roman"/>
                <w:b/>
                <w:bCs/>
                <w:lang w:eastAsia="en-GB"/>
              </w:rPr>
              <w:lastRenderedPageBreak/>
              <w:t>state voltage level in PU</w:t>
            </w:r>
          </w:p>
        </w:tc>
      </w:tr>
      <w:tr w:rsidR="003B7AE9" w:rsidRPr="003B7AE9" w14:paraId="7F2874DD"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DC42D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FD2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941C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75F6914"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183E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32E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ABDD8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4EC49357"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EEB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B1236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hyperlink r:id="rId41" w:anchor="ntr***-L_2016112EN.01000101-E0009"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p w14:paraId="3EA8D4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0,33</w:t>
            </w:r>
            <w:hyperlink r:id="rId42" w:anchor="ntr****-L_2016112EN.01000101-E0010"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DCE8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A45C9A2"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554E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9FC2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0405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257C9A4F"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5535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EC8D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0E451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w:t>
            </w:r>
          </w:p>
        </w:tc>
      </w:tr>
    </w:tbl>
    <w:p w14:paraId="3838893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26</w:t>
      </w:r>
    </w:p>
    <w:p w14:paraId="6BF4C58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Robustness requirements applicable to AC-connected offshore power park modules</w:t>
      </w:r>
    </w:p>
    <w:p w14:paraId="284A3E2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robustness requirements of power-generating modules laid down in Article 15(4) and Article 20(3) shall apply to AC-connected offshore power park modules.</w:t>
      </w:r>
    </w:p>
    <w:p w14:paraId="434053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fault-ride-through capability requirements laid down in point (a) of Article 14(3) and point (a) of Article 16(3) shall apply to AC-connected offshore power park modules.</w:t>
      </w:r>
    </w:p>
    <w:p w14:paraId="15DD0C8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27</w:t>
      </w:r>
    </w:p>
    <w:p w14:paraId="5C35DA4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System restoration requirements applicable to AC-connected offshore power park modules</w:t>
      </w:r>
    </w:p>
    <w:p w14:paraId="1903A3B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system restoration requirements laid down respectively in Article 14(4) and Article 15(5) shall apply to AC-connected offshore power park modules.</w:t>
      </w:r>
    </w:p>
    <w:p w14:paraId="3BACA016"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28</w:t>
      </w:r>
    </w:p>
    <w:p w14:paraId="6886487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system management requirements applicable to AC-connected offshore power park modules</w:t>
      </w:r>
    </w:p>
    <w:p w14:paraId="0296698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general system management requirements laid down in Article 14(5), Article 15(6) and Article 16(4) shall apply to AC-connected offshore power park modules.</w:t>
      </w:r>
    </w:p>
    <w:p w14:paraId="5F5B1C49"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III</w:t>
      </w:r>
    </w:p>
    <w:p w14:paraId="4558F7DC"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PROCEDURE FOR CONNECTION</w:t>
      </w:r>
    </w:p>
    <w:p w14:paraId="01298D8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3226A538"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Connection of new power-generating modules</w:t>
      </w:r>
    </w:p>
    <w:p w14:paraId="0F9D2BE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29</w:t>
      </w:r>
    </w:p>
    <w:p w14:paraId="1BA980F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50C454B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facility owner shall demonstrate to the relevant system operator that it has complied with the requirements set out in Title II of this Regulation by completing successfully the operational notification procedure for connection of each power-generating module described in Articles 30 to 37.</w:t>
      </w:r>
    </w:p>
    <w:p w14:paraId="16F394D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clarify and make publicly available the details of the operational notification procedure.</w:t>
      </w:r>
    </w:p>
    <w:p w14:paraId="19A0CFE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30</w:t>
      </w:r>
    </w:p>
    <w:p w14:paraId="49555AD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of type A power-generating modules</w:t>
      </w:r>
    </w:p>
    <w:p w14:paraId="6A8AB63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operational notification procedure for connection of each new type A power-generating module shall consist of submitting an installation document. The power-generating facility owner shall ensure that the required information is filled in on an installation document obtained from the relevant system operator and is submitted to the system operator. Separate installation documents shall be provided for each power-generating module within the power-generating facility.</w:t>
      </w:r>
    </w:p>
    <w:p w14:paraId="667DE44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ensure that the required information can be submitted by third parties on behalf of the power-generating facility owner.</w:t>
      </w:r>
    </w:p>
    <w:p w14:paraId="06AA5DE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specify the content of the installation document, which shall have at least the following information:</w:t>
      </w:r>
    </w:p>
    <w:tbl>
      <w:tblPr>
        <w:tblW w:w="5000" w:type="pct"/>
        <w:tblCellMar>
          <w:left w:w="0" w:type="dxa"/>
          <w:right w:w="0" w:type="dxa"/>
        </w:tblCellMar>
        <w:tblLook w:val="04A0" w:firstRow="1" w:lastRow="0" w:firstColumn="1" w:lastColumn="0" w:noHBand="0" w:noVBand="1"/>
      </w:tblPr>
      <w:tblGrid>
        <w:gridCol w:w="553"/>
        <w:gridCol w:w="8473"/>
      </w:tblGrid>
      <w:tr w:rsidR="003B7AE9" w:rsidRPr="003B7AE9" w14:paraId="471B402A" w14:textId="77777777" w:rsidTr="003B7AE9">
        <w:tc>
          <w:tcPr>
            <w:tcW w:w="0" w:type="auto"/>
            <w:shd w:val="clear" w:color="auto" w:fill="auto"/>
            <w:hideMark/>
          </w:tcPr>
          <w:p w14:paraId="50E0CA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AB0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location at which the connection is made;</w:t>
            </w:r>
          </w:p>
        </w:tc>
      </w:tr>
    </w:tbl>
    <w:p w14:paraId="7B796E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3B7AE9" w:rsidRPr="003B7AE9" w14:paraId="390166C9" w14:textId="77777777" w:rsidTr="003B7AE9">
        <w:tc>
          <w:tcPr>
            <w:tcW w:w="0" w:type="auto"/>
            <w:shd w:val="clear" w:color="auto" w:fill="auto"/>
            <w:hideMark/>
          </w:tcPr>
          <w:p w14:paraId="7C9551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75DE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date of the connection;</w:t>
            </w:r>
          </w:p>
        </w:tc>
      </w:tr>
    </w:tbl>
    <w:p w14:paraId="05D108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520"/>
      </w:tblGrid>
      <w:tr w:rsidR="003B7AE9" w:rsidRPr="003B7AE9" w14:paraId="0A6612F8" w14:textId="77777777" w:rsidTr="003B7AE9">
        <w:tc>
          <w:tcPr>
            <w:tcW w:w="0" w:type="auto"/>
            <w:shd w:val="clear" w:color="auto" w:fill="auto"/>
            <w:hideMark/>
          </w:tcPr>
          <w:p w14:paraId="3F48D4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07B2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maximum capacity of the installation in kW;</w:t>
            </w:r>
          </w:p>
        </w:tc>
      </w:tr>
    </w:tbl>
    <w:p w14:paraId="08F274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2"/>
        <w:gridCol w:w="8284"/>
      </w:tblGrid>
      <w:tr w:rsidR="003B7AE9" w:rsidRPr="003B7AE9" w14:paraId="53BB8488" w14:textId="77777777" w:rsidTr="003B7AE9">
        <w:tc>
          <w:tcPr>
            <w:tcW w:w="0" w:type="auto"/>
            <w:shd w:val="clear" w:color="auto" w:fill="auto"/>
            <w:hideMark/>
          </w:tcPr>
          <w:p w14:paraId="586D67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82237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type of primary energy source;</w:t>
            </w:r>
          </w:p>
        </w:tc>
      </w:tr>
    </w:tbl>
    <w:p w14:paraId="5BD825C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BACE648" w14:textId="77777777" w:rsidTr="003B7AE9">
        <w:tc>
          <w:tcPr>
            <w:tcW w:w="0" w:type="auto"/>
            <w:shd w:val="clear" w:color="auto" w:fill="auto"/>
            <w:hideMark/>
          </w:tcPr>
          <w:p w14:paraId="0E2F25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41CC0A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classification of the power-generating module as an emerging technology according to Title VI of this Regulation;</w:t>
            </w:r>
          </w:p>
        </w:tc>
      </w:tr>
    </w:tbl>
    <w:p w14:paraId="430B39A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5E096243" w14:textId="77777777" w:rsidTr="003B7AE9">
        <w:tc>
          <w:tcPr>
            <w:tcW w:w="0" w:type="auto"/>
            <w:shd w:val="clear" w:color="auto" w:fill="auto"/>
            <w:hideMark/>
          </w:tcPr>
          <w:p w14:paraId="20AF08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75D741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reference to equipment certificates issued by an authorised certifier used for equipment that is in the site installation;</w:t>
            </w:r>
          </w:p>
        </w:tc>
      </w:tr>
    </w:tbl>
    <w:p w14:paraId="290B88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13A07EE4" w14:textId="77777777" w:rsidTr="003B7AE9">
        <w:tc>
          <w:tcPr>
            <w:tcW w:w="0" w:type="auto"/>
            <w:shd w:val="clear" w:color="auto" w:fill="auto"/>
            <w:hideMark/>
          </w:tcPr>
          <w:p w14:paraId="3A86EA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64D67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 regards equipment used, for which an equipment certificate has not been received, information shall be provided as directed by the relevant system operator; and</w:t>
            </w:r>
          </w:p>
        </w:tc>
      </w:tr>
    </w:tbl>
    <w:p w14:paraId="0F309BE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3B7AE9" w:rsidRPr="003B7AE9" w14:paraId="45644A6A" w14:textId="77777777" w:rsidTr="003B7AE9">
        <w:tc>
          <w:tcPr>
            <w:tcW w:w="0" w:type="auto"/>
            <w:shd w:val="clear" w:color="auto" w:fill="auto"/>
            <w:hideMark/>
          </w:tcPr>
          <w:p w14:paraId="56DA24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w:t>
            </w:r>
          </w:p>
        </w:tc>
        <w:tc>
          <w:tcPr>
            <w:tcW w:w="0" w:type="auto"/>
            <w:shd w:val="clear" w:color="auto" w:fill="auto"/>
            <w:hideMark/>
          </w:tcPr>
          <w:p w14:paraId="09B6D0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contact details of the power-generating facility owner and the installer and their signatures.</w:t>
            </w:r>
          </w:p>
        </w:tc>
      </w:tr>
    </w:tbl>
    <w:p w14:paraId="33879B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shall ensure that the relevant system operator or the competent authority of the Member State is notified about the permanent decommissioning of a power-generating module in accordance with national legislation.</w:t>
      </w:r>
    </w:p>
    <w:p w14:paraId="745413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ensure that such notification can be made by third parties, including aggregators.</w:t>
      </w:r>
    </w:p>
    <w:p w14:paraId="5884629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31</w:t>
      </w:r>
    </w:p>
    <w:p w14:paraId="69C6127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of type B, C and D power-generating modules</w:t>
      </w:r>
    </w:p>
    <w:p w14:paraId="6EC03FF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The operational notification procedure for connection of each new type B, C and D power-generating module shall allow the use of equipment certificates issued by an authorised certifier.</w:t>
      </w:r>
    </w:p>
    <w:p w14:paraId="6063D36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32</w:t>
      </w:r>
    </w:p>
    <w:p w14:paraId="70B2186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Procedure for type B and C power-generating modules</w:t>
      </w:r>
    </w:p>
    <w:p w14:paraId="7B5FA05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For the purpose of operational notification for connection of each new type B and C power-generating module, a power-generating module document (‘PGMD’) shall be provided by the power-generating facility owner to the relevant system operator and shall include a statement of compliance.</w:t>
      </w:r>
    </w:p>
    <w:p w14:paraId="1E96A03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each power-generating module within the power-generating facility, separate independent PGMDs shall be provided.</w:t>
      </w:r>
    </w:p>
    <w:p w14:paraId="138E296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format of the PGMD and the information to be given therein shall be specified by the relevant system operator. The relevant system operator shall have the right to request that the power-generating facility owner include the following in the PGMD:</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B3706B" w14:textId="77777777" w:rsidTr="003B7AE9">
        <w:tc>
          <w:tcPr>
            <w:tcW w:w="0" w:type="auto"/>
            <w:shd w:val="clear" w:color="auto" w:fill="auto"/>
            <w:hideMark/>
          </w:tcPr>
          <w:p w14:paraId="4FD6A4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85EFA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evidence of an agreement on the protection and control settings relevant to the connection point between the relevant system operator and the power-generating facility owner;</w:t>
            </w:r>
          </w:p>
        </w:tc>
      </w:tr>
    </w:tbl>
    <w:p w14:paraId="74ECAC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3"/>
        <w:gridCol w:w="8283"/>
      </w:tblGrid>
      <w:tr w:rsidR="003B7AE9" w:rsidRPr="003B7AE9" w14:paraId="4F72997A" w14:textId="77777777" w:rsidTr="003B7AE9">
        <w:tc>
          <w:tcPr>
            <w:tcW w:w="0" w:type="auto"/>
            <w:shd w:val="clear" w:color="auto" w:fill="auto"/>
            <w:hideMark/>
          </w:tcPr>
          <w:p w14:paraId="36AD74D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768ED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7A76CDC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06874A3" w14:textId="77777777" w:rsidTr="003B7AE9">
        <w:tc>
          <w:tcPr>
            <w:tcW w:w="0" w:type="auto"/>
            <w:shd w:val="clear" w:color="auto" w:fill="auto"/>
            <w:hideMark/>
          </w:tcPr>
          <w:p w14:paraId="3AC18A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DEB8C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technical data of the power-generating module with relevance to the grid connection as specified by the relevant system operator;</w:t>
            </w:r>
          </w:p>
        </w:tc>
      </w:tr>
    </w:tbl>
    <w:p w14:paraId="024F67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A30F08D" w14:textId="77777777" w:rsidTr="003B7AE9">
        <w:tc>
          <w:tcPr>
            <w:tcW w:w="0" w:type="auto"/>
            <w:shd w:val="clear" w:color="auto" w:fill="auto"/>
            <w:hideMark/>
          </w:tcPr>
          <w:p w14:paraId="3B468F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1D03E9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certificates issued by an authorised certifier in respect of power-generating modules, where these are relied upon as part of the evidence of compliance;</w:t>
            </w:r>
          </w:p>
        </w:tc>
      </w:tr>
    </w:tbl>
    <w:p w14:paraId="02891C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8E9260" w14:textId="77777777" w:rsidTr="003B7AE9">
        <w:tc>
          <w:tcPr>
            <w:tcW w:w="0" w:type="auto"/>
            <w:shd w:val="clear" w:color="auto" w:fill="auto"/>
            <w:hideMark/>
          </w:tcPr>
          <w:p w14:paraId="61154F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99F83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Type C power-generating modules, simulation models pursuant to point (c) of Article 15(6);</w:t>
            </w:r>
          </w:p>
        </w:tc>
      </w:tr>
    </w:tbl>
    <w:p w14:paraId="4392521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16C33FF" w14:textId="77777777" w:rsidTr="003B7AE9">
        <w:tc>
          <w:tcPr>
            <w:tcW w:w="0" w:type="auto"/>
            <w:shd w:val="clear" w:color="auto" w:fill="auto"/>
            <w:hideMark/>
          </w:tcPr>
          <w:p w14:paraId="5F6498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13B0C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test reports demonstrating steady-state and dynamic performance as required by Chapters 2, 3 and 4 of Title IV, including use of actual measured values during testing, to the level of detail required by the relevant system operator; and</w:t>
            </w:r>
          </w:p>
        </w:tc>
      </w:tr>
    </w:tbl>
    <w:p w14:paraId="6F138B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4496DF78" w14:textId="77777777" w:rsidTr="003B7AE9">
        <w:tc>
          <w:tcPr>
            <w:tcW w:w="0" w:type="auto"/>
            <w:shd w:val="clear" w:color="auto" w:fill="auto"/>
            <w:hideMark/>
          </w:tcPr>
          <w:p w14:paraId="5BCF8A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43F5B7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demonstrating steady-state and dynamic performance as required by Chapters 5, 6 or 7 of Title IV, to the level of detail required by the relevant system operator.</w:t>
            </w:r>
          </w:p>
        </w:tc>
      </w:tr>
    </w:tbl>
    <w:p w14:paraId="6B07EA9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system operator, on acceptance of a complete and adequate PGMD, shall issue a final operational notification to the power-generating facility owner.</w:t>
      </w:r>
    </w:p>
    <w:p w14:paraId="29BE8C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power-generating facility owner shall notify the relevant system operator or the competent authority of the Member State about the permanent decommissioning of a power-generating module in accordance with national legislation.</w:t>
      </w:r>
    </w:p>
    <w:p w14:paraId="0E2888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Where applicable, the relevant system operator shall ensure that the commissioning and decommissioning of Type B and Type C power-generating modules can be notified electronically.</w:t>
      </w:r>
    </w:p>
    <w:p w14:paraId="440BFE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Member States may provide that the PGMD shall be issued by an authorised certifier.</w:t>
      </w:r>
    </w:p>
    <w:p w14:paraId="1B3C419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33</w:t>
      </w:r>
    </w:p>
    <w:p w14:paraId="71AE171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Procedure for type D power-generating modules</w:t>
      </w:r>
    </w:p>
    <w:p w14:paraId="3EBA007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operational notification procedure for connection of each new type D power-generating module shall comprise:</w:t>
      </w:r>
    </w:p>
    <w:tbl>
      <w:tblPr>
        <w:tblW w:w="5000" w:type="pct"/>
        <w:tblCellMar>
          <w:left w:w="0" w:type="dxa"/>
          <w:right w:w="0" w:type="dxa"/>
        </w:tblCellMar>
        <w:tblLook w:val="04A0" w:firstRow="1" w:lastRow="0" w:firstColumn="1" w:lastColumn="0" w:noHBand="0" w:noVBand="1"/>
      </w:tblPr>
      <w:tblGrid>
        <w:gridCol w:w="552"/>
        <w:gridCol w:w="8474"/>
      </w:tblGrid>
      <w:tr w:rsidR="003B7AE9" w:rsidRPr="003B7AE9" w14:paraId="44879FD1" w14:textId="77777777" w:rsidTr="003B7AE9">
        <w:tc>
          <w:tcPr>
            <w:tcW w:w="0" w:type="auto"/>
            <w:shd w:val="clear" w:color="auto" w:fill="auto"/>
            <w:hideMark/>
          </w:tcPr>
          <w:p w14:paraId="00B0A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02A5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energisation operational notification (‘EON’);</w:t>
            </w:r>
          </w:p>
        </w:tc>
      </w:tr>
    </w:tbl>
    <w:p w14:paraId="220AEC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93"/>
        <w:gridCol w:w="8433"/>
      </w:tblGrid>
      <w:tr w:rsidR="003B7AE9" w:rsidRPr="003B7AE9" w14:paraId="2E0A9281" w14:textId="77777777" w:rsidTr="003B7AE9">
        <w:tc>
          <w:tcPr>
            <w:tcW w:w="0" w:type="auto"/>
            <w:shd w:val="clear" w:color="auto" w:fill="auto"/>
            <w:hideMark/>
          </w:tcPr>
          <w:p w14:paraId="1821DA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5CE1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interim operational notification (‘ION’); and</w:t>
            </w:r>
          </w:p>
        </w:tc>
      </w:tr>
    </w:tbl>
    <w:p w14:paraId="66A31F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45"/>
        <w:gridCol w:w="8381"/>
      </w:tblGrid>
      <w:tr w:rsidR="003B7AE9" w:rsidRPr="003B7AE9" w14:paraId="26AB722D" w14:textId="77777777" w:rsidTr="003B7AE9">
        <w:tc>
          <w:tcPr>
            <w:tcW w:w="0" w:type="auto"/>
            <w:shd w:val="clear" w:color="auto" w:fill="auto"/>
            <w:hideMark/>
          </w:tcPr>
          <w:p w14:paraId="1AF1CF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A053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final operational notification (‘FON’).</w:t>
            </w:r>
          </w:p>
        </w:tc>
      </w:tr>
    </w:tbl>
    <w:p w14:paraId="1A47FC3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34</w:t>
      </w:r>
    </w:p>
    <w:p w14:paraId="56A2C77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Energisation operational notification for type D power-generating modules</w:t>
      </w:r>
    </w:p>
    <w:p w14:paraId="3DCA9D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 EON shall entitle the power-generating facility owner to energise its internal network and auxiliaries for the power-generating modules by using the grid connection that is specified for the connection point.</w:t>
      </w:r>
    </w:p>
    <w:p w14:paraId="2101B65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An EON shall be issued by the relevant system operator, subject to completion of preparations including agreement on the protection and control settings relevant to the connection point between the relevant system operator and the power-generating facility owner.</w:t>
      </w:r>
    </w:p>
    <w:p w14:paraId="59BC1A5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35</w:t>
      </w:r>
    </w:p>
    <w:p w14:paraId="204C52E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Interim operational notification for type D power-generating modules</w:t>
      </w:r>
    </w:p>
    <w:p w14:paraId="2B1632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 ION shall entitle the power-generating facility owner to operate the power-generating module and generate power by using the grid connection for a limited period of time.</w:t>
      </w:r>
    </w:p>
    <w:p w14:paraId="0D9F218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An ION shall be issued by the relevant system operator, subject to completion of the data and study review process as required by this Article.</w:t>
      </w:r>
    </w:p>
    <w:p w14:paraId="2CD4D4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data and study review, the relevant system operator shall have the right to request that the power-generating facility owner provide the following:</w:t>
      </w:r>
    </w:p>
    <w:tbl>
      <w:tblPr>
        <w:tblW w:w="5000" w:type="pct"/>
        <w:tblCellMar>
          <w:left w:w="0" w:type="dxa"/>
          <w:right w:w="0" w:type="dxa"/>
        </w:tblCellMar>
        <w:tblLook w:val="04A0" w:firstRow="1" w:lastRow="0" w:firstColumn="1" w:lastColumn="0" w:noHBand="0" w:noVBand="1"/>
      </w:tblPr>
      <w:tblGrid>
        <w:gridCol w:w="713"/>
        <w:gridCol w:w="8313"/>
      </w:tblGrid>
      <w:tr w:rsidR="003B7AE9" w:rsidRPr="003B7AE9" w14:paraId="440C4AFB" w14:textId="77777777" w:rsidTr="003B7AE9">
        <w:tc>
          <w:tcPr>
            <w:tcW w:w="0" w:type="auto"/>
            <w:shd w:val="clear" w:color="auto" w:fill="auto"/>
            <w:hideMark/>
          </w:tcPr>
          <w:p w14:paraId="7BF400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3F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26A5647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58297BD" w14:textId="77777777" w:rsidTr="003B7AE9">
        <w:tc>
          <w:tcPr>
            <w:tcW w:w="0" w:type="auto"/>
            <w:shd w:val="clear" w:color="auto" w:fill="auto"/>
            <w:hideMark/>
          </w:tcPr>
          <w:p w14:paraId="320CD9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1F029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technical data on the power-generating module of relevance to the grid connection as specified by the relevant system operator;</w:t>
            </w:r>
          </w:p>
        </w:tc>
      </w:tr>
    </w:tbl>
    <w:p w14:paraId="5E041E0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157AE22" w14:textId="77777777" w:rsidTr="003B7AE9">
        <w:tc>
          <w:tcPr>
            <w:tcW w:w="0" w:type="auto"/>
            <w:shd w:val="clear" w:color="auto" w:fill="auto"/>
            <w:hideMark/>
          </w:tcPr>
          <w:p w14:paraId="5F01C4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1D271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certificates issued by an authorised certifier in respect of power-generating modules, where they are relied upon as part of the evidence of compliance;</w:t>
            </w:r>
          </w:p>
        </w:tc>
      </w:tr>
    </w:tbl>
    <w:p w14:paraId="7BC0284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0067CA1" w14:textId="77777777" w:rsidTr="003B7AE9">
        <w:tc>
          <w:tcPr>
            <w:tcW w:w="0" w:type="auto"/>
            <w:shd w:val="clear" w:color="auto" w:fill="auto"/>
            <w:hideMark/>
          </w:tcPr>
          <w:p w14:paraId="15D591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D35B2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simulation models, as specified by point (c) of Article 15(6) and required by the relevant system operator;</w:t>
            </w:r>
          </w:p>
        </w:tc>
      </w:tr>
    </w:tbl>
    <w:p w14:paraId="23E816F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2108841" w14:textId="77777777" w:rsidTr="003B7AE9">
        <w:tc>
          <w:tcPr>
            <w:tcW w:w="0" w:type="auto"/>
            <w:shd w:val="clear" w:color="auto" w:fill="auto"/>
            <w:hideMark/>
          </w:tcPr>
          <w:p w14:paraId="19C5B9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51695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demonstrating the expected steady-state and dynamic performance as required by Chapter 5, 6 or 7 of Title IV; and</w:t>
            </w:r>
          </w:p>
        </w:tc>
      </w:tr>
    </w:tbl>
    <w:p w14:paraId="5F48093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933A" w14:textId="77777777" w:rsidTr="003B7AE9">
        <w:tc>
          <w:tcPr>
            <w:tcW w:w="0" w:type="auto"/>
            <w:shd w:val="clear" w:color="auto" w:fill="auto"/>
            <w:hideMark/>
          </w:tcPr>
          <w:p w14:paraId="699585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284288B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intended compliance tests in accordance with Chapters 2, 3 and 4 of Title IV.</w:t>
            </w:r>
          </w:p>
        </w:tc>
      </w:tr>
    </w:tbl>
    <w:p w14:paraId="4810E6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4.   The maximum period during which the power-generating facility owner may maintain ION status shall be 24 months. The relevant system operator is entitled to specify a shorter ION validity period. An extension of the ION shall be granted only if the </w:t>
      </w:r>
      <w:r w:rsidRPr="003B7AE9">
        <w:rPr>
          <w:rFonts w:ascii="inherit" w:eastAsia="Times New Roman" w:hAnsi="inherit" w:cs="Times New Roman"/>
          <w:color w:val="000000"/>
          <w:sz w:val="24"/>
          <w:szCs w:val="24"/>
          <w:lang w:eastAsia="en-GB"/>
        </w:rPr>
        <w:lastRenderedPageBreak/>
        <w:t>power-generating facility owner has made substantial progress towards full compliance. Outstanding issues shall be clearly identified at the time of requesting extension.</w:t>
      </w:r>
    </w:p>
    <w:p w14:paraId="4B629D3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An extension of the period during which the power-generating facility owner may maintain ION status, beyond the period established in paragraph 4, may be granted if a request for a derogation is made to the relevant system operator before the expiry of that period in accordance with the derogation procedure laid down in Article 60.</w:t>
      </w:r>
    </w:p>
    <w:p w14:paraId="2136CEA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36</w:t>
      </w:r>
    </w:p>
    <w:p w14:paraId="4EA2BDE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Final operational notification for type D power-generating modules</w:t>
      </w:r>
    </w:p>
    <w:p w14:paraId="545CFE1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 FON shall entitle the power-generating facility owner to operate a power-generating module by using the grid connection.</w:t>
      </w:r>
    </w:p>
    <w:p w14:paraId="0E8CC62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FON shall be issued by the relevant system operator, upon prior removal of all incompatibilities identified for the purpose of ION status and subject to completion of the data and study review process as required by this Article.</w:t>
      </w:r>
    </w:p>
    <w:p w14:paraId="4999603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For the purposes of the data and study review, the power-generating facility owner must submit the following to the relevant system operator:</w:t>
      </w:r>
    </w:p>
    <w:tbl>
      <w:tblPr>
        <w:tblW w:w="5000" w:type="pct"/>
        <w:tblCellMar>
          <w:left w:w="0" w:type="dxa"/>
          <w:right w:w="0" w:type="dxa"/>
        </w:tblCellMar>
        <w:tblLook w:val="04A0" w:firstRow="1" w:lastRow="0" w:firstColumn="1" w:lastColumn="0" w:noHBand="0" w:noVBand="1"/>
      </w:tblPr>
      <w:tblGrid>
        <w:gridCol w:w="597"/>
        <w:gridCol w:w="8429"/>
      </w:tblGrid>
      <w:tr w:rsidR="003B7AE9" w:rsidRPr="003B7AE9" w14:paraId="1090CA3C" w14:textId="77777777" w:rsidTr="003B7AE9">
        <w:tc>
          <w:tcPr>
            <w:tcW w:w="0" w:type="auto"/>
            <w:shd w:val="clear" w:color="auto" w:fill="auto"/>
            <w:hideMark/>
          </w:tcPr>
          <w:p w14:paraId="1C0CE6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5EE4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itemised statement of compliance; and</w:t>
            </w:r>
          </w:p>
        </w:tc>
      </w:tr>
    </w:tbl>
    <w:p w14:paraId="1DAB23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4A8F7C5" w14:textId="77777777" w:rsidTr="003B7AE9">
        <w:tc>
          <w:tcPr>
            <w:tcW w:w="0" w:type="auto"/>
            <w:shd w:val="clear" w:color="auto" w:fill="auto"/>
            <w:hideMark/>
          </w:tcPr>
          <w:p w14:paraId="497C1A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904B5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update of applicable technical data, simulation models and studies as referred to in points (b), (d) and (e) of Article 35(3), including the use of actual measured values during testing.</w:t>
            </w:r>
          </w:p>
        </w:tc>
      </w:tr>
    </w:tbl>
    <w:p w14:paraId="6135EC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If incompatibility is identified in connection with the issuing of the FON, a derogation may be granted upon a request made to the relevant system operator, in accordance with the derogation procedure described in Title V. A FON shall be issued by the relevant system operator if the power-generating module complies with the provisions of the derogation.</w:t>
      </w:r>
    </w:p>
    <w:p w14:paraId="6CC0A89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Where a request for a derogation is rejected, the relevant system operator shall have the right to refuse to allow the operation of the power-generating module until the power-generating facility owner and the relevant system operator resolve the incompatibility and the relevant system operator considers that the power-generating module complies with the provisions of this Regulation.</w:t>
      </w:r>
    </w:p>
    <w:p w14:paraId="3610EB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If the relevant system operator and the power-generating facility owner do not resolve the incompatibility within a reasonable time frame, but in any case not later than six months after the notification of the rejection of the request for a derogation, each party may refer the issue for decision to the regulatory authority.</w:t>
      </w:r>
    </w:p>
    <w:p w14:paraId="4225439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37</w:t>
      </w:r>
    </w:p>
    <w:p w14:paraId="2A9FB7A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Limited operational notification for type D power-generating modules</w:t>
      </w:r>
    </w:p>
    <w:p w14:paraId="4C553E6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to whom a FON has been granted shall inform the relevant system operator immediately in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7D2068B" w14:textId="77777777" w:rsidTr="003B7AE9">
        <w:tc>
          <w:tcPr>
            <w:tcW w:w="0" w:type="auto"/>
            <w:shd w:val="clear" w:color="auto" w:fill="auto"/>
            <w:hideMark/>
          </w:tcPr>
          <w:p w14:paraId="7D490E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6ADE2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1F51C6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3B7AE9" w:rsidRPr="003B7AE9" w14:paraId="4D58DE7A" w14:textId="77777777" w:rsidTr="003B7AE9">
        <w:tc>
          <w:tcPr>
            <w:tcW w:w="0" w:type="auto"/>
            <w:shd w:val="clear" w:color="auto" w:fill="auto"/>
            <w:hideMark/>
          </w:tcPr>
          <w:p w14:paraId="1F3D06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32C16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failure leading to non-compliance with some relevant requirements.</w:t>
            </w:r>
          </w:p>
        </w:tc>
      </w:tr>
    </w:tbl>
    <w:p w14:paraId="655BD1E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The power-generating facility owner shall apply to the relevant system operator for a LON, if the power-generating facility owner reasonably expects the circumstances described in paragraph 1 to persist for more than three months.</w:t>
      </w:r>
    </w:p>
    <w:p w14:paraId="0E9064C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A LON shall be issued by the relevant system operator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19CC364" w14:textId="77777777" w:rsidTr="003B7AE9">
        <w:tc>
          <w:tcPr>
            <w:tcW w:w="0" w:type="auto"/>
            <w:shd w:val="clear" w:color="auto" w:fill="auto"/>
            <w:hideMark/>
          </w:tcPr>
          <w:p w14:paraId="547638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654E3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unresolved issues justifying the granting of the LON;</w:t>
            </w:r>
          </w:p>
        </w:tc>
      </w:tr>
    </w:tbl>
    <w:p w14:paraId="46009F1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617"/>
      </w:tblGrid>
      <w:tr w:rsidR="003B7AE9" w:rsidRPr="003B7AE9" w14:paraId="0DE04F53" w14:textId="77777777" w:rsidTr="003B7AE9">
        <w:tc>
          <w:tcPr>
            <w:tcW w:w="0" w:type="auto"/>
            <w:shd w:val="clear" w:color="auto" w:fill="auto"/>
            <w:hideMark/>
          </w:tcPr>
          <w:p w14:paraId="20E3B4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A947F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responsibilities and timescales for the expected solution; and</w:t>
            </w:r>
          </w:p>
        </w:tc>
      </w:tr>
    </w:tbl>
    <w:p w14:paraId="714FD26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716922" w14:textId="77777777" w:rsidTr="003B7AE9">
        <w:tc>
          <w:tcPr>
            <w:tcW w:w="0" w:type="auto"/>
            <w:shd w:val="clear" w:color="auto" w:fill="auto"/>
            <w:hideMark/>
          </w:tcPr>
          <w:p w14:paraId="1E48B76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6B0C4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maximum period of validity which shall not exceed 12 months. The initial period granted may be shorter with the possibility of an extension if evidence is submitted to the satisfaction of the relevant system operator demonstrating that substantial progress has been made towards achieving full compliance.</w:t>
            </w:r>
          </w:p>
        </w:tc>
      </w:tr>
    </w:tbl>
    <w:p w14:paraId="67DB06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FON shall be suspended during the period of validity of the LON with regard to the items for which the LON has been issued.</w:t>
      </w:r>
    </w:p>
    <w:p w14:paraId="588BE1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A further extension of the period of validity of the LON may be granted upon a request for a derogation made to the relevant system operator before the expiry of that period, in accordance with the derogation procedure described in Title V.</w:t>
      </w:r>
    </w:p>
    <w:p w14:paraId="095E74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relevant system operator shall have the right to refuse to allow the operation of the power-generating module, once the LON is no longer valid. In such cases, the FON shall automatically become invalid.</w:t>
      </w:r>
    </w:p>
    <w:p w14:paraId="079729B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If the relevant system operator does not grant an extension of the period of validity of the LON in accordance with paragraph 5 or if it refuses to allow the operation of the power-generating module once the LON is no longer valid in accordance with paragraph 6, the power-generating facility owner may refer the issue for decision to the regulatory authority within six months after the notification of the decision of the relevant system operator.</w:t>
      </w:r>
    </w:p>
    <w:p w14:paraId="4D28D34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323F588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Cost-benefit analysis</w:t>
      </w:r>
    </w:p>
    <w:p w14:paraId="4333792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38</w:t>
      </w:r>
    </w:p>
    <w:p w14:paraId="28BA8AC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Identification of costs and benefits of application of requirements to existing power-generating modules</w:t>
      </w:r>
    </w:p>
    <w:p w14:paraId="176BD3E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Prior to the application of any requirement set out in this Regulation to existing power-generating modules in accordance with Article 4(3), the relevant TSO shall undertake a qualitative comparison of costs and benefits related to the requirement under consideration. This comparison shall take into account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1EAE3C2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Following a preparatory stage undertaken in accordance with paragraph 1, the relevant TSO shall carry out a quantitative cost-benefit analysis of any requirement under </w:t>
      </w:r>
      <w:r w:rsidRPr="003B7AE9">
        <w:rPr>
          <w:rFonts w:ascii="inherit" w:eastAsia="Times New Roman" w:hAnsi="inherit" w:cs="Times New Roman"/>
          <w:color w:val="000000"/>
          <w:sz w:val="24"/>
          <w:szCs w:val="24"/>
          <w:lang w:eastAsia="en-GB"/>
        </w:rPr>
        <w:lastRenderedPageBreak/>
        <w:t>consideration for application to existing power-generating modules that have demonstrated potential benefits as a result of the preparatory stage according to paragraph 1.</w:t>
      </w:r>
    </w:p>
    <w:p w14:paraId="1D46BD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3B7AE9" w:rsidRPr="003B7AE9" w14:paraId="5B6EED95" w14:textId="77777777" w:rsidTr="003B7AE9">
        <w:tc>
          <w:tcPr>
            <w:tcW w:w="0" w:type="auto"/>
            <w:shd w:val="clear" w:color="auto" w:fill="auto"/>
            <w:hideMark/>
          </w:tcPr>
          <w:p w14:paraId="3DE276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3F1B9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include the cost-benefit analysis and a recommendation on how to proceed;</w:t>
            </w:r>
          </w:p>
        </w:tc>
      </w:tr>
    </w:tbl>
    <w:p w14:paraId="499D653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887F05C" w14:textId="77777777" w:rsidTr="003B7AE9">
        <w:tc>
          <w:tcPr>
            <w:tcW w:w="0" w:type="auto"/>
            <w:shd w:val="clear" w:color="auto" w:fill="auto"/>
            <w:hideMark/>
          </w:tcPr>
          <w:p w14:paraId="3641B5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1DD79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include a proposal for a transitional period for applying the requirement to existing power-generating modules. That transitional period shall not be more than two years from the date of the decision of the regulatory authority or where applicable the Member State on the requirement's applicability;</w:t>
            </w:r>
          </w:p>
        </w:tc>
      </w:tr>
    </w:tbl>
    <w:p w14:paraId="121CE8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1"/>
        <w:gridCol w:w="8635"/>
      </w:tblGrid>
      <w:tr w:rsidR="003B7AE9" w:rsidRPr="003B7AE9" w14:paraId="03C0D6BA" w14:textId="77777777" w:rsidTr="003B7AE9">
        <w:tc>
          <w:tcPr>
            <w:tcW w:w="0" w:type="auto"/>
            <w:shd w:val="clear" w:color="auto" w:fill="auto"/>
            <w:hideMark/>
          </w:tcPr>
          <w:p w14:paraId="7A065E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17294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subject to public consultation in accordance with Article 10.</w:t>
            </w:r>
          </w:p>
        </w:tc>
      </w:tr>
    </w:tbl>
    <w:p w14:paraId="17FA5CA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No later than six months after the end of the public consultation, the relevant TSO shall prepare a report explaining the outcome of the consultation and making a proposal on the applicability of the requirement under consideration to existing power-generating modules. The report and proposal shall be notified to the regulatory authority or, where applicable, the Member State, and the power-generating facility owner or, where applicable, third party shall be informed on its content.</w:t>
      </w:r>
    </w:p>
    <w:p w14:paraId="7AC196F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52EB3C4" w14:textId="77777777" w:rsidTr="003B7AE9">
        <w:tc>
          <w:tcPr>
            <w:tcW w:w="0" w:type="auto"/>
            <w:shd w:val="clear" w:color="auto" w:fill="auto"/>
            <w:hideMark/>
          </w:tcPr>
          <w:p w14:paraId="6FCA2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97AC0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operational notification procedure for demonstrating the implementation of the requirements by the existing power-generating facility owner;</w:t>
            </w:r>
          </w:p>
        </w:tc>
      </w:tr>
    </w:tbl>
    <w:p w14:paraId="5BB32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E5D702" w14:textId="77777777" w:rsidTr="003B7AE9">
        <w:tc>
          <w:tcPr>
            <w:tcW w:w="0" w:type="auto"/>
            <w:shd w:val="clear" w:color="auto" w:fill="auto"/>
            <w:hideMark/>
          </w:tcPr>
          <w:p w14:paraId="043174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845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transitional period for implementing the requirements which shall take into account the category of the power-generating module as specified in Article 5(2) and Article 23(3) and any underlying obstacles to the efficient implementation of the equipment modification/refitting.</w:t>
            </w:r>
          </w:p>
        </w:tc>
      </w:tr>
    </w:tbl>
    <w:p w14:paraId="7276183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39</w:t>
      </w:r>
    </w:p>
    <w:p w14:paraId="378B70B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Principles of cost-benefit analysis</w:t>
      </w:r>
    </w:p>
    <w:p w14:paraId="7B70C13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and DSOs including CDSOs shall assist and contribute to the cost-benefit analysis undertaken according to Articles 38 and 63 and provide the necessary data as requested by the relevant system operator or relevant TSO within three months of receiving a request, unless agreed otherwise by the relevant TSO. For the preparation of a cost-benefit-analysis by a power-generating facility owner, or prospective owner, assessing a potential derogation pursuant to Article 62, the relevant TSO and DSO, including CDSO, shall assist and contribute to the cost-benefit analysis and provide the necessary data as requested by the power-generating facility owner, or the prospective owner, within three months of receiving a request, unless agreed otherwise by the power-generating facility owner or the prospective owner.</w:t>
      </w:r>
    </w:p>
    <w:p w14:paraId="2FB19B3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6A0814" w14:textId="77777777" w:rsidTr="003B7AE9">
        <w:tc>
          <w:tcPr>
            <w:tcW w:w="0" w:type="auto"/>
            <w:shd w:val="clear" w:color="auto" w:fill="auto"/>
            <w:hideMark/>
          </w:tcPr>
          <w:p w14:paraId="4B9D9D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8A94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3B7AE9" w:rsidRPr="003B7AE9" w14:paraId="0743E723" w14:textId="77777777">
              <w:tc>
                <w:tcPr>
                  <w:tcW w:w="0" w:type="auto"/>
                  <w:shd w:val="clear" w:color="auto" w:fill="auto"/>
                  <w:hideMark/>
                </w:tcPr>
                <w:p w14:paraId="100A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AF79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net present value;</w:t>
                  </w:r>
                </w:p>
              </w:tc>
            </w:tr>
          </w:tbl>
          <w:p w14:paraId="5306D39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3B7AE9" w:rsidRPr="003B7AE9" w14:paraId="4758BB9A" w14:textId="77777777">
              <w:tc>
                <w:tcPr>
                  <w:tcW w:w="0" w:type="auto"/>
                  <w:shd w:val="clear" w:color="auto" w:fill="auto"/>
                  <w:hideMark/>
                </w:tcPr>
                <w:p w14:paraId="47F08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w:t>
                  </w:r>
                </w:p>
              </w:tc>
              <w:tc>
                <w:tcPr>
                  <w:tcW w:w="0" w:type="auto"/>
                  <w:shd w:val="clear" w:color="auto" w:fill="auto"/>
                  <w:hideMark/>
                </w:tcPr>
                <w:p w14:paraId="70DF73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return on investment;</w:t>
                  </w:r>
                </w:p>
              </w:tc>
            </w:tr>
          </w:tbl>
          <w:p w14:paraId="3221EB7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3B7AE9" w:rsidRPr="003B7AE9" w14:paraId="316BFB45" w14:textId="77777777">
              <w:tc>
                <w:tcPr>
                  <w:tcW w:w="0" w:type="auto"/>
                  <w:shd w:val="clear" w:color="auto" w:fill="auto"/>
                  <w:hideMark/>
                </w:tcPr>
                <w:p w14:paraId="5A534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74B5E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rate of return;</w:t>
                  </w:r>
                </w:p>
              </w:tc>
            </w:tr>
          </w:tbl>
          <w:p w14:paraId="169352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3B7AE9" w:rsidRPr="003B7AE9" w14:paraId="7759B5D2" w14:textId="77777777">
              <w:tc>
                <w:tcPr>
                  <w:tcW w:w="0" w:type="auto"/>
                  <w:shd w:val="clear" w:color="auto" w:fill="auto"/>
                  <w:hideMark/>
                </w:tcPr>
                <w:p w14:paraId="2CC230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0D50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needed to break even;</w:t>
                  </w:r>
                </w:p>
              </w:tc>
            </w:tr>
          </w:tbl>
          <w:p w14:paraId="47A1273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AC4A95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6522C7E" w14:textId="77777777" w:rsidTr="003B7AE9">
        <w:tc>
          <w:tcPr>
            <w:tcW w:w="0" w:type="auto"/>
            <w:shd w:val="clear" w:color="auto" w:fill="auto"/>
            <w:hideMark/>
          </w:tcPr>
          <w:p w14:paraId="45A1C3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9D4FA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80BB5A8" w14:textId="77777777">
              <w:tc>
                <w:tcPr>
                  <w:tcW w:w="0" w:type="auto"/>
                  <w:shd w:val="clear" w:color="auto" w:fill="auto"/>
                  <w:hideMark/>
                </w:tcPr>
                <w:p w14:paraId="2AA3C8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85D22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associated reduction in probability of loss of supply over the lifetime of the modification;</w:t>
                  </w:r>
                </w:p>
              </w:tc>
            </w:tr>
          </w:tbl>
          <w:p w14:paraId="5444E2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3B7AE9" w:rsidRPr="003B7AE9" w14:paraId="0F15744F" w14:textId="77777777">
              <w:tc>
                <w:tcPr>
                  <w:tcW w:w="0" w:type="auto"/>
                  <w:shd w:val="clear" w:color="auto" w:fill="auto"/>
                  <w:hideMark/>
                </w:tcPr>
                <w:p w14:paraId="71C238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31170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probable extent and duration of such loss of supply;</w:t>
                  </w:r>
                </w:p>
              </w:tc>
            </w:tr>
          </w:tbl>
          <w:p w14:paraId="451BA8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3B7AE9" w:rsidRPr="003B7AE9" w14:paraId="0A1EEBAE" w14:textId="77777777">
              <w:tc>
                <w:tcPr>
                  <w:tcW w:w="0" w:type="auto"/>
                  <w:shd w:val="clear" w:color="auto" w:fill="auto"/>
                  <w:hideMark/>
                </w:tcPr>
                <w:p w14:paraId="5123E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AA655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societal cost per hour of such loss of supply;</w:t>
                  </w:r>
                </w:p>
              </w:tc>
            </w:tr>
          </w:tbl>
          <w:p w14:paraId="5F4432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981CF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F9C72C3" w14:textId="77777777" w:rsidTr="003B7AE9">
        <w:tc>
          <w:tcPr>
            <w:tcW w:w="0" w:type="auto"/>
            <w:shd w:val="clear" w:color="auto" w:fill="auto"/>
            <w:hideMark/>
          </w:tcPr>
          <w:p w14:paraId="73FD0A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D90BF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quantify the benefits to the internal market in electricity, cross-border trade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3B7AE9" w:rsidRPr="003B7AE9" w14:paraId="3A2DEA7A" w14:textId="77777777">
              <w:tc>
                <w:tcPr>
                  <w:tcW w:w="0" w:type="auto"/>
                  <w:shd w:val="clear" w:color="auto" w:fill="auto"/>
                  <w:hideMark/>
                </w:tcPr>
                <w:p w14:paraId="450ECA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36BD0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frequency response;</w:t>
                  </w:r>
                </w:p>
              </w:tc>
            </w:tr>
          </w:tbl>
          <w:p w14:paraId="0E8917F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3B7AE9" w:rsidRPr="003B7AE9" w14:paraId="634EE759" w14:textId="77777777">
              <w:tc>
                <w:tcPr>
                  <w:tcW w:w="0" w:type="auto"/>
                  <w:shd w:val="clear" w:color="auto" w:fill="auto"/>
                  <w:hideMark/>
                </w:tcPr>
                <w:p w14:paraId="3C687F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FF5C9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balancing reserves;</w:t>
                  </w:r>
                </w:p>
              </w:tc>
            </w:tr>
          </w:tbl>
          <w:p w14:paraId="650E32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3B7AE9" w:rsidRPr="003B7AE9" w14:paraId="37DDB174" w14:textId="77777777">
              <w:tc>
                <w:tcPr>
                  <w:tcW w:w="0" w:type="auto"/>
                  <w:shd w:val="clear" w:color="auto" w:fill="auto"/>
                  <w:hideMark/>
                </w:tcPr>
                <w:p w14:paraId="6CA1F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BAF87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w:t>
                  </w:r>
                </w:p>
              </w:tc>
            </w:tr>
          </w:tbl>
          <w:p w14:paraId="4EED88E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3B7AE9" w:rsidRPr="003B7AE9" w14:paraId="1B69B04D" w14:textId="77777777">
              <w:tc>
                <w:tcPr>
                  <w:tcW w:w="0" w:type="auto"/>
                  <w:shd w:val="clear" w:color="auto" w:fill="auto"/>
                  <w:hideMark/>
                </w:tcPr>
                <w:p w14:paraId="09A9F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5874FF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congestion management;</w:t>
                  </w:r>
                </w:p>
              </w:tc>
            </w:tr>
          </w:tbl>
          <w:p w14:paraId="409D4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3B7AE9" w:rsidRPr="003B7AE9" w14:paraId="06223214" w14:textId="77777777">
              <w:tc>
                <w:tcPr>
                  <w:tcW w:w="0" w:type="auto"/>
                  <w:shd w:val="clear" w:color="auto" w:fill="auto"/>
                  <w:hideMark/>
                </w:tcPr>
                <w:p w14:paraId="6D0FD6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3A398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defence measures;</w:t>
                  </w:r>
                </w:p>
              </w:tc>
            </w:tr>
          </w:tbl>
          <w:p w14:paraId="68E7CC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FEB61C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0D5B1E0" w14:textId="77777777" w:rsidTr="003B7AE9">
        <w:tc>
          <w:tcPr>
            <w:tcW w:w="0" w:type="auto"/>
            <w:shd w:val="clear" w:color="auto" w:fill="auto"/>
            <w:hideMark/>
          </w:tcPr>
          <w:p w14:paraId="1412FF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7D968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quantify the costs of applying the necessary rules to existing power-generating modules,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3B7AE9" w:rsidRPr="003B7AE9" w14:paraId="2ECA56AE" w14:textId="77777777">
              <w:tc>
                <w:tcPr>
                  <w:tcW w:w="0" w:type="auto"/>
                  <w:shd w:val="clear" w:color="auto" w:fill="auto"/>
                  <w:hideMark/>
                </w:tcPr>
                <w:p w14:paraId="2A942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FF11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direct costs incurred in implementing a requirement;</w:t>
                  </w:r>
                </w:p>
              </w:tc>
            </w:tr>
          </w:tbl>
          <w:p w14:paraId="236C1D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3B7AE9" w:rsidRPr="003B7AE9" w14:paraId="58DFC6F7" w14:textId="77777777">
              <w:tc>
                <w:tcPr>
                  <w:tcW w:w="0" w:type="auto"/>
                  <w:shd w:val="clear" w:color="auto" w:fill="auto"/>
                  <w:hideMark/>
                </w:tcPr>
                <w:p w14:paraId="05BF9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28EBC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attributable loss of opportunity;</w:t>
                  </w:r>
                </w:p>
              </w:tc>
            </w:tr>
          </w:tbl>
          <w:p w14:paraId="1BE0C7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3B7AE9" w:rsidRPr="003B7AE9" w14:paraId="58C22915" w14:textId="77777777">
              <w:tc>
                <w:tcPr>
                  <w:tcW w:w="0" w:type="auto"/>
                  <w:shd w:val="clear" w:color="auto" w:fill="auto"/>
                  <w:hideMark/>
                </w:tcPr>
                <w:p w14:paraId="193F19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4C5F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resulting changes in maintenance and operation.</w:t>
                  </w:r>
                </w:p>
              </w:tc>
            </w:tr>
          </w:tbl>
          <w:p w14:paraId="2BAEED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115C015"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IV</w:t>
      </w:r>
    </w:p>
    <w:p w14:paraId="4A76BA1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w:t>
      </w:r>
    </w:p>
    <w:p w14:paraId="47CD399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2726B1F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monitoring</w:t>
      </w:r>
    </w:p>
    <w:p w14:paraId="12862A5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40</w:t>
      </w:r>
    </w:p>
    <w:p w14:paraId="4013551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Responsibility of the power-generating facility owner</w:t>
      </w:r>
    </w:p>
    <w:p w14:paraId="40B485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facility owner shall ensure that each power-generating module complies with the requirements applicable under this Regulation throughout the lifetime of the facility. For type A power-generating modules, the power-generating facility owner may rely upon equipment certificates, issued as per Regulation (EC) No 765/2008.</w:t>
      </w:r>
    </w:p>
    <w:p w14:paraId="687F2FD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The power-generating facility owner shall notify to the relevant system operator any planned modification of the technical capabilities of a power-generating module which </w:t>
      </w:r>
      <w:r w:rsidRPr="003B7AE9">
        <w:rPr>
          <w:rFonts w:ascii="inherit" w:eastAsia="Times New Roman" w:hAnsi="inherit" w:cs="Times New Roman"/>
          <w:color w:val="000000"/>
          <w:sz w:val="24"/>
          <w:szCs w:val="24"/>
          <w:lang w:eastAsia="en-GB"/>
        </w:rPr>
        <w:lastRenderedPageBreak/>
        <w:t>may affect its compliance with the requirements applicable under this Regulation, before initiating that modification.</w:t>
      </w:r>
    </w:p>
    <w:p w14:paraId="725B47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shall notify the relevant system operator of any operational incidents or failures of a power-generating module that affect its compliance with the requirements of this Regulation, without undue delay, after the occurrence of those incidents.</w:t>
      </w:r>
    </w:p>
    <w:p w14:paraId="32DDCD7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power-generating facility owner shall notify the relevant system operator of the planned test schedules and procedures to be followed for verifying the compliance of a power-generating module with the requirements of this Regulation, in due time and prior to their launch. The relevant system operator shall approve in advance the planned test schedules and procedures. Such approval by the relevant system operator shall be provided in a timely manner and shall not be unreasonably withheld.</w:t>
      </w:r>
    </w:p>
    <w:p w14:paraId="021F901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may participate in such tests and record the performance of the power-generating modules.</w:t>
      </w:r>
    </w:p>
    <w:p w14:paraId="0FE8927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41</w:t>
      </w:r>
    </w:p>
    <w:p w14:paraId="684872B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Tasks of the relevant system operator</w:t>
      </w:r>
    </w:p>
    <w:p w14:paraId="3E66CFB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relevant system operator shall assess the compliance of a power-generating module with the requirements applicable under this Regulation, throughout the lifetime of the power-generating facility. The power-generating facility owner shall be informed of the outcome of this assessment.</w:t>
      </w:r>
    </w:p>
    <w:p w14:paraId="093C9B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type A power-generating modules, the relevant system operator may rely upon equipment certificates issued by an authorised certifier for this assessment.</w:t>
      </w:r>
    </w:p>
    <w:p w14:paraId="75213B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have the right to request that the power-generating facility owner carry out compliance tests and simulations according to a repeat plan or general scheme or after any failure, modification or replacement of any equipment that may have an impact on the power-generating module's compliance with the requirements of this Regulation.</w:t>
      </w:r>
    </w:p>
    <w:p w14:paraId="170187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power-generating facility owner shall be informed of the outcome of those compliance tests and simulations.</w:t>
      </w:r>
    </w:p>
    <w:p w14:paraId="30A56B1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system operator shall make publicly available a list of information and documents to be provided as well as the requirements to be fulfilled by the power-generating facility owner within the framework of the compliance process. The list shall cover at least the following information, documents and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3941728" w14:textId="77777777" w:rsidTr="003B7AE9">
        <w:tc>
          <w:tcPr>
            <w:tcW w:w="0" w:type="auto"/>
            <w:shd w:val="clear" w:color="auto" w:fill="auto"/>
            <w:hideMark/>
          </w:tcPr>
          <w:p w14:paraId="550AF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8D3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 the documentation and certificates to be provided by the power-generating facility owner;</w:t>
            </w:r>
          </w:p>
        </w:tc>
      </w:tr>
    </w:tbl>
    <w:p w14:paraId="434938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24FC253" w14:textId="77777777" w:rsidTr="003B7AE9">
        <w:tc>
          <w:tcPr>
            <w:tcW w:w="0" w:type="auto"/>
            <w:shd w:val="clear" w:color="auto" w:fill="auto"/>
            <w:hideMark/>
          </w:tcPr>
          <w:p w14:paraId="6B080C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ED026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the technical data on the power-generating module of relevance to the grid connection;</w:t>
            </w:r>
          </w:p>
        </w:tc>
      </w:tr>
    </w:tbl>
    <w:p w14:paraId="48DE8D3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3B7AE9" w:rsidRPr="003B7AE9" w14:paraId="5688F3A2" w14:textId="77777777" w:rsidTr="003B7AE9">
        <w:tc>
          <w:tcPr>
            <w:tcW w:w="0" w:type="auto"/>
            <w:shd w:val="clear" w:color="auto" w:fill="auto"/>
            <w:hideMark/>
          </w:tcPr>
          <w:p w14:paraId="1CDC77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0E0AE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requirements for models for steady-state and dynamic system studies;</w:t>
            </w:r>
          </w:p>
        </w:tc>
      </w:tr>
    </w:tbl>
    <w:p w14:paraId="5EF784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3C9118BB" w14:textId="77777777" w:rsidTr="003B7AE9">
        <w:tc>
          <w:tcPr>
            <w:tcW w:w="0" w:type="auto"/>
            <w:shd w:val="clear" w:color="auto" w:fill="auto"/>
            <w:hideMark/>
          </w:tcPr>
          <w:p w14:paraId="58AD10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26A21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timeline for the provision of system data required to perform the studies;</w:t>
            </w:r>
          </w:p>
        </w:tc>
      </w:tr>
    </w:tbl>
    <w:p w14:paraId="256E98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0EE6086" w14:textId="77777777" w:rsidTr="003B7AE9">
        <w:tc>
          <w:tcPr>
            <w:tcW w:w="0" w:type="auto"/>
            <w:shd w:val="clear" w:color="auto" w:fill="auto"/>
            <w:hideMark/>
          </w:tcPr>
          <w:p w14:paraId="1ED86E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016AC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by the power-generating facility owner to demonstrate the expected steady-state and dynamic performance in accordance with the requirements set out in Chapters 5 and 6 of Title IV;</w:t>
            </w:r>
          </w:p>
        </w:tc>
      </w:tr>
    </w:tbl>
    <w:p w14:paraId="43F9CA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E1A8" w14:textId="77777777" w:rsidTr="003B7AE9">
        <w:tc>
          <w:tcPr>
            <w:tcW w:w="0" w:type="auto"/>
            <w:shd w:val="clear" w:color="auto" w:fill="auto"/>
            <w:hideMark/>
          </w:tcPr>
          <w:p w14:paraId="60DF1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(f)</w:t>
            </w:r>
          </w:p>
        </w:tc>
        <w:tc>
          <w:tcPr>
            <w:tcW w:w="0" w:type="auto"/>
            <w:shd w:val="clear" w:color="auto" w:fill="auto"/>
            <w:hideMark/>
          </w:tcPr>
          <w:p w14:paraId="6A5D61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including the scope, for registering equipment certificates; and</w:t>
            </w:r>
          </w:p>
        </w:tc>
      </w:tr>
    </w:tbl>
    <w:p w14:paraId="53D1AD1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547A0950" w14:textId="77777777" w:rsidTr="003B7AE9">
        <w:tc>
          <w:tcPr>
            <w:tcW w:w="0" w:type="auto"/>
            <w:shd w:val="clear" w:color="auto" w:fill="auto"/>
            <w:hideMark/>
          </w:tcPr>
          <w:p w14:paraId="2DEA3B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DE63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for the use of relevant equipment certificates issued by an authorised certifier by the power-generating facility owner.</w:t>
            </w:r>
          </w:p>
        </w:tc>
      </w:tr>
    </w:tbl>
    <w:p w14:paraId="68C430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make public the allocation of responsibilities between the power-generating facility owner and the system operator for compliance testing, simulation and monitoring.</w:t>
      </w:r>
    </w:p>
    <w:p w14:paraId="49889AE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may totally or partially delegate the performance of its compliance monitoring to third parties. In such cases, the relevant system operator shall continue ensuring compliance with Article 12, including entering into confidentiality commitments with the assignee.</w:t>
      </w:r>
    </w:p>
    <w:p w14:paraId="18AB2A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If compliance tests or simulations cannot be carried out as agreed between the relevant system operator and the power-generating facility owner due to reasons attributable to the relevant system operator, then the relevant system operator shall not unreasonably withhold the operational notification referred to in Title III.</w:t>
      </w:r>
    </w:p>
    <w:p w14:paraId="7979B71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42</w:t>
      </w:r>
    </w:p>
    <w:p w14:paraId="4D71392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Common provisions for compliance testing</w:t>
      </w:r>
    </w:p>
    <w:p w14:paraId="0BA9901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Testing of the performance of individual power-generating modules within a power-generating facility shall aim at demonstrating that the requirements of this Regulation have been complied with.</w:t>
      </w:r>
    </w:p>
    <w:p w14:paraId="030A7C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377E0F" w14:textId="77777777" w:rsidTr="003B7AE9">
        <w:tc>
          <w:tcPr>
            <w:tcW w:w="0" w:type="auto"/>
            <w:shd w:val="clear" w:color="auto" w:fill="auto"/>
            <w:hideMark/>
          </w:tcPr>
          <w:p w14:paraId="444F99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CAE49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allow the power-generating facility owner to carry out an alternative set of tests, provided that those tests are efficient and suffice to demonstrate that a power-generating module complies with the requirements of this Regulation;</w:t>
            </w:r>
          </w:p>
        </w:tc>
      </w:tr>
    </w:tbl>
    <w:p w14:paraId="3CEBB2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F50ECB" w14:textId="77777777" w:rsidTr="003B7AE9">
        <w:tc>
          <w:tcPr>
            <w:tcW w:w="0" w:type="auto"/>
            <w:shd w:val="clear" w:color="auto" w:fill="auto"/>
            <w:hideMark/>
          </w:tcPr>
          <w:p w14:paraId="392AF8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9B25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additional or alternative sets of tests in those cases where the information supplied to the relevant system operator in relation to compliance testing under the provisions of Chapter 2, 3 or 4 of Title IV, is not sufficient to demonstrate compliance with the requirements of this Regulation; and</w:t>
            </w:r>
          </w:p>
        </w:tc>
      </w:tr>
    </w:tbl>
    <w:p w14:paraId="464549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B936489" w14:textId="77777777" w:rsidTr="003B7AE9">
        <w:tc>
          <w:tcPr>
            <w:tcW w:w="0" w:type="auto"/>
            <w:shd w:val="clear" w:color="auto" w:fill="auto"/>
            <w:hideMark/>
          </w:tcPr>
          <w:p w14:paraId="6B1FBA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B411A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appropriate tests in order to demonstrate a power-generating module's performance when operating on alternative fuels or fuel mixes. The relevant system operator and the power-generating facility owner shall agree on which types of fuel are to be tested.</w:t>
            </w:r>
          </w:p>
        </w:tc>
      </w:tr>
    </w:tbl>
    <w:p w14:paraId="7084B6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is responsible for carrying out the tests in accordance with the conditions laid down in Chapters 2, 3 and 4 of Title IV. The relevant system operator shall cooperate and not unduly delay the performance of the tests.</w:t>
      </w:r>
    </w:p>
    <w:p w14:paraId="2E63116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4.   The relevant system operator may participate in the compliance testing either on site or remotely from the system operator's control centre. For that purpose, the power-generating facility owner shall provide the monitoring equipment necessary to record all relevant test signals and measurements as well as ensure that the necessary representatives of the power-generating facility owner are available on site for the entire </w:t>
      </w:r>
      <w:r w:rsidRPr="003B7AE9">
        <w:rPr>
          <w:rFonts w:ascii="inherit" w:eastAsia="Times New Roman" w:hAnsi="inherit" w:cs="Times New Roman"/>
          <w:color w:val="000000"/>
          <w:sz w:val="24"/>
          <w:szCs w:val="24"/>
          <w:lang w:eastAsia="en-GB"/>
        </w:rPr>
        <w:lastRenderedPageBreak/>
        <w:t>testing period. Signals specified by the relevant system operator shall be provided if, for selected tests, the system operator wishes to use its own equipment to record performance. The relevant system operator has sole discretion to decide about its participation.</w:t>
      </w:r>
    </w:p>
    <w:p w14:paraId="299F84CB" w14:textId="77777777" w:rsidR="003B7AE9" w:rsidRPr="00E16AE8"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Change w:id="295" w:author="Author">
            <w:rPr>
              <w:rFonts w:ascii="inherit" w:eastAsia="Times New Roman" w:hAnsi="inherit" w:cs="Times New Roman"/>
              <w:i/>
              <w:iCs/>
              <w:color w:val="000000"/>
              <w:sz w:val="24"/>
              <w:szCs w:val="24"/>
              <w:lang w:val="fr-FR" w:eastAsia="en-GB"/>
            </w:rPr>
          </w:rPrChange>
        </w:rPr>
      </w:pPr>
      <w:r w:rsidRPr="00E16AE8">
        <w:rPr>
          <w:rFonts w:ascii="inherit" w:eastAsia="Times New Roman" w:hAnsi="inherit" w:cs="Times New Roman"/>
          <w:i/>
          <w:iCs/>
          <w:color w:val="000000"/>
          <w:sz w:val="24"/>
          <w:szCs w:val="24"/>
          <w:lang w:eastAsia="en-GB"/>
          <w:rPrChange w:id="296" w:author="Author">
            <w:rPr>
              <w:rFonts w:ascii="inherit" w:eastAsia="Times New Roman" w:hAnsi="inherit" w:cs="Times New Roman"/>
              <w:i/>
              <w:iCs/>
              <w:color w:val="000000"/>
              <w:sz w:val="24"/>
              <w:szCs w:val="24"/>
              <w:lang w:val="fr-FR" w:eastAsia="en-GB"/>
            </w:rPr>
          </w:rPrChange>
        </w:rPr>
        <w:t>Article 43</w:t>
      </w:r>
    </w:p>
    <w:p w14:paraId="67B63A8F" w14:textId="77777777" w:rsidR="003B7AE9" w:rsidRPr="00E16AE8"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Change w:id="297" w:author="Author">
            <w:rPr>
              <w:rFonts w:ascii="inherit" w:eastAsia="Times New Roman" w:hAnsi="inherit" w:cs="Times New Roman"/>
              <w:b/>
              <w:bCs/>
              <w:color w:val="000000"/>
              <w:sz w:val="24"/>
              <w:szCs w:val="24"/>
              <w:lang w:val="fr-FR" w:eastAsia="en-GB"/>
            </w:rPr>
          </w:rPrChange>
        </w:rPr>
      </w:pPr>
      <w:r w:rsidRPr="00E16AE8">
        <w:rPr>
          <w:rFonts w:ascii="inherit" w:eastAsia="Times New Roman" w:hAnsi="inherit" w:cs="Times New Roman"/>
          <w:b/>
          <w:bCs/>
          <w:color w:val="000000"/>
          <w:sz w:val="24"/>
          <w:szCs w:val="24"/>
          <w:lang w:eastAsia="en-GB"/>
          <w:rPrChange w:id="298" w:author="Author">
            <w:rPr>
              <w:rFonts w:ascii="inherit" w:eastAsia="Times New Roman" w:hAnsi="inherit" w:cs="Times New Roman"/>
              <w:b/>
              <w:bCs/>
              <w:color w:val="000000"/>
              <w:sz w:val="24"/>
              <w:szCs w:val="24"/>
              <w:lang w:val="fr-FR" w:eastAsia="en-GB"/>
            </w:rPr>
          </w:rPrChange>
        </w:rPr>
        <w:t>Common provisions on compliance simulation</w:t>
      </w:r>
    </w:p>
    <w:p w14:paraId="54F15F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Simulation of the performance of individual power-generating modules within a power-generating facility shall aim at demonstrating that the requirements of this Regulation have been fulfilled.</w:t>
      </w:r>
    </w:p>
    <w:p w14:paraId="4AE8E23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minimum requirements set out in this Regulation for compliance simulation, the relevant system operator may: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7ED2A8" w14:textId="77777777" w:rsidTr="003B7AE9">
        <w:tc>
          <w:tcPr>
            <w:tcW w:w="0" w:type="auto"/>
            <w:shd w:val="clear" w:color="auto" w:fill="auto"/>
            <w:hideMark/>
          </w:tcPr>
          <w:p w14:paraId="633B9E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12F9BF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allow the power-generating facility owner to carry out an alternative set of simulations, provided that those simulations are efficient and suffice to demonstrate that a power-generating module complies with the requirements of this Regulation or with national legislation; and</w:t>
            </w:r>
          </w:p>
        </w:tc>
      </w:tr>
    </w:tbl>
    <w:p w14:paraId="0E6449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59D6348" w14:textId="77777777" w:rsidTr="003B7AE9">
        <w:tc>
          <w:tcPr>
            <w:tcW w:w="0" w:type="auto"/>
            <w:shd w:val="clear" w:color="auto" w:fill="auto"/>
            <w:hideMark/>
          </w:tcPr>
          <w:p w14:paraId="387404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D27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additional or alternative sets of simulations in those cases where the information supplied to the relevant system operator in relation to compliance simulation under the provisions of Chapter 5, 6 or 7 of Title IV, is not sufficient to demonstrate compliance with the requirements of this Regulation.</w:t>
            </w:r>
          </w:p>
        </w:tc>
      </w:tr>
    </w:tbl>
    <w:p w14:paraId="01F677A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To demonstrate compliance with the requirements of this Regulation, the power-generating facility owner shall provide a report with the simulation results for each individual power-generating module within the power-generating facility. The power-generating facility owner shall produce and provide a validated simulation model for a given power-generating module. The scope of the simulation models is set out in point (c) of Article 15(6).</w:t>
      </w:r>
    </w:p>
    <w:p w14:paraId="675837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have the right to check that a power-generating module complies with the requirements of this Regulation by carrying out its own compliance simulations based on the provided simulation reports, simulation models and compliance test measurements.</w:t>
      </w:r>
    </w:p>
    <w:p w14:paraId="3E5045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shall provide the power-generating facility owner with technical data and a simulation model of the network, to the extent necessary to carry out the requested simulations in accordance with Chapter 5, 6 or 7 of Title IV.</w:t>
      </w:r>
    </w:p>
    <w:p w14:paraId="288EB1E1"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054AD404"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synchronous power-generating modules</w:t>
      </w:r>
    </w:p>
    <w:p w14:paraId="22B457A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44</w:t>
      </w:r>
    </w:p>
    <w:p w14:paraId="7B94407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B synchronous power-generating modules</w:t>
      </w:r>
    </w:p>
    <w:p w14:paraId="017B07E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compliance tests in relation to type B synchronous power-generating modules.</w:t>
      </w:r>
    </w:p>
    <w:p w14:paraId="67EAF2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Instead of carrying out the relevant test, power-generating facility owners may rely upon equipment certificates issued by an authorised certifier to demonstrate compliance with the relevant requirement. In such a case, the equipment certificates shall be provided to the relevant system operator.</w:t>
      </w:r>
    </w:p>
    <w:p w14:paraId="3B68BA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following requirements with regard to the LFSM-O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ED2EA6" w14:textId="77777777" w:rsidTr="003B7AE9">
        <w:tc>
          <w:tcPr>
            <w:tcW w:w="0" w:type="auto"/>
            <w:shd w:val="clear" w:color="auto" w:fill="auto"/>
            <w:hideMark/>
          </w:tcPr>
          <w:p w14:paraId="3BB7A4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F25F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continuously modulate active power to contribute to frequency control in case of any large increase of frequency in the system shall be demonstrated. The steady-state parameters of regulations, such as droop and deadband, and dynamic parameters, including frequency step change response shall be verified;</w:t>
            </w:r>
          </w:p>
        </w:tc>
      </w:tr>
    </w:tbl>
    <w:p w14:paraId="2C2375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A223BD" w14:textId="77777777" w:rsidTr="003B7AE9">
        <w:tc>
          <w:tcPr>
            <w:tcW w:w="0" w:type="auto"/>
            <w:shd w:val="clear" w:color="auto" w:fill="auto"/>
            <w:hideMark/>
          </w:tcPr>
          <w:p w14:paraId="676C8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8F55A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at least 10 % of maximum capacity change in active power, taking into account the droop settings and the deadband. If required, simulated frequency deviation signals shall be injected simultaneously at both the speed governor and load controller of the control systems, taking into account the scheme of those control systems;</w:t>
            </w:r>
          </w:p>
        </w:tc>
      </w:tr>
    </w:tbl>
    <w:p w14:paraId="7241AF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BEC4386" w14:textId="77777777" w:rsidTr="003B7AE9">
        <w:tc>
          <w:tcPr>
            <w:tcW w:w="0" w:type="auto"/>
            <w:shd w:val="clear" w:color="auto" w:fill="auto"/>
            <w:hideMark/>
          </w:tcPr>
          <w:p w14:paraId="5D07D0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FC91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C326348" w14:textId="77777777">
              <w:tc>
                <w:tcPr>
                  <w:tcW w:w="0" w:type="auto"/>
                  <w:shd w:val="clear" w:color="auto" w:fill="auto"/>
                  <w:hideMark/>
                </w:tcPr>
                <w:p w14:paraId="30A0E1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6F19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meet the requirements set out in Article 13(2); and</w:t>
                  </w:r>
                </w:p>
              </w:tc>
            </w:tr>
          </w:tbl>
          <w:p w14:paraId="541784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35483CF1" w14:textId="77777777">
              <w:tc>
                <w:tcPr>
                  <w:tcW w:w="0" w:type="auto"/>
                  <w:shd w:val="clear" w:color="auto" w:fill="auto"/>
                  <w:hideMark/>
                </w:tcPr>
                <w:p w14:paraId="253821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56EC3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2F56B1B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E72C3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45</w:t>
      </w:r>
    </w:p>
    <w:p w14:paraId="3C973CB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C synchronous power-generating modules</w:t>
      </w:r>
    </w:p>
    <w:p w14:paraId="1100844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tests for type B synchronous power-generating modules described in Article 44, power-generating facility owners shall undertake the compliance tests set out in paragraphs 2, 3, 4 and 6 of this Article in relation to type C synchronous power-generating modules. Where a power-generating module provides black start capability, power-generating facility owners shall also undertake the tests referred to in paragraph 5.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5BDE9AA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following requirements with regard to the LFSM-U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982E06" w14:textId="77777777" w:rsidTr="003B7AE9">
        <w:tc>
          <w:tcPr>
            <w:tcW w:w="0" w:type="auto"/>
            <w:shd w:val="clear" w:color="auto" w:fill="auto"/>
            <w:hideMark/>
          </w:tcPr>
          <w:p w14:paraId="05E038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5E6A6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demonstrate that the power-generating module is technically capable of continuously modulating active power at operating points below maximum capacity to contribute to frequency control in case of a large frequency drop in the system;</w:t>
            </w:r>
          </w:p>
        </w:tc>
      </w:tr>
    </w:tbl>
    <w:p w14:paraId="752A9C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0383D0A" w14:textId="77777777" w:rsidTr="003B7AE9">
        <w:tc>
          <w:tcPr>
            <w:tcW w:w="0" w:type="auto"/>
            <w:shd w:val="clear" w:color="auto" w:fill="auto"/>
            <w:hideMark/>
          </w:tcPr>
          <w:p w14:paraId="7EBB4D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9B0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appropriate active power load points, with low frequency steps and ramps big enough to trigger active power change of at least 10 % of maximum capacity, taking into account the droop settings and the deadband. If required, simulated frequency deviation signals shall be injected simultaneously into both the speed governor and the load controller references;</w:t>
            </w:r>
          </w:p>
        </w:tc>
      </w:tr>
    </w:tbl>
    <w:p w14:paraId="488A7B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9DA0CF" w14:textId="77777777" w:rsidTr="003B7AE9">
        <w:tc>
          <w:tcPr>
            <w:tcW w:w="0" w:type="auto"/>
            <w:shd w:val="clear" w:color="auto" w:fill="auto"/>
            <w:hideMark/>
          </w:tcPr>
          <w:p w14:paraId="03B3B9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0E144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FE58FB5" w14:textId="77777777">
              <w:tc>
                <w:tcPr>
                  <w:tcW w:w="0" w:type="auto"/>
                  <w:shd w:val="clear" w:color="auto" w:fill="auto"/>
                  <w:hideMark/>
                </w:tcPr>
                <w:p w14:paraId="7D1E7D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5BA1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point (c) of Article 15(2); and</w:t>
                  </w:r>
                </w:p>
              </w:tc>
            </w:tr>
          </w:tbl>
          <w:p w14:paraId="44C6E7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1CE3D63" w14:textId="77777777">
              <w:tc>
                <w:tcPr>
                  <w:tcW w:w="0" w:type="auto"/>
                  <w:shd w:val="clear" w:color="auto" w:fill="auto"/>
                  <w:hideMark/>
                </w:tcPr>
                <w:p w14:paraId="1DB47D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w:t>
                  </w:r>
                </w:p>
              </w:tc>
              <w:tc>
                <w:tcPr>
                  <w:tcW w:w="0" w:type="auto"/>
                  <w:shd w:val="clear" w:color="auto" w:fill="auto"/>
                  <w:hideMark/>
                </w:tcPr>
                <w:p w14:paraId="3037A5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4015EFC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E2ED9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The following requirements with regard to the FSM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733025" w14:textId="77777777" w:rsidTr="003B7AE9">
        <w:tc>
          <w:tcPr>
            <w:tcW w:w="0" w:type="auto"/>
            <w:shd w:val="clear" w:color="auto" w:fill="auto"/>
            <w:hideMark/>
          </w:tcPr>
          <w:p w14:paraId="764995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0777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demonstrate that the power-generating module is technically capable of continuously modulating active power over the full operating range between maximum capacity and minimum regulating level to contribute to frequency control. The steady-state parameters of regulations, such as droop and deadband and dynamic parameters, including robustness through frequency step change response and large, fast frequency deviations shall be verified;</w:t>
            </w:r>
          </w:p>
        </w:tc>
      </w:tr>
    </w:tbl>
    <w:p w14:paraId="130AC38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EC4AE0E" w14:textId="77777777" w:rsidTr="003B7AE9">
        <w:tc>
          <w:tcPr>
            <w:tcW w:w="0" w:type="auto"/>
            <w:shd w:val="clear" w:color="auto" w:fill="auto"/>
            <w:hideMark/>
          </w:tcPr>
          <w:p w14:paraId="1EFBC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C5F4A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the whole active power frequency response range, taking into account the settings of droop and deadband, as well as the capability to actually increase or decrease active power output from the respective operating point. If required, simulated frequency deviation signals shall be injected simultaneously into the references of both the speed governor and the load controller of the unit or plant control system;</w:t>
            </w:r>
          </w:p>
        </w:tc>
      </w:tr>
    </w:tbl>
    <w:p w14:paraId="4A5608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0DABF055" w14:textId="77777777" w:rsidTr="003B7AE9">
        <w:tc>
          <w:tcPr>
            <w:tcW w:w="0" w:type="auto"/>
            <w:shd w:val="clear" w:color="auto" w:fill="auto"/>
            <w:hideMark/>
          </w:tcPr>
          <w:p w14:paraId="61A17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A1208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0B24B5E" w14:textId="77777777">
              <w:tc>
                <w:tcPr>
                  <w:tcW w:w="0" w:type="auto"/>
                  <w:shd w:val="clear" w:color="auto" w:fill="auto"/>
                  <w:hideMark/>
                </w:tcPr>
                <w:p w14:paraId="70E269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8FBD8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time of full active power frequency response range as a result of a frequency step change is no longer than required by point (d) of Article 15(2);</w:t>
                  </w:r>
                </w:p>
              </w:tc>
            </w:tr>
          </w:tbl>
          <w:p w14:paraId="4302157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0BCDF967" w14:textId="77777777">
              <w:tc>
                <w:tcPr>
                  <w:tcW w:w="0" w:type="auto"/>
                  <w:shd w:val="clear" w:color="auto" w:fill="auto"/>
                  <w:hideMark/>
                </w:tcPr>
                <w:p w14:paraId="41FD3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B342D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E595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230"/>
            </w:tblGrid>
            <w:tr w:rsidR="003B7AE9" w:rsidRPr="003B7AE9" w14:paraId="0D3FA441" w14:textId="77777777">
              <w:tc>
                <w:tcPr>
                  <w:tcW w:w="0" w:type="auto"/>
                  <w:shd w:val="clear" w:color="auto" w:fill="auto"/>
                  <w:hideMark/>
                </w:tcPr>
                <w:p w14:paraId="3DA222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0043A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time complies with point (d) of Article 15(2);</w:t>
                  </w:r>
                </w:p>
              </w:tc>
            </w:tr>
          </w:tbl>
          <w:p w14:paraId="5D8D1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448646A3" w14:textId="77777777">
              <w:tc>
                <w:tcPr>
                  <w:tcW w:w="0" w:type="auto"/>
                  <w:shd w:val="clear" w:color="auto" w:fill="auto"/>
                  <w:hideMark/>
                </w:tcPr>
                <w:p w14:paraId="093970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B95FF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are available within the range specified in point (d) of Article 15(2) and the deadband (threshold) is not higher than the value specified in that Article; and</w:t>
                  </w:r>
                </w:p>
              </w:tc>
            </w:tr>
          </w:tbl>
          <w:p w14:paraId="6E50A44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0AFD4733" w14:textId="77777777">
              <w:tc>
                <w:tcPr>
                  <w:tcW w:w="0" w:type="auto"/>
                  <w:shd w:val="clear" w:color="auto" w:fill="auto"/>
                  <w:hideMark/>
                </w:tcPr>
                <w:p w14:paraId="26BAC8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66B363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active power frequency response at any relevant operating point does not exceed the requirements set out in point (d) of Article 15(2).</w:t>
                  </w:r>
                </w:p>
              </w:tc>
            </w:tr>
          </w:tbl>
          <w:p w14:paraId="31A1224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2FA2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CED7BF1" w14:textId="77777777" w:rsidTr="003B7AE9">
        <w:tc>
          <w:tcPr>
            <w:tcW w:w="0" w:type="auto"/>
            <w:shd w:val="clear" w:color="auto" w:fill="auto"/>
            <w:hideMark/>
          </w:tcPr>
          <w:p w14:paraId="768390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04EDF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participate in frequency restoration control shall be demonstrated and the cooperation of FSM and frequency restoration control shall be checked;</w:t>
            </w:r>
          </w:p>
        </w:tc>
      </w:tr>
    </w:tbl>
    <w:p w14:paraId="1DB8A1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16ADEC8" w14:textId="77777777" w:rsidTr="003B7AE9">
        <w:tc>
          <w:tcPr>
            <w:tcW w:w="0" w:type="auto"/>
            <w:shd w:val="clear" w:color="auto" w:fill="auto"/>
            <w:hideMark/>
          </w:tcPr>
          <w:p w14:paraId="4F1F04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3EEF6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6BF1622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black start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DF71A9" w14:textId="77777777" w:rsidTr="003B7AE9">
        <w:tc>
          <w:tcPr>
            <w:tcW w:w="0" w:type="auto"/>
            <w:shd w:val="clear" w:color="auto" w:fill="auto"/>
            <w:hideMark/>
          </w:tcPr>
          <w:p w14:paraId="264FD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2BA8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power-generating modules with black start capability, this technical capability to start from shut down without any external electrical energy supply shall be demonstrated;</w:t>
            </w:r>
          </w:p>
        </w:tc>
      </w:tr>
    </w:tbl>
    <w:p w14:paraId="681813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2EF5D0" w14:textId="77777777" w:rsidTr="003B7AE9">
        <w:tc>
          <w:tcPr>
            <w:tcW w:w="0" w:type="auto"/>
            <w:shd w:val="clear" w:color="auto" w:fill="auto"/>
            <w:hideMark/>
          </w:tcPr>
          <w:p w14:paraId="7EADE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0224E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start-up time is kept within the time frame set out in point (iii) of Article 15(5)(a).</w:t>
            </w:r>
          </w:p>
        </w:tc>
      </w:tr>
    </w:tbl>
    <w:p w14:paraId="779914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tripping to houseload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E64037F" w14:textId="77777777" w:rsidTr="003B7AE9">
        <w:tc>
          <w:tcPr>
            <w:tcW w:w="0" w:type="auto"/>
            <w:shd w:val="clear" w:color="auto" w:fill="auto"/>
            <w:hideMark/>
          </w:tcPr>
          <w:p w14:paraId="46B3D6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C4642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trip to and stably operate on house load shall be demonstrated;</w:t>
            </w:r>
          </w:p>
        </w:tc>
      </w:tr>
    </w:tbl>
    <w:p w14:paraId="4DE6DD6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E8E1DDD" w14:textId="77777777" w:rsidTr="003B7AE9">
        <w:tc>
          <w:tcPr>
            <w:tcW w:w="0" w:type="auto"/>
            <w:shd w:val="clear" w:color="auto" w:fill="auto"/>
            <w:hideMark/>
          </w:tcPr>
          <w:p w14:paraId="2CC890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254C63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at the maximum capacity and nominal reactive power of the power-generating module before load shedding;</w:t>
            </w:r>
          </w:p>
        </w:tc>
      </w:tr>
    </w:tbl>
    <w:p w14:paraId="2D1C910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375961B" w14:textId="77777777" w:rsidTr="003B7AE9">
        <w:tc>
          <w:tcPr>
            <w:tcW w:w="0" w:type="auto"/>
            <w:shd w:val="clear" w:color="auto" w:fill="auto"/>
            <w:hideMark/>
          </w:tcPr>
          <w:p w14:paraId="3BF3DE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5BD1F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set additional conditions, taking into account point (c) of Article 15(5);</w:t>
            </w:r>
          </w:p>
        </w:tc>
      </w:tr>
    </w:tbl>
    <w:p w14:paraId="210C4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D2F9909" w14:textId="77777777" w:rsidTr="003B7AE9">
        <w:tc>
          <w:tcPr>
            <w:tcW w:w="0" w:type="auto"/>
            <w:shd w:val="clear" w:color="auto" w:fill="auto"/>
            <w:hideMark/>
          </w:tcPr>
          <w:p w14:paraId="6EA33F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7BB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tripping to house load is successful, stable houseload operation has been demonstrated in the time period set out in point (c) of Article 15(5) and re-synchronisation to the network has been performed successfully.</w:t>
            </w:r>
          </w:p>
        </w:tc>
      </w:tr>
    </w:tbl>
    <w:p w14:paraId="160EB3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E4E3BFA" w14:textId="77777777" w:rsidTr="003B7AE9">
        <w:tc>
          <w:tcPr>
            <w:tcW w:w="0" w:type="auto"/>
            <w:shd w:val="clear" w:color="auto" w:fill="auto"/>
            <w:hideMark/>
          </w:tcPr>
          <w:p w14:paraId="4D036F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7DFC3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provide leading and lagging reactive power capability in accordance with points (b) and (c) of Article 18(2) shall be demonstrated;</w:t>
            </w:r>
          </w:p>
        </w:tc>
      </w:tr>
    </w:tbl>
    <w:p w14:paraId="1A5FE8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CFDA30" w14:textId="77777777" w:rsidTr="003B7AE9">
        <w:tc>
          <w:tcPr>
            <w:tcW w:w="0" w:type="auto"/>
            <w:shd w:val="clear" w:color="auto" w:fill="auto"/>
            <w:hideMark/>
          </w:tcPr>
          <w:p w14:paraId="6C6161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F927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F44B414" w14:textId="77777777">
              <w:tc>
                <w:tcPr>
                  <w:tcW w:w="0" w:type="auto"/>
                  <w:shd w:val="clear" w:color="auto" w:fill="auto"/>
                  <w:hideMark/>
                </w:tcPr>
                <w:p w14:paraId="677DF3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03F8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operates at maximum reactive power for at least one hour, both leading and lagging, at:</w:t>
                  </w:r>
                </w:p>
                <w:tbl>
                  <w:tblPr>
                    <w:tblW w:w="5000" w:type="pct"/>
                    <w:tblCellMar>
                      <w:left w:w="0" w:type="dxa"/>
                      <w:right w:w="0" w:type="dxa"/>
                    </w:tblCellMar>
                    <w:tblLook w:val="04A0" w:firstRow="1" w:lastRow="0" w:firstColumn="1" w:lastColumn="0" w:noHBand="0" w:noVBand="1"/>
                  </w:tblPr>
                  <w:tblGrid>
                    <w:gridCol w:w="573"/>
                    <w:gridCol w:w="7888"/>
                  </w:tblGrid>
                  <w:tr w:rsidR="003B7AE9" w:rsidRPr="003B7AE9" w14:paraId="326755C4" w14:textId="77777777">
                    <w:tc>
                      <w:tcPr>
                        <w:tcW w:w="0" w:type="auto"/>
                        <w:shd w:val="clear" w:color="auto" w:fill="auto"/>
                        <w:hideMark/>
                      </w:tcPr>
                      <w:p w14:paraId="4157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06233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stable operating level,</w:t>
                        </w:r>
                      </w:p>
                    </w:tc>
                  </w:tr>
                </w:tbl>
                <w:p w14:paraId="415208F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4"/>
                    <w:gridCol w:w="7697"/>
                  </w:tblGrid>
                  <w:tr w:rsidR="003B7AE9" w:rsidRPr="003B7AE9" w14:paraId="4C39E796" w14:textId="77777777">
                    <w:tc>
                      <w:tcPr>
                        <w:tcW w:w="0" w:type="auto"/>
                        <w:shd w:val="clear" w:color="auto" w:fill="auto"/>
                        <w:hideMark/>
                      </w:tcPr>
                      <w:p w14:paraId="032E87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B03CF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capacity, and</w:t>
                        </w:r>
                      </w:p>
                    </w:tc>
                  </w:tr>
                </w:tbl>
                <w:p w14:paraId="6476458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3"/>
                    <w:gridCol w:w="8218"/>
                  </w:tblGrid>
                  <w:tr w:rsidR="003B7AE9" w:rsidRPr="003B7AE9" w14:paraId="6EC3E116" w14:textId="77777777">
                    <w:tc>
                      <w:tcPr>
                        <w:tcW w:w="0" w:type="auto"/>
                        <w:shd w:val="clear" w:color="auto" w:fill="auto"/>
                        <w:hideMark/>
                      </w:tcPr>
                      <w:p w14:paraId="285706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DAD5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active power operating point between those maximum and minimum levels;</w:t>
                        </w:r>
                      </w:p>
                    </w:tc>
                  </w:tr>
                </w:tbl>
                <w:p w14:paraId="6B9F09B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BD54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47AE0394" w14:textId="77777777">
              <w:tc>
                <w:tcPr>
                  <w:tcW w:w="0" w:type="auto"/>
                  <w:shd w:val="clear" w:color="auto" w:fill="auto"/>
                  <w:hideMark/>
                </w:tcPr>
                <w:p w14:paraId="0F535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C62DC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change to any reactive power target value within the agreed or decided reactive power range shall be demonstrated.</w:t>
                  </w:r>
                </w:p>
              </w:tc>
            </w:tr>
          </w:tbl>
          <w:p w14:paraId="79CC2C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F21F9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46</w:t>
      </w:r>
    </w:p>
    <w:p w14:paraId="0BB351A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D synchronous power-generating modules</w:t>
      </w:r>
    </w:p>
    <w:p w14:paraId="795147E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synchronous power-generating modules are subject to the compliance tests for type B and C synchronous power-generating modules described in Articles 44 and 45.</w:t>
      </w:r>
    </w:p>
    <w:p w14:paraId="3E40D5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such a case, the equipment certificates shall be provided to the relevant system operator.</w:t>
      </w:r>
    </w:p>
    <w:p w14:paraId="5852C08A"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3</w:t>
      </w:r>
    </w:p>
    <w:p w14:paraId="79B154C8"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power park modules</w:t>
      </w:r>
    </w:p>
    <w:p w14:paraId="230E770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47</w:t>
      </w:r>
    </w:p>
    <w:p w14:paraId="7CF89FC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B power park modules</w:t>
      </w:r>
    </w:p>
    <w:p w14:paraId="69159E0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compliance tests in relation to type B power park modules.</w:t>
      </w:r>
    </w:p>
    <w:p w14:paraId="7D5B85F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Instead of the relevant test, the power-generating facility owner may use equipment certificates issued by an authorised certifier to demonstrate compliance with the relevant </w:t>
      </w:r>
      <w:r w:rsidRPr="003B7AE9">
        <w:rPr>
          <w:rFonts w:ascii="inherit" w:eastAsia="Times New Roman" w:hAnsi="inherit" w:cs="Times New Roman"/>
          <w:color w:val="000000"/>
          <w:sz w:val="24"/>
          <w:szCs w:val="24"/>
          <w:lang w:eastAsia="en-GB"/>
        </w:rPr>
        <w:lastRenderedPageBreak/>
        <w:t>requirement. In that case, the equipment certificates shall be provided to the relevant system operator.</w:t>
      </w:r>
    </w:p>
    <w:p w14:paraId="3B2F73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type B power park modules, the LFSM-O response tests shall reflect the choice of control scheme selected by the relevant system operator.</w:t>
      </w:r>
    </w:p>
    <w:p w14:paraId="2677917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LFSM-O response tests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55733E2" w14:textId="77777777" w:rsidTr="003B7AE9">
        <w:tc>
          <w:tcPr>
            <w:tcW w:w="0" w:type="auto"/>
            <w:shd w:val="clear" w:color="auto" w:fill="auto"/>
            <w:hideMark/>
          </w:tcPr>
          <w:p w14:paraId="541570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583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to contribute to frequency control in case of increase of frequency in the system shall be demonstrated. The steady-state parameters of regulations, such as droop and deadband, and dynamic parameters shall be verified;</w:t>
            </w:r>
          </w:p>
        </w:tc>
      </w:tr>
    </w:tbl>
    <w:p w14:paraId="1D6E33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D41F7D" w14:textId="77777777" w:rsidTr="003B7AE9">
        <w:tc>
          <w:tcPr>
            <w:tcW w:w="0" w:type="auto"/>
            <w:shd w:val="clear" w:color="auto" w:fill="auto"/>
            <w:hideMark/>
          </w:tcPr>
          <w:p w14:paraId="27BC88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6DC0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at least 10 % of maximum capacity change in active power, taking into account the droop settings and the deadband. To perform this test simulated frequency deviation signals shall be injected simultaneously into the control system references;</w:t>
            </w:r>
          </w:p>
        </w:tc>
      </w:tr>
    </w:tbl>
    <w:p w14:paraId="01C8C8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99920DE" w14:textId="77777777" w:rsidTr="003B7AE9">
        <w:tc>
          <w:tcPr>
            <w:tcW w:w="0" w:type="auto"/>
            <w:shd w:val="clear" w:color="auto" w:fill="auto"/>
            <w:hideMark/>
          </w:tcPr>
          <w:p w14:paraId="0EBB7C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9DE6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in the event that the test results, for both dynamic and static parameters, comply with the requirements set out in Article 13(2).</w:t>
            </w:r>
          </w:p>
        </w:tc>
      </w:tr>
    </w:tbl>
    <w:p w14:paraId="128EB90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48</w:t>
      </w:r>
    </w:p>
    <w:p w14:paraId="085CBC8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C power park modules</w:t>
      </w:r>
    </w:p>
    <w:p w14:paraId="68B933F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tests for type B power park modules described in Article 47, power-generating facility owners shall undertake the compliance tests set out in paragraphs 2 to 9 in relation to type C power park modules. Instead of the relevant test, the power-generating facility owner may use equipment certificates issued by an authorised certifier to demonstrate compliance with the relevant requirement. In such a case, the equipment certificate shall be provided to the relevant system operator.</w:t>
      </w:r>
    </w:p>
    <w:p w14:paraId="240CBD3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active power controllability and control range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08F672D" w14:textId="77777777" w:rsidTr="003B7AE9">
        <w:tc>
          <w:tcPr>
            <w:tcW w:w="0" w:type="auto"/>
            <w:shd w:val="clear" w:color="auto" w:fill="auto"/>
            <w:hideMark/>
          </w:tcPr>
          <w:p w14:paraId="17C4B3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0330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operate at a load level below the setpoint set by the relevant system operator or the relevant TSO shall be demonstrated;</w:t>
            </w:r>
          </w:p>
        </w:tc>
      </w:tr>
    </w:tbl>
    <w:p w14:paraId="48761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651FA62" w14:textId="77777777" w:rsidTr="003B7AE9">
        <w:tc>
          <w:tcPr>
            <w:tcW w:w="0" w:type="auto"/>
            <w:shd w:val="clear" w:color="auto" w:fill="auto"/>
            <w:hideMark/>
          </w:tcPr>
          <w:p w14:paraId="74818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76020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308"/>
              <w:gridCol w:w="8403"/>
            </w:tblGrid>
            <w:tr w:rsidR="003B7AE9" w:rsidRPr="003B7AE9" w14:paraId="05DAF602" w14:textId="77777777">
              <w:tc>
                <w:tcPr>
                  <w:tcW w:w="0" w:type="auto"/>
                  <w:shd w:val="clear" w:color="auto" w:fill="auto"/>
                  <w:hideMark/>
                </w:tcPr>
                <w:p w14:paraId="2DDA1B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3657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load level of the power park module is kept below the setpoint;</w:t>
                  </w:r>
                </w:p>
              </w:tc>
            </w:tr>
          </w:tbl>
          <w:p w14:paraId="3C1C584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CA2F299" w14:textId="77777777">
              <w:tc>
                <w:tcPr>
                  <w:tcW w:w="0" w:type="auto"/>
                  <w:shd w:val="clear" w:color="auto" w:fill="auto"/>
                  <w:hideMark/>
                </w:tcPr>
                <w:p w14:paraId="2673AC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EB83A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setpoint is implemented according to the requirements laid down in Article 15(2)(a); and</w:t>
                  </w:r>
                </w:p>
              </w:tc>
            </w:tr>
          </w:tbl>
          <w:p w14:paraId="5241AD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4D7F96BF" w14:textId="77777777">
              <w:tc>
                <w:tcPr>
                  <w:tcW w:w="0" w:type="auto"/>
                  <w:shd w:val="clear" w:color="auto" w:fill="auto"/>
                  <w:hideMark/>
                </w:tcPr>
                <w:p w14:paraId="3C96B5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CBF2F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value specified in point (a) of Article 15(2).</w:t>
                  </w:r>
                </w:p>
              </w:tc>
            </w:tr>
          </w:tbl>
          <w:p w14:paraId="32C6F9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1FF3C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LFSM-U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EC3945" w14:textId="77777777" w:rsidTr="003B7AE9">
        <w:tc>
          <w:tcPr>
            <w:tcW w:w="0" w:type="auto"/>
            <w:shd w:val="clear" w:color="auto" w:fill="auto"/>
            <w:hideMark/>
          </w:tcPr>
          <w:p w14:paraId="17C385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2D25A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to contribute to frequency control in case of a large frequency drop in the system shall be demonstrated;</w:t>
            </w:r>
          </w:p>
        </w:tc>
      </w:tr>
    </w:tbl>
    <w:p w14:paraId="735DD0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566002D" w14:textId="77777777" w:rsidTr="003B7AE9">
        <w:tc>
          <w:tcPr>
            <w:tcW w:w="0" w:type="auto"/>
            <w:shd w:val="clear" w:color="auto" w:fill="auto"/>
            <w:hideMark/>
          </w:tcPr>
          <w:p w14:paraId="7124EB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5E86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carried out by simulating the frequency steps and ramps big enough to trigger at least 10 % of maximum capacity active power change with a starting point </w:t>
            </w:r>
            <w:r w:rsidRPr="003B7AE9">
              <w:rPr>
                <w:rFonts w:ascii="inherit" w:eastAsia="Times New Roman" w:hAnsi="inherit" w:cs="Times New Roman"/>
                <w:sz w:val="24"/>
                <w:szCs w:val="24"/>
                <w:lang w:eastAsia="en-GB"/>
              </w:rPr>
              <w:lastRenderedPageBreak/>
              <w:t>of no more than 80 % of maximum capacity, taking into account the droop settings and the deadband;</w:t>
            </w:r>
          </w:p>
        </w:tc>
      </w:tr>
    </w:tbl>
    <w:p w14:paraId="25217D7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D9268F1" w14:textId="77777777" w:rsidTr="003B7AE9">
        <w:tc>
          <w:tcPr>
            <w:tcW w:w="0" w:type="auto"/>
            <w:shd w:val="clear" w:color="auto" w:fill="auto"/>
            <w:hideMark/>
          </w:tcPr>
          <w:p w14:paraId="10D60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E2ECF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340ABB7" w14:textId="77777777">
              <w:tc>
                <w:tcPr>
                  <w:tcW w:w="0" w:type="auto"/>
                  <w:shd w:val="clear" w:color="auto" w:fill="auto"/>
                  <w:hideMark/>
                </w:tcPr>
                <w:p w14:paraId="64DED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4B087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the requirements laid down in Article 15(2)(c); and</w:t>
                  </w:r>
                </w:p>
              </w:tc>
            </w:tr>
          </w:tbl>
          <w:p w14:paraId="330857A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6D4414C" w14:textId="77777777">
              <w:tc>
                <w:tcPr>
                  <w:tcW w:w="0" w:type="auto"/>
                  <w:shd w:val="clear" w:color="auto" w:fill="auto"/>
                  <w:hideMark/>
                </w:tcPr>
                <w:p w14:paraId="6218A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585C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D9E77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0F12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FSM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F6C68F4" w14:textId="77777777" w:rsidTr="003B7AE9">
        <w:tc>
          <w:tcPr>
            <w:tcW w:w="0" w:type="auto"/>
            <w:shd w:val="clear" w:color="auto" w:fill="auto"/>
            <w:hideMark/>
          </w:tcPr>
          <w:p w14:paraId="0EBFD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1492D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over the full operating range between maximum capacity and minimum regulating level to contribute to frequency control shall be demonstrated. The steady-state parameters of regulations, such as insensitivity, droop, deadband and range of regulation, as well as dynamic parameters, including frequency step change response shall be verified;</w:t>
            </w:r>
          </w:p>
        </w:tc>
      </w:tr>
    </w:tbl>
    <w:p w14:paraId="1D03229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DBE505" w14:textId="77777777" w:rsidTr="003B7AE9">
        <w:tc>
          <w:tcPr>
            <w:tcW w:w="0" w:type="auto"/>
            <w:shd w:val="clear" w:color="auto" w:fill="auto"/>
            <w:hideMark/>
          </w:tcPr>
          <w:p w14:paraId="1C530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8114D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the whole active power frequency response range, taking into account the droop settings and the deadband. Simulated frequency deviation signals shall be injected to perform the test;</w:t>
            </w:r>
          </w:p>
        </w:tc>
      </w:tr>
    </w:tbl>
    <w:p w14:paraId="30EDA7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02F8C3" w14:textId="77777777" w:rsidTr="003B7AE9">
        <w:tc>
          <w:tcPr>
            <w:tcW w:w="0" w:type="auto"/>
            <w:shd w:val="clear" w:color="auto" w:fill="auto"/>
            <w:hideMark/>
          </w:tcPr>
          <w:p w14:paraId="284E9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ADEC5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72AAE05" w14:textId="77777777">
              <w:tc>
                <w:tcPr>
                  <w:tcW w:w="0" w:type="auto"/>
                  <w:shd w:val="clear" w:color="auto" w:fill="auto"/>
                  <w:hideMark/>
                </w:tcPr>
                <w:p w14:paraId="7F4C1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79FE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time of the full active power frequency response range as a result of a frequency step change is no longer than that required by point (d) of Article 15(2);</w:t>
                  </w:r>
                </w:p>
              </w:tc>
            </w:tr>
          </w:tbl>
          <w:p w14:paraId="3B62EAD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2911744" w14:textId="77777777">
              <w:tc>
                <w:tcPr>
                  <w:tcW w:w="0" w:type="auto"/>
                  <w:shd w:val="clear" w:color="auto" w:fill="auto"/>
                  <w:hideMark/>
                </w:tcPr>
                <w:p w14:paraId="5CD8A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DEE85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5336724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54"/>
              <w:gridCol w:w="8182"/>
            </w:tblGrid>
            <w:tr w:rsidR="003B7AE9" w:rsidRPr="003B7AE9" w14:paraId="5BD011DC" w14:textId="77777777">
              <w:tc>
                <w:tcPr>
                  <w:tcW w:w="0" w:type="auto"/>
                  <w:shd w:val="clear" w:color="auto" w:fill="auto"/>
                  <w:hideMark/>
                </w:tcPr>
                <w:p w14:paraId="6ACB0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8F937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is in line with point (d) of Article 15(2);</w:t>
                  </w:r>
                </w:p>
              </w:tc>
            </w:tr>
          </w:tbl>
          <w:p w14:paraId="584A06C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5E46131A" w14:textId="77777777">
              <w:tc>
                <w:tcPr>
                  <w:tcW w:w="0" w:type="auto"/>
                  <w:shd w:val="clear" w:color="auto" w:fill="auto"/>
                  <w:hideMark/>
                </w:tcPr>
                <w:p w14:paraId="2AF2E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EECD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are available within the ranges specified in point (d) of Article 15(2) and the deadband (threshold) is not higher than the value chosen by the relevant TSO; and</w:t>
                  </w:r>
                </w:p>
              </w:tc>
            </w:tr>
          </w:tbl>
          <w:p w14:paraId="4157C5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69AD872C" w14:textId="77777777">
              <w:tc>
                <w:tcPr>
                  <w:tcW w:w="0" w:type="auto"/>
                  <w:shd w:val="clear" w:color="auto" w:fill="auto"/>
                  <w:hideMark/>
                </w:tcPr>
                <w:p w14:paraId="5F3BF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B06A9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active power frequency response does not exceed the requirement set out in point (d) of Article 15(2).</w:t>
                  </w:r>
                </w:p>
              </w:tc>
            </w:tr>
          </w:tbl>
          <w:p w14:paraId="412791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B0E157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ED9579D" w14:textId="77777777" w:rsidTr="003B7AE9">
        <w:tc>
          <w:tcPr>
            <w:tcW w:w="0" w:type="auto"/>
            <w:shd w:val="clear" w:color="auto" w:fill="auto"/>
            <w:hideMark/>
          </w:tcPr>
          <w:p w14:paraId="465AA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F717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participate in frequency restoration control shall be demonstrated. The cooperation of both FSM and frequency restoration control shall be checked;</w:t>
            </w:r>
          </w:p>
        </w:tc>
      </w:tr>
    </w:tbl>
    <w:p w14:paraId="5303135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BF13670" w14:textId="77777777" w:rsidTr="003B7AE9">
        <w:tc>
          <w:tcPr>
            <w:tcW w:w="0" w:type="auto"/>
            <w:shd w:val="clear" w:color="auto" w:fill="auto"/>
            <w:hideMark/>
          </w:tcPr>
          <w:p w14:paraId="380949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5827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1FC263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B1363DD" w14:textId="77777777" w:rsidTr="003B7AE9">
        <w:tc>
          <w:tcPr>
            <w:tcW w:w="0" w:type="auto"/>
            <w:shd w:val="clear" w:color="auto" w:fill="auto"/>
            <w:hideMark/>
          </w:tcPr>
          <w:p w14:paraId="7F5F7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B8291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provide leading and lagging reactive power capability in accordance with points (b) and (c) of Article 21(3) shall be demonstrated;</w:t>
            </w:r>
          </w:p>
        </w:tc>
      </w:tr>
    </w:tbl>
    <w:p w14:paraId="21EAE2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4515D0" w14:textId="77777777" w:rsidTr="003B7AE9">
        <w:tc>
          <w:tcPr>
            <w:tcW w:w="0" w:type="auto"/>
            <w:shd w:val="clear" w:color="auto" w:fill="auto"/>
            <w:hideMark/>
          </w:tcPr>
          <w:p w14:paraId="4B0A25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52A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be carried out at maximum reactive power, both leading and lagging, and shall verify the following parameters:</w:t>
            </w:r>
          </w:p>
          <w:tbl>
            <w:tblPr>
              <w:tblW w:w="5000" w:type="pct"/>
              <w:tblCellMar>
                <w:left w:w="0" w:type="dxa"/>
                <w:right w:w="0" w:type="dxa"/>
              </w:tblCellMar>
              <w:tblLook w:val="04A0" w:firstRow="1" w:lastRow="0" w:firstColumn="1" w:lastColumn="0" w:noHBand="0" w:noVBand="1"/>
            </w:tblPr>
            <w:tblGrid>
              <w:gridCol w:w="336"/>
              <w:gridCol w:w="8375"/>
            </w:tblGrid>
            <w:tr w:rsidR="003B7AE9" w:rsidRPr="003B7AE9" w14:paraId="494DB612" w14:textId="77777777">
              <w:tc>
                <w:tcPr>
                  <w:tcW w:w="0" w:type="auto"/>
                  <w:shd w:val="clear" w:color="auto" w:fill="auto"/>
                  <w:hideMark/>
                </w:tcPr>
                <w:p w14:paraId="01C53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05AC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in excess of 60 % of maximum capacity for 30 min;</w:t>
                  </w:r>
                </w:p>
              </w:tc>
            </w:tr>
          </w:tbl>
          <w:p w14:paraId="454E9FE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41"/>
              <w:gridCol w:w="8370"/>
            </w:tblGrid>
            <w:tr w:rsidR="003B7AE9" w:rsidRPr="003B7AE9" w14:paraId="58458972" w14:textId="77777777">
              <w:tc>
                <w:tcPr>
                  <w:tcW w:w="0" w:type="auto"/>
                  <w:shd w:val="clear" w:color="auto" w:fill="auto"/>
                  <w:hideMark/>
                </w:tcPr>
                <w:p w14:paraId="745853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B752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30-50 % of maximum capacity for 30 min; and</w:t>
                  </w:r>
                </w:p>
              </w:tc>
            </w:tr>
          </w:tbl>
          <w:p w14:paraId="7EB6CE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2"/>
              <w:gridCol w:w="8279"/>
            </w:tblGrid>
            <w:tr w:rsidR="003B7AE9" w:rsidRPr="003B7AE9" w14:paraId="1F48EF07" w14:textId="77777777">
              <w:tc>
                <w:tcPr>
                  <w:tcW w:w="0" w:type="auto"/>
                  <w:shd w:val="clear" w:color="auto" w:fill="auto"/>
                  <w:hideMark/>
                </w:tcPr>
                <w:p w14:paraId="46108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3062F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10-20 % of maximum capacity for 60 min;</w:t>
                  </w:r>
                </w:p>
              </w:tc>
            </w:tr>
          </w:tbl>
          <w:p w14:paraId="4C06B47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D62A05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883D74" w14:textId="77777777" w:rsidTr="003B7AE9">
        <w:tc>
          <w:tcPr>
            <w:tcW w:w="0" w:type="auto"/>
            <w:shd w:val="clear" w:color="auto" w:fill="auto"/>
            <w:hideMark/>
          </w:tcPr>
          <w:p w14:paraId="5BADB9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2B4B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criteria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4C8A7AF0" w14:textId="77777777">
              <w:tc>
                <w:tcPr>
                  <w:tcW w:w="0" w:type="auto"/>
                  <w:shd w:val="clear" w:color="auto" w:fill="auto"/>
                  <w:hideMark/>
                </w:tcPr>
                <w:p w14:paraId="5ADA93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E4D74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operates for a duration no shorter than the requested duration at maximum reactive power, both leading and lagging, in each parameter specified in paragraph 6(b);</w:t>
                  </w:r>
                </w:p>
              </w:tc>
            </w:tr>
          </w:tbl>
          <w:p w14:paraId="779B2B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143AEA56" w14:textId="77777777">
              <w:tc>
                <w:tcPr>
                  <w:tcW w:w="0" w:type="auto"/>
                  <w:shd w:val="clear" w:color="auto" w:fill="auto"/>
                  <w:hideMark/>
                </w:tcPr>
                <w:p w14:paraId="16EBE6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E69D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change to any reactive power target value within the agreed or decided reactive power range is demonstrated; and</w:t>
                  </w:r>
                </w:p>
              </w:tc>
            </w:tr>
          </w:tbl>
          <w:p w14:paraId="333C90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922214B" w14:textId="77777777">
              <w:tc>
                <w:tcPr>
                  <w:tcW w:w="0" w:type="auto"/>
                  <w:shd w:val="clear" w:color="auto" w:fill="auto"/>
                  <w:hideMark/>
                </w:tcPr>
                <w:p w14:paraId="35852A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0BBA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 protection action takes place within the operation limits specified by the reactive power capacity diagram.</w:t>
                  </w:r>
                </w:p>
              </w:tc>
            </w:tr>
          </w:tbl>
          <w:p w14:paraId="3D64291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3AA618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voltage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E8FE32D" w14:textId="77777777" w:rsidTr="003B7AE9">
        <w:tc>
          <w:tcPr>
            <w:tcW w:w="0" w:type="auto"/>
            <w:shd w:val="clear" w:color="auto" w:fill="auto"/>
            <w:hideMark/>
          </w:tcPr>
          <w:p w14:paraId="6A6C8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C91DF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voltage control mode referred to in the conditions set out in points (ii) to (iv) of Article 21(3)(d) shall be demonstrated;</w:t>
            </w:r>
          </w:p>
        </w:tc>
      </w:tr>
    </w:tbl>
    <w:p w14:paraId="110B09A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1"/>
        <w:gridCol w:w="8665"/>
      </w:tblGrid>
      <w:tr w:rsidR="003B7AE9" w:rsidRPr="003B7AE9" w14:paraId="4F31BF88" w14:textId="77777777" w:rsidTr="003B7AE9">
        <w:tc>
          <w:tcPr>
            <w:tcW w:w="0" w:type="auto"/>
            <w:shd w:val="clear" w:color="auto" w:fill="auto"/>
            <w:hideMark/>
          </w:tcPr>
          <w:p w14:paraId="6F7DBF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62F4D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control mode test shall verify the following parameters:</w:t>
            </w:r>
          </w:p>
          <w:tbl>
            <w:tblPr>
              <w:tblW w:w="5000" w:type="pct"/>
              <w:tblCellMar>
                <w:left w:w="0" w:type="dxa"/>
                <w:right w:w="0" w:type="dxa"/>
              </w:tblCellMar>
              <w:tblLook w:val="04A0" w:firstRow="1" w:lastRow="0" w:firstColumn="1" w:lastColumn="0" w:noHBand="0" w:noVBand="1"/>
            </w:tblPr>
            <w:tblGrid>
              <w:gridCol w:w="287"/>
              <w:gridCol w:w="8378"/>
            </w:tblGrid>
            <w:tr w:rsidR="003B7AE9" w:rsidRPr="003B7AE9" w14:paraId="47175742" w14:textId="77777777">
              <w:tc>
                <w:tcPr>
                  <w:tcW w:w="0" w:type="auto"/>
                  <w:shd w:val="clear" w:color="auto" w:fill="auto"/>
                  <w:hideMark/>
                </w:tcPr>
                <w:p w14:paraId="1FC2D8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0FCA3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implemented slope and deadband according to Article 21(3)(d)(iii);</w:t>
                  </w:r>
                </w:p>
              </w:tc>
            </w:tr>
          </w:tbl>
          <w:p w14:paraId="657B48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04"/>
              <w:gridCol w:w="7861"/>
            </w:tblGrid>
            <w:tr w:rsidR="003B7AE9" w:rsidRPr="003B7AE9" w14:paraId="6A24E416" w14:textId="77777777">
              <w:tc>
                <w:tcPr>
                  <w:tcW w:w="0" w:type="auto"/>
                  <w:shd w:val="clear" w:color="auto" w:fill="auto"/>
                  <w:hideMark/>
                </w:tcPr>
                <w:p w14:paraId="45A11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00BA7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w:t>
                  </w:r>
                </w:p>
              </w:tc>
            </w:tr>
          </w:tbl>
          <w:p w14:paraId="244F07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8"/>
              <w:gridCol w:w="7887"/>
            </w:tblGrid>
            <w:tr w:rsidR="003B7AE9" w:rsidRPr="003B7AE9" w14:paraId="14CCBB16" w14:textId="77777777">
              <w:tc>
                <w:tcPr>
                  <w:tcW w:w="0" w:type="auto"/>
                  <w:shd w:val="clear" w:color="auto" w:fill="auto"/>
                  <w:hideMark/>
                </w:tcPr>
                <w:p w14:paraId="06F279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F3023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the regulation; and</w:t>
                  </w:r>
                </w:p>
              </w:tc>
            </w:tr>
          </w:tbl>
          <w:p w14:paraId="0D31F9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5"/>
              <w:gridCol w:w="7900"/>
            </w:tblGrid>
            <w:tr w:rsidR="003B7AE9" w:rsidRPr="003B7AE9" w14:paraId="25961159" w14:textId="77777777">
              <w:tc>
                <w:tcPr>
                  <w:tcW w:w="0" w:type="auto"/>
                  <w:shd w:val="clear" w:color="auto" w:fill="auto"/>
                  <w:hideMark/>
                </w:tcPr>
                <w:p w14:paraId="513710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8815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092443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28DA8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8171B67" w14:textId="77777777" w:rsidTr="003B7AE9">
        <w:tc>
          <w:tcPr>
            <w:tcW w:w="0" w:type="auto"/>
            <w:shd w:val="clear" w:color="auto" w:fill="auto"/>
            <w:hideMark/>
          </w:tcPr>
          <w:p w14:paraId="4F80B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7FD26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66D01B3" w14:textId="77777777">
              <w:tc>
                <w:tcPr>
                  <w:tcW w:w="0" w:type="auto"/>
                  <w:shd w:val="clear" w:color="auto" w:fill="auto"/>
                  <w:hideMark/>
                </w:tcPr>
                <w:p w14:paraId="65BDD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ECF6B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range of regulation and adjustable droop and deadband complies with the agreed or decided characteristic parameters set out in point (d) of Article 21(3);</w:t>
                  </w:r>
                </w:p>
              </w:tc>
            </w:tr>
          </w:tbl>
          <w:p w14:paraId="0EE7014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F17D59F" w14:textId="77777777">
              <w:tc>
                <w:tcPr>
                  <w:tcW w:w="0" w:type="auto"/>
                  <w:shd w:val="clear" w:color="auto" w:fill="auto"/>
                  <w:hideMark/>
                </w:tcPr>
                <w:p w14:paraId="4F27CA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84A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voltage control is not higher than 0,01 pu, in accordance with point (d) of Article 21(3); and</w:t>
                  </w:r>
                </w:p>
              </w:tc>
            </w:tr>
          </w:tbl>
          <w:p w14:paraId="406AEF8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23E4D076" w14:textId="77777777">
              <w:tc>
                <w:tcPr>
                  <w:tcW w:w="0" w:type="auto"/>
                  <w:shd w:val="clear" w:color="auto" w:fill="auto"/>
                  <w:hideMark/>
                </w:tcPr>
                <w:p w14:paraId="617311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66B0D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following a step change in voltage, 90 % of the change in reactive power output has been achieved within the times and tolerances specified in point (d) of Article 21(3).</w:t>
                  </w:r>
                </w:p>
              </w:tc>
            </w:tr>
          </w:tbl>
          <w:p w14:paraId="1C1E0E4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83153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With regard to the reactive power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FDD6C93" w14:textId="77777777" w:rsidTr="003B7AE9">
        <w:tc>
          <w:tcPr>
            <w:tcW w:w="0" w:type="auto"/>
            <w:shd w:val="clear" w:color="auto" w:fill="auto"/>
            <w:hideMark/>
          </w:tcPr>
          <w:p w14:paraId="74D09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A25D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reactive power control mode, in accordance with point (v) of Article 21(3)(d), shall be demonstrated;</w:t>
            </w:r>
          </w:p>
        </w:tc>
      </w:tr>
    </w:tbl>
    <w:p w14:paraId="1C9B2C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68A23" w14:textId="77777777" w:rsidTr="003B7AE9">
        <w:tc>
          <w:tcPr>
            <w:tcW w:w="0" w:type="auto"/>
            <w:shd w:val="clear" w:color="auto" w:fill="auto"/>
            <w:hideMark/>
          </w:tcPr>
          <w:p w14:paraId="08053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B07E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be complementary to the reactive power capability test;</w:t>
            </w:r>
          </w:p>
        </w:tc>
      </w:tr>
    </w:tbl>
    <w:p w14:paraId="37EE277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29"/>
        <w:gridCol w:w="8697"/>
      </w:tblGrid>
      <w:tr w:rsidR="003B7AE9" w:rsidRPr="003B7AE9" w14:paraId="6FE423EE" w14:textId="77777777" w:rsidTr="003B7AE9">
        <w:tc>
          <w:tcPr>
            <w:tcW w:w="0" w:type="auto"/>
            <w:shd w:val="clear" w:color="auto" w:fill="auto"/>
            <w:hideMark/>
          </w:tcPr>
          <w:p w14:paraId="466C2C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EE9E2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verify the following parameters:</w:t>
            </w:r>
          </w:p>
          <w:tbl>
            <w:tblPr>
              <w:tblW w:w="5000" w:type="pct"/>
              <w:tblCellMar>
                <w:left w:w="0" w:type="dxa"/>
                <w:right w:w="0" w:type="dxa"/>
              </w:tblCellMar>
              <w:tblLook w:val="04A0" w:firstRow="1" w:lastRow="0" w:firstColumn="1" w:lastColumn="0" w:noHBand="0" w:noVBand="1"/>
            </w:tblPr>
            <w:tblGrid>
              <w:gridCol w:w="409"/>
              <w:gridCol w:w="8288"/>
            </w:tblGrid>
            <w:tr w:rsidR="003B7AE9" w:rsidRPr="003B7AE9" w14:paraId="548FCD52" w14:textId="77777777">
              <w:tc>
                <w:tcPr>
                  <w:tcW w:w="0" w:type="auto"/>
                  <w:shd w:val="clear" w:color="auto" w:fill="auto"/>
                  <w:hideMark/>
                </w:tcPr>
                <w:p w14:paraId="2D99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1EAB7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w:t>
                  </w:r>
                </w:p>
              </w:tc>
            </w:tr>
          </w:tbl>
          <w:p w14:paraId="2BC4B8C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5"/>
              <w:gridCol w:w="7982"/>
            </w:tblGrid>
            <w:tr w:rsidR="003B7AE9" w:rsidRPr="003B7AE9" w14:paraId="482ADEFC" w14:textId="77777777">
              <w:tc>
                <w:tcPr>
                  <w:tcW w:w="0" w:type="auto"/>
                  <w:shd w:val="clear" w:color="auto" w:fill="auto"/>
                  <w:hideMark/>
                </w:tcPr>
                <w:p w14:paraId="34F26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360EB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2FB947E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95"/>
              <w:gridCol w:w="7902"/>
            </w:tblGrid>
            <w:tr w:rsidR="003B7AE9" w:rsidRPr="003B7AE9" w14:paraId="75ECB0C6" w14:textId="77777777">
              <w:tc>
                <w:tcPr>
                  <w:tcW w:w="0" w:type="auto"/>
                  <w:shd w:val="clear" w:color="auto" w:fill="auto"/>
                  <w:hideMark/>
                </w:tcPr>
                <w:p w14:paraId="720776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3685E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1446818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3666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CAB41F" w14:textId="77777777" w:rsidTr="003B7AE9">
        <w:tc>
          <w:tcPr>
            <w:tcW w:w="0" w:type="auto"/>
            <w:shd w:val="clear" w:color="auto" w:fill="auto"/>
            <w:hideMark/>
          </w:tcPr>
          <w:p w14:paraId="1ABBA0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B068C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476E5D3B" w14:textId="77777777">
              <w:tc>
                <w:tcPr>
                  <w:tcW w:w="0" w:type="auto"/>
                  <w:shd w:val="clear" w:color="auto" w:fill="auto"/>
                  <w:hideMark/>
                </w:tcPr>
                <w:p w14:paraId="353D84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141011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 are ensured in accordance with point (d) of Article 21(3); and</w:t>
                  </w:r>
                </w:p>
              </w:tc>
            </w:tr>
          </w:tbl>
          <w:p w14:paraId="6FFB816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46A3F21A" w14:textId="77777777">
              <w:tc>
                <w:tcPr>
                  <w:tcW w:w="0" w:type="auto"/>
                  <w:shd w:val="clear" w:color="auto" w:fill="auto"/>
                  <w:hideMark/>
                </w:tcPr>
                <w:p w14:paraId="1E9FB4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FE887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conditions set out in point (d) of Article 21(3).</w:t>
                  </w:r>
                </w:p>
              </w:tc>
            </w:tr>
          </w:tbl>
          <w:p w14:paraId="1A8BA1C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6CFF1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9.   With regard to the power factor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EE70B4" w14:textId="77777777" w:rsidTr="003B7AE9">
        <w:tc>
          <w:tcPr>
            <w:tcW w:w="0" w:type="auto"/>
            <w:shd w:val="clear" w:color="auto" w:fill="auto"/>
            <w:hideMark/>
          </w:tcPr>
          <w:p w14:paraId="20843D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44A1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power factor control mode in accordance with point (vi) of Article 21(3)(d) shall be demonstrated;</w:t>
            </w:r>
          </w:p>
        </w:tc>
      </w:tr>
    </w:tbl>
    <w:p w14:paraId="39668B0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13EECC3E" w14:textId="77777777" w:rsidTr="003B7AE9">
        <w:tc>
          <w:tcPr>
            <w:tcW w:w="0" w:type="auto"/>
            <w:shd w:val="clear" w:color="auto" w:fill="auto"/>
            <w:hideMark/>
          </w:tcPr>
          <w:p w14:paraId="2DF032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D429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control mode test shall verify the following parameters:</w:t>
            </w:r>
          </w:p>
          <w:tbl>
            <w:tblPr>
              <w:tblW w:w="5000" w:type="pct"/>
              <w:tblCellMar>
                <w:left w:w="0" w:type="dxa"/>
                <w:right w:w="0" w:type="dxa"/>
              </w:tblCellMar>
              <w:tblLook w:val="04A0" w:firstRow="1" w:lastRow="0" w:firstColumn="1" w:lastColumn="0" w:noHBand="0" w:noVBand="1"/>
            </w:tblPr>
            <w:tblGrid>
              <w:gridCol w:w="609"/>
              <w:gridCol w:w="8051"/>
            </w:tblGrid>
            <w:tr w:rsidR="003B7AE9" w:rsidRPr="003B7AE9" w14:paraId="6047F4E5" w14:textId="77777777">
              <w:tc>
                <w:tcPr>
                  <w:tcW w:w="0" w:type="auto"/>
                  <w:shd w:val="clear" w:color="auto" w:fill="auto"/>
                  <w:hideMark/>
                </w:tcPr>
                <w:p w14:paraId="505578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A09AD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w:t>
                  </w:r>
                </w:p>
              </w:tc>
            </w:tr>
          </w:tbl>
          <w:p w14:paraId="438AD93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2"/>
              <w:gridCol w:w="7948"/>
            </w:tblGrid>
            <w:tr w:rsidR="003B7AE9" w:rsidRPr="003B7AE9" w14:paraId="5DC42255" w14:textId="77777777">
              <w:tc>
                <w:tcPr>
                  <w:tcW w:w="0" w:type="auto"/>
                  <w:shd w:val="clear" w:color="auto" w:fill="auto"/>
                  <w:hideMark/>
                </w:tcPr>
                <w:p w14:paraId="40BC2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D0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4865F6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199"/>
            </w:tblGrid>
            <w:tr w:rsidR="003B7AE9" w:rsidRPr="003B7AE9" w14:paraId="668A7E9A" w14:textId="77777777">
              <w:tc>
                <w:tcPr>
                  <w:tcW w:w="0" w:type="auto"/>
                  <w:shd w:val="clear" w:color="auto" w:fill="auto"/>
                  <w:hideMark/>
                </w:tcPr>
                <w:p w14:paraId="0AAB0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EC5D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response of reactive power due to step change of active power;</w:t>
                  </w:r>
                </w:p>
              </w:tc>
            </w:tr>
          </w:tbl>
          <w:p w14:paraId="6A27CCF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B1E15F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5FDE615" w14:textId="77777777" w:rsidTr="003B7AE9">
        <w:tc>
          <w:tcPr>
            <w:tcW w:w="0" w:type="auto"/>
            <w:shd w:val="clear" w:color="auto" w:fill="auto"/>
            <w:hideMark/>
          </w:tcPr>
          <w:p w14:paraId="5C3D0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CCEA0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BFEA0E" w14:textId="77777777">
              <w:tc>
                <w:tcPr>
                  <w:tcW w:w="0" w:type="auto"/>
                  <w:shd w:val="clear" w:color="auto" w:fill="auto"/>
                  <w:hideMark/>
                </w:tcPr>
                <w:p w14:paraId="0DFAD2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A701A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 and increment are ensured in accordance with point (d) of Article 21(3);</w:t>
                  </w:r>
                </w:p>
              </w:tc>
            </w:tr>
          </w:tbl>
          <w:p w14:paraId="028309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48E3FC02" w14:textId="77777777">
              <w:tc>
                <w:tcPr>
                  <w:tcW w:w="0" w:type="auto"/>
                  <w:shd w:val="clear" w:color="auto" w:fill="auto"/>
                  <w:hideMark/>
                </w:tcPr>
                <w:p w14:paraId="781FD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850A5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 as a result of step active power change does not exceed the requirement laid down in point (d) of Article 21(3); and</w:t>
                  </w:r>
                </w:p>
              </w:tc>
            </w:tr>
          </w:tbl>
          <w:p w14:paraId="6D47A6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731CE09D" w14:textId="77777777">
              <w:tc>
                <w:tcPr>
                  <w:tcW w:w="0" w:type="auto"/>
                  <w:shd w:val="clear" w:color="auto" w:fill="auto"/>
                  <w:hideMark/>
                </w:tcPr>
                <w:p w14:paraId="70D9C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E3B4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value specified in point (d) of Article 21(3).</w:t>
                  </w:r>
                </w:p>
              </w:tc>
            </w:tr>
          </w:tbl>
          <w:p w14:paraId="35E1E43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870790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With regard to the tests referred to in paragraphs 7, 8 and 9, the relevant system operator may select only one of the three control options for testing.</w:t>
      </w:r>
    </w:p>
    <w:p w14:paraId="3DDF499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49</w:t>
      </w:r>
    </w:p>
    <w:p w14:paraId="3A164BF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D power park modules</w:t>
      </w:r>
    </w:p>
    <w:p w14:paraId="046C37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power park modules are subject to the compliance tests for type B and C power park modules in accordance with the conditions set out in Articles 47 and 48.</w:t>
      </w:r>
    </w:p>
    <w:p w14:paraId="469D69E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1FF5B3A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4</w:t>
      </w:r>
    </w:p>
    <w:p w14:paraId="2FF96ECD"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offshore power park modules</w:t>
      </w:r>
    </w:p>
    <w:p w14:paraId="0F1C683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50</w:t>
      </w:r>
    </w:p>
    <w:p w14:paraId="4FD7EE1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offshore power park modules</w:t>
      </w:r>
    </w:p>
    <w:p w14:paraId="29D59A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compliance tests established in Article 44(2), as well as in paragraphs 2, 3, 4, 5, 7, 8 and 9 of Article 48 shall apply to offshore power park modules.</w:t>
      </w:r>
    </w:p>
    <w:p w14:paraId="02944E6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lastRenderedPageBreak/>
        <w:t>CHAPTER 5</w:t>
      </w:r>
    </w:p>
    <w:p w14:paraId="0E8FB61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synchronous power-generating modules</w:t>
      </w:r>
    </w:p>
    <w:p w14:paraId="3A490B1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51</w:t>
      </w:r>
    </w:p>
    <w:p w14:paraId="1F3C2CF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B synchronous power-generating modules</w:t>
      </w:r>
    </w:p>
    <w:p w14:paraId="6295692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simulations in relation to type B synchronous power-generating modules. Instead of the relevant simulations, the power-generating facility owner may use equipment certificates issued by an authorised certifier to demonstrate compliance with the relevant requirement. In that case, the equipment certificates shall be provided to the relevant system operator.</w:t>
      </w:r>
    </w:p>
    <w:p w14:paraId="18F0C9B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C06BF66" w14:textId="77777777" w:rsidTr="003B7AE9">
        <w:tc>
          <w:tcPr>
            <w:tcW w:w="0" w:type="auto"/>
            <w:shd w:val="clear" w:color="auto" w:fill="auto"/>
            <w:hideMark/>
          </w:tcPr>
          <w:p w14:paraId="6876B6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D449B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at high frequency in accordance with Article 13(2) shall be demonstrated by simulation;</w:t>
            </w:r>
          </w:p>
        </w:tc>
      </w:tr>
    </w:tbl>
    <w:p w14:paraId="69E991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4B5080" w14:textId="77777777" w:rsidTr="003B7AE9">
        <w:tc>
          <w:tcPr>
            <w:tcW w:w="0" w:type="auto"/>
            <w:shd w:val="clear" w:color="auto" w:fill="auto"/>
            <w:hideMark/>
          </w:tcPr>
          <w:p w14:paraId="407FFF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985DB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high frequency steps and ramps reaching minimum regulating level, taking into account the droop settings and the deadband;</w:t>
            </w:r>
          </w:p>
        </w:tc>
      </w:tr>
    </w:tbl>
    <w:p w14:paraId="375C27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AE8E8E" w14:textId="77777777" w:rsidTr="003B7AE9">
        <w:tc>
          <w:tcPr>
            <w:tcW w:w="0" w:type="auto"/>
            <w:shd w:val="clear" w:color="auto" w:fill="auto"/>
            <w:hideMark/>
          </w:tcPr>
          <w:p w14:paraId="657198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1F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99229EA" w14:textId="77777777">
              <w:tc>
                <w:tcPr>
                  <w:tcW w:w="0" w:type="auto"/>
                  <w:shd w:val="clear" w:color="auto" w:fill="auto"/>
                  <w:hideMark/>
                </w:tcPr>
                <w:p w14:paraId="08F45B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155F4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LFSM-O response described in Article 44(2); and</w:t>
                  </w:r>
                </w:p>
              </w:tc>
            </w:tr>
          </w:tbl>
          <w:p w14:paraId="775EFE8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51"/>
              <w:gridCol w:w="8385"/>
            </w:tblGrid>
            <w:tr w:rsidR="003B7AE9" w:rsidRPr="003B7AE9" w14:paraId="1C8AB4D1" w14:textId="77777777">
              <w:tc>
                <w:tcPr>
                  <w:tcW w:w="0" w:type="auto"/>
                  <w:shd w:val="clear" w:color="auto" w:fill="auto"/>
                  <w:hideMark/>
                </w:tcPr>
                <w:p w14:paraId="125759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C0164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set out in Article 13(2) is demonstrated.</w:t>
                  </w:r>
                </w:p>
              </w:tc>
            </w:tr>
          </w:tbl>
          <w:p w14:paraId="1047770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9FA1D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simulation of fault-ride-through capability of type B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95BE69" w14:textId="77777777" w:rsidTr="003B7AE9">
        <w:tc>
          <w:tcPr>
            <w:tcW w:w="0" w:type="auto"/>
            <w:shd w:val="clear" w:color="auto" w:fill="auto"/>
            <w:hideMark/>
          </w:tcPr>
          <w:p w14:paraId="7E10C7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4C2E9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ride through faults in accordance with the conditions set out in subparagraph (a) of Article 14(3) shall be demonstrated by simulation;</w:t>
            </w:r>
          </w:p>
        </w:tc>
      </w:tr>
    </w:tbl>
    <w:p w14:paraId="1FB67F4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02329DE" w14:textId="77777777" w:rsidTr="003B7AE9">
        <w:tc>
          <w:tcPr>
            <w:tcW w:w="0" w:type="auto"/>
            <w:shd w:val="clear" w:color="auto" w:fill="auto"/>
            <w:hideMark/>
          </w:tcPr>
          <w:p w14:paraId="373DF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09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set out in point (a) of Article 14(3) is demonstrated.</w:t>
            </w:r>
          </w:p>
        </w:tc>
      </w:tr>
    </w:tbl>
    <w:p w14:paraId="3009D51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post fault active power recovery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9A0787" w14:textId="77777777" w:rsidTr="003B7AE9">
        <w:tc>
          <w:tcPr>
            <w:tcW w:w="0" w:type="auto"/>
            <w:shd w:val="clear" w:color="auto" w:fill="auto"/>
            <w:hideMark/>
          </w:tcPr>
          <w:p w14:paraId="044154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94588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post fault active power recovery referred to in the conditions set out in Article 17(3) shall be demonstrated;</w:t>
            </w:r>
          </w:p>
        </w:tc>
      </w:tr>
    </w:tbl>
    <w:p w14:paraId="3F1FB1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66EEA43" w14:textId="77777777" w:rsidTr="003B7AE9">
        <w:tc>
          <w:tcPr>
            <w:tcW w:w="0" w:type="auto"/>
            <w:shd w:val="clear" w:color="auto" w:fill="auto"/>
            <w:hideMark/>
          </w:tcPr>
          <w:p w14:paraId="3DE334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0674F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set out in Article 17(3) is demonstrated.</w:t>
            </w:r>
          </w:p>
        </w:tc>
      </w:tr>
    </w:tbl>
    <w:p w14:paraId="081DC92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52</w:t>
      </w:r>
    </w:p>
    <w:p w14:paraId="79BBD66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C synchronous power-generating modules</w:t>
      </w:r>
    </w:p>
    <w:p w14:paraId="361E29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In addition to the compliance simulations for type B synchronous power-generating modules set out in Article 51, type C synchronous power-generating modules shall be subject to the compliance simulations detailed in paragraphs 2 to 5. Instead of all or part of those simulations, the power-generating facility owner may use equipment certificates </w:t>
      </w:r>
      <w:r w:rsidRPr="003B7AE9">
        <w:rPr>
          <w:rFonts w:ascii="inherit" w:eastAsia="Times New Roman" w:hAnsi="inherit" w:cs="Times New Roman"/>
          <w:color w:val="000000"/>
          <w:sz w:val="24"/>
          <w:szCs w:val="24"/>
          <w:lang w:eastAsia="en-GB"/>
        </w:rPr>
        <w:lastRenderedPageBreak/>
        <w:t>issued by an authorised certifier, which must be provided to the relevant system operator.</w:t>
      </w:r>
    </w:p>
    <w:p w14:paraId="3E236C2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5E40771" w14:textId="77777777" w:rsidTr="003B7AE9">
        <w:tc>
          <w:tcPr>
            <w:tcW w:w="0" w:type="auto"/>
            <w:shd w:val="clear" w:color="auto" w:fill="auto"/>
            <w:hideMark/>
          </w:tcPr>
          <w:p w14:paraId="6FF9E8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14D8494" w14:textId="6AA84229"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at low frequencies in accordance with point (c) of Article 15(2) shall be demonstrated</w:t>
            </w:r>
            <w:ins w:id="299" w:author="Author">
              <w:r w:rsidR="00283E84">
                <w:rPr>
                  <w:rFonts w:ascii="inherit" w:eastAsia="Times New Roman" w:hAnsi="inherit" w:cs="Times New Roman"/>
                  <w:sz w:val="24"/>
                  <w:szCs w:val="24"/>
                  <w:lang w:eastAsia="en-GB"/>
                </w:rPr>
                <w:t xml:space="preserve"> by RMS simulation</w:t>
              </w:r>
            </w:ins>
            <w:r w:rsidRPr="003B7AE9">
              <w:rPr>
                <w:rFonts w:ascii="inherit" w:eastAsia="Times New Roman" w:hAnsi="inherit" w:cs="Times New Roman"/>
                <w:sz w:val="24"/>
                <w:szCs w:val="24"/>
                <w:lang w:eastAsia="en-GB"/>
              </w:rPr>
              <w:t>;</w:t>
            </w:r>
          </w:p>
        </w:tc>
      </w:tr>
    </w:tbl>
    <w:p w14:paraId="47FE66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D5018A" w14:textId="77777777" w:rsidTr="003B7AE9">
        <w:tc>
          <w:tcPr>
            <w:tcW w:w="0" w:type="auto"/>
            <w:shd w:val="clear" w:color="auto" w:fill="auto"/>
            <w:hideMark/>
          </w:tcPr>
          <w:p w14:paraId="05B0E3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CBD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low frequency steps and ramps reaching maximum capacity, taking into account the droop settings and the deadband;</w:t>
            </w:r>
          </w:p>
        </w:tc>
      </w:tr>
    </w:tbl>
    <w:p w14:paraId="7BA902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825222" w14:textId="77777777" w:rsidTr="003B7AE9">
        <w:tc>
          <w:tcPr>
            <w:tcW w:w="0" w:type="auto"/>
            <w:shd w:val="clear" w:color="auto" w:fill="auto"/>
            <w:hideMark/>
          </w:tcPr>
          <w:p w14:paraId="1DDD02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2BEA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05F7DC" w14:textId="77777777">
              <w:tc>
                <w:tcPr>
                  <w:tcW w:w="0" w:type="auto"/>
                  <w:shd w:val="clear" w:color="auto" w:fill="auto"/>
                  <w:hideMark/>
                </w:tcPr>
                <w:p w14:paraId="27853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C98FB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LFSM-U response described in of Article 45(2); and</w:t>
                  </w:r>
                </w:p>
              </w:tc>
            </w:tr>
          </w:tbl>
          <w:p w14:paraId="04028C5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3"/>
              <w:gridCol w:w="8403"/>
            </w:tblGrid>
            <w:tr w:rsidR="003B7AE9" w:rsidRPr="003B7AE9" w14:paraId="7D217243" w14:textId="77777777">
              <w:tc>
                <w:tcPr>
                  <w:tcW w:w="0" w:type="auto"/>
                  <w:shd w:val="clear" w:color="auto" w:fill="auto"/>
                  <w:hideMark/>
                </w:tcPr>
                <w:p w14:paraId="70CDA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C978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of point (c) of Article 15(2) is demonstrated.</w:t>
                  </w:r>
                </w:p>
              </w:tc>
            </w:tr>
          </w:tbl>
          <w:p w14:paraId="0729828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95C6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1C17BEE" w14:textId="77777777" w:rsidTr="003B7AE9">
        <w:tc>
          <w:tcPr>
            <w:tcW w:w="0" w:type="auto"/>
            <w:shd w:val="clear" w:color="auto" w:fill="auto"/>
            <w:hideMark/>
          </w:tcPr>
          <w:p w14:paraId="34E584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4065396" w14:textId="2A13C818"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over the full frequency range in accordance with point (d) of Article 15(2) shall be demonstrated</w:t>
            </w:r>
            <w:ins w:id="300" w:author="Author">
              <w:r w:rsidR="00C249A9">
                <w:rPr>
                  <w:rFonts w:ascii="inherit" w:eastAsia="Times New Roman" w:hAnsi="inherit" w:cs="Times New Roman"/>
                  <w:sz w:val="24"/>
                  <w:szCs w:val="24"/>
                  <w:lang w:eastAsia="en-GB"/>
                </w:rPr>
                <w:t xml:space="preserve"> by RMS simulation</w:t>
              </w:r>
            </w:ins>
            <w:r w:rsidRPr="003B7AE9">
              <w:rPr>
                <w:rFonts w:ascii="inherit" w:eastAsia="Times New Roman" w:hAnsi="inherit" w:cs="Times New Roman"/>
                <w:sz w:val="24"/>
                <w:szCs w:val="24"/>
                <w:lang w:eastAsia="en-GB"/>
              </w:rPr>
              <w:t>;</w:t>
            </w:r>
          </w:p>
        </w:tc>
      </w:tr>
    </w:tbl>
    <w:p w14:paraId="56BC3C8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FED0C" w14:textId="77777777" w:rsidTr="003B7AE9">
        <w:tc>
          <w:tcPr>
            <w:tcW w:w="0" w:type="auto"/>
            <w:shd w:val="clear" w:color="auto" w:fill="auto"/>
            <w:hideMark/>
          </w:tcPr>
          <w:p w14:paraId="0E6A72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4C08D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frequency steps and ramps big enough to trigger the whole active power frequency response range, taking into account the droop settings and the deadband;</w:t>
            </w:r>
          </w:p>
        </w:tc>
      </w:tr>
    </w:tbl>
    <w:p w14:paraId="2005A5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A8D2D2" w14:textId="77777777" w:rsidTr="003B7AE9">
        <w:tc>
          <w:tcPr>
            <w:tcW w:w="0" w:type="auto"/>
            <w:shd w:val="clear" w:color="auto" w:fill="auto"/>
            <w:hideMark/>
          </w:tcPr>
          <w:p w14:paraId="13BC24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3DBED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2357BF" w14:textId="77777777">
              <w:tc>
                <w:tcPr>
                  <w:tcW w:w="0" w:type="auto"/>
                  <w:shd w:val="clear" w:color="auto" w:fill="auto"/>
                  <w:hideMark/>
                </w:tcPr>
                <w:p w14:paraId="173D3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31768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FSM response described in Article 45(3); and</w:t>
                  </w:r>
                </w:p>
              </w:tc>
            </w:tr>
          </w:tbl>
          <w:p w14:paraId="6AEA302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2"/>
              <w:gridCol w:w="8404"/>
            </w:tblGrid>
            <w:tr w:rsidR="003B7AE9" w:rsidRPr="003B7AE9" w14:paraId="7E8EAC3B" w14:textId="77777777">
              <w:tc>
                <w:tcPr>
                  <w:tcW w:w="0" w:type="auto"/>
                  <w:shd w:val="clear" w:color="auto" w:fill="auto"/>
                  <w:hideMark/>
                </w:tcPr>
                <w:p w14:paraId="3546F6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E6B89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of point (d) of Article 15(2) is demonstrated.</w:t>
                  </w:r>
                </w:p>
              </w:tc>
            </w:tr>
          </w:tbl>
          <w:p w14:paraId="42725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FACA68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4289C6D" w14:textId="77777777" w:rsidTr="003B7AE9">
        <w:tc>
          <w:tcPr>
            <w:tcW w:w="0" w:type="auto"/>
            <w:shd w:val="clear" w:color="auto" w:fill="auto"/>
            <w:hideMark/>
          </w:tcPr>
          <w:p w14:paraId="5D7DF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579FE96" w14:textId="661E0BD6"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performance during island operation referred to in the conditions set out in point (b) of Article 15(5) shall be demonstrated</w:t>
            </w:r>
            <w:ins w:id="301" w:author="Author">
              <w:r w:rsidR="00C249A9">
                <w:rPr>
                  <w:rFonts w:ascii="inherit" w:eastAsia="Times New Roman" w:hAnsi="inherit" w:cs="Times New Roman"/>
                  <w:sz w:val="24"/>
                  <w:szCs w:val="24"/>
                  <w:lang w:eastAsia="en-GB"/>
                </w:rPr>
                <w:t xml:space="preserve"> by RMS simulation</w:t>
              </w:r>
            </w:ins>
            <w:r w:rsidRPr="003B7AE9">
              <w:rPr>
                <w:rFonts w:ascii="inherit" w:eastAsia="Times New Roman" w:hAnsi="inherit" w:cs="Times New Roman"/>
                <w:sz w:val="24"/>
                <w:szCs w:val="24"/>
                <w:lang w:eastAsia="en-GB"/>
              </w:rPr>
              <w:t>;</w:t>
            </w:r>
          </w:p>
        </w:tc>
      </w:tr>
    </w:tbl>
    <w:p w14:paraId="5505FC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D6E334" w14:textId="77777777" w:rsidTr="003B7AE9">
        <w:tc>
          <w:tcPr>
            <w:tcW w:w="0" w:type="auto"/>
            <w:shd w:val="clear" w:color="auto" w:fill="auto"/>
            <w:hideMark/>
          </w:tcPr>
          <w:p w14:paraId="61C50F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F82C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power-generating module reduces or increases the active power output from its previous operating point to any new operating point within the P-Q-capability diagram within the limits of point (b) of Article 15(5), without disconnection of the power-generating module from the island due to over- or underfrequency.</w:t>
            </w:r>
          </w:p>
        </w:tc>
      </w:tr>
    </w:tbl>
    <w:p w14:paraId="24D733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0AB2EAE" w14:textId="77777777" w:rsidTr="003B7AE9">
        <w:tc>
          <w:tcPr>
            <w:tcW w:w="0" w:type="auto"/>
            <w:shd w:val="clear" w:color="auto" w:fill="auto"/>
            <w:hideMark/>
          </w:tcPr>
          <w:p w14:paraId="6EDED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6E88109" w14:textId="16D81622"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power-generating module's capability to provide leading and lagging reactive power capability in accordance with the conditions set out in points (b) and (c) of Article 18(2) </w:t>
            </w:r>
            <w:ins w:id="302" w:author="Author">
              <w:r w:rsidR="00A8296E" w:rsidRPr="00A8296E">
                <w:rPr>
                  <w:rFonts w:ascii="inherit" w:eastAsia="Times New Roman" w:hAnsi="inherit" w:cs="Times New Roman"/>
                  <w:sz w:val="24"/>
                  <w:szCs w:val="24"/>
                  <w:lang w:eastAsia="en-GB"/>
                </w:rPr>
                <w:t>shall be demonstrated by simulation in the outer corners of the U-Q/Pmax diagram. In addition two simulations of the executed tests shall be performed with the real grid voltage and load points during the tests;</w:t>
              </w:r>
            </w:ins>
            <w:del w:id="303" w:author="Author">
              <w:r w:rsidRPr="003B7AE9" w:rsidDel="00A8296E">
                <w:rPr>
                  <w:rFonts w:ascii="inherit" w:eastAsia="Times New Roman" w:hAnsi="inherit" w:cs="Times New Roman"/>
                  <w:sz w:val="24"/>
                  <w:szCs w:val="24"/>
                  <w:lang w:eastAsia="en-GB"/>
                </w:rPr>
                <w:delText>shall be demonstrated</w:delText>
              </w:r>
            </w:del>
            <w:r w:rsidRPr="003B7AE9">
              <w:rPr>
                <w:rFonts w:ascii="inherit" w:eastAsia="Times New Roman" w:hAnsi="inherit" w:cs="Times New Roman"/>
                <w:sz w:val="24"/>
                <w:szCs w:val="24"/>
                <w:lang w:eastAsia="en-GB"/>
              </w:rPr>
              <w:t>;</w:t>
            </w:r>
          </w:p>
        </w:tc>
      </w:tr>
    </w:tbl>
    <w:p w14:paraId="522A9F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F9606BC" w14:textId="77777777" w:rsidTr="003B7AE9">
        <w:tc>
          <w:tcPr>
            <w:tcW w:w="0" w:type="auto"/>
            <w:shd w:val="clear" w:color="auto" w:fill="auto"/>
            <w:hideMark/>
          </w:tcPr>
          <w:p w14:paraId="482882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5514A8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9A2DCE8" w14:textId="77777777">
              <w:tc>
                <w:tcPr>
                  <w:tcW w:w="0" w:type="auto"/>
                  <w:shd w:val="clear" w:color="auto" w:fill="auto"/>
                  <w:hideMark/>
                </w:tcPr>
                <w:p w14:paraId="149B48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31E820" w14:textId="1C44458B"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model of the power-generating module is validated against the compliance tests for reactive power capability </w:t>
                  </w:r>
                  <w:ins w:id="304" w:author="Author">
                    <w:r w:rsidR="00E90BED" w:rsidRPr="00E90BED">
                      <w:rPr>
                        <w:rFonts w:ascii="inherit" w:eastAsia="Times New Roman" w:hAnsi="inherit" w:cs="Times New Roman"/>
                        <w:sz w:val="24"/>
                        <w:szCs w:val="24"/>
                        <w:lang w:eastAsia="en-GB"/>
                      </w:rPr>
                      <w:t xml:space="preserve">as far as these tests were accommodated (grid voltage deviations) and allowed by the RSO </w:t>
                    </w:r>
                  </w:ins>
                  <w:r w:rsidRPr="003B7AE9">
                    <w:rPr>
                      <w:rFonts w:ascii="inherit" w:eastAsia="Times New Roman" w:hAnsi="inherit" w:cs="Times New Roman"/>
                      <w:sz w:val="24"/>
                      <w:szCs w:val="24"/>
                      <w:lang w:eastAsia="en-GB"/>
                    </w:rPr>
                    <w:t>described in Article 45(7); and</w:t>
                  </w:r>
                </w:p>
              </w:tc>
            </w:tr>
          </w:tbl>
          <w:p w14:paraId="68017C7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569214E" w14:textId="77777777">
              <w:tc>
                <w:tcPr>
                  <w:tcW w:w="0" w:type="auto"/>
                  <w:shd w:val="clear" w:color="auto" w:fill="auto"/>
                  <w:hideMark/>
                </w:tcPr>
                <w:p w14:paraId="1C1170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4149A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requirements of points (b) and (c) of Article 18(2) is demonstrated.</w:t>
                  </w:r>
                </w:p>
              </w:tc>
            </w:tr>
          </w:tbl>
          <w:p w14:paraId="2D2F6D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8D192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53</w:t>
      </w:r>
    </w:p>
    <w:p w14:paraId="050B22F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D synchronous power-generating modules</w:t>
      </w:r>
    </w:p>
    <w:p w14:paraId="17486AB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and C synchronous power-generating modules set out in Articles 51 and 52, except for the simulation of fault-ride-through capability of type B synchronous power-generating modules referred to in Article 51(3), type D synchronous power-generating modules are subject to the compliance simulations set out in paragraphs 2 and 3. Instead of all or part of those simulations, the power-generating facility owner may use equipment certificates issued by an authorised certifier, which must be provided to the relevant system operator.</w:t>
      </w:r>
    </w:p>
    <w:p w14:paraId="5032CF4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FA580F" w14:textId="77777777" w:rsidTr="003B7AE9">
        <w:tc>
          <w:tcPr>
            <w:tcW w:w="0" w:type="auto"/>
            <w:shd w:val="clear" w:color="auto" w:fill="auto"/>
            <w:hideMark/>
          </w:tcPr>
          <w:p w14:paraId="48471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A5AD7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be demonstrated that the power-generating module's performance in terms of its control system (‘PSS function’) is capable of damping active power oscillations in accordance with the conditions set out in paragraph 2 of Article 19;</w:t>
            </w:r>
          </w:p>
        </w:tc>
      </w:tr>
    </w:tbl>
    <w:p w14:paraId="541114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99DBBFC" w14:textId="77777777" w:rsidTr="003B7AE9">
        <w:tc>
          <w:tcPr>
            <w:tcW w:w="0" w:type="auto"/>
            <w:shd w:val="clear" w:color="auto" w:fill="auto"/>
            <w:hideMark/>
          </w:tcPr>
          <w:p w14:paraId="2E5DEF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AF06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tuning must result in improved damping of corresponding active power response of the AVR in combination with the PSS function, compared to the active power response of the AVR alone;</w:t>
            </w:r>
          </w:p>
        </w:tc>
      </w:tr>
    </w:tbl>
    <w:p w14:paraId="23416B3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04CF1C" w14:textId="77777777" w:rsidTr="003B7AE9">
        <w:tc>
          <w:tcPr>
            <w:tcW w:w="0" w:type="auto"/>
            <w:shd w:val="clear" w:color="auto" w:fill="auto"/>
            <w:hideMark/>
          </w:tcPr>
          <w:p w14:paraId="1FBA1C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1F4A0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77D91A" w14:textId="77777777">
              <w:tc>
                <w:tcPr>
                  <w:tcW w:w="0" w:type="auto"/>
                  <w:shd w:val="clear" w:color="auto" w:fill="auto"/>
                  <w:hideMark/>
                </w:tcPr>
                <w:p w14:paraId="60AC87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5DF10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PSS function damps the existing active power oscillations of the power-generating module within a frequency range specified by the relevant TSO. That frequency range shall include the local mode frequencies of the power-generating module and the expected network oscillations; and</w:t>
                  </w:r>
                </w:p>
              </w:tc>
            </w:tr>
          </w:tbl>
          <w:p w14:paraId="35D0A9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0A0D269" w14:textId="77777777">
              <w:tc>
                <w:tcPr>
                  <w:tcW w:w="0" w:type="auto"/>
                  <w:shd w:val="clear" w:color="auto" w:fill="auto"/>
                  <w:hideMark/>
                </w:tcPr>
                <w:p w14:paraId="210301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B60EE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sudden load reduction of the power-generating module from 1 pu to 0,6 pu of the maximum capacity does not lead to undamped oscillations in active or reactive power of the power-generating module.</w:t>
                  </w:r>
                </w:p>
              </w:tc>
            </w:tr>
          </w:tbl>
          <w:p w14:paraId="54B4D2B8"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B8A3F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simulation of fault-ride-through capability of type D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E01F03" w14:textId="77777777" w:rsidTr="003B7AE9">
        <w:tc>
          <w:tcPr>
            <w:tcW w:w="0" w:type="auto"/>
            <w:shd w:val="clear" w:color="auto" w:fill="auto"/>
            <w:hideMark/>
          </w:tcPr>
          <w:p w14:paraId="71A307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668A7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fault-ride-through in accordance with the conditions set out in point (a) of Article 16(3) shall be demonstrated;</w:t>
            </w:r>
          </w:p>
        </w:tc>
      </w:tr>
    </w:tbl>
    <w:p w14:paraId="7C128C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A8D8142" w14:textId="77777777" w:rsidTr="003B7AE9">
        <w:tc>
          <w:tcPr>
            <w:tcW w:w="0" w:type="auto"/>
            <w:shd w:val="clear" w:color="auto" w:fill="auto"/>
            <w:hideMark/>
          </w:tcPr>
          <w:p w14:paraId="6E9B9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1C200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(a) of Article 16(3) is demonstrated.</w:t>
            </w:r>
          </w:p>
        </w:tc>
      </w:tr>
    </w:tbl>
    <w:p w14:paraId="51A4A2A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6</w:t>
      </w:r>
    </w:p>
    <w:p w14:paraId="3401E80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lastRenderedPageBreak/>
        <w:t>Compliance simulations for power park modules</w:t>
      </w:r>
    </w:p>
    <w:p w14:paraId="482ED67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54</w:t>
      </w:r>
    </w:p>
    <w:p w14:paraId="47E76EF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B power park modules</w:t>
      </w:r>
    </w:p>
    <w:p w14:paraId="1499201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 park modules are subject to the compliance simulations in paragraphs 2 to 5. Instead of all or part of those simulations, the power-generating facility owner may use equipment certificates issued by an authorised certifier, which must be provided to the relevant system operator.</w:t>
      </w:r>
    </w:p>
    <w:p w14:paraId="517035A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F3BAA3" w14:textId="77777777" w:rsidTr="003B7AE9">
        <w:tc>
          <w:tcPr>
            <w:tcW w:w="0" w:type="auto"/>
            <w:shd w:val="clear" w:color="auto" w:fill="auto"/>
            <w:hideMark/>
          </w:tcPr>
          <w:p w14:paraId="58C7C6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3254C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high frequency in accordance with Article 13(2) shall be demonstrated;</w:t>
            </w:r>
          </w:p>
        </w:tc>
      </w:tr>
    </w:tbl>
    <w:p w14:paraId="494BE2A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5E7F42" w14:textId="77777777" w:rsidTr="003B7AE9">
        <w:tc>
          <w:tcPr>
            <w:tcW w:w="0" w:type="auto"/>
            <w:shd w:val="clear" w:color="auto" w:fill="auto"/>
            <w:hideMark/>
          </w:tcPr>
          <w:p w14:paraId="7F42C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FBAB9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high frequency steps and ramps reaching minimum regulating level, taking into account the droop settings and the deadband;</w:t>
            </w:r>
          </w:p>
        </w:tc>
      </w:tr>
    </w:tbl>
    <w:p w14:paraId="394502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5AF779A" w14:textId="77777777" w:rsidTr="003B7AE9">
        <w:tc>
          <w:tcPr>
            <w:tcW w:w="0" w:type="auto"/>
            <w:shd w:val="clear" w:color="auto" w:fill="auto"/>
            <w:hideMark/>
          </w:tcPr>
          <w:p w14:paraId="2781E9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DE4A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FB12008" w14:textId="77777777">
              <w:tc>
                <w:tcPr>
                  <w:tcW w:w="0" w:type="auto"/>
                  <w:shd w:val="clear" w:color="auto" w:fill="auto"/>
                  <w:hideMark/>
                </w:tcPr>
                <w:p w14:paraId="086A06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97F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LFSM-O response set out in Article 47(3); and</w:t>
                  </w:r>
                </w:p>
              </w:tc>
            </w:tr>
          </w:tbl>
          <w:p w14:paraId="7926D8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8"/>
              <w:gridCol w:w="8398"/>
            </w:tblGrid>
            <w:tr w:rsidR="003B7AE9" w:rsidRPr="003B7AE9" w14:paraId="1279EC63" w14:textId="77777777">
              <w:tc>
                <w:tcPr>
                  <w:tcW w:w="0" w:type="auto"/>
                  <w:shd w:val="clear" w:color="auto" w:fill="auto"/>
                  <w:hideMark/>
                </w:tcPr>
                <w:p w14:paraId="623E42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9837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Article 13(2) is demonstrated.</w:t>
                  </w:r>
                </w:p>
              </w:tc>
            </w:tr>
          </w:tbl>
          <w:p w14:paraId="6A6E54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78C0D8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fast fault current injection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F005B8" w14:textId="77777777" w:rsidTr="003B7AE9">
        <w:tc>
          <w:tcPr>
            <w:tcW w:w="0" w:type="auto"/>
            <w:shd w:val="clear" w:color="auto" w:fill="auto"/>
            <w:hideMark/>
          </w:tcPr>
          <w:p w14:paraId="32EF27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BD567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fast fault current injection in accordance with the conditions set out in point (b) of Article 20(2) shall be demonstrated;</w:t>
            </w:r>
          </w:p>
        </w:tc>
      </w:tr>
    </w:tbl>
    <w:p w14:paraId="67183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43BACE3" w14:textId="77777777" w:rsidTr="003B7AE9">
        <w:tc>
          <w:tcPr>
            <w:tcW w:w="0" w:type="auto"/>
            <w:shd w:val="clear" w:color="auto" w:fill="auto"/>
            <w:hideMark/>
          </w:tcPr>
          <w:p w14:paraId="28483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4921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(b) of Article 20(2) is demonstrated.</w:t>
            </w:r>
          </w:p>
        </w:tc>
      </w:tr>
    </w:tbl>
    <w:p w14:paraId="2064446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fault-ride-through simulation capability of type B power park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1EE73EB" w14:textId="77777777" w:rsidTr="003B7AE9">
        <w:tc>
          <w:tcPr>
            <w:tcW w:w="0" w:type="auto"/>
            <w:shd w:val="clear" w:color="auto" w:fill="auto"/>
            <w:hideMark/>
          </w:tcPr>
          <w:p w14:paraId="41A1D9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92C42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ride through faults in accordance with the conditions set out in point (a) of Article 14(3) shall be demonstrated by simulation;</w:t>
            </w:r>
          </w:p>
        </w:tc>
      </w:tr>
    </w:tbl>
    <w:p w14:paraId="23E1C2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1286A43" w14:textId="77777777" w:rsidTr="003B7AE9">
        <w:tc>
          <w:tcPr>
            <w:tcW w:w="0" w:type="auto"/>
            <w:shd w:val="clear" w:color="auto" w:fill="auto"/>
            <w:hideMark/>
          </w:tcPr>
          <w:p w14:paraId="26F48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DDA0C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(a) of Article 14(3) is demonstrated.</w:t>
            </w:r>
          </w:p>
        </w:tc>
      </w:tr>
    </w:tbl>
    <w:p w14:paraId="0681428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following requirements with regard to the post fault active power recovery simulation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E461820" w14:textId="77777777" w:rsidTr="003B7AE9">
        <w:tc>
          <w:tcPr>
            <w:tcW w:w="0" w:type="auto"/>
            <w:shd w:val="clear" w:color="auto" w:fill="auto"/>
            <w:hideMark/>
          </w:tcPr>
          <w:p w14:paraId="27E181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142E4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post fault active power recovery in accordance with the conditions set out in Article 20(3) shall be demonstrated;</w:t>
            </w:r>
          </w:p>
        </w:tc>
      </w:tr>
    </w:tbl>
    <w:p w14:paraId="7218563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A0004D" w14:textId="77777777" w:rsidTr="003B7AE9">
        <w:tc>
          <w:tcPr>
            <w:tcW w:w="0" w:type="auto"/>
            <w:shd w:val="clear" w:color="auto" w:fill="auto"/>
            <w:hideMark/>
          </w:tcPr>
          <w:p w14:paraId="2AB10C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536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Article 20(3) is demonstrated.</w:t>
            </w:r>
          </w:p>
        </w:tc>
      </w:tr>
    </w:tbl>
    <w:p w14:paraId="683876D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55</w:t>
      </w:r>
    </w:p>
    <w:p w14:paraId="5934137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C power park modules</w:t>
      </w:r>
    </w:p>
    <w:p w14:paraId="3DDB6B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In addition to the compliance simulations for type B power park modules set out in Article 54, type C power park modules are subject to the compliance simulations set out in paragraphs 2 to 7. Instead of all or part of those simulations, the power-generating facility owner may use equipment certificates issued by an authorised certifier, which must be provided to the relevant system operator.</w:t>
      </w:r>
    </w:p>
    <w:p w14:paraId="25AFAC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7AB1B3" w14:textId="77777777" w:rsidTr="003B7AE9">
        <w:tc>
          <w:tcPr>
            <w:tcW w:w="0" w:type="auto"/>
            <w:shd w:val="clear" w:color="auto" w:fill="auto"/>
            <w:hideMark/>
          </w:tcPr>
          <w:p w14:paraId="5F687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65456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low frequencies in accordance with point (c) of Article 15(2) shall be demonstrated;</w:t>
            </w:r>
          </w:p>
        </w:tc>
      </w:tr>
    </w:tbl>
    <w:p w14:paraId="79FFE01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D686EE" w14:textId="77777777" w:rsidTr="003B7AE9">
        <w:tc>
          <w:tcPr>
            <w:tcW w:w="0" w:type="auto"/>
            <w:shd w:val="clear" w:color="auto" w:fill="auto"/>
            <w:hideMark/>
          </w:tcPr>
          <w:p w14:paraId="6844B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F4C5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low frequency steps and ramps reaching maximum capacity, taking into account the droop settings and the deadband;</w:t>
            </w:r>
          </w:p>
        </w:tc>
      </w:tr>
    </w:tbl>
    <w:p w14:paraId="27030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553943F" w14:textId="77777777" w:rsidTr="003B7AE9">
        <w:tc>
          <w:tcPr>
            <w:tcW w:w="0" w:type="auto"/>
            <w:shd w:val="clear" w:color="auto" w:fill="auto"/>
            <w:hideMark/>
          </w:tcPr>
          <w:p w14:paraId="3AE808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28C4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44B7C1F" w14:textId="77777777">
              <w:tc>
                <w:tcPr>
                  <w:tcW w:w="0" w:type="auto"/>
                  <w:shd w:val="clear" w:color="auto" w:fill="auto"/>
                  <w:hideMark/>
                </w:tcPr>
                <w:p w14:paraId="0AC756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C5CEF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LFSM-U response set out in Article 48(3); and</w:t>
                  </w:r>
                </w:p>
              </w:tc>
            </w:tr>
          </w:tbl>
          <w:p w14:paraId="4EE586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3A1695BA" w14:textId="77777777">
              <w:tc>
                <w:tcPr>
                  <w:tcW w:w="0" w:type="auto"/>
                  <w:shd w:val="clear" w:color="auto" w:fill="auto"/>
                  <w:hideMark/>
                </w:tcPr>
                <w:p w14:paraId="56587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BFFA98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point (c) of Article 15(2) is demonstrated.</w:t>
                  </w:r>
                </w:p>
              </w:tc>
            </w:tr>
          </w:tbl>
          <w:p w14:paraId="0F7ACE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26B33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60462E2" w14:textId="77777777" w:rsidTr="003B7AE9">
        <w:tc>
          <w:tcPr>
            <w:tcW w:w="0" w:type="auto"/>
            <w:shd w:val="clear" w:color="auto" w:fill="auto"/>
            <w:hideMark/>
          </w:tcPr>
          <w:p w14:paraId="05A70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3DED0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over the full frequency range as referred to in point (d) of Article 15(2) shall be demonstrated;</w:t>
            </w:r>
          </w:p>
        </w:tc>
      </w:tr>
    </w:tbl>
    <w:p w14:paraId="315264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C52F31" w14:textId="77777777" w:rsidTr="003B7AE9">
        <w:tc>
          <w:tcPr>
            <w:tcW w:w="0" w:type="auto"/>
            <w:shd w:val="clear" w:color="auto" w:fill="auto"/>
            <w:hideMark/>
          </w:tcPr>
          <w:p w14:paraId="40E17C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6E91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frequency steps and ramps big enough to trigger the whole active power frequency response range, taking into account the droop settings and the deadband;</w:t>
            </w:r>
          </w:p>
        </w:tc>
      </w:tr>
    </w:tbl>
    <w:p w14:paraId="30B020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61573E0" w14:textId="77777777" w:rsidTr="003B7AE9">
        <w:tc>
          <w:tcPr>
            <w:tcW w:w="0" w:type="auto"/>
            <w:shd w:val="clear" w:color="auto" w:fill="auto"/>
            <w:hideMark/>
          </w:tcPr>
          <w:p w14:paraId="6FD118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967E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2A8F5658" w14:textId="77777777">
              <w:tc>
                <w:tcPr>
                  <w:tcW w:w="0" w:type="auto"/>
                  <w:shd w:val="clear" w:color="auto" w:fill="auto"/>
                  <w:hideMark/>
                </w:tcPr>
                <w:p w14:paraId="7F8A70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D045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FSM response set out in Article 48(4); and</w:t>
                  </w:r>
                </w:p>
              </w:tc>
            </w:tr>
          </w:tbl>
          <w:p w14:paraId="57F041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0759C8CE" w14:textId="77777777">
              <w:tc>
                <w:tcPr>
                  <w:tcW w:w="0" w:type="auto"/>
                  <w:shd w:val="clear" w:color="auto" w:fill="auto"/>
                  <w:hideMark/>
                </w:tcPr>
                <w:p w14:paraId="3702A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CBD5B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point (d) of Article 15(2) is demonstrated.</w:t>
                  </w:r>
                </w:p>
              </w:tc>
            </w:tr>
          </w:tbl>
          <w:p w14:paraId="1A792F3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0B2DD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DAB02FC" w14:textId="77777777" w:rsidTr="003B7AE9">
        <w:tc>
          <w:tcPr>
            <w:tcW w:w="0" w:type="auto"/>
            <w:shd w:val="clear" w:color="auto" w:fill="auto"/>
            <w:hideMark/>
          </w:tcPr>
          <w:p w14:paraId="77EB8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C69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performance during island operation in accordance with the conditions set out in point (b) of Article 15(5) shall be demonstrated;</w:t>
            </w:r>
          </w:p>
        </w:tc>
      </w:tr>
    </w:tbl>
    <w:p w14:paraId="249E831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B7AC2AD" w14:textId="77777777" w:rsidTr="003B7AE9">
        <w:tc>
          <w:tcPr>
            <w:tcW w:w="0" w:type="auto"/>
            <w:shd w:val="clear" w:color="auto" w:fill="auto"/>
            <w:hideMark/>
          </w:tcPr>
          <w:p w14:paraId="70171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E9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 the power park module reduces or increases the active power output from its previous operating point to any new operating point, within the P-Q-capability diagram and within the limits set out in point (b) of Article 15(5), without disconnection of the power park module from the island due to over- or underfrequency.</w:t>
            </w:r>
          </w:p>
        </w:tc>
      </w:tr>
    </w:tbl>
    <w:p w14:paraId="3F8B53C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simulation of the capability of providing synthetic inertia,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882E2BE" w14:textId="77777777" w:rsidTr="003B7AE9">
        <w:tc>
          <w:tcPr>
            <w:tcW w:w="0" w:type="auto"/>
            <w:shd w:val="clear" w:color="auto" w:fill="auto"/>
            <w:hideMark/>
          </w:tcPr>
          <w:p w14:paraId="5F1A7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5FC1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 of the power park module's capability of providing synthetic inertia to a low frequency event as set out in point (a) of Article 21(2) shall be demonstrated;</w:t>
            </w:r>
          </w:p>
        </w:tc>
      </w:tr>
    </w:tbl>
    <w:p w14:paraId="104175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5F00B3C" w14:textId="77777777" w:rsidTr="003B7AE9">
        <w:tc>
          <w:tcPr>
            <w:tcW w:w="0" w:type="auto"/>
            <w:shd w:val="clear" w:color="auto" w:fill="auto"/>
            <w:hideMark/>
          </w:tcPr>
          <w:p w14:paraId="3A44BD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7A16C0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model demonstrates that it complies with the conditions set out in Article 21(2).</w:t>
            </w:r>
          </w:p>
        </w:tc>
      </w:tr>
    </w:tbl>
    <w:p w14:paraId="74EBD9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C30CA2" w14:textId="77777777" w:rsidTr="003B7AE9">
        <w:tc>
          <w:tcPr>
            <w:tcW w:w="0" w:type="auto"/>
            <w:shd w:val="clear" w:color="auto" w:fill="auto"/>
            <w:hideMark/>
          </w:tcPr>
          <w:p w14:paraId="1708F7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E13F5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demonstrate that it can provide leading and lagging reactive power capability as set out in points (b) and (c) of Article 21(3);</w:t>
            </w:r>
          </w:p>
        </w:tc>
      </w:tr>
    </w:tbl>
    <w:p w14:paraId="4BC899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4534A63" w14:textId="77777777" w:rsidTr="003B7AE9">
        <w:tc>
          <w:tcPr>
            <w:tcW w:w="0" w:type="auto"/>
            <w:shd w:val="clear" w:color="auto" w:fill="auto"/>
            <w:hideMark/>
          </w:tcPr>
          <w:p w14:paraId="69AE7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71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2100E80" w14:textId="77777777">
              <w:tc>
                <w:tcPr>
                  <w:tcW w:w="0" w:type="auto"/>
                  <w:shd w:val="clear" w:color="auto" w:fill="auto"/>
                  <w:hideMark/>
                </w:tcPr>
                <w:p w14:paraId="5E8B0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71B01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tests for reactive power capability set out in paragraph 6 of Article 48; and</w:t>
                  </w:r>
                </w:p>
              </w:tc>
            </w:tr>
          </w:tbl>
          <w:p w14:paraId="3D090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031CACE" w14:textId="77777777">
              <w:tc>
                <w:tcPr>
                  <w:tcW w:w="0" w:type="auto"/>
                  <w:shd w:val="clear" w:color="auto" w:fill="auto"/>
                  <w:hideMark/>
                </w:tcPr>
                <w:p w14:paraId="1DD5CF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E8E32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requirements laid down in points (b) and (c) of Article 21(3) is demonstrated.</w:t>
                  </w:r>
                </w:p>
              </w:tc>
            </w:tr>
          </w:tbl>
          <w:p w14:paraId="313E0BB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A597D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E236DE1" w14:textId="77777777" w:rsidTr="003B7AE9">
        <w:tc>
          <w:tcPr>
            <w:tcW w:w="0" w:type="auto"/>
            <w:shd w:val="clear" w:color="auto" w:fill="auto"/>
            <w:hideMark/>
          </w:tcPr>
          <w:p w14:paraId="563340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73B6F24" w14:textId="25276F36" w:rsidR="003B7AE9" w:rsidRPr="003B7AE9" w:rsidRDefault="003B7AE9" w:rsidP="002E3C81">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model of the power park module shall demonstrate that it can </w:t>
            </w:r>
            <w:del w:id="305" w:author="Author">
              <w:r w:rsidRPr="003B7AE9" w:rsidDel="005B7056">
                <w:rPr>
                  <w:rFonts w:ascii="inherit" w:eastAsia="Times New Roman" w:hAnsi="inherit" w:cs="Times New Roman"/>
                  <w:sz w:val="24"/>
                  <w:szCs w:val="24"/>
                  <w:lang w:eastAsia="en-GB"/>
                </w:rPr>
                <w:delText>provide active power oscillations damping capability accordance with point (f) of Article 21(3);</w:delText>
              </w:r>
            </w:del>
            <w:ins w:id="306" w:author="Author">
              <w:r w:rsidR="005B7056">
                <w:t xml:space="preserve"> </w:t>
              </w:r>
              <w:r w:rsidR="005B7056" w:rsidRPr="005B7056">
                <w:rPr>
                  <w:rFonts w:ascii="inherit" w:eastAsia="Times New Roman" w:hAnsi="inherit" w:cs="Times New Roman"/>
                  <w:sz w:val="24"/>
                  <w:szCs w:val="24"/>
                  <w:lang w:eastAsia="en-GB"/>
                </w:rPr>
                <w:t>contribute to damping of low frequency electromechanical oscillations capability in accordance with point (f) of Article 21(3);</w:t>
              </w:r>
            </w:ins>
          </w:p>
        </w:tc>
      </w:tr>
    </w:tbl>
    <w:p w14:paraId="003B1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BF6287" w14:textId="77777777" w:rsidTr="003B7AE9">
        <w:tc>
          <w:tcPr>
            <w:tcW w:w="0" w:type="auto"/>
            <w:shd w:val="clear" w:color="auto" w:fill="auto"/>
            <w:hideMark/>
          </w:tcPr>
          <w:p w14:paraId="7584A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del w:id="307" w:author="Author">
              <w:r w:rsidRPr="003B7AE9" w:rsidDel="00EB4D3E">
                <w:rPr>
                  <w:rFonts w:ascii="inherit" w:eastAsia="Times New Roman" w:hAnsi="inherit" w:cs="Times New Roman"/>
                  <w:sz w:val="24"/>
                  <w:szCs w:val="24"/>
                  <w:lang w:eastAsia="en-GB"/>
                </w:rPr>
                <w:delText>b)</w:delText>
              </w:r>
            </w:del>
          </w:p>
        </w:tc>
        <w:tc>
          <w:tcPr>
            <w:tcW w:w="0" w:type="auto"/>
            <w:shd w:val="clear" w:color="auto" w:fill="auto"/>
            <w:hideMark/>
          </w:tcPr>
          <w:p w14:paraId="55E10B85" w14:textId="77777777" w:rsidR="002E3C81" w:rsidRPr="002E3C81" w:rsidRDefault="003B7AE9" w:rsidP="002E3C81">
            <w:pPr>
              <w:spacing w:before="120" w:after="0" w:line="240" w:lineRule="auto"/>
              <w:jc w:val="both"/>
              <w:rPr>
                <w:ins w:id="308" w:author="Autho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w:t>
            </w:r>
            <w:ins w:id="309" w:author="Author">
              <w:r w:rsidR="002E3C81" w:rsidRPr="002E3C81">
                <w:rPr>
                  <w:rFonts w:ascii="inherit" w:eastAsia="Times New Roman" w:hAnsi="inherit" w:cs="Times New Roman"/>
                  <w:sz w:val="24"/>
                  <w:szCs w:val="24"/>
                  <w:lang w:eastAsia="en-GB"/>
                </w:rPr>
                <w:t>the simulation shall be deemed successful if the following conditions are cumulatively fulfilled:</w:t>
              </w:r>
            </w:ins>
          </w:p>
          <w:p w14:paraId="3583DC83" w14:textId="77777777" w:rsidR="002E3C81" w:rsidRPr="002E3C81" w:rsidRDefault="002E3C81" w:rsidP="002E3C81">
            <w:pPr>
              <w:spacing w:before="120" w:after="0" w:line="240" w:lineRule="auto"/>
              <w:jc w:val="both"/>
              <w:rPr>
                <w:ins w:id="310" w:author="Author"/>
                <w:rFonts w:ascii="inherit" w:eastAsia="Times New Roman" w:hAnsi="inherit" w:cs="Times New Roman"/>
                <w:sz w:val="24"/>
                <w:szCs w:val="24"/>
                <w:lang w:eastAsia="en-GB"/>
              </w:rPr>
            </w:pPr>
            <w:ins w:id="311" w:author="Author">
              <w:r w:rsidRPr="002E3C81">
                <w:rPr>
                  <w:rFonts w:ascii="inherit" w:eastAsia="Times New Roman" w:hAnsi="inherit" w:cs="Times New Roman"/>
                  <w:sz w:val="24"/>
                  <w:szCs w:val="24"/>
                  <w:lang w:eastAsia="en-GB"/>
                </w:rPr>
                <w:t xml:space="preserve">   (i) the power park module is capable to contribute to damping of low frequency electromechanical oscillations within a frequency range specified by the relevant system operator or the relevant TSO; and</w:t>
              </w:r>
            </w:ins>
          </w:p>
          <w:p w14:paraId="1EAF5659" w14:textId="77777777" w:rsidR="002E3C81" w:rsidRPr="002E3C81" w:rsidRDefault="002E3C81" w:rsidP="002E3C81">
            <w:pPr>
              <w:spacing w:before="120" w:after="0" w:line="240" w:lineRule="auto"/>
              <w:jc w:val="both"/>
              <w:rPr>
                <w:ins w:id="312" w:author="Author"/>
                <w:rFonts w:ascii="inherit" w:eastAsia="Times New Roman" w:hAnsi="inherit" w:cs="Times New Roman"/>
                <w:sz w:val="24"/>
                <w:szCs w:val="24"/>
                <w:lang w:eastAsia="en-GB"/>
              </w:rPr>
            </w:pPr>
            <w:ins w:id="313" w:author="Author">
              <w:r w:rsidRPr="002E3C81">
                <w:rPr>
                  <w:rFonts w:ascii="inherit" w:eastAsia="Times New Roman" w:hAnsi="inherit" w:cs="Times New Roman"/>
                  <w:sz w:val="24"/>
                  <w:szCs w:val="24"/>
                  <w:lang w:eastAsia="en-GB"/>
                </w:rPr>
                <w:t xml:space="preserve">   (ii) the damping is greater with the Power Oscillation Damping (POD) function enabled than with the Power Oscillation Damping (POD) function disabled and shall be verified by compliance simulations either based on a relevant test network or by analysis of phase shift between input and output quantities.</w:t>
              </w:r>
            </w:ins>
          </w:p>
          <w:p w14:paraId="70DF31C1" w14:textId="77777777" w:rsidR="00EB4D3E" w:rsidRDefault="002E3C81" w:rsidP="002E3C81">
            <w:pPr>
              <w:spacing w:before="120" w:after="0" w:line="240" w:lineRule="auto"/>
              <w:jc w:val="both"/>
              <w:rPr>
                <w:ins w:id="314" w:author="Author"/>
                <w:rFonts w:ascii="inherit" w:eastAsia="Times New Roman" w:hAnsi="inherit" w:cs="Times New Roman"/>
                <w:sz w:val="24"/>
                <w:szCs w:val="24"/>
                <w:lang w:eastAsia="en-GB"/>
              </w:rPr>
            </w:pPr>
            <w:ins w:id="315" w:author="Author">
              <w:r w:rsidRPr="002E3C81">
                <w:rPr>
                  <w:rFonts w:ascii="inherit" w:eastAsia="Times New Roman" w:hAnsi="inherit" w:cs="Times New Roman"/>
                  <w:sz w:val="24"/>
                  <w:szCs w:val="24"/>
                  <w:lang w:eastAsia="en-GB"/>
                </w:rPr>
                <w:t>(c) the model demonstrates compliance laid down with the conditions described in point (f) of Article 21(3) is demonstrated.</w:t>
              </w:r>
            </w:ins>
            <w:del w:id="316" w:author="Author">
              <w:r w:rsidR="003B7AE9" w:rsidRPr="003B7AE9" w:rsidDel="002E3C81">
                <w:rPr>
                  <w:rFonts w:ascii="inherit" w:eastAsia="Times New Roman" w:hAnsi="inherit" w:cs="Times New Roman"/>
                  <w:sz w:val="24"/>
                  <w:szCs w:val="24"/>
                  <w:lang w:eastAsia="en-GB"/>
                </w:rPr>
                <w:delText>be deemed successful in the event that the model demonstrates compliance with the conditions described in point (f) of Article 21(3).</w:delText>
              </w:r>
            </w:del>
          </w:p>
          <w:p w14:paraId="7D2CFBA8" w14:textId="14207C60" w:rsidR="002E3C81" w:rsidRPr="003B7AE9" w:rsidRDefault="00EB4D3E" w:rsidP="002E3C81">
            <w:pPr>
              <w:spacing w:before="120" w:after="0" w:line="240" w:lineRule="auto"/>
              <w:jc w:val="both"/>
              <w:rPr>
                <w:rFonts w:ascii="inherit" w:eastAsia="Times New Roman" w:hAnsi="inherit" w:cs="Times New Roman"/>
                <w:sz w:val="24"/>
                <w:szCs w:val="24"/>
                <w:lang w:eastAsia="en-GB"/>
              </w:rPr>
            </w:pPr>
            <w:ins w:id="317" w:author="Author">
              <w:r>
                <w:rPr>
                  <w:rFonts w:ascii="inherit" w:eastAsia="Times New Roman" w:hAnsi="inherit" w:cs="Times New Roman"/>
                  <w:sz w:val="24"/>
                  <w:szCs w:val="24"/>
                  <w:lang w:val="en-US" w:eastAsia="en-GB"/>
                </w:rPr>
                <w:t xml:space="preserve">(c) </w:t>
              </w:r>
              <w:r w:rsidRPr="00E16AE8">
                <w:rPr>
                  <w:rFonts w:ascii="inherit" w:eastAsia="Times New Roman" w:hAnsi="inherit" w:cs="Times New Roman"/>
                  <w:sz w:val="24"/>
                  <w:szCs w:val="24"/>
                  <w:lang w:eastAsia="en-GB"/>
                  <w:rPrChange w:id="318" w:author="Author">
                    <w:rPr>
                      <w:rFonts w:eastAsia="+mn-ea"/>
                      <w:color w:val="37424A"/>
                      <w:kern w:val="24"/>
                      <w:lang w:val="en-US"/>
                    </w:rPr>
                  </w:rPrChange>
                </w:rPr>
                <w:t xml:space="preserve">compliance </w:t>
              </w:r>
              <w:r w:rsidRPr="00E16AE8">
                <w:rPr>
                  <w:rFonts w:ascii="inherit" w:eastAsia="Times New Roman" w:hAnsi="inherit" w:cs="Times New Roman"/>
                  <w:sz w:val="24"/>
                  <w:szCs w:val="24"/>
                  <w:lang w:eastAsia="en-GB"/>
                  <w:rPrChange w:id="319" w:author="Author">
                    <w:rPr>
                      <w:rFonts w:eastAsia="+mn-ea"/>
                      <w:color w:val="FF0000"/>
                      <w:kern w:val="24"/>
                      <w:lang w:val="en-US"/>
                    </w:rPr>
                  </w:rPrChange>
                </w:rPr>
                <w:t xml:space="preserve">laid down </w:t>
              </w:r>
              <w:r w:rsidRPr="00E16AE8">
                <w:rPr>
                  <w:rFonts w:ascii="inherit" w:eastAsia="Times New Roman" w:hAnsi="inherit" w:cs="Times New Roman"/>
                  <w:sz w:val="24"/>
                  <w:szCs w:val="24"/>
                  <w:lang w:eastAsia="en-GB"/>
                  <w:rPrChange w:id="320" w:author="Author">
                    <w:rPr>
                      <w:rFonts w:eastAsia="+mn-ea"/>
                      <w:color w:val="37424A"/>
                      <w:kern w:val="24"/>
                      <w:lang w:val="en-US"/>
                    </w:rPr>
                  </w:rPrChange>
                </w:rPr>
                <w:t xml:space="preserve">in point (f) of Article 21(3) </w:t>
              </w:r>
              <w:r w:rsidRPr="00E16AE8">
                <w:rPr>
                  <w:rFonts w:ascii="inherit" w:eastAsia="Times New Roman" w:hAnsi="inherit" w:cs="Times New Roman"/>
                  <w:sz w:val="24"/>
                  <w:szCs w:val="24"/>
                  <w:lang w:eastAsia="en-GB"/>
                  <w:rPrChange w:id="321" w:author="Author">
                    <w:rPr>
                      <w:rFonts w:eastAsia="+mn-ea"/>
                      <w:color w:val="FF0000"/>
                      <w:kern w:val="24"/>
                      <w:lang w:val="en-US"/>
                    </w:rPr>
                  </w:rPrChange>
                </w:rPr>
                <w:t>is demonstrated</w:t>
              </w:r>
              <w:r w:rsidRPr="00E16AE8">
                <w:rPr>
                  <w:rFonts w:ascii="inherit" w:eastAsia="Times New Roman" w:hAnsi="inherit" w:cs="Times New Roman"/>
                  <w:sz w:val="24"/>
                  <w:szCs w:val="24"/>
                  <w:lang w:eastAsia="en-GB"/>
                  <w:rPrChange w:id="322" w:author="Author">
                    <w:rPr>
                      <w:rFonts w:eastAsia="+mn-ea"/>
                      <w:color w:val="37424A"/>
                      <w:kern w:val="24"/>
                      <w:lang w:val="en-US"/>
                    </w:rPr>
                  </w:rPrChange>
                </w:rPr>
                <w:t>.</w:t>
              </w:r>
            </w:ins>
          </w:p>
        </w:tc>
      </w:tr>
    </w:tbl>
    <w:p w14:paraId="6633B0A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56</w:t>
      </w:r>
    </w:p>
    <w:p w14:paraId="680DE2AB"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D power park modules</w:t>
      </w:r>
    </w:p>
    <w:p w14:paraId="77BDA3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and C power park modules set out in Articles 54 and 55, except for the fault-ride-through capability of type B power park modules referred to in Article 54(4), type D power park modules are subject to the fault-ride-through capability of power park modules compliance simulation.</w:t>
      </w:r>
    </w:p>
    <w:p w14:paraId="413DBAE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all or part of the simulations mentioned in paragraph 1, the power-generating facility owner may use equipment certificates issued by an authorised certifier, which must be provided to the relevant system operator.</w:t>
      </w:r>
    </w:p>
    <w:p w14:paraId="783734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model of the power park module shall demonstrate that it is suitable for simulating the fault-ride-through capability in accordance with point (a) of Article 16(3).</w:t>
      </w:r>
    </w:p>
    <w:p w14:paraId="78D519F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4.   The simulation shall be deemed successful if the model demonstrates compliance with the conditions set out in point (a) of Article 16(3).</w:t>
      </w:r>
    </w:p>
    <w:p w14:paraId="2252C02D"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7</w:t>
      </w:r>
    </w:p>
    <w:p w14:paraId="5BA339EA"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offshore power park modules</w:t>
      </w:r>
    </w:p>
    <w:p w14:paraId="1FF1AF5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57</w:t>
      </w:r>
    </w:p>
    <w:p w14:paraId="15E11EBC"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applicable to offshore power park modules</w:t>
      </w:r>
    </w:p>
    <w:p w14:paraId="7864E29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compliance simulations specified in paragraphs 3 and 5 of Article 54 as well as in paragraphs 4, 5 and 7 of Article 55 shall apply to any offshore power park module.</w:t>
      </w:r>
    </w:p>
    <w:p w14:paraId="5156BCC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8</w:t>
      </w:r>
    </w:p>
    <w:p w14:paraId="07964352"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Non-binding guidance and monitoring of implementation</w:t>
      </w:r>
    </w:p>
    <w:p w14:paraId="2AA1466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3B7AE9">
        <w:rPr>
          <w:rFonts w:ascii="inherit" w:eastAsia="Times New Roman" w:hAnsi="inherit" w:cs="Times New Roman"/>
          <w:i/>
          <w:iCs/>
          <w:color w:val="000000"/>
          <w:sz w:val="24"/>
          <w:szCs w:val="24"/>
          <w:lang w:val="fr-FR" w:eastAsia="en-GB"/>
        </w:rPr>
        <w:t>Article 58</w:t>
      </w:r>
    </w:p>
    <w:p w14:paraId="0816BE4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3B7AE9">
        <w:rPr>
          <w:rFonts w:ascii="inherit" w:eastAsia="Times New Roman" w:hAnsi="inherit" w:cs="Times New Roman"/>
          <w:b/>
          <w:bCs/>
          <w:color w:val="000000"/>
          <w:sz w:val="24"/>
          <w:szCs w:val="24"/>
          <w:lang w:val="fr-FR" w:eastAsia="en-GB"/>
        </w:rPr>
        <w:t>Non-binding guidance on implementation</w:t>
      </w:r>
    </w:p>
    <w:p w14:paraId="6B8F647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w:t>
      </w:r>
    </w:p>
    <w:p w14:paraId="770F0B6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ENTSO for Electricity shall consult stakeholders when providing non-binding guidance.</w:t>
      </w:r>
    </w:p>
    <w:p w14:paraId="1735D30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non-binding guidance shall explain the technical issues, conditions and interdependencies which need to be considered when complying with the requirements of this Regulation at national level.</w:t>
      </w:r>
    </w:p>
    <w:p w14:paraId="06ED6E3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59</w:t>
      </w:r>
    </w:p>
    <w:p w14:paraId="5DA9F012"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Monitoring</w:t>
      </w:r>
    </w:p>
    <w:p w14:paraId="5B6BD64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ENTSO for Electricity shall monitor the implementation of this Regulation in accordance with Article 8(8) of Regulation (EC) No 714/2009. Monitoring shall cover in particular the following matters:</w:t>
      </w:r>
    </w:p>
    <w:tbl>
      <w:tblPr>
        <w:tblW w:w="5000" w:type="pct"/>
        <w:tblCellMar>
          <w:left w:w="0" w:type="dxa"/>
          <w:right w:w="0" w:type="dxa"/>
        </w:tblCellMar>
        <w:tblLook w:val="04A0" w:firstRow="1" w:lastRow="0" w:firstColumn="1" w:lastColumn="0" w:noHBand="0" w:noVBand="1"/>
      </w:tblPr>
      <w:tblGrid>
        <w:gridCol w:w="310"/>
        <w:gridCol w:w="8716"/>
      </w:tblGrid>
      <w:tr w:rsidR="003B7AE9" w:rsidRPr="003B7AE9" w14:paraId="0F8B17A8" w14:textId="77777777" w:rsidTr="003B7AE9">
        <w:tc>
          <w:tcPr>
            <w:tcW w:w="0" w:type="auto"/>
            <w:shd w:val="clear" w:color="auto" w:fill="auto"/>
            <w:hideMark/>
          </w:tcPr>
          <w:p w14:paraId="53093A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40930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any divergences in the national implementation of this Regulation;</w:t>
            </w:r>
          </w:p>
        </w:tc>
      </w:tr>
    </w:tbl>
    <w:p w14:paraId="661736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59847C2" w14:textId="77777777" w:rsidTr="003B7AE9">
        <w:tc>
          <w:tcPr>
            <w:tcW w:w="0" w:type="auto"/>
            <w:shd w:val="clear" w:color="auto" w:fill="auto"/>
            <w:hideMark/>
          </w:tcPr>
          <w:p w14:paraId="239504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6D7F3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assessment of whether the choice of values and ranges in the requirements applicable to power-generating modules under this Regulation continues to be valid.</w:t>
            </w:r>
          </w:p>
        </w:tc>
      </w:tr>
    </w:tbl>
    <w:p w14:paraId="7E05AB7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Agency, in cooperation with ENTSO for Electricity, shall produce by 12 months after the entry into force of this Regulation a list of the relevant information to be communicated by ENTSO for Electricity to the Agency in accordance with Article 8(9) and Article 9(1) of Regulation (EC) No 714/2009. The list of relevant information may be subject to updates. ENTSO for Electricity shall maintain a comprehensive, standardised format, digital data archive of the information required by the Agency.</w:t>
      </w:r>
    </w:p>
    <w:p w14:paraId="3A90448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Relevant TSOs shall submit to ENTSO for Electricity the information required to perform the tasks referred to in paragraphs 1 and 2.</w:t>
      </w:r>
    </w:p>
    <w:p w14:paraId="4BA1EDB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Based on a request of the regulatory authority, DSOs shall provide TSOs with information under paragraph 2 unless the information is already obtained by regulatory authorities, the Agency or ENTSO-E in relation to their respective implementation monitoring tasks, with the objective of avoiding duplication of information.</w:t>
      </w:r>
    </w:p>
    <w:p w14:paraId="1E2A982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Where ENTSO for Electricity or the Agency establish areas subject to this Regulation where, based on market developments or experience gathered in the application of this Regulation, further harmonisation of the requirements under this Regulation is advisable to promote market integration, they shall propose draft amendments to this Regulation pursuant to Article 7(1) of Regulation (EC) No 714/2009.</w:t>
      </w:r>
    </w:p>
    <w:p w14:paraId="631BA286"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w:t>
      </w:r>
    </w:p>
    <w:p w14:paraId="3636DBC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DEROGATIONS</w:t>
      </w:r>
    </w:p>
    <w:p w14:paraId="719A26C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60</w:t>
      </w:r>
    </w:p>
    <w:p w14:paraId="41CD7C3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Power to grant derogations</w:t>
      </w:r>
    </w:p>
    <w:p w14:paraId="0322927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may, at the request of a power-generating facility owner or prospective owner, relevant system operator or relevant TSO, grant power-generating facility owners or prospective owners, relevant system operators or relevant TSOs derogations from one or more provisions of this Regulation for new and existing power-generating modules in accordance with Articles 61 to 63.</w:t>
      </w:r>
    </w:p>
    <w:p w14:paraId="60597BD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Where applicable in a Member State, derogations may be granted and revoked in accordance with Articles 61 to 63 by other authorities than the regulatory authority.</w:t>
      </w:r>
    </w:p>
    <w:p w14:paraId="63F142D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61</w:t>
      </w:r>
    </w:p>
    <w:p w14:paraId="399F4C5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2F406B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Each regulatory authority shall specify, after consulting relevant system operators and power-generating facility owners and other stakeholders whom it deems affected by this Regulation, the criteria for granting derogations pursuant to Articles 62 and 63.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556C4C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36BA2A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The regulatory authority may decide that power-generating modules for which a request for a derogation has been filed pursuant to Articles 62 or 63 do not need to </w:t>
      </w:r>
      <w:r w:rsidRPr="003B7AE9">
        <w:rPr>
          <w:rFonts w:ascii="inherit" w:eastAsia="Times New Roman" w:hAnsi="inherit" w:cs="Times New Roman"/>
          <w:color w:val="000000"/>
          <w:sz w:val="24"/>
          <w:szCs w:val="24"/>
          <w:lang w:eastAsia="en-GB"/>
        </w:rPr>
        <w:lastRenderedPageBreak/>
        <w:t>comply with the requirements of this Regulation from which a derogation has been sought from the day of filing the request until the regulatory authority's decision is issued.</w:t>
      </w:r>
    </w:p>
    <w:p w14:paraId="1EF7C3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62</w:t>
      </w:r>
    </w:p>
    <w:p w14:paraId="220447F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Request for a derogation by a power-generating facility owner</w:t>
      </w:r>
    </w:p>
    <w:p w14:paraId="194A675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or prospective owners, may request a derogation to one or several requirements of this Regulation for power-generating modules within their facilities.</w:t>
      </w:r>
    </w:p>
    <w:p w14:paraId="566B31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27955B" w14:textId="77777777" w:rsidTr="003B7AE9">
        <w:tc>
          <w:tcPr>
            <w:tcW w:w="0" w:type="auto"/>
            <w:shd w:val="clear" w:color="auto" w:fill="auto"/>
            <w:hideMark/>
          </w:tcPr>
          <w:p w14:paraId="6954C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59B3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identification of the power-generating facility owner, or prospective owner, and a contact person for any communications;</w:t>
            </w:r>
          </w:p>
        </w:tc>
      </w:tr>
    </w:tbl>
    <w:p w14:paraId="0C99A4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8CB1CC" w14:textId="77777777" w:rsidTr="003B7AE9">
        <w:tc>
          <w:tcPr>
            <w:tcW w:w="0" w:type="auto"/>
            <w:shd w:val="clear" w:color="auto" w:fill="auto"/>
            <w:hideMark/>
          </w:tcPr>
          <w:p w14:paraId="7D3707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2C3F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description of the power-generating module or modules for which a derogation is requested;</w:t>
            </w:r>
          </w:p>
        </w:tc>
      </w:tr>
    </w:tbl>
    <w:p w14:paraId="178D9D9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EA5657" w14:textId="77777777" w:rsidTr="003B7AE9">
        <w:tc>
          <w:tcPr>
            <w:tcW w:w="0" w:type="auto"/>
            <w:shd w:val="clear" w:color="auto" w:fill="auto"/>
            <w:hideMark/>
          </w:tcPr>
          <w:p w14:paraId="2EE3E3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78E30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4CFF00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71619AF" w14:textId="77777777" w:rsidTr="003B7AE9">
        <w:tc>
          <w:tcPr>
            <w:tcW w:w="0" w:type="auto"/>
            <w:shd w:val="clear" w:color="auto" w:fill="auto"/>
            <w:hideMark/>
          </w:tcPr>
          <w:p w14:paraId="6DC21C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ADEF9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relevant supporting documents and cost-benefit analysis pursuant to the requirements of Article 39;</w:t>
            </w:r>
          </w:p>
        </w:tc>
      </w:tr>
    </w:tbl>
    <w:p w14:paraId="55E4304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DFBAF6" w14:textId="77777777" w:rsidTr="003B7AE9">
        <w:tc>
          <w:tcPr>
            <w:tcW w:w="0" w:type="auto"/>
            <w:shd w:val="clear" w:color="auto" w:fill="auto"/>
            <w:hideMark/>
          </w:tcPr>
          <w:p w14:paraId="2E1D0E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BC5F8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761448F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Within two weeks of receipt of a request for a derogation, the relevant system operator shall confirm to the power-generating facility owner, or prospective owner, whether the request is complete. If the relevant system operator considers that the request is incomplete, the power-generating facility owner, or prospective owner, shall submit the additional required information within one month from the receipt of the request for additional information. If the power-generating facility owner, or prospective owner, does not supply the requested information within that time limit, the request for a derogation shall be deemed withdrawn.</w:t>
      </w:r>
    </w:p>
    <w:p w14:paraId="0340A85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in coordination with the relevant TSO and any affected adjacent DSO or DSOs, assess the request for a derogation and the provided cost-benefit analysis, taking into account the criteria determined by the regulatory authority pursuant to Article 61.</w:t>
      </w:r>
    </w:p>
    <w:p w14:paraId="6285EAE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If a request for a derogation concerns a type C or D power-generating module connected to a distribution system, including a closed distribution system, the relevant system operator's assessment must be accompanied by an assessment of the request for a derogation by the relevant TSO. The relevant TSO shall provide its assessment within two months of being requested to do so by the relevant system operator.</w:t>
      </w:r>
    </w:p>
    <w:p w14:paraId="469100E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Within six months of receipt of a request for a derogation, the relevant system operator shall forward the request to the regulatory authority and submit the assessment(s) prepared in accordance with paragraphs 4 and 5. That period may be extended by one month where the relevant system operator seeks further information from the power-generating facility owner, or prospective owner and by two months where the relevant system operator requests the relevant TSO to submit an assessment of the request for a derogation.</w:t>
      </w:r>
    </w:p>
    <w:p w14:paraId="43DC60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7.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power-generating facility owner, or prospective owner, or from any other interested parties. The additional period shall begin when the complete information has been received.</w:t>
      </w:r>
    </w:p>
    <w:p w14:paraId="7878A6D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The power-generating facility owner, or prospective owner, shall submit any additional information requested by the regulatory authority within two months of such request. If the power-generating facility owner, or prospective owner,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51E49B8A" w14:textId="77777777" w:rsidTr="003B7AE9">
        <w:tc>
          <w:tcPr>
            <w:tcW w:w="0" w:type="auto"/>
            <w:shd w:val="clear" w:color="auto" w:fill="auto"/>
            <w:hideMark/>
          </w:tcPr>
          <w:p w14:paraId="47A5D1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6CF4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4A2FE3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94B750" w14:textId="77777777" w:rsidTr="003B7AE9">
        <w:tc>
          <w:tcPr>
            <w:tcW w:w="0" w:type="auto"/>
            <w:shd w:val="clear" w:color="auto" w:fill="auto"/>
            <w:hideMark/>
          </w:tcPr>
          <w:p w14:paraId="2A288B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0702D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or prospective owner, informs the regulatory authority by means of a reasoned submission that the request for a derogation is complete.</w:t>
            </w:r>
          </w:p>
        </w:tc>
      </w:tr>
    </w:tbl>
    <w:p w14:paraId="564948E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The regulatory authority shall issue a reasoned decision concerning a request for a derogation. Where the regulatory authority grants a derogation, it shall specify its duration.</w:t>
      </w:r>
    </w:p>
    <w:p w14:paraId="547EEC1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The regulatory authority shall notify its decision to the relevant power-generating facility owner, or prospective owner, the relevant system operator and the relevant TSO.</w:t>
      </w:r>
    </w:p>
    <w:p w14:paraId="2434C35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1737B4C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12.   For Type A power-generating modules, a request for a derogation under this Article may be made by a third party on behalf of the power-generating facility owner, or prospective owner. Such a request may be for a single power-generating module or multiple, identical power-generating modules. In the case of the latter, and provided the cumulative maximum capacity is specified, the third party may substitute the details required by point (a) of paragraph 2 with their details.</w:t>
      </w:r>
    </w:p>
    <w:p w14:paraId="4F1F290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63</w:t>
      </w:r>
    </w:p>
    <w:p w14:paraId="79750F1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Request for a derogation by a relevant system operator or relevant TSO</w:t>
      </w:r>
    </w:p>
    <w:p w14:paraId="1AD0A54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Relevant system operators or relevant TSOs may request derogations for classes of power-generating modules connected or to be connected to their network.</w:t>
      </w:r>
    </w:p>
    <w:p w14:paraId="51611FA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Relevant system operators or relevant TSOs shall submit their requests for derogations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D6BF0C" w14:textId="77777777" w:rsidTr="003B7AE9">
        <w:tc>
          <w:tcPr>
            <w:tcW w:w="0" w:type="auto"/>
            <w:shd w:val="clear" w:color="auto" w:fill="auto"/>
            <w:hideMark/>
          </w:tcPr>
          <w:p w14:paraId="160856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8F80B4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the relevant system operator or relevant TSO, and a contact person for any communications;</w:t>
            </w:r>
          </w:p>
        </w:tc>
      </w:tr>
    </w:tbl>
    <w:p w14:paraId="4F6C180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08849BF" w14:textId="77777777" w:rsidTr="003B7AE9">
        <w:tc>
          <w:tcPr>
            <w:tcW w:w="0" w:type="auto"/>
            <w:shd w:val="clear" w:color="auto" w:fill="auto"/>
            <w:hideMark/>
          </w:tcPr>
          <w:p w14:paraId="00E2E1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AF55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description of the power-generating modules for which a derogation is requested and the total installed capacity and number of power-generating modules;</w:t>
            </w:r>
          </w:p>
        </w:tc>
      </w:tr>
    </w:tbl>
    <w:p w14:paraId="1781F4E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8A8B681" w14:textId="77777777" w:rsidTr="003B7AE9">
        <w:tc>
          <w:tcPr>
            <w:tcW w:w="0" w:type="auto"/>
            <w:shd w:val="clear" w:color="auto" w:fill="auto"/>
            <w:hideMark/>
          </w:tcPr>
          <w:p w14:paraId="6F9CE8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19EEA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B6E7CA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3B7AE9" w:rsidRPr="003B7AE9" w14:paraId="40AF26A6" w14:textId="77777777" w:rsidTr="003B7AE9">
        <w:tc>
          <w:tcPr>
            <w:tcW w:w="0" w:type="auto"/>
            <w:shd w:val="clear" w:color="auto" w:fill="auto"/>
            <w:hideMark/>
          </w:tcPr>
          <w:p w14:paraId="58B11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(d)</w:t>
            </w:r>
          </w:p>
        </w:tc>
        <w:tc>
          <w:tcPr>
            <w:tcW w:w="0" w:type="auto"/>
            <w:shd w:val="clear" w:color="auto" w:fill="auto"/>
            <w:hideMark/>
          </w:tcPr>
          <w:p w14:paraId="1C6744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all relevant supporting documents;</w:t>
            </w:r>
          </w:p>
        </w:tc>
      </w:tr>
    </w:tbl>
    <w:p w14:paraId="1A6A7F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535606" w14:textId="77777777" w:rsidTr="003B7AE9">
        <w:tc>
          <w:tcPr>
            <w:tcW w:w="0" w:type="auto"/>
            <w:shd w:val="clear" w:color="auto" w:fill="auto"/>
            <w:hideMark/>
          </w:tcPr>
          <w:p w14:paraId="02B99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45642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4417E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7F8A427" w14:textId="77777777" w:rsidTr="003B7AE9">
        <w:tc>
          <w:tcPr>
            <w:tcW w:w="0" w:type="auto"/>
            <w:shd w:val="clear" w:color="auto" w:fill="auto"/>
            <w:hideMark/>
          </w:tcPr>
          <w:p w14:paraId="639EE3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197CF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cost-benefit analysis pursuant to the requirements of Article 39. If applicable, the cost-benefit analysis shall be carried out in coordination with the relevant TSO and any adjacent DSO or DSOs.</w:t>
            </w:r>
          </w:p>
        </w:tc>
      </w:tr>
    </w:tbl>
    <w:p w14:paraId="38BE243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Where the request for a derogation is submitted by a relevant DSO or CDSO, the regulatory authority shall, within two weeks from the day after receipt of that request, ask the relevant TSO to assess the request for a derogation in the light of the criteria determined by the regulatory authority pursuant to Article 61.</w:t>
      </w:r>
    </w:p>
    <w:p w14:paraId="718026B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or CDSO whether the request for a derogation is complete. If the relevant TSO considers that it is incomplete, the relevant DSO or CDSO shall submit the required additional information within one month from the receipt of the request for additional information.</w:t>
      </w:r>
    </w:p>
    <w:p w14:paraId="5C5A71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 or from the relevant CDSO.</w:t>
      </w:r>
    </w:p>
    <w:p w14:paraId="14CADE5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regulatory authority shall adopt a decision concerning a request for a derogation within six months from the day after it receives the request. Where the request for a derogation is submitted by the relevant DSO or CDSO, the six-month time limit runs from the day following receipt of the relevant TSO's assessment pursuant to paragraph 5.</w:t>
      </w:r>
    </w:p>
    <w:p w14:paraId="45C098A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08AD31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629C2ABF" w14:textId="77777777" w:rsidTr="003B7AE9">
        <w:tc>
          <w:tcPr>
            <w:tcW w:w="0" w:type="auto"/>
            <w:shd w:val="clear" w:color="auto" w:fill="auto"/>
            <w:hideMark/>
          </w:tcPr>
          <w:p w14:paraId="775D99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CCA93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1C20D96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F067573" w14:textId="77777777" w:rsidTr="003B7AE9">
        <w:tc>
          <w:tcPr>
            <w:tcW w:w="0" w:type="auto"/>
            <w:shd w:val="clear" w:color="auto" w:fill="auto"/>
            <w:hideMark/>
          </w:tcPr>
          <w:p w14:paraId="3341DD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0E011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25D488C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658F407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The regulatory authority shall notify its decision to the relevant system operator requesting the derogation, the relevant TSO and the Agency.</w:t>
      </w:r>
    </w:p>
    <w:p w14:paraId="43AA2B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10.   Regulatory authorities may lay down further requirements concerning the preparation of requests for derogation by relevant system operators. In doing so, </w:t>
      </w:r>
      <w:r w:rsidRPr="003B7AE9">
        <w:rPr>
          <w:rFonts w:ascii="inherit" w:eastAsia="Times New Roman" w:hAnsi="inherit" w:cs="Times New Roman"/>
          <w:color w:val="000000"/>
          <w:sz w:val="24"/>
          <w:szCs w:val="24"/>
          <w:lang w:eastAsia="en-GB"/>
        </w:rPr>
        <w:lastRenderedPageBreak/>
        <w:t>regulatory authorities shall take into account the delineation between the transmission system and the distribution system at the national level and shall consult with system operators, power-generating facility owners and stakeholders, including manufacturers.</w:t>
      </w:r>
    </w:p>
    <w:p w14:paraId="724C255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6E41DB9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64</w:t>
      </w:r>
    </w:p>
    <w:p w14:paraId="6F9301DB"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Register of derogations from the requirements of this Regulation</w:t>
      </w:r>
    </w:p>
    <w:p w14:paraId="75BB171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shall maintain a register of all derogations they have granted or refused and shall provide the Agency with an updated and consolidated register at least once every six months, a copy of which shall be given to ENTSO for Electricity.</w:t>
      </w:r>
    </w:p>
    <w:p w14:paraId="2571697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3B7AE9" w:rsidRPr="003B7AE9" w14:paraId="52DED263" w14:textId="77777777" w:rsidTr="003B7AE9">
        <w:tc>
          <w:tcPr>
            <w:tcW w:w="0" w:type="auto"/>
            <w:shd w:val="clear" w:color="auto" w:fill="auto"/>
            <w:hideMark/>
          </w:tcPr>
          <w:p w14:paraId="0AE765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A2CC7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for which the derogation is granted or refused;</w:t>
            </w:r>
          </w:p>
        </w:tc>
      </w:tr>
    </w:tbl>
    <w:p w14:paraId="493A04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3B7AE9" w:rsidRPr="003B7AE9" w14:paraId="7A7B7A05" w14:textId="77777777" w:rsidTr="003B7AE9">
        <w:tc>
          <w:tcPr>
            <w:tcW w:w="0" w:type="auto"/>
            <w:shd w:val="clear" w:color="auto" w:fill="auto"/>
            <w:hideMark/>
          </w:tcPr>
          <w:p w14:paraId="51D1F2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E5ABF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content of the derogation;</w:t>
            </w:r>
          </w:p>
        </w:tc>
      </w:tr>
    </w:tbl>
    <w:p w14:paraId="6E051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3B7AE9" w:rsidRPr="003B7AE9" w14:paraId="1A3EC91F" w14:textId="77777777" w:rsidTr="003B7AE9">
        <w:tc>
          <w:tcPr>
            <w:tcW w:w="0" w:type="auto"/>
            <w:shd w:val="clear" w:color="auto" w:fill="auto"/>
            <w:hideMark/>
          </w:tcPr>
          <w:p w14:paraId="556E46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283ED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reasons for granting or refusing the derogation;</w:t>
            </w:r>
          </w:p>
        </w:tc>
      </w:tr>
    </w:tbl>
    <w:p w14:paraId="75B66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3B7AE9" w:rsidRPr="003B7AE9" w14:paraId="6E83337D" w14:textId="77777777" w:rsidTr="003B7AE9">
        <w:tc>
          <w:tcPr>
            <w:tcW w:w="0" w:type="auto"/>
            <w:shd w:val="clear" w:color="auto" w:fill="auto"/>
            <w:hideMark/>
          </w:tcPr>
          <w:p w14:paraId="71EBF0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37D07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consequences resulting from granting the derogation.</w:t>
            </w:r>
          </w:p>
        </w:tc>
      </w:tr>
    </w:tbl>
    <w:p w14:paraId="3A5B39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65</w:t>
      </w:r>
    </w:p>
    <w:p w14:paraId="58AA432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Monitoring of derogations</w:t>
      </w:r>
    </w:p>
    <w:p w14:paraId="16DE3B0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Agency shall monitor the procedure of granting derogations with the cooperation of the regulatory authorities or relevant authorities of the Member State. Those authorities or relevant authorities of the Member State shall provide the Agency with all the information necessary for that purpose.</w:t>
      </w:r>
    </w:p>
    <w:p w14:paraId="668B66E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Agency may issue a reasoned recommendation to a regulatory authority to revoke a derogation due to a lack of justification. The Commission may issue a reasoned recommendation to a regulatory authority or relevant authority of the Member State to revoke derogation due to a lack of justification.</w:t>
      </w:r>
    </w:p>
    <w:p w14:paraId="0CF804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Commission may request the Agency to report on the application of paragraphs 1 and 2 and to provide reasons for requesting or not requesting derogations to be revoked.</w:t>
      </w:r>
    </w:p>
    <w:p w14:paraId="21BEBB3D"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VI</w:t>
      </w:r>
    </w:p>
    <w:p w14:paraId="2D21C5F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TRANSITIONAL ARRANGEMENTS FOR EMERGING TECHNOLOGIES</w:t>
      </w:r>
    </w:p>
    <w:p w14:paraId="03B44E0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66</w:t>
      </w:r>
    </w:p>
    <w:p w14:paraId="372320D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Emerging technologies</w:t>
      </w:r>
    </w:p>
    <w:p w14:paraId="59AFA2F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 the exception of Article 30, the requirements of this Regulation shall not apply to power-generating modules classified as an emerging technology, in accordance with the procedures set out in this Title.</w:t>
      </w:r>
    </w:p>
    <w:p w14:paraId="420B7C7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A power-generating module shall be eligible to be classified as an emerging technology pursuant to Article 69, provided that:</w:t>
      </w:r>
    </w:p>
    <w:tbl>
      <w:tblPr>
        <w:tblW w:w="5000" w:type="pct"/>
        <w:tblCellMar>
          <w:left w:w="0" w:type="dxa"/>
          <w:right w:w="0" w:type="dxa"/>
        </w:tblCellMar>
        <w:tblLook w:val="04A0" w:firstRow="1" w:lastRow="0" w:firstColumn="1" w:lastColumn="0" w:noHBand="0" w:noVBand="1"/>
      </w:tblPr>
      <w:tblGrid>
        <w:gridCol w:w="1602"/>
        <w:gridCol w:w="7424"/>
      </w:tblGrid>
      <w:tr w:rsidR="003B7AE9" w:rsidRPr="003B7AE9" w14:paraId="42F4B178" w14:textId="77777777" w:rsidTr="003B7AE9">
        <w:tc>
          <w:tcPr>
            <w:tcW w:w="0" w:type="auto"/>
            <w:shd w:val="clear" w:color="auto" w:fill="auto"/>
            <w:hideMark/>
          </w:tcPr>
          <w:p w14:paraId="4DB233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8781C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of type A;</w:t>
            </w:r>
          </w:p>
        </w:tc>
      </w:tr>
    </w:tbl>
    <w:p w14:paraId="404924C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70"/>
        <w:gridCol w:w="8656"/>
      </w:tblGrid>
      <w:tr w:rsidR="003B7AE9" w:rsidRPr="003B7AE9" w14:paraId="363C560E" w14:textId="77777777" w:rsidTr="003B7AE9">
        <w:tc>
          <w:tcPr>
            <w:tcW w:w="0" w:type="auto"/>
            <w:shd w:val="clear" w:color="auto" w:fill="auto"/>
            <w:hideMark/>
          </w:tcPr>
          <w:p w14:paraId="5113E9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4045B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a commercially available power-generating module technology; and</w:t>
            </w:r>
          </w:p>
        </w:tc>
      </w:tr>
    </w:tbl>
    <w:p w14:paraId="43BE28C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F63221" w14:textId="77777777" w:rsidTr="003B7AE9">
        <w:tc>
          <w:tcPr>
            <w:tcW w:w="0" w:type="auto"/>
            <w:shd w:val="clear" w:color="auto" w:fill="auto"/>
            <w:hideMark/>
          </w:tcPr>
          <w:p w14:paraId="712E7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E1FD9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accumulated sales of the power-generating module technology within a synchronous area at the time of application for classification as an emerging technology do not exceed 25 % of the maximum level of cumulative maximum capacity established pursuant to Article 67(1).</w:t>
            </w:r>
          </w:p>
        </w:tc>
      </w:tr>
    </w:tbl>
    <w:p w14:paraId="6DEDE7F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67</w:t>
      </w:r>
    </w:p>
    <w:p w14:paraId="5AE8CF9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Establishment of thresholds for classification as emerging technologies</w:t>
      </w:r>
    </w:p>
    <w:p w14:paraId="30718E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maximum level of cumulative maximum capacity of power-generating modules classified as emerging technologies in a synchronous area shall be 0,1 % of the annual maximum load in 2014 in that synchronous area.</w:t>
      </w:r>
    </w:p>
    <w:p w14:paraId="0F79931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Member States shall ensure that their maximum level of cumulative maximum capacity of power-generating modules classified as emerging technologies is calculated by multiplying the maximum level of cumulative maximum capacity of power-generating modules classified as emerging technologies of a synchronous area with the ratio of annual electrical energy generated in 2014 in the Member State to the total annual electrical energy generated in 2014 in the respective synchronous area to which the Member State belongs.</w:t>
      </w:r>
    </w:p>
    <w:p w14:paraId="460D136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Member States belonging to parts of different synchronous areas, the calculation shall be carried out on a pro rata basis for each of those parts and combined to give the total allocation to that Member State.</w:t>
      </w:r>
    </w:p>
    <w:p w14:paraId="7EAE30C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source of the data for applying this Article shall be the ENTSO for Electricity's </w:t>
      </w:r>
      <w:r w:rsidRPr="003B7AE9">
        <w:rPr>
          <w:rFonts w:ascii="inherit" w:eastAsia="Times New Roman" w:hAnsi="inherit" w:cs="Times New Roman"/>
          <w:i/>
          <w:iCs/>
          <w:color w:val="000000"/>
          <w:sz w:val="24"/>
          <w:szCs w:val="24"/>
          <w:lang w:eastAsia="en-GB"/>
        </w:rPr>
        <w:t>Statistical factsheet</w:t>
      </w:r>
      <w:r w:rsidRPr="003B7AE9">
        <w:rPr>
          <w:rFonts w:ascii="inherit" w:eastAsia="Times New Roman" w:hAnsi="inherit" w:cs="Times New Roman"/>
          <w:color w:val="000000"/>
          <w:sz w:val="24"/>
          <w:szCs w:val="24"/>
          <w:lang w:eastAsia="en-GB"/>
        </w:rPr>
        <w:t> published in 2015.</w:t>
      </w:r>
    </w:p>
    <w:p w14:paraId="7B9244B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68</w:t>
      </w:r>
    </w:p>
    <w:p w14:paraId="3564100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for classification as an emerging technology</w:t>
      </w:r>
    </w:p>
    <w:p w14:paraId="5AC6CE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Within six months of the entry into force of this Regulation manufacturers of Type A power-generating modules may submit to the relevant regulatory authority a request for classification of their power-generating module technology as an emerging technology.</w:t>
      </w:r>
    </w:p>
    <w:p w14:paraId="17E36FE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 connection with a request pursuant to paragraph 1, the manufacturer shall inform the relevant regulatory authority of the accumulated sales of the respective power-generating module technology within each synchronous area at the time of application for classification as an emerging technology.</w:t>
      </w:r>
    </w:p>
    <w:p w14:paraId="0B49A8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Proof that a request submitted pursuant to paragraph 1 complies with the eligibility criteria laid down in Articles 66 and 67 shall be provided by the manufacturer.</w:t>
      </w:r>
    </w:p>
    <w:p w14:paraId="23D3C7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Where applicable in a Member State, assessment of requests and approval and withdrawal of classification as an emerging technology may be undertaken by authorities other than the regulatory authority.</w:t>
      </w:r>
    </w:p>
    <w:p w14:paraId="0E93558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69</w:t>
      </w:r>
    </w:p>
    <w:p w14:paraId="4546199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Assessment and approval of requests for classification as an emerging technology</w:t>
      </w:r>
    </w:p>
    <w:p w14:paraId="2D5019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By 12 months of the entry into force of this Regulation, the relevant regulatory authority shall decide, in coordination with all the other regulatory authorities of a synchronous area, which power-generating modules, if any, should be classified as an emerging technology. Any regulatory authority of the relevant synchronous area may request a prior opinion from the Agency, which shall be issued within three months of receipt of the request. The decision of the relevant regulatory authority shall take into account the opinion of the Agency.</w:t>
      </w:r>
    </w:p>
    <w:p w14:paraId="74E7BDA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list of power-generating modules approved as emerging technologies shall be published by each regulatory authority of a synchronous area.</w:t>
      </w:r>
    </w:p>
    <w:p w14:paraId="79643E61"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70</w:t>
      </w:r>
    </w:p>
    <w:p w14:paraId="15BA19C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Withdrawal of classification as an emerging technology</w:t>
      </w:r>
    </w:p>
    <w:p w14:paraId="1F7BE1F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From the date of the decision of the regulatory authorities pursuant to Article 69(1), the manufacturer of any power-generating module classified as an emerging technology shall submit to the regulatory authority every two months an update of the sales of the module per Member State for the past two months. The regulatory authority shall make publicly available the cumulative maximum capacity of power-generating modules classified as emerging technologies.</w:t>
      </w:r>
    </w:p>
    <w:p w14:paraId="6E980E6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 the event that the cumulative maximum capacity of all power-generating modules classified as emerging technologies connected to networks exceeds the threshold established in Article 67, the classification as an emerging technology shall be withdrawn by the relevant regulatory authority. The withdrawal decision shall be published.</w:t>
      </w:r>
    </w:p>
    <w:p w14:paraId="5A6C76A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Without prejudice to the provisions of paragraphs 1 and 2, all regulatory authorities of a synchronous area may decide in a coordinated manner to withdraw a classification as an emerging technology. The regulatory authorities of the synchronous area concerned may request a prior opinion from the Agency, which shall be issued within three months of receipt of the request. Where applicable, the coordinated decision of the regulatory authorities shall take into account the opinion of the Agency. The withdrawal decision shall be published by each regulatory authority of a synchronous area.</w:t>
      </w:r>
    </w:p>
    <w:p w14:paraId="0E11CA2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Power-generating modules classified as emerging technologies and connected to the network prior to the date of withdrawal of that classification as an emerging technology shall be considered as existing power-generating modules and shall therefore only be subject to the requirements of this Regulation pursuant to the provisions of Article 4(2) and Articles 38 and 39.</w:t>
      </w:r>
    </w:p>
    <w:p w14:paraId="5B8504F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VII</w:t>
      </w:r>
    </w:p>
    <w:p w14:paraId="191B9C6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FINAL PROVISIONS</w:t>
      </w:r>
    </w:p>
    <w:p w14:paraId="534B98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71</w:t>
      </w:r>
    </w:p>
    <w:p w14:paraId="162336E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Amendment of contracts and general terms and conditions</w:t>
      </w:r>
    </w:p>
    <w:p w14:paraId="5FFD592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shall ensure that all relevant clauses in contracts and general terms and conditions relating to the grid connection of new power-generating modules are brought into compliance with the requirements of this Regulation.</w:t>
      </w:r>
    </w:p>
    <w:p w14:paraId="15526AA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All relevant clauses in contracts and relevant clauses of general terms and conditions relating to the grid connection of existing power-generating modules subject to all or some of the requirements of this Regulation in accordance with Article 4(1) shall be amended in order to comply with the requirements of this Regulation. The relevant clauses shall be amended within three years following the decision of the regulatory authority or Member State as referred to in Article 4(1).</w:t>
      </w:r>
    </w:p>
    <w:p w14:paraId="15D2BD6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Regulatory authorities shall ensure that national agreements between system operators and owners of new or existing power-generating facilities subject to this Regulation and relating to grid connection requirements for power-generating facilities, in particular in national network codes, reflect the requirements set out in this Regulation.</w:t>
      </w:r>
    </w:p>
    <w:p w14:paraId="50B8AA0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72</w:t>
      </w:r>
    </w:p>
    <w:p w14:paraId="575F9C5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Entry into force</w:t>
      </w:r>
    </w:p>
    <w:p w14:paraId="09FCBE1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shall enter into force on the twentieth day following that of its publication in the </w:t>
      </w:r>
      <w:r w:rsidRPr="003B7AE9">
        <w:rPr>
          <w:rFonts w:ascii="inherit" w:eastAsia="Times New Roman" w:hAnsi="inherit" w:cs="Times New Roman"/>
          <w:i/>
          <w:iCs/>
          <w:color w:val="000000"/>
          <w:sz w:val="24"/>
          <w:szCs w:val="24"/>
          <w:lang w:eastAsia="en-GB"/>
        </w:rPr>
        <w:t>Official Journal of the European Union</w:t>
      </w:r>
      <w:r w:rsidRPr="003B7AE9">
        <w:rPr>
          <w:rFonts w:ascii="inherit" w:eastAsia="Times New Roman" w:hAnsi="inherit" w:cs="Times New Roman"/>
          <w:color w:val="000000"/>
          <w:sz w:val="24"/>
          <w:szCs w:val="24"/>
          <w:lang w:eastAsia="en-GB"/>
        </w:rPr>
        <w:t>.</w:t>
      </w:r>
    </w:p>
    <w:p w14:paraId="401583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Without prejudice to Articles 4(2)(b), 7, 58, 59, 61 and Title VI, the requirements of this Regulation shall apply from three years after publication.</w:t>
      </w:r>
    </w:p>
    <w:p w14:paraId="145FA4DF" w14:textId="77777777" w:rsidR="003B7AE9" w:rsidRPr="003B7AE9" w:rsidRDefault="003B7AE9" w:rsidP="003B7AE9">
      <w:pPr>
        <w:shd w:val="clear" w:color="auto" w:fill="FFFFFF"/>
        <w:spacing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shall be binding in its entirety and directly applicable in all Member States.</w:t>
      </w:r>
    </w:p>
    <w:p w14:paraId="3444C24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Done at Brussels, 14 April 2016.</w:t>
      </w:r>
    </w:p>
    <w:p w14:paraId="4CDEBBCB"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For the Commission</w:t>
      </w:r>
    </w:p>
    <w:p w14:paraId="17D740F3"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The President</w:t>
      </w:r>
    </w:p>
    <w:p w14:paraId="37E37AD3"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Jean-Claude JUNCKER</w:t>
      </w:r>
    </w:p>
    <w:p w14:paraId="2CEBD49C" w14:textId="77777777" w:rsidR="003B7AE9" w:rsidRPr="003B7AE9" w:rsidRDefault="00E16AE8" w:rsidP="003B7AE9">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F620CE5">
          <v:rect id="_x0000_i1026" style="width:203.75pt;height:.75pt" o:hrpct="0" o:hrstd="t" o:hrnoshade="t" o:hr="t" fillcolor="black" stroked="f"/>
        </w:pict>
      </w:r>
    </w:p>
    <w:p w14:paraId="6E4823FC" w14:textId="77777777" w:rsidR="003B7AE9" w:rsidRPr="003B7AE9" w:rsidRDefault="00E16AE8"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3" w:anchor="ntc1-L_2016112EN.01000101-E0001"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1</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w:t>
      </w:r>
      <w:hyperlink r:id="rId44" w:history="1">
        <w:r w:rsidR="003B7AE9" w:rsidRPr="003B7AE9">
          <w:rPr>
            <w:rFonts w:ascii="inherit" w:eastAsia="Times New Roman" w:hAnsi="inherit" w:cs="Times New Roman"/>
            <w:color w:val="337AB7"/>
            <w:sz w:val="19"/>
            <w:szCs w:val="19"/>
            <w:lang w:eastAsia="en-GB"/>
          </w:rPr>
          <w:t>OJ L 211, 14.8.2009, p. 15</w:t>
        </w:r>
      </w:hyperlink>
      <w:r w:rsidR="003B7AE9" w:rsidRPr="003B7AE9">
        <w:rPr>
          <w:rFonts w:ascii="inherit" w:eastAsia="Times New Roman" w:hAnsi="inherit" w:cs="Times New Roman"/>
          <w:color w:val="000000"/>
          <w:sz w:val="19"/>
          <w:szCs w:val="19"/>
          <w:lang w:eastAsia="en-GB"/>
        </w:rPr>
        <w:t>.</w:t>
      </w:r>
    </w:p>
    <w:p w14:paraId="6099670B" w14:textId="77777777" w:rsidR="003B7AE9" w:rsidRPr="003B7AE9" w:rsidRDefault="00E16AE8"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5" w:anchor="ntc2-L_2016112EN.01000101-E0002"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2</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46" w:history="1">
        <w:r w:rsidR="003B7AE9" w:rsidRPr="003B7AE9">
          <w:rPr>
            <w:rFonts w:ascii="inherit" w:eastAsia="Times New Roman" w:hAnsi="inherit" w:cs="Times New Roman"/>
            <w:color w:val="337AB7"/>
            <w:sz w:val="19"/>
            <w:szCs w:val="19"/>
            <w:lang w:eastAsia="en-GB"/>
          </w:rPr>
          <w:t>OJ L 211, 14.8.2009, p. 55</w:t>
        </w:r>
      </w:hyperlink>
      <w:r w:rsidR="003B7AE9" w:rsidRPr="003B7AE9">
        <w:rPr>
          <w:rFonts w:ascii="inherit" w:eastAsia="Times New Roman" w:hAnsi="inherit" w:cs="Times New Roman"/>
          <w:color w:val="000000"/>
          <w:sz w:val="19"/>
          <w:szCs w:val="19"/>
          <w:lang w:eastAsia="en-GB"/>
        </w:rPr>
        <w:t>).</w:t>
      </w:r>
    </w:p>
    <w:p w14:paraId="7812EB6E" w14:textId="77777777" w:rsidR="003B7AE9" w:rsidRPr="003B7AE9" w:rsidRDefault="00E16AE8"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7" w:anchor="ntc3-L_2016112EN.01000101-E0003"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3</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48" w:history="1">
        <w:r w:rsidR="003B7AE9" w:rsidRPr="003B7AE9">
          <w:rPr>
            <w:rFonts w:ascii="inherit" w:eastAsia="Times New Roman" w:hAnsi="inherit" w:cs="Times New Roman"/>
            <w:color w:val="337AB7"/>
            <w:sz w:val="19"/>
            <w:szCs w:val="19"/>
            <w:lang w:eastAsia="en-GB"/>
          </w:rPr>
          <w:t>OJ L 315, 14.11.2012, p. 1</w:t>
        </w:r>
      </w:hyperlink>
      <w:r w:rsidR="003B7AE9" w:rsidRPr="003B7AE9">
        <w:rPr>
          <w:rFonts w:ascii="inherit" w:eastAsia="Times New Roman" w:hAnsi="inherit" w:cs="Times New Roman"/>
          <w:color w:val="000000"/>
          <w:sz w:val="19"/>
          <w:szCs w:val="19"/>
          <w:lang w:eastAsia="en-GB"/>
        </w:rPr>
        <w:t>).</w:t>
      </w:r>
    </w:p>
    <w:p w14:paraId="08DEE462" w14:textId="77777777" w:rsidR="003B7AE9" w:rsidRPr="003B7AE9" w:rsidRDefault="00E16AE8"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9" w:anchor="ntc4-L_2016112EN.01000101-E0004"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4</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50" w:history="1">
        <w:r w:rsidR="003B7AE9" w:rsidRPr="003B7AE9">
          <w:rPr>
            <w:rFonts w:ascii="inherit" w:eastAsia="Times New Roman" w:hAnsi="inherit" w:cs="Times New Roman"/>
            <w:color w:val="337AB7"/>
            <w:sz w:val="19"/>
            <w:szCs w:val="19"/>
            <w:lang w:eastAsia="en-GB"/>
          </w:rPr>
          <w:t>OJ L 197, 25.7.2015, p. 24</w:t>
        </w:r>
      </w:hyperlink>
      <w:r w:rsidR="003B7AE9" w:rsidRPr="003B7AE9">
        <w:rPr>
          <w:rFonts w:ascii="inherit" w:eastAsia="Times New Roman" w:hAnsi="inherit" w:cs="Times New Roman"/>
          <w:color w:val="000000"/>
          <w:sz w:val="19"/>
          <w:szCs w:val="19"/>
          <w:lang w:eastAsia="en-GB"/>
        </w:rPr>
        <w:t>).</w:t>
      </w:r>
    </w:p>
    <w:p w14:paraId="69EC3C2C" w14:textId="77777777" w:rsidR="003B7AE9" w:rsidRPr="003B7AE9" w:rsidRDefault="00E16AE8"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1" w:anchor="ntc5-L_2016112EN.01000101-E0005"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5</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52" w:history="1">
        <w:r w:rsidR="003B7AE9" w:rsidRPr="003B7AE9">
          <w:rPr>
            <w:rFonts w:ascii="inherit" w:eastAsia="Times New Roman" w:hAnsi="inherit" w:cs="Times New Roman"/>
            <w:color w:val="337AB7"/>
            <w:sz w:val="19"/>
            <w:szCs w:val="19"/>
            <w:lang w:eastAsia="en-GB"/>
          </w:rPr>
          <w:t>OJ L 163, 15.6.2013, p. 1</w:t>
        </w:r>
      </w:hyperlink>
      <w:r w:rsidR="003B7AE9" w:rsidRPr="003B7AE9">
        <w:rPr>
          <w:rFonts w:ascii="inherit" w:eastAsia="Times New Roman" w:hAnsi="inherit" w:cs="Times New Roman"/>
          <w:color w:val="000000"/>
          <w:sz w:val="19"/>
          <w:szCs w:val="19"/>
          <w:lang w:eastAsia="en-GB"/>
        </w:rPr>
        <w:t>).</w:t>
      </w:r>
    </w:p>
    <w:p w14:paraId="26CD4325" w14:textId="77777777" w:rsidR="003B7AE9" w:rsidRPr="003B7AE9" w:rsidRDefault="00E16AE8"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3" w:anchor="ntc6-L_2016112EN.01000101-E0006"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6</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Regulation (EC) No 765/2008 of the European Parliament and of the Council of 9 July 2008 setting out the requirements for accreditation and market surveillance relating to the marketing of products and repealing Regulation (EEC) No 339/93 (</w:t>
      </w:r>
      <w:hyperlink r:id="rId54" w:history="1">
        <w:r w:rsidR="003B7AE9" w:rsidRPr="003B7AE9">
          <w:rPr>
            <w:rFonts w:ascii="inherit" w:eastAsia="Times New Roman" w:hAnsi="inherit" w:cs="Times New Roman"/>
            <w:color w:val="337AB7"/>
            <w:sz w:val="19"/>
            <w:szCs w:val="19"/>
            <w:lang w:eastAsia="en-GB"/>
          </w:rPr>
          <w:t>OJ L 218, 13.8.2008, p. 30</w:t>
        </w:r>
      </w:hyperlink>
      <w:r w:rsidR="003B7AE9" w:rsidRPr="003B7AE9">
        <w:rPr>
          <w:rFonts w:ascii="inherit" w:eastAsia="Times New Roman" w:hAnsi="inherit" w:cs="Times New Roman"/>
          <w:color w:val="000000"/>
          <w:sz w:val="19"/>
          <w:szCs w:val="19"/>
          <w:lang w:eastAsia="en-GB"/>
        </w:rPr>
        <w:t>).</w:t>
      </w:r>
    </w:p>
    <w:p w14:paraId="2B95B025" w14:textId="77777777" w:rsidR="003B7AE9" w:rsidRPr="003B7AE9" w:rsidRDefault="00E16AE8"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5" w:anchor="ntc*-L_2016112EN.01000101-E0007"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The voltage base for pu values is below 300 kV.</w:t>
      </w:r>
    </w:p>
    <w:p w14:paraId="28933CC8" w14:textId="77777777" w:rsidR="003B7AE9" w:rsidRPr="003B7AE9" w:rsidRDefault="00E16AE8"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6" w:anchor="ntc**-L_2016112EN.01000101-E0008"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The voltage base for pu values is from 300 kV to 400 kV.</w:t>
      </w:r>
    </w:p>
    <w:p w14:paraId="338F871E" w14:textId="77777777" w:rsidR="003B7AE9" w:rsidRPr="003B7AE9" w:rsidRDefault="00E16AE8"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7" w:anchor="ntc***-L_2016112EN.01000101-E0009"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At the offshore connection point for configuration 1.</w:t>
      </w:r>
    </w:p>
    <w:p w14:paraId="243F6829" w14:textId="77777777" w:rsidR="003B7AE9" w:rsidRPr="003B7AE9" w:rsidRDefault="00E16AE8"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8" w:anchor="ntc****-L_2016112EN.01000101-E0010"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At the offshore connection point for configuration 2.</w:t>
      </w:r>
    </w:p>
    <w:p w14:paraId="2F8BB3B4" w14:textId="77777777" w:rsidR="003B7AE9" w:rsidRPr="003B7AE9" w:rsidRDefault="00E16AE8" w:rsidP="003B7AE9">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1F95AB26">
          <v:rect id="_x0000_i1027" style="width:203.75pt;height:.75pt" o:hrpct="0" o:hralign="center" o:hrstd="t" o:hrnoshade="t" o:hr="t" fillcolor="black" stroked="f"/>
        </w:pict>
      </w:r>
    </w:p>
    <w:p w14:paraId="1EE8CD00" w14:textId="77777777" w:rsidR="00F9206B" w:rsidRDefault="00E16AE8"/>
    <w:sectPr w:rsidR="00F920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eeSans">
    <w:altName w:val="Calibri"/>
    <w:charset w:val="00"/>
    <w:family w:val="swiss"/>
    <w:pitch w:val="variable"/>
  </w:font>
  <w:font w:name="inherit">
    <w:altName w:val="Cambria"/>
    <w:panose1 w:val="00000000000000000000"/>
    <w:charset w:val="00"/>
    <w:family w:val="roman"/>
    <w:notTrueType/>
    <w:pitch w:val="default"/>
  </w:font>
  <w:font w:name="+mn-e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B6CCB"/>
    <w:multiLevelType w:val="hybridMultilevel"/>
    <w:tmpl w:val="35AA40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4DD199D"/>
    <w:multiLevelType w:val="hybridMultilevel"/>
    <w:tmpl w:val="0284E872"/>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2" w15:restartNumberingAfterBreak="0">
    <w:nsid w:val="1E705425"/>
    <w:multiLevelType w:val="multilevel"/>
    <w:tmpl w:val="C8FE6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E3A2A66"/>
    <w:multiLevelType w:val="hybridMultilevel"/>
    <w:tmpl w:val="B9E4E5C0"/>
    <w:lvl w:ilvl="0" w:tplc="AC96A580">
      <w:start w:val="1"/>
      <w:numFmt w:val="lowerRoman"/>
      <w:lvlText w:val="(%1)"/>
      <w:lvlJc w:val="left"/>
      <w:pPr>
        <w:ind w:left="2846" w:hanging="720"/>
      </w:pPr>
      <w:rPr>
        <w:color w:val="auto"/>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4" w15:restartNumberingAfterBreak="0">
    <w:nsid w:val="30C07805"/>
    <w:multiLevelType w:val="hybridMultilevel"/>
    <w:tmpl w:val="0284E872"/>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5" w15:restartNumberingAfterBreak="0">
    <w:nsid w:val="37E04EF1"/>
    <w:multiLevelType w:val="hybridMultilevel"/>
    <w:tmpl w:val="6C6863B8"/>
    <w:lvl w:ilvl="0" w:tplc="FFFFFFFF">
      <w:start w:val="1"/>
      <w:numFmt w:val="lowerLetter"/>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9CF0A7C"/>
    <w:multiLevelType w:val="hybridMultilevel"/>
    <w:tmpl w:val="6666E626"/>
    <w:lvl w:ilvl="0" w:tplc="8188C008">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D6A2BE8"/>
    <w:multiLevelType w:val="hybridMultilevel"/>
    <w:tmpl w:val="50148DBC"/>
    <w:lvl w:ilvl="0" w:tplc="AC96A580">
      <w:start w:val="1"/>
      <w:numFmt w:val="lowerRoman"/>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E6303A9"/>
    <w:multiLevelType w:val="hybridMultilevel"/>
    <w:tmpl w:val="8E22193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2"/>
  </w:num>
  <w:num w:numId="2">
    <w:abstractNumId w:val="6"/>
  </w:num>
  <w:num w:numId="3">
    <w:abstractNumId w:val="5"/>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7"/>
  </w:num>
  <w:num w:numId="7">
    <w:abstractNumId w:val="1"/>
  </w:num>
  <w:num w:numId="8">
    <w:abstractNumId w:val="4"/>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AE9"/>
    <w:rsid w:val="00040B5C"/>
    <w:rsid w:val="000473E4"/>
    <w:rsid w:val="00086328"/>
    <w:rsid w:val="00136659"/>
    <w:rsid w:val="0016482D"/>
    <w:rsid w:val="00196B55"/>
    <w:rsid w:val="001B0BEF"/>
    <w:rsid w:val="001E78BF"/>
    <w:rsid w:val="00283E84"/>
    <w:rsid w:val="002B42AB"/>
    <w:rsid w:val="002E3C81"/>
    <w:rsid w:val="00306BD7"/>
    <w:rsid w:val="00394FB4"/>
    <w:rsid w:val="003B7AE9"/>
    <w:rsid w:val="003C7DEC"/>
    <w:rsid w:val="003E5A92"/>
    <w:rsid w:val="003F5461"/>
    <w:rsid w:val="00417C33"/>
    <w:rsid w:val="0044797D"/>
    <w:rsid w:val="005007A6"/>
    <w:rsid w:val="00513EE3"/>
    <w:rsid w:val="00583DEE"/>
    <w:rsid w:val="005B7056"/>
    <w:rsid w:val="0061326B"/>
    <w:rsid w:val="00617F47"/>
    <w:rsid w:val="0062733B"/>
    <w:rsid w:val="00636D1A"/>
    <w:rsid w:val="006716CD"/>
    <w:rsid w:val="006B59EE"/>
    <w:rsid w:val="0071313D"/>
    <w:rsid w:val="00737551"/>
    <w:rsid w:val="007A660E"/>
    <w:rsid w:val="007C3E56"/>
    <w:rsid w:val="007C4DEF"/>
    <w:rsid w:val="00820E13"/>
    <w:rsid w:val="008A3B42"/>
    <w:rsid w:val="008B48A3"/>
    <w:rsid w:val="008F6585"/>
    <w:rsid w:val="0091075B"/>
    <w:rsid w:val="00920CA8"/>
    <w:rsid w:val="009574A8"/>
    <w:rsid w:val="00972E3D"/>
    <w:rsid w:val="00974A63"/>
    <w:rsid w:val="00980B8A"/>
    <w:rsid w:val="0099609E"/>
    <w:rsid w:val="00A40EAE"/>
    <w:rsid w:val="00A8296E"/>
    <w:rsid w:val="00A86A90"/>
    <w:rsid w:val="00AA0F46"/>
    <w:rsid w:val="00AF4B3F"/>
    <w:rsid w:val="00B31379"/>
    <w:rsid w:val="00B55D2F"/>
    <w:rsid w:val="00BF2EF9"/>
    <w:rsid w:val="00C03ECF"/>
    <w:rsid w:val="00C228BC"/>
    <w:rsid w:val="00C249A9"/>
    <w:rsid w:val="00C73A41"/>
    <w:rsid w:val="00CA72E9"/>
    <w:rsid w:val="00CE4198"/>
    <w:rsid w:val="00CF3C5C"/>
    <w:rsid w:val="00D46DC5"/>
    <w:rsid w:val="00D71BA8"/>
    <w:rsid w:val="00D83952"/>
    <w:rsid w:val="00D83D84"/>
    <w:rsid w:val="00D85EB0"/>
    <w:rsid w:val="00D93205"/>
    <w:rsid w:val="00DA3579"/>
    <w:rsid w:val="00E07166"/>
    <w:rsid w:val="00E100AB"/>
    <w:rsid w:val="00E1013D"/>
    <w:rsid w:val="00E16AE8"/>
    <w:rsid w:val="00E90BED"/>
    <w:rsid w:val="00EB4D3E"/>
    <w:rsid w:val="00F50F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C4A09A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nnexlist,Paragraphe de liste num,Paragraphe de liste 1,Listes,Tab 1,Normal T2,Liste 1,References,Bullets,List Paragraph (numbered (a)),ReferencesCxSpLast,Numbered List Paragraph,body bullets,Texte Général,Paragraphe  revu,Référence"/>
    <w:basedOn w:val="Normal"/>
    <w:link w:val="ListParagraphChar"/>
    <w:uiPriority w:val="34"/>
    <w:qFormat/>
    <w:rsid w:val="00CA72E9"/>
    <w:pPr>
      <w:ind w:left="720"/>
      <w:contextualSpacing/>
    </w:pPr>
  </w:style>
  <w:style w:type="paragraph" w:customStyle="1" w:styleId="msonormal0">
    <w:name w:val="msonorma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3B7AE9"/>
    <w:rPr>
      <w:color w:val="0000FF"/>
      <w:u w:val="single"/>
    </w:rPr>
  </w:style>
  <w:style w:type="character" w:styleId="FollowedHyperlink">
    <w:name w:val="FollowedHyperlink"/>
    <w:basedOn w:val="DefaultParagraphFont"/>
    <w:uiPriority w:val="99"/>
    <w:semiHidden/>
    <w:unhideWhenUsed/>
    <w:rsid w:val="003B7AE9"/>
    <w:rPr>
      <w:color w:val="800080"/>
      <w:u w:val="single"/>
    </w:rPr>
  </w:style>
  <w:style w:type="paragraph" w:customStyle="1" w:styleId="toplink">
    <w:name w:val="toplink"/>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al1">
    <w:name w:val="Normal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3B7AE9"/>
  </w:style>
  <w:style w:type="paragraph" w:customStyle="1" w:styleId="ti-section-1">
    <w:name w:val="ti-section-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3B7AE9"/>
  </w:style>
  <w:style w:type="paragraph" w:customStyle="1" w:styleId="ti-art">
    <w:name w:val="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tbl">
    <w:name w:val="ti-tb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3B7AE9"/>
  </w:style>
  <w:style w:type="paragraph" w:customStyle="1" w:styleId="tbl-hdr">
    <w:name w:val="tbl-hdr"/>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b">
    <w:name w:val="sub"/>
    <w:basedOn w:val="DefaultParagraphFont"/>
    <w:rsid w:val="003B7AE9"/>
  </w:style>
  <w:style w:type="paragraph" w:styleId="NormalWeb">
    <w:name w:val="Normal (Web)"/>
    <w:basedOn w:val="Normal"/>
    <w:uiPriority w:val="99"/>
    <w:semiHidden/>
    <w:unhideWhenUsed/>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ignatory">
    <w:name w:val="signatory"/>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E1013D"/>
    <w:pPr>
      <w:spacing w:after="0" w:line="240" w:lineRule="auto"/>
    </w:pPr>
  </w:style>
  <w:style w:type="paragraph" w:customStyle="1" w:styleId="Default">
    <w:name w:val="Default"/>
    <w:rsid w:val="00E100A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aliases w:val="Annexlist Char,Paragraphe de liste num Char,Paragraphe de liste 1 Char,Listes Char,Tab 1 Char,Normal T2 Char,Liste 1 Char,References Char,Bullets Char,List Paragraph (numbered (a)) Char,ReferencesCxSpLast Char,body bullets Char"/>
    <w:basedOn w:val="DefaultParagraphFont"/>
    <w:link w:val="ListParagraph"/>
    <w:uiPriority w:val="34"/>
    <w:locked/>
    <w:rsid w:val="0016482D"/>
  </w:style>
  <w:style w:type="paragraph" w:customStyle="1" w:styleId="TableParagraph">
    <w:name w:val="Table Paragraph"/>
    <w:basedOn w:val="Normal"/>
    <w:uiPriority w:val="1"/>
    <w:qFormat/>
    <w:rsid w:val="0044797D"/>
    <w:pPr>
      <w:widowControl w:val="0"/>
      <w:autoSpaceDE w:val="0"/>
      <w:autoSpaceDN w:val="0"/>
      <w:spacing w:after="0" w:line="240" w:lineRule="auto"/>
    </w:pPr>
    <w:rPr>
      <w:rFonts w:ascii="FreeSans" w:eastAsia="FreeSans" w:hAnsi="FreeSans" w:cs="FreeSan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032039">
      <w:bodyDiv w:val="1"/>
      <w:marLeft w:val="0"/>
      <w:marRight w:val="0"/>
      <w:marTop w:val="0"/>
      <w:marBottom w:val="0"/>
      <w:divBdr>
        <w:top w:val="none" w:sz="0" w:space="0" w:color="auto"/>
        <w:left w:val="none" w:sz="0" w:space="0" w:color="auto"/>
        <w:bottom w:val="none" w:sz="0" w:space="0" w:color="auto"/>
        <w:right w:val="none" w:sz="0" w:space="0" w:color="auto"/>
      </w:divBdr>
      <w:divsChild>
        <w:div w:id="605620714">
          <w:marLeft w:val="0"/>
          <w:marRight w:val="0"/>
          <w:marTop w:val="0"/>
          <w:marBottom w:val="0"/>
          <w:divBdr>
            <w:top w:val="none" w:sz="0" w:space="0" w:color="auto"/>
            <w:left w:val="none" w:sz="0" w:space="0" w:color="auto"/>
            <w:bottom w:val="none" w:sz="0" w:space="0" w:color="auto"/>
            <w:right w:val="none" w:sz="0" w:space="0" w:color="auto"/>
          </w:divBdr>
          <w:divsChild>
            <w:div w:id="943079176">
              <w:marLeft w:val="0"/>
              <w:marRight w:val="0"/>
              <w:marTop w:val="0"/>
              <w:marBottom w:val="0"/>
              <w:divBdr>
                <w:top w:val="none" w:sz="0" w:space="0" w:color="auto"/>
                <w:left w:val="none" w:sz="0" w:space="0" w:color="auto"/>
                <w:bottom w:val="none" w:sz="0" w:space="0" w:color="auto"/>
                <w:right w:val="none" w:sz="0" w:space="0" w:color="auto"/>
              </w:divBdr>
              <w:divsChild>
                <w:div w:id="814839791">
                  <w:marLeft w:val="0"/>
                  <w:marRight w:val="0"/>
                  <w:marTop w:val="0"/>
                  <w:marBottom w:val="0"/>
                  <w:divBdr>
                    <w:top w:val="single" w:sz="6" w:space="0" w:color="CAD7DC"/>
                    <w:left w:val="single" w:sz="6" w:space="0" w:color="CAD7DC"/>
                    <w:bottom w:val="single" w:sz="6" w:space="0" w:color="CAD7DC"/>
                    <w:right w:val="single" w:sz="6" w:space="0" w:color="CAD7DC"/>
                  </w:divBdr>
                  <w:divsChild>
                    <w:div w:id="1025055320">
                      <w:marLeft w:val="0"/>
                      <w:marRight w:val="0"/>
                      <w:marTop w:val="0"/>
                      <w:marBottom w:val="0"/>
                      <w:divBdr>
                        <w:top w:val="none" w:sz="0" w:space="0" w:color="auto"/>
                        <w:left w:val="none" w:sz="0" w:space="0" w:color="auto"/>
                        <w:bottom w:val="none" w:sz="0" w:space="0" w:color="auto"/>
                        <w:right w:val="none" w:sz="0" w:space="0" w:color="auto"/>
                      </w:divBdr>
                      <w:divsChild>
                        <w:div w:id="968515626">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49433503">
          <w:marLeft w:val="0"/>
          <w:marRight w:val="0"/>
          <w:marTop w:val="0"/>
          <w:marBottom w:val="0"/>
          <w:divBdr>
            <w:top w:val="none" w:sz="0" w:space="0" w:color="auto"/>
            <w:left w:val="none" w:sz="0" w:space="0" w:color="auto"/>
            <w:bottom w:val="none" w:sz="0" w:space="0" w:color="auto"/>
            <w:right w:val="none" w:sz="0" w:space="0" w:color="auto"/>
          </w:divBdr>
          <w:divsChild>
            <w:div w:id="18432388">
              <w:marLeft w:val="810"/>
              <w:marRight w:val="810"/>
              <w:marTop w:val="360"/>
              <w:marBottom w:val="0"/>
              <w:divBdr>
                <w:top w:val="none" w:sz="0" w:space="0" w:color="auto"/>
                <w:left w:val="none" w:sz="0" w:space="0" w:color="auto"/>
                <w:bottom w:val="none" w:sz="0" w:space="0" w:color="auto"/>
                <w:right w:val="none" w:sz="0" w:space="0" w:color="auto"/>
              </w:divBdr>
              <w:divsChild>
                <w:div w:id="2032683193">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 w:id="2062242199">
      <w:bodyDiv w:val="1"/>
      <w:marLeft w:val="0"/>
      <w:marRight w:val="0"/>
      <w:marTop w:val="0"/>
      <w:marBottom w:val="0"/>
      <w:divBdr>
        <w:top w:val="none" w:sz="0" w:space="0" w:color="auto"/>
        <w:left w:val="none" w:sz="0" w:space="0" w:color="auto"/>
        <w:bottom w:val="none" w:sz="0" w:space="0" w:color="auto"/>
        <w:right w:val="none" w:sz="0" w:space="0" w:color="auto"/>
      </w:divBdr>
      <w:divsChild>
        <w:div w:id="328751046">
          <w:marLeft w:val="0"/>
          <w:marRight w:val="0"/>
          <w:marTop w:val="0"/>
          <w:marBottom w:val="0"/>
          <w:divBdr>
            <w:top w:val="none" w:sz="0" w:space="0" w:color="auto"/>
            <w:left w:val="none" w:sz="0" w:space="0" w:color="auto"/>
            <w:bottom w:val="none" w:sz="0" w:space="0" w:color="auto"/>
            <w:right w:val="none" w:sz="0" w:space="0" w:color="auto"/>
          </w:divBdr>
          <w:divsChild>
            <w:div w:id="449131834">
              <w:marLeft w:val="0"/>
              <w:marRight w:val="0"/>
              <w:marTop w:val="0"/>
              <w:marBottom w:val="0"/>
              <w:divBdr>
                <w:top w:val="none" w:sz="0" w:space="0" w:color="auto"/>
                <w:left w:val="none" w:sz="0" w:space="0" w:color="auto"/>
                <w:bottom w:val="none" w:sz="0" w:space="0" w:color="auto"/>
                <w:right w:val="none" w:sz="0" w:space="0" w:color="auto"/>
              </w:divBdr>
              <w:divsChild>
                <w:div w:id="179396782">
                  <w:marLeft w:val="0"/>
                  <w:marRight w:val="0"/>
                  <w:marTop w:val="0"/>
                  <w:marBottom w:val="0"/>
                  <w:divBdr>
                    <w:top w:val="single" w:sz="6" w:space="0" w:color="CAD7DC"/>
                    <w:left w:val="single" w:sz="6" w:space="0" w:color="CAD7DC"/>
                    <w:bottom w:val="single" w:sz="6" w:space="0" w:color="CAD7DC"/>
                    <w:right w:val="single" w:sz="6" w:space="0" w:color="CAD7DC"/>
                  </w:divBdr>
                  <w:divsChild>
                    <w:div w:id="1130441961">
                      <w:marLeft w:val="0"/>
                      <w:marRight w:val="0"/>
                      <w:marTop w:val="0"/>
                      <w:marBottom w:val="0"/>
                      <w:divBdr>
                        <w:top w:val="none" w:sz="0" w:space="0" w:color="auto"/>
                        <w:left w:val="none" w:sz="0" w:space="0" w:color="auto"/>
                        <w:bottom w:val="none" w:sz="0" w:space="0" w:color="auto"/>
                        <w:right w:val="none" w:sz="0" w:space="0" w:color="auto"/>
                      </w:divBdr>
                      <w:divsChild>
                        <w:div w:id="2051804672">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087221316">
          <w:marLeft w:val="0"/>
          <w:marRight w:val="0"/>
          <w:marTop w:val="0"/>
          <w:marBottom w:val="0"/>
          <w:divBdr>
            <w:top w:val="none" w:sz="0" w:space="0" w:color="auto"/>
            <w:left w:val="none" w:sz="0" w:space="0" w:color="auto"/>
            <w:bottom w:val="none" w:sz="0" w:space="0" w:color="auto"/>
            <w:right w:val="none" w:sz="0" w:space="0" w:color="auto"/>
          </w:divBdr>
          <w:divsChild>
            <w:div w:id="1864586466">
              <w:marLeft w:val="810"/>
              <w:marRight w:val="810"/>
              <w:marTop w:val="360"/>
              <w:marBottom w:val="0"/>
              <w:divBdr>
                <w:top w:val="none" w:sz="0" w:space="0" w:color="auto"/>
                <w:left w:val="none" w:sz="0" w:space="0" w:color="auto"/>
                <w:bottom w:val="none" w:sz="0" w:space="0" w:color="auto"/>
                <w:right w:val="none" w:sz="0" w:space="0" w:color="auto"/>
              </w:divBdr>
              <w:divsChild>
                <w:div w:id="490491809">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EN/TXT/HTML/?uri=CELEX:32016R0631&amp;from=EN" TargetMode="External"/><Relationship Id="rId18" Type="http://schemas.openxmlformats.org/officeDocument/2006/relationships/image" Target="media/image5.jpeg"/><Relationship Id="rId26" Type="http://schemas.openxmlformats.org/officeDocument/2006/relationships/hyperlink" Target="https://eur-lex.europa.eu/legal-content/EN/TXT/HTML/?uri=CELEX:32016R0631&amp;from=EN" TargetMode="External"/><Relationship Id="rId39" Type="http://schemas.openxmlformats.org/officeDocument/2006/relationships/hyperlink" Target="https://eur-lex.europa.eu/legal-content/EN/TXT/HTML/?uri=CELEX:32016R0631&amp;from=EN" TargetMode="External"/><Relationship Id="rId21" Type="http://schemas.openxmlformats.org/officeDocument/2006/relationships/image" Target="media/image8.jpeg"/><Relationship Id="rId34" Type="http://schemas.openxmlformats.org/officeDocument/2006/relationships/hyperlink" Target="https://eur-lex.europa.eu/legal-content/EN/TXT/HTML/?uri=CELEX:32016R0631&amp;from=EN" TargetMode="External"/><Relationship Id="rId42" Type="http://schemas.openxmlformats.org/officeDocument/2006/relationships/hyperlink" Target="https://eur-lex.europa.eu/legal-content/EN/TXT/HTML/?uri=CELEX:32016R0631&amp;from=EN" TargetMode="External"/><Relationship Id="rId47" Type="http://schemas.openxmlformats.org/officeDocument/2006/relationships/hyperlink" Target="https://eur-lex.europa.eu/legal-content/EN/TXT/HTML/?uri=CELEX:32016R0631&amp;from=EN" TargetMode="External"/><Relationship Id="rId50" Type="http://schemas.openxmlformats.org/officeDocument/2006/relationships/hyperlink" Target="https://eur-lex.europa.eu/legal-content/EN/AUTO/?uri=OJ:L:2015:197:TOC" TargetMode="External"/><Relationship Id="rId55" Type="http://schemas.openxmlformats.org/officeDocument/2006/relationships/hyperlink" Target="https://eur-lex.europa.eu/legal-content/EN/TXT/HTML/?uri=CELEX:32016R0631&amp;from=EN"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3.jpeg"/><Relationship Id="rId29" Type="http://schemas.openxmlformats.org/officeDocument/2006/relationships/hyperlink" Target="https://eur-lex.europa.eu/legal-content/EN/TXT/HTML/?uri=CELEX:32016R0631&amp;from=EN" TargetMode="External"/><Relationship Id="rId11" Type="http://schemas.openxmlformats.org/officeDocument/2006/relationships/hyperlink" Target="https://eur-lex.europa.eu/legal-content/EN/TXT/HTML/?uri=CELEX:32016R0631&amp;from=EN" TargetMode="External"/><Relationship Id="rId24" Type="http://schemas.openxmlformats.org/officeDocument/2006/relationships/image" Target="media/image11.jpeg"/><Relationship Id="rId32" Type="http://schemas.openxmlformats.org/officeDocument/2006/relationships/hyperlink" Target="https://eur-lex.europa.eu/legal-content/EN/TXT/HTML/?uri=CELEX:32016R0631&amp;from=EN" TargetMode="External"/><Relationship Id="rId37" Type="http://schemas.openxmlformats.org/officeDocument/2006/relationships/hyperlink" Target="https://eur-lex.europa.eu/legal-content/EN/TXT/HTML/?uri=CELEX:32016R0631&amp;from=EN" TargetMode="External"/><Relationship Id="rId40" Type="http://schemas.openxmlformats.org/officeDocument/2006/relationships/hyperlink" Target="https://eur-lex.europa.eu/legal-content/EN/TXT/HTML/?uri=CELEX:32016R0631&amp;from=EN" TargetMode="External"/><Relationship Id="rId45" Type="http://schemas.openxmlformats.org/officeDocument/2006/relationships/hyperlink" Target="https://eur-lex.europa.eu/legal-content/EN/TXT/HTML/?uri=CELEX:32016R0631&amp;from=EN" TargetMode="External"/><Relationship Id="rId53" Type="http://schemas.openxmlformats.org/officeDocument/2006/relationships/hyperlink" Target="https://eur-lex.europa.eu/legal-content/EN/TXT/HTML/?uri=CELEX:32016R0631&amp;from=EN" TargetMode="External"/><Relationship Id="rId58" Type="http://schemas.openxmlformats.org/officeDocument/2006/relationships/hyperlink" Target="https://eur-lex.europa.eu/legal-content/EN/TXT/HTML/?uri=CELEX:32016R0631&amp;from=EN" TargetMode="External"/><Relationship Id="rId5" Type="http://schemas.openxmlformats.org/officeDocument/2006/relationships/styles" Target="styles.xml"/><Relationship Id="rId19" Type="http://schemas.openxmlformats.org/officeDocument/2006/relationships/image" Target="media/image6.jpeg"/><Relationship Id="rId4" Type="http://schemas.openxmlformats.org/officeDocument/2006/relationships/numbering" Target="numbering.xml"/><Relationship Id="rId9" Type="http://schemas.openxmlformats.org/officeDocument/2006/relationships/hyperlink" Target="https://eur-lex.europa.eu/legal-content/EN/TXT/HTML/?uri=CELEX:32016R0631&amp;from=EN" TargetMode="External"/><Relationship Id="rId14" Type="http://schemas.openxmlformats.org/officeDocument/2006/relationships/image" Target="media/image1.jpeg"/><Relationship Id="rId22" Type="http://schemas.openxmlformats.org/officeDocument/2006/relationships/image" Target="media/image9.jpeg"/><Relationship Id="rId27" Type="http://schemas.openxmlformats.org/officeDocument/2006/relationships/hyperlink" Target="https://eur-lex.europa.eu/legal-content/EN/TXT/HTML/?uri=CELEX:32016R0631&amp;from=EN" TargetMode="External"/><Relationship Id="rId30" Type="http://schemas.openxmlformats.org/officeDocument/2006/relationships/hyperlink" Target="https://eur-lex.europa.eu/legal-content/EN/TXT/HTML/?uri=CELEX:32016R0631&amp;from=EN" TargetMode="External"/><Relationship Id="rId35" Type="http://schemas.openxmlformats.org/officeDocument/2006/relationships/hyperlink" Target="https://eur-lex.europa.eu/legal-content/EN/TXT/HTML/?uri=CELEX:32016R0631&amp;from=EN" TargetMode="External"/><Relationship Id="rId43" Type="http://schemas.openxmlformats.org/officeDocument/2006/relationships/hyperlink" Target="https://eur-lex.europa.eu/legal-content/EN/TXT/HTML/?uri=CELEX:32016R0631&amp;from=EN" TargetMode="External"/><Relationship Id="rId48" Type="http://schemas.openxmlformats.org/officeDocument/2006/relationships/hyperlink" Target="https://eur-lex.europa.eu/legal-content/EN/AUTO/?uri=OJ:L:2012:315:TOC" TargetMode="External"/><Relationship Id="rId56" Type="http://schemas.openxmlformats.org/officeDocument/2006/relationships/hyperlink" Target="https://eur-lex.europa.eu/legal-content/EN/TXT/HTML/?uri=CELEX:32016R0631&amp;from=EN" TargetMode="External"/><Relationship Id="rId8" Type="http://schemas.openxmlformats.org/officeDocument/2006/relationships/hyperlink" Target="https://eur-lex.europa.eu/legal-content/EN/TXT/HTML/?uri=CELEX:32016R0631&amp;from=EN" TargetMode="External"/><Relationship Id="rId51" Type="http://schemas.openxmlformats.org/officeDocument/2006/relationships/hyperlink" Target="https://eur-lex.europa.eu/legal-content/EN/TXT/HTML/?uri=CELEX:32016R0631&amp;from=EN" TargetMode="External"/><Relationship Id="rId3" Type="http://schemas.openxmlformats.org/officeDocument/2006/relationships/customXml" Target="../customXml/item3.xml"/><Relationship Id="rId12" Type="http://schemas.openxmlformats.org/officeDocument/2006/relationships/hyperlink" Target="https://eur-lex.europa.eu/legal-content/EN/TXT/HTML/?uri=CELEX:32016R0631&amp;from=EN" TargetMode="External"/><Relationship Id="rId17" Type="http://schemas.openxmlformats.org/officeDocument/2006/relationships/image" Target="media/image4.jpeg"/><Relationship Id="rId25" Type="http://schemas.openxmlformats.org/officeDocument/2006/relationships/image" Target="media/image12.jpeg"/><Relationship Id="rId33" Type="http://schemas.openxmlformats.org/officeDocument/2006/relationships/hyperlink" Target="https://eur-lex.europa.eu/legal-content/EN/TXT/HTML/?uri=CELEX:32016R0631&amp;from=EN" TargetMode="External"/><Relationship Id="rId38" Type="http://schemas.openxmlformats.org/officeDocument/2006/relationships/hyperlink" Target="https://eur-lex.europa.eu/legal-content/EN/TXT/HTML/?uri=CELEX:32016R0631&amp;from=EN" TargetMode="External"/><Relationship Id="rId46" Type="http://schemas.openxmlformats.org/officeDocument/2006/relationships/hyperlink" Target="https://eur-lex.europa.eu/legal-content/EN/AUTO/?uri=OJ:L:2009:211:TOC" TargetMode="External"/><Relationship Id="rId59" Type="http://schemas.openxmlformats.org/officeDocument/2006/relationships/fontTable" Target="fontTable.xml"/><Relationship Id="rId20" Type="http://schemas.openxmlformats.org/officeDocument/2006/relationships/image" Target="media/image7.jpeg"/><Relationship Id="rId41" Type="http://schemas.openxmlformats.org/officeDocument/2006/relationships/hyperlink" Target="https://eur-lex.europa.eu/legal-content/EN/TXT/HTML/?uri=CELEX:32016R0631&amp;from=EN" TargetMode="External"/><Relationship Id="rId54" Type="http://schemas.openxmlformats.org/officeDocument/2006/relationships/hyperlink" Target="https://eur-lex.europa.eu/legal-content/EN/AUTO/?uri=OJ:L:2008:218:TOC"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image" Target="media/image2.jpeg"/><Relationship Id="rId23" Type="http://schemas.openxmlformats.org/officeDocument/2006/relationships/image" Target="media/image10.jpeg"/><Relationship Id="rId28" Type="http://schemas.openxmlformats.org/officeDocument/2006/relationships/hyperlink" Target="https://eur-lex.europa.eu/legal-content/EN/TXT/HTML/?uri=CELEX:32016R0631&amp;from=EN" TargetMode="External"/><Relationship Id="rId36" Type="http://schemas.openxmlformats.org/officeDocument/2006/relationships/hyperlink" Target="https://eur-lex.europa.eu/legal-content/EN/TXT/HTML/?uri=CELEX:32016R0631&amp;from=EN" TargetMode="External"/><Relationship Id="rId49" Type="http://schemas.openxmlformats.org/officeDocument/2006/relationships/hyperlink" Target="https://eur-lex.europa.eu/legal-content/EN/TXT/HTML/?uri=CELEX:32016R0631&amp;from=EN" TargetMode="External"/><Relationship Id="rId57" Type="http://schemas.openxmlformats.org/officeDocument/2006/relationships/hyperlink" Target="https://eur-lex.europa.eu/legal-content/EN/TXT/HTML/?uri=CELEX:32016R0631&amp;from=EN" TargetMode="External"/><Relationship Id="rId10" Type="http://schemas.openxmlformats.org/officeDocument/2006/relationships/hyperlink" Target="https://eur-lex.europa.eu/legal-content/EN/TXT/HTML/?uri=CELEX:32016R0631&amp;from=EN" TargetMode="External"/><Relationship Id="rId31" Type="http://schemas.openxmlformats.org/officeDocument/2006/relationships/hyperlink" Target="https://eur-lex.europa.eu/legal-content/EN/TXT/HTML/?uri=CELEX:32016R0631&amp;from=EN" TargetMode="External"/><Relationship Id="rId44" Type="http://schemas.openxmlformats.org/officeDocument/2006/relationships/hyperlink" Target="https://eur-lex.europa.eu/legal-content/EN/AUTO/?uri=OJ:L:2009:211:TOC" TargetMode="External"/><Relationship Id="rId52" Type="http://schemas.openxmlformats.org/officeDocument/2006/relationships/hyperlink" Target="https://eur-lex.europa.eu/legal-content/EN/AUTO/?uri=OJ:L:2013:163:TOC" TargetMode="Externa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C5C68AEF-1F05-4220-8AB7-CCDE8232E56B}"/>
</file>

<file path=customXml/itemProps2.xml><?xml version="1.0" encoding="utf-8"?>
<ds:datastoreItem xmlns:ds="http://schemas.openxmlformats.org/officeDocument/2006/customXml" ds:itemID="{BE8E123E-3C33-4414-B51A-68DC3997344F}"/>
</file>

<file path=customXml/itemProps3.xml><?xml version="1.0" encoding="utf-8"?>
<ds:datastoreItem xmlns:ds="http://schemas.openxmlformats.org/officeDocument/2006/customXml" ds:itemID="{3BFF106F-DA5F-489D-807A-A37BF56447B9}"/>
</file>

<file path=docProps/app.xml><?xml version="1.0" encoding="utf-8"?>
<Properties xmlns="http://schemas.openxmlformats.org/officeDocument/2006/extended-properties" xmlns:vt="http://schemas.openxmlformats.org/officeDocument/2006/docPropsVTypes">
  <Template>Normal</Template>
  <TotalTime>0</TotalTime>
  <Pages>92</Pages>
  <Words>33793</Words>
  <Characters>192621</Characters>
  <Application>Microsoft Office Word</Application>
  <DocSecurity>0</DocSecurity>
  <Lines>1605</Lines>
  <Paragraphs>451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2022-11-29T10:13:00Z</dcterms:created>
  <dcterms:modified xsi:type="dcterms:W3CDTF">2022-11-29T10:13:00Z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